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21ADF90" w14:textId="77777777" w:rsidR="00282414" w:rsidRPr="006E4859" w:rsidRDefault="00282414" w:rsidP="00EF3662">
      <w:pPr>
        <w:pStyle w:val="a3"/>
        <w:spacing w:line="240" w:lineRule="auto"/>
        <w:jc w:val="center"/>
        <w:rPr>
          <w:rFonts w:ascii="GHEA Grapalat" w:hAnsi="GHEA Grapalat"/>
          <w:i w:val="0"/>
          <w:lang w:val="hy-AM"/>
        </w:rPr>
      </w:pPr>
    </w:p>
    <w:p w14:paraId="458285B7" w14:textId="5ACB3E1E" w:rsidR="00642EFE" w:rsidRPr="00095A8A" w:rsidRDefault="00642EFE" w:rsidP="00EF3662">
      <w:pPr>
        <w:pStyle w:val="a3"/>
        <w:spacing w:line="240" w:lineRule="auto"/>
        <w:jc w:val="center"/>
        <w:rPr>
          <w:rFonts w:ascii="GHEA Grapalat" w:hAnsi="GHEA Grapalat"/>
          <w:i w:val="0"/>
          <w:lang w:val="af-ZA"/>
        </w:rPr>
      </w:pPr>
      <w:r w:rsidRPr="00095A8A">
        <w:rPr>
          <w:rFonts w:ascii="GHEA Grapalat" w:hAnsi="GHEA Grapalat"/>
          <w:i w:val="0"/>
          <w:lang w:val="af-ZA"/>
        </w:rPr>
        <w:t>ՀԱՅՏԱՐԱՐՈՒԹՅՈՒՆ</w:t>
      </w:r>
    </w:p>
    <w:p w14:paraId="5804E031" w14:textId="77777777" w:rsidR="00B532A8" w:rsidRPr="00095A8A" w:rsidRDefault="00B532A8" w:rsidP="00B532A8">
      <w:pPr>
        <w:pStyle w:val="a3"/>
        <w:spacing w:line="240" w:lineRule="auto"/>
        <w:jc w:val="center"/>
        <w:rPr>
          <w:rFonts w:ascii="GHEA Grapalat" w:hAnsi="GHEA Grapalat"/>
          <w:i w:val="0"/>
          <w:lang w:val="af-ZA"/>
        </w:rPr>
      </w:pPr>
      <w:r w:rsidRPr="00095A8A">
        <w:rPr>
          <w:rFonts w:ascii="GHEA Grapalat" w:hAnsi="GHEA Grapalat" w:cs="Sylfaen"/>
          <w:i w:val="0"/>
          <w:lang w:val="af-ZA"/>
        </w:rPr>
        <w:t>ԳՆԱՆՇՄԱՆ</w:t>
      </w:r>
      <w:r w:rsidRPr="00095A8A">
        <w:rPr>
          <w:rFonts w:ascii="GHEA Grapalat" w:hAnsi="GHEA Grapalat"/>
          <w:i w:val="0"/>
          <w:lang w:val="af-ZA"/>
        </w:rPr>
        <w:t xml:space="preserve"> </w:t>
      </w:r>
      <w:r w:rsidRPr="00095A8A">
        <w:rPr>
          <w:rFonts w:ascii="GHEA Grapalat" w:hAnsi="GHEA Grapalat" w:cs="Sylfaen"/>
          <w:i w:val="0"/>
          <w:lang w:val="af-ZA"/>
        </w:rPr>
        <w:t>ՀԱՐՑՄԱՆ</w:t>
      </w:r>
      <w:r w:rsidRPr="00095A8A">
        <w:rPr>
          <w:rFonts w:ascii="GHEA Grapalat" w:hAnsi="GHEA Grapalat"/>
          <w:i w:val="0"/>
          <w:lang w:val="af-ZA"/>
        </w:rPr>
        <w:t xml:space="preserve"> ՄԱՍԻՆ</w:t>
      </w:r>
    </w:p>
    <w:p w14:paraId="1FE93E05" w14:textId="77777777" w:rsidR="00642EFE" w:rsidRPr="00095A8A" w:rsidRDefault="00642EFE" w:rsidP="00EF3662">
      <w:pPr>
        <w:pStyle w:val="a3"/>
        <w:spacing w:line="240" w:lineRule="auto"/>
        <w:jc w:val="center"/>
        <w:rPr>
          <w:rFonts w:ascii="GHEA Grapalat" w:hAnsi="GHEA Grapalat"/>
          <w:i w:val="0"/>
          <w:lang w:val="af-ZA"/>
        </w:rPr>
      </w:pPr>
    </w:p>
    <w:p w14:paraId="54D58A46" w14:textId="77777777" w:rsidR="003E430A" w:rsidRPr="00095A8A" w:rsidRDefault="003E430A" w:rsidP="003E430A">
      <w:pPr>
        <w:pStyle w:val="a3"/>
        <w:spacing w:line="240" w:lineRule="auto"/>
        <w:jc w:val="center"/>
        <w:rPr>
          <w:rFonts w:ascii="GHEA Grapalat" w:hAnsi="GHEA Grapalat"/>
          <w:i w:val="0"/>
          <w:lang w:val="af-ZA"/>
        </w:rPr>
      </w:pPr>
      <w:r w:rsidRPr="00095A8A">
        <w:rPr>
          <w:rFonts w:ascii="GHEA Grapalat" w:hAnsi="GHEA Grapalat"/>
          <w:i w:val="0"/>
          <w:lang w:val="af-ZA"/>
        </w:rPr>
        <w:t>Հայտարարության սույն տեքստը հաստատված է գնահատող հանձնաժողովի</w:t>
      </w:r>
    </w:p>
    <w:p w14:paraId="2200D763" w14:textId="2E514271" w:rsidR="0091042F" w:rsidRPr="00095A8A" w:rsidRDefault="003E430A" w:rsidP="003E430A">
      <w:pPr>
        <w:pStyle w:val="a3"/>
        <w:spacing w:line="240" w:lineRule="auto"/>
        <w:jc w:val="center"/>
        <w:rPr>
          <w:rFonts w:ascii="GHEA Grapalat" w:hAnsi="GHEA Grapalat"/>
          <w:i w:val="0"/>
          <w:lang w:val="af-ZA"/>
        </w:rPr>
      </w:pPr>
      <w:r w:rsidRPr="00095A8A">
        <w:rPr>
          <w:rFonts w:ascii="GHEA Grapalat" w:hAnsi="GHEA Grapalat"/>
          <w:i w:val="0"/>
          <w:lang w:val="af-ZA"/>
        </w:rPr>
        <w:t xml:space="preserve">2022 </w:t>
      </w:r>
      <w:r w:rsidR="00950A7D" w:rsidRPr="00095A8A">
        <w:rPr>
          <w:rFonts w:ascii="GHEA Grapalat" w:hAnsi="GHEA Grapalat"/>
          <w:i w:val="0"/>
          <w:lang w:val="af-ZA"/>
        </w:rPr>
        <w:t xml:space="preserve">թվական օգոստոսի </w:t>
      </w:r>
      <w:r w:rsidR="00787D9F">
        <w:rPr>
          <w:rFonts w:ascii="GHEA Grapalat" w:hAnsi="GHEA Grapalat"/>
          <w:i w:val="0"/>
          <w:lang w:val="af-ZA"/>
        </w:rPr>
        <w:t>12</w:t>
      </w:r>
      <w:r w:rsidRPr="00095A8A">
        <w:rPr>
          <w:rFonts w:ascii="GHEA Grapalat" w:hAnsi="GHEA Grapalat"/>
          <w:i w:val="0"/>
          <w:lang w:val="af-ZA"/>
        </w:rPr>
        <w:t>-ի N 1 որոշմամբ</w:t>
      </w:r>
    </w:p>
    <w:p w14:paraId="07F3991E" w14:textId="77777777" w:rsidR="003E430A" w:rsidRPr="00095A8A" w:rsidRDefault="003E430A" w:rsidP="00EF3662">
      <w:pPr>
        <w:pStyle w:val="a3"/>
        <w:spacing w:line="240" w:lineRule="auto"/>
        <w:jc w:val="center"/>
        <w:rPr>
          <w:rFonts w:ascii="GHEA Grapalat" w:hAnsi="GHEA Grapalat"/>
          <w:i w:val="0"/>
          <w:lang w:val="af-ZA"/>
        </w:rPr>
      </w:pPr>
    </w:p>
    <w:p w14:paraId="636AA3B0" w14:textId="77777777" w:rsidR="00731214" w:rsidRDefault="00496E18" w:rsidP="00EF3662">
      <w:pPr>
        <w:pStyle w:val="a3"/>
        <w:spacing w:line="240" w:lineRule="auto"/>
        <w:jc w:val="center"/>
        <w:rPr>
          <w:rFonts w:ascii="GHEA Grapalat" w:hAnsi="GHEA Grapalat"/>
          <w:i w:val="0"/>
          <w:u w:val="single"/>
          <w:lang w:val="hy-AM"/>
        </w:rPr>
      </w:pPr>
      <w:r w:rsidRPr="00095A8A">
        <w:rPr>
          <w:rFonts w:ascii="GHEA Grapalat" w:hAnsi="GHEA Grapalat"/>
          <w:i w:val="0"/>
          <w:lang w:val="af-ZA"/>
        </w:rPr>
        <w:t xml:space="preserve">Ընթացակարգի </w:t>
      </w:r>
      <w:r w:rsidR="00642EFE" w:rsidRPr="00095A8A">
        <w:rPr>
          <w:rFonts w:ascii="GHEA Grapalat" w:hAnsi="GHEA Grapalat"/>
          <w:i w:val="0"/>
          <w:lang w:val="af-ZA"/>
        </w:rPr>
        <w:t>ծածկագիրը`</w:t>
      </w:r>
      <w:r w:rsidR="0091042F" w:rsidRPr="00095A8A">
        <w:rPr>
          <w:rFonts w:ascii="GHEA Grapalat" w:hAnsi="GHEA Grapalat"/>
          <w:i w:val="0"/>
          <w:lang w:val="af-ZA"/>
        </w:rPr>
        <w:t xml:space="preserve"> </w:t>
      </w:r>
      <w:r w:rsidR="00316381" w:rsidRPr="00095A8A">
        <w:rPr>
          <w:rFonts w:ascii="GHEA Grapalat" w:hAnsi="GHEA Grapalat"/>
          <w:i w:val="0"/>
          <w:lang w:val="af-ZA"/>
        </w:rPr>
        <w:t xml:space="preserve"> </w:t>
      </w:r>
      <w:r w:rsidR="0076566F" w:rsidRPr="00095A8A">
        <w:rPr>
          <w:rFonts w:ascii="GHEA Grapalat" w:hAnsi="GHEA Grapalat"/>
          <w:i w:val="0"/>
          <w:lang w:val="af-ZA"/>
        </w:rPr>
        <w:t>Ք</w:t>
      </w:r>
      <w:r w:rsidR="00196C92">
        <w:rPr>
          <w:rFonts w:ascii="GHEA Grapalat" w:hAnsi="GHEA Grapalat"/>
          <w:i w:val="0"/>
          <w:lang w:val="hy-AM"/>
        </w:rPr>
        <w:t>Բ</w:t>
      </w:r>
      <w:r w:rsidR="0076566F" w:rsidRPr="00095A8A">
        <w:rPr>
          <w:rFonts w:ascii="GHEA Grapalat" w:hAnsi="GHEA Grapalat"/>
          <w:i w:val="0"/>
          <w:lang w:val="af-ZA"/>
        </w:rPr>
        <w:t>Կ-ԳՀԽԾՁԲ-</w:t>
      </w:r>
      <w:r w:rsidR="00265551">
        <w:rPr>
          <w:rFonts w:ascii="GHEA Grapalat" w:hAnsi="GHEA Grapalat"/>
          <w:i w:val="0"/>
          <w:lang w:val="af-ZA"/>
        </w:rPr>
        <w:t>22/18</w:t>
      </w:r>
      <w:r w:rsidR="009F18D0" w:rsidRPr="00095A8A">
        <w:rPr>
          <w:rFonts w:ascii="GHEA Grapalat" w:hAnsi="GHEA Grapalat"/>
          <w:i w:val="0"/>
          <w:u w:val="single"/>
          <w:lang w:val="af-ZA"/>
        </w:rPr>
        <w:t xml:space="preserve"> </w:t>
      </w:r>
    </w:p>
    <w:p w14:paraId="1553A93D" w14:textId="0D16725A" w:rsidR="0091042F" w:rsidRPr="00095A8A" w:rsidRDefault="009F18D0" w:rsidP="00EF3662">
      <w:pPr>
        <w:pStyle w:val="a3"/>
        <w:spacing w:line="240" w:lineRule="auto"/>
        <w:jc w:val="center"/>
        <w:rPr>
          <w:rFonts w:ascii="GHEA Grapalat" w:hAnsi="GHEA Grapalat"/>
          <w:i w:val="0"/>
          <w:lang w:val="af-ZA"/>
        </w:rPr>
      </w:pPr>
      <w:r w:rsidRPr="00095A8A">
        <w:rPr>
          <w:rFonts w:ascii="GHEA Grapalat" w:hAnsi="GHEA Grapalat"/>
          <w:i w:val="0"/>
          <w:u w:val="single"/>
          <w:lang w:val="af-ZA"/>
        </w:rPr>
        <w:t xml:space="preserve">       </w:t>
      </w:r>
    </w:p>
    <w:p w14:paraId="0E89C99A" w14:textId="77777777" w:rsidR="00731214" w:rsidRPr="008E0999" w:rsidRDefault="00731214" w:rsidP="00731214">
      <w:pPr>
        <w:pStyle w:val="a3"/>
        <w:spacing w:line="240" w:lineRule="auto"/>
        <w:ind w:firstLine="567"/>
        <w:jc w:val="center"/>
        <w:rPr>
          <w:rFonts w:ascii="GHEA Grapalat" w:hAnsi="GHEA Grapalat"/>
          <w:b/>
          <w:color w:val="FF0000"/>
          <w:lang w:val="af-ZA"/>
        </w:rPr>
      </w:pPr>
      <w:r w:rsidRPr="008E0999">
        <w:rPr>
          <w:rFonts w:ascii="GHEA Grapalat" w:hAnsi="GHEA Grapalat"/>
          <w:b/>
          <w:color w:val="FF0000"/>
          <w:lang w:val="af-ZA"/>
        </w:rPr>
        <w:t xml:space="preserve">Ընթացակարգը կազմակերպվում է  </w:t>
      </w:r>
      <w:r w:rsidRPr="008E0999">
        <w:rPr>
          <w:rFonts w:ascii="GHEA Grapalat" w:hAnsi="GHEA Grapalat"/>
          <w:b/>
          <w:i w:val="0"/>
          <w:color w:val="FF0000"/>
          <w:lang w:val="af-ZA"/>
        </w:rPr>
        <w:t xml:space="preserve">«Գնումների մասին» </w:t>
      </w:r>
      <w:r w:rsidRPr="008E0999">
        <w:rPr>
          <w:rFonts w:ascii="GHEA Grapalat" w:hAnsi="GHEA Grapalat"/>
          <w:b/>
          <w:color w:val="FF0000"/>
          <w:lang w:val="af-ZA"/>
        </w:rPr>
        <w:t>ՀՀ օրենքի 15-րդ հոդվածի 6-րդ մասի հիմքով</w:t>
      </w:r>
    </w:p>
    <w:p w14:paraId="5707DB08" w14:textId="77777777" w:rsidR="00731214" w:rsidRPr="00E10E2D" w:rsidRDefault="00731214" w:rsidP="00731214">
      <w:pPr>
        <w:pStyle w:val="a3"/>
        <w:spacing w:line="240" w:lineRule="auto"/>
        <w:jc w:val="center"/>
        <w:rPr>
          <w:rFonts w:ascii="GHEA Grapalat" w:hAnsi="GHEA Grapalat"/>
          <w:b/>
          <w:i w:val="0"/>
          <w:lang w:val="af-ZA"/>
        </w:rPr>
      </w:pPr>
    </w:p>
    <w:p w14:paraId="45904C72" w14:textId="77777777" w:rsidR="0091042F" w:rsidRPr="00095A8A" w:rsidRDefault="0091042F" w:rsidP="00EF3662">
      <w:pPr>
        <w:pStyle w:val="a3"/>
        <w:spacing w:line="240" w:lineRule="auto"/>
        <w:rPr>
          <w:rFonts w:ascii="GHEA Grapalat" w:hAnsi="GHEA Grapalat"/>
          <w:i w:val="0"/>
          <w:lang w:val="af-ZA"/>
        </w:rPr>
      </w:pPr>
    </w:p>
    <w:p w14:paraId="31F54947" w14:textId="77777777" w:rsidR="00731214" w:rsidRPr="00A71D81" w:rsidRDefault="00731214" w:rsidP="00731214">
      <w:pPr>
        <w:pStyle w:val="a3"/>
        <w:spacing w:line="240" w:lineRule="auto"/>
        <w:ind w:firstLine="708"/>
        <w:jc w:val="left"/>
        <w:rPr>
          <w:rFonts w:ascii="GHEA Grapalat" w:hAnsi="GHEA Grapalat"/>
          <w:i w:val="0"/>
          <w:lang w:val="af-ZA"/>
        </w:rPr>
      </w:pPr>
      <w:r w:rsidRPr="00344665">
        <w:rPr>
          <w:rFonts w:ascii="GHEA Grapalat" w:hAnsi="GHEA Grapalat"/>
          <w:i w:val="0"/>
          <w:lang w:val="af-ZA"/>
        </w:rPr>
        <w:t xml:space="preserve">Պատվիրատուն` </w:t>
      </w:r>
      <w:r w:rsidRPr="00344665">
        <w:rPr>
          <w:rFonts w:ascii="GHEA Grapalat" w:hAnsi="GHEA Grapalat"/>
          <w:b/>
          <w:i w:val="0"/>
          <w:lang w:val="af-ZA"/>
        </w:rPr>
        <w:t>«</w:t>
      </w:r>
      <w:r>
        <w:rPr>
          <w:rFonts w:ascii="GHEA Grapalat" w:hAnsi="GHEA Grapalat"/>
          <w:b/>
          <w:i w:val="0"/>
          <w:lang w:val="hy-AM"/>
        </w:rPr>
        <w:t>Քրեակատարողական բժշկության</w:t>
      </w:r>
      <w:r w:rsidRPr="00344665">
        <w:rPr>
          <w:rFonts w:ascii="GHEA Grapalat" w:hAnsi="GHEA Grapalat"/>
          <w:b/>
          <w:i w:val="0"/>
          <w:lang w:val="af-ZA"/>
        </w:rPr>
        <w:t xml:space="preserve"> կենտրոն» ՊՈԱԿ-ը, </w:t>
      </w:r>
      <w:r w:rsidRPr="00344665">
        <w:rPr>
          <w:rFonts w:ascii="GHEA Grapalat" w:hAnsi="GHEA Grapalat"/>
          <w:i w:val="0"/>
          <w:lang w:val="af-ZA"/>
        </w:rPr>
        <w:t xml:space="preserve">որը գտնվում է </w:t>
      </w:r>
      <w:r>
        <w:rPr>
          <w:rFonts w:ascii="GHEA Grapalat" w:hAnsi="GHEA Grapalat"/>
          <w:i w:val="0"/>
          <w:lang w:val="hy-AM"/>
        </w:rPr>
        <w:t xml:space="preserve">Կոմիտաս 54 Բ </w:t>
      </w:r>
      <w:r w:rsidRPr="00344665">
        <w:rPr>
          <w:rFonts w:ascii="GHEA Grapalat" w:hAnsi="GHEA Grapalat"/>
          <w:i w:val="0"/>
          <w:lang w:val="af-ZA"/>
        </w:rPr>
        <w:t xml:space="preserve"> հասցեում հայտարարում է գնանշման հարցում, որն</w:t>
      </w:r>
      <w:r w:rsidRPr="00A71D81">
        <w:rPr>
          <w:rFonts w:ascii="GHEA Grapalat" w:hAnsi="GHEA Grapalat"/>
          <w:i w:val="0"/>
          <w:lang w:val="af-ZA"/>
        </w:rPr>
        <w:t xml:space="preserve"> իրականացվում է մեկ փուլով:</w:t>
      </w:r>
    </w:p>
    <w:p w14:paraId="7EF6C4C0" w14:textId="06981CEA" w:rsidR="00341A74" w:rsidRPr="00095A8A" w:rsidRDefault="00A20B69" w:rsidP="00EF3662">
      <w:pPr>
        <w:pStyle w:val="a3"/>
        <w:spacing w:line="240" w:lineRule="auto"/>
        <w:ind w:firstLine="0"/>
        <w:rPr>
          <w:rFonts w:ascii="GHEA Grapalat" w:hAnsi="GHEA Grapalat"/>
          <w:i w:val="0"/>
          <w:lang w:val="af-ZA"/>
        </w:rPr>
      </w:pPr>
      <w:r w:rsidRPr="00095A8A">
        <w:rPr>
          <w:rFonts w:ascii="GHEA Grapalat" w:hAnsi="GHEA Grapalat"/>
          <w:i w:val="0"/>
          <w:lang w:val="af-ZA"/>
        </w:rPr>
        <w:tab/>
      </w:r>
      <w:bookmarkStart w:id="0" w:name="_Hlk23167417"/>
      <w:r w:rsidR="00496E18" w:rsidRPr="00095A8A">
        <w:rPr>
          <w:rFonts w:ascii="GHEA Grapalat" w:hAnsi="GHEA Grapalat"/>
          <w:i w:val="0"/>
          <w:lang w:val="af-ZA"/>
        </w:rPr>
        <w:t>Սույն ընթացակարգի</w:t>
      </w:r>
      <w:bookmarkEnd w:id="0"/>
      <w:r w:rsidR="00496E18" w:rsidRPr="00095A8A">
        <w:rPr>
          <w:rFonts w:ascii="GHEA Grapalat" w:hAnsi="GHEA Grapalat"/>
          <w:i w:val="0"/>
          <w:lang w:val="af-ZA"/>
        </w:rPr>
        <w:t xml:space="preserve"> արդյունքում</w:t>
      </w:r>
      <w:r w:rsidR="00642EFE" w:rsidRPr="00095A8A">
        <w:rPr>
          <w:rFonts w:ascii="GHEA Grapalat" w:hAnsi="GHEA Grapalat"/>
          <w:i w:val="0"/>
          <w:lang w:val="af-ZA"/>
        </w:rPr>
        <w:t xml:space="preserve"> </w:t>
      </w:r>
      <w:r w:rsidR="002E7EE1" w:rsidRPr="00095A8A">
        <w:rPr>
          <w:rFonts w:ascii="GHEA Grapalat" w:hAnsi="GHEA Grapalat"/>
          <w:i w:val="0"/>
          <w:lang w:val="af-ZA"/>
        </w:rPr>
        <w:t>ընտրված</w:t>
      </w:r>
      <w:r w:rsidR="00642EFE" w:rsidRPr="00095A8A">
        <w:rPr>
          <w:rFonts w:ascii="GHEA Grapalat" w:hAnsi="GHEA Grapalat"/>
          <w:i w:val="0"/>
          <w:lang w:val="af-ZA"/>
        </w:rPr>
        <w:t xml:space="preserve"> մասնակցին սահմանված կարգով կառաջարկվի կնքել</w:t>
      </w:r>
      <w:r w:rsidR="00496E18" w:rsidRPr="00095A8A">
        <w:rPr>
          <w:rFonts w:ascii="GHEA Grapalat" w:hAnsi="GHEA Grapalat"/>
          <w:i w:val="0"/>
          <w:lang w:val="af-ZA"/>
        </w:rPr>
        <w:t xml:space="preserve"> </w:t>
      </w:r>
      <w:r w:rsidR="00731214" w:rsidRPr="004D3393">
        <w:rPr>
          <w:rFonts w:ascii="GHEA Grapalat" w:hAnsi="GHEA Grapalat"/>
          <w:b/>
          <w:i w:val="0"/>
          <w:lang w:val="hy-AM"/>
        </w:rPr>
        <w:t xml:space="preserve">«Քրեակատարողական բժշկության կենտրոն» ՊՈԱԿ-ի </w:t>
      </w:r>
      <w:r w:rsidR="00731214">
        <w:rPr>
          <w:rFonts w:ascii="GHEA Grapalat" w:hAnsi="GHEA Grapalat"/>
          <w:b/>
          <w:i w:val="0"/>
          <w:lang w:val="hy-AM"/>
        </w:rPr>
        <w:t xml:space="preserve">տարածքի ներքին պատերի, մանրահատակի ապամոնտաժման, ներքին վերանորոգման, նոր օդափոխության համակարգի լարանցման իրականացման </w:t>
      </w:r>
      <w:r w:rsidR="00731214" w:rsidRPr="004D3393">
        <w:rPr>
          <w:rFonts w:ascii="GHEA Grapalat" w:hAnsi="GHEA Grapalat"/>
          <w:b/>
          <w:i w:val="0"/>
          <w:lang w:val="hy-AM"/>
        </w:rPr>
        <w:t xml:space="preserve"> աշխատանքների</w:t>
      </w:r>
      <w:r w:rsidR="000D243D" w:rsidRPr="004D3393">
        <w:rPr>
          <w:rFonts w:ascii="GHEA Grapalat" w:hAnsi="GHEA Grapalat"/>
          <w:b/>
          <w:i w:val="0"/>
          <w:lang w:val="hy-AM"/>
        </w:rPr>
        <w:t xml:space="preserve"> որակի տեխնիկական հսկողության խորհրդատվական </w:t>
      </w:r>
      <w:r w:rsidR="00950A7D" w:rsidRPr="004D3393">
        <w:rPr>
          <w:rFonts w:ascii="GHEA Grapalat" w:hAnsi="GHEA Grapalat"/>
          <w:b/>
          <w:i w:val="0"/>
          <w:lang w:val="hy-AM"/>
        </w:rPr>
        <w:t>ծառայության</w:t>
      </w:r>
      <w:r w:rsidR="00950A7D" w:rsidRPr="00095A8A">
        <w:rPr>
          <w:rFonts w:ascii="GHEA Grapalat" w:hAnsi="GHEA Grapalat"/>
          <w:i w:val="0"/>
          <w:lang w:val="af-ZA"/>
        </w:rPr>
        <w:t xml:space="preserve"> </w:t>
      </w:r>
      <w:r w:rsidR="00341A74" w:rsidRPr="00095A8A">
        <w:rPr>
          <w:rFonts w:ascii="GHEA Grapalat" w:hAnsi="GHEA Grapalat"/>
          <w:i w:val="0"/>
          <w:lang w:val="af-ZA"/>
        </w:rPr>
        <w:t>մատ</w:t>
      </w:r>
      <w:r w:rsidR="00E00E5E" w:rsidRPr="00095A8A">
        <w:rPr>
          <w:rFonts w:ascii="GHEA Grapalat" w:hAnsi="GHEA Grapalat"/>
          <w:i w:val="0"/>
          <w:lang w:val="af-ZA"/>
        </w:rPr>
        <w:t xml:space="preserve">ուցման </w:t>
      </w:r>
      <w:r w:rsidR="00341A74" w:rsidRPr="00095A8A">
        <w:rPr>
          <w:rFonts w:ascii="GHEA Grapalat" w:hAnsi="GHEA Grapalat"/>
          <w:i w:val="0"/>
          <w:lang w:val="af-ZA"/>
        </w:rPr>
        <w:t xml:space="preserve">պայմանագիր (այսուհետ` պայմանագիր)։ </w:t>
      </w:r>
    </w:p>
    <w:p w14:paraId="57881EE1" w14:textId="77777777" w:rsidR="00731214" w:rsidRPr="00F566BF" w:rsidRDefault="00731214" w:rsidP="00731214">
      <w:pPr>
        <w:pStyle w:val="a3"/>
        <w:spacing w:line="240" w:lineRule="auto"/>
        <w:ind w:firstLine="0"/>
        <w:rPr>
          <w:rFonts w:ascii="GHEA Grapalat" w:hAnsi="GHEA Grapalat"/>
          <w:i w:val="0"/>
          <w:lang w:val="af-ZA"/>
        </w:rPr>
      </w:pPr>
      <w:r w:rsidRPr="001F6EFB">
        <w:rPr>
          <w:rFonts w:ascii="GHEA Grapalat" w:hAnsi="GHEA Grapalat"/>
          <w:i w:val="0"/>
          <w:color w:val="000000" w:themeColor="text1"/>
          <w:lang w:val="af-ZA"/>
        </w:rPr>
        <w:t xml:space="preserve">«Գնումների մասին» ՀՀ օրենքի 7-րդ </w:t>
      </w:r>
      <w:r w:rsidRPr="00F566BF">
        <w:rPr>
          <w:rFonts w:ascii="GHEA Grapalat" w:hAnsi="GHEA Grapalat"/>
          <w:i w:val="0"/>
          <w:lang w:val="af-ZA"/>
        </w:rPr>
        <w:t>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C158A29" w14:textId="77777777" w:rsidR="00731214" w:rsidRPr="00F566BF" w:rsidRDefault="00731214" w:rsidP="00731214">
      <w:pPr>
        <w:ind w:firstLine="720"/>
        <w:jc w:val="both"/>
        <w:rPr>
          <w:rFonts w:ascii="GHEA Grapalat" w:hAnsi="GHEA Grapalat"/>
          <w:sz w:val="20"/>
          <w:szCs w:val="20"/>
          <w:lang w:val="af-ZA"/>
        </w:rPr>
      </w:pPr>
      <w:r w:rsidRPr="00F566BF">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01621A5E" w14:textId="77777777" w:rsidR="00731214" w:rsidRPr="00F566BF" w:rsidRDefault="00731214" w:rsidP="00731214">
      <w:pPr>
        <w:pStyle w:val="a3"/>
        <w:spacing w:line="240" w:lineRule="auto"/>
        <w:rPr>
          <w:rFonts w:ascii="GHEA Grapalat" w:hAnsi="GHEA Grapalat"/>
          <w:i w:val="0"/>
          <w:lang w:val="af-ZA"/>
        </w:rPr>
      </w:pPr>
      <w:r w:rsidRPr="00F566BF">
        <w:rPr>
          <w:rFonts w:ascii="GHEA Grapalat" w:hAnsi="GHEA Grapalat"/>
          <w:i w:val="0"/>
          <w:lang w:val="af-ZA"/>
        </w:rPr>
        <w:t xml:space="preserve">Ընտրված մասնակիցը որոշվում է </w:t>
      </w:r>
      <w:bookmarkStart w:id="1" w:name="_Hlk23167512"/>
      <w:r w:rsidRPr="00F566BF">
        <w:rPr>
          <w:rFonts w:ascii="GHEA Grapalat" w:hAnsi="GHEA Grapalat"/>
          <w:i w:val="0"/>
          <w:lang w:val="af-ZA"/>
        </w:rPr>
        <w:t xml:space="preserve">ոչ գնային պայմաններով բավարար գնահատված </w:t>
      </w:r>
      <w:bookmarkEnd w:id="1"/>
      <w:r w:rsidRPr="00F566BF">
        <w:rPr>
          <w:rFonts w:ascii="GHEA Grapalat" w:hAnsi="GHEA Grapalat"/>
          <w:i w:val="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2B9A48F7" w14:textId="77777777" w:rsidR="00731214" w:rsidRPr="00F566BF" w:rsidRDefault="00731214" w:rsidP="00731214">
      <w:pPr>
        <w:pStyle w:val="a3"/>
        <w:spacing w:line="240" w:lineRule="auto"/>
        <w:rPr>
          <w:rFonts w:ascii="GHEA Grapalat" w:hAnsi="GHEA Grapalat"/>
          <w:i w:val="0"/>
          <w:lang w:val="af-ZA"/>
        </w:rPr>
      </w:pPr>
      <w:r w:rsidRPr="00F566BF">
        <w:rPr>
          <w:rFonts w:ascii="GHEA Grapalat" w:hAnsi="GHEA Grapalat"/>
          <w:i w:val="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58EDE3C7" w14:textId="77777777" w:rsidR="00731214" w:rsidRDefault="00731214" w:rsidP="00731214">
      <w:pPr>
        <w:pStyle w:val="a3"/>
        <w:spacing w:line="240" w:lineRule="auto"/>
        <w:rPr>
          <w:rFonts w:ascii="GHEA Grapalat" w:hAnsi="GHEA Grapalat"/>
          <w:i w:val="0"/>
          <w:lang w:val="af-ZA"/>
        </w:rPr>
      </w:pPr>
      <w:r w:rsidRPr="00F566BF">
        <w:rPr>
          <w:rFonts w:ascii="GHEA Grapalat" w:hAnsi="GHEA Grapalat"/>
          <w:i w:val="0"/>
          <w:lang w:val="af-ZA"/>
        </w:rPr>
        <w:t>Սույն ընթացակարգին մասնակցության հայտերն անհրաժեշտ է ներկայացնել</w:t>
      </w:r>
      <w:r>
        <w:rPr>
          <w:rFonts w:ascii="GHEA Grapalat" w:hAnsi="GHEA Grapalat"/>
          <w:i w:val="0"/>
          <w:lang w:val="af-ZA" w:eastAsia="ru-RU"/>
        </w:rPr>
        <w:t xml:space="preserve"> ք. </w:t>
      </w:r>
      <w:r>
        <w:rPr>
          <w:rFonts w:ascii="GHEA Grapalat" w:hAnsi="GHEA Grapalat"/>
          <w:i w:val="0"/>
          <w:lang w:val="hy-AM" w:eastAsia="ru-RU"/>
        </w:rPr>
        <w:t xml:space="preserve">Երևան, Կոմիտաս 54 Բ հասցե </w:t>
      </w:r>
      <w:r w:rsidRPr="00F566BF">
        <w:rPr>
          <w:rFonts w:ascii="GHEA Grapalat" w:hAnsi="GHEA Grapalat"/>
          <w:i w:val="0"/>
          <w:lang w:val="af-ZA"/>
        </w:rPr>
        <w:t xml:space="preserve">մինչև սույն հայտարարության հրապարակման օրվանից </w:t>
      </w:r>
      <w:r w:rsidRPr="00BD071C">
        <w:rPr>
          <w:rFonts w:ascii="GHEA Grapalat" w:hAnsi="GHEA Grapalat"/>
          <w:i w:val="0"/>
          <w:color w:val="000000" w:themeColor="text1"/>
          <w:lang w:val="af-ZA"/>
        </w:rPr>
        <w:t xml:space="preserve">հաշված </w:t>
      </w:r>
      <w:r w:rsidRPr="00BD071C">
        <w:rPr>
          <w:rFonts w:ascii="GHEA Grapalat" w:hAnsi="GHEA Grapalat"/>
          <w:i w:val="0"/>
          <w:color w:val="000000" w:themeColor="text1"/>
          <w:lang w:val="hy-AM"/>
        </w:rPr>
        <w:t>7</w:t>
      </w:r>
      <w:r w:rsidRPr="00BD071C">
        <w:rPr>
          <w:rFonts w:ascii="GHEA Grapalat" w:hAnsi="GHEA Grapalat"/>
          <w:i w:val="0"/>
          <w:color w:val="000000" w:themeColor="text1"/>
          <w:lang w:val="af-ZA"/>
        </w:rPr>
        <w:t xml:space="preserve">-րդ օրվա ժամը </w:t>
      </w:r>
      <w:r w:rsidRPr="00BD071C">
        <w:rPr>
          <w:rFonts w:ascii="GHEA Grapalat" w:hAnsi="GHEA Grapalat"/>
          <w:i w:val="0"/>
          <w:color w:val="000000" w:themeColor="text1"/>
          <w:u w:val="single"/>
          <w:lang w:val="af-ZA"/>
        </w:rPr>
        <w:t xml:space="preserve"> </w:t>
      </w:r>
      <w:r w:rsidRPr="00BD071C">
        <w:rPr>
          <w:rFonts w:ascii="GHEA Grapalat" w:hAnsi="GHEA Grapalat"/>
          <w:i w:val="0"/>
          <w:color w:val="000000" w:themeColor="text1"/>
          <w:u w:val="single"/>
          <w:lang w:val="hy-AM"/>
        </w:rPr>
        <w:t>11։00</w:t>
      </w:r>
      <w:r w:rsidRPr="00BD071C">
        <w:rPr>
          <w:rFonts w:ascii="GHEA Grapalat" w:hAnsi="GHEA Grapalat"/>
          <w:i w:val="0"/>
          <w:color w:val="000000" w:themeColor="text1"/>
          <w:u w:val="single"/>
          <w:lang w:val="af-ZA"/>
        </w:rPr>
        <w:t xml:space="preserve">  </w:t>
      </w:r>
      <w:r w:rsidRPr="00BD071C">
        <w:rPr>
          <w:rFonts w:ascii="GHEA Grapalat" w:hAnsi="GHEA Grapalat"/>
          <w:i w:val="0"/>
          <w:color w:val="000000" w:themeColor="text1"/>
          <w:lang w:val="af-ZA"/>
        </w:rPr>
        <w:t>-</w:t>
      </w:r>
      <w:r w:rsidRPr="00F566BF">
        <w:rPr>
          <w:rFonts w:ascii="GHEA Grapalat" w:hAnsi="GHEA Grapalat"/>
          <w:i w:val="0"/>
          <w:lang w:val="af-ZA"/>
        </w:rPr>
        <w:t xml:space="preserve">ը: </w:t>
      </w:r>
    </w:p>
    <w:p w14:paraId="3948298A" w14:textId="77777777" w:rsidR="00731214" w:rsidRPr="00F566BF" w:rsidRDefault="00731214" w:rsidP="00731214">
      <w:pPr>
        <w:pStyle w:val="a3"/>
        <w:spacing w:line="240" w:lineRule="auto"/>
        <w:rPr>
          <w:rFonts w:ascii="GHEA Grapalat" w:hAnsi="GHEA Grapalat"/>
          <w:i w:val="0"/>
          <w:lang w:val="af-ZA"/>
        </w:rPr>
      </w:pPr>
      <w:r w:rsidRPr="00F566BF">
        <w:rPr>
          <w:rFonts w:ascii="GHEA Grapalat" w:hAnsi="GHEA Grapalat"/>
          <w:i w:val="0"/>
          <w:lang w:val="af-ZA"/>
        </w:rPr>
        <w:t xml:space="preserve">Հայտերը, հայերենից բացի, կարող են ներկայացվել նաև անգլերեն կամ ռուսերեն: </w:t>
      </w:r>
    </w:p>
    <w:p w14:paraId="206E6601" w14:textId="799DAB26" w:rsidR="00731214" w:rsidRPr="00B70956" w:rsidRDefault="00731214" w:rsidP="00731214">
      <w:pPr>
        <w:pStyle w:val="a3"/>
        <w:spacing w:line="240" w:lineRule="auto"/>
        <w:ind w:firstLine="708"/>
        <w:rPr>
          <w:rFonts w:ascii="GHEA Grapalat" w:hAnsi="GHEA Grapalat"/>
          <w:i w:val="0"/>
          <w:color w:val="000000" w:themeColor="text1"/>
          <w:lang w:val="af-ZA"/>
        </w:rPr>
      </w:pPr>
      <w:r w:rsidRPr="00F566BF">
        <w:rPr>
          <w:rFonts w:ascii="GHEA Grapalat" w:hAnsi="GHEA Grapalat"/>
          <w:i w:val="0"/>
          <w:lang w:val="af-ZA"/>
        </w:rPr>
        <w:t xml:space="preserve">Հայտերի բացումը </w:t>
      </w:r>
      <w:r w:rsidRPr="00B70956">
        <w:rPr>
          <w:rFonts w:ascii="GHEA Grapalat" w:hAnsi="GHEA Grapalat"/>
          <w:i w:val="0"/>
          <w:lang w:val="af-ZA"/>
        </w:rPr>
        <w:t xml:space="preserve">տեղի կունենա </w:t>
      </w:r>
      <w:r w:rsidRPr="00B70956">
        <w:rPr>
          <w:rFonts w:ascii="GHEA Grapalat" w:hAnsi="GHEA Grapalat"/>
          <w:i w:val="0"/>
          <w:lang w:val="af-ZA" w:eastAsia="ru-RU"/>
        </w:rPr>
        <w:t xml:space="preserve">ք. </w:t>
      </w:r>
      <w:r w:rsidRPr="00B70956">
        <w:rPr>
          <w:rFonts w:ascii="GHEA Grapalat" w:hAnsi="GHEA Grapalat"/>
          <w:i w:val="0"/>
          <w:lang w:val="hy-AM" w:eastAsia="ru-RU"/>
        </w:rPr>
        <w:t>Երևան, Կոմիտաս 54 Բ հասցեում 2022 թ. «օգոստոսի» «1</w:t>
      </w:r>
      <w:r w:rsidR="00787D9F" w:rsidRPr="00787D9F">
        <w:rPr>
          <w:rFonts w:ascii="GHEA Grapalat" w:hAnsi="GHEA Grapalat"/>
          <w:i w:val="0"/>
          <w:lang w:val="af-ZA" w:eastAsia="ru-RU"/>
        </w:rPr>
        <w:t>9</w:t>
      </w:r>
      <w:r w:rsidRPr="00B70956">
        <w:rPr>
          <w:rFonts w:ascii="GHEA Grapalat" w:hAnsi="GHEA Grapalat"/>
          <w:i w:val="0"/>
          <w:lang w:val="hy-AM" w:eastAsia="ru-RU"/>
        </w:rPr>
        <w:t>» «</w:t>
      </w:r>
      <w:r w:rsidRPr="00B70956">
        <w:rPr>
          <w:rFonts w:ascii="GHEA Grapalat" w:hAnsi="GHEA Grapalat"/>
          <w:i w:val="0"/>
          <w:color w:val="000000" w:themeColor="text1"/>
          <w:lang w:val="af-ZA"/>
        </w:rPr>
        <w:t xml:space="preserve">ժամը </w:t>
      </w:r>
      <w:r w:rsidRPr="00B70956">
        <w:rPr>
          <w:rFonts w:ascii="GHEA Grapalat" w:hAnsi="GHEA Grapalat"/>
          <w:i w:val="0"/>
          <w:color w:val="000000" w:themeColor="text1"/>
          <w:lang w:val="hy-AM"/>
        </w:rPr>
        <w:t>11։00</w:t>
      </w:r>
      <w:r w:rsidRPr="00B70956">
        <w:rPr>
          <w:rFonts w:ascii="GHEA Grapalat" w:hAnsi="GHEA Grapalat"/>
          <w:i w:val="0"/>
          <w:color w:val="000000" w:themeColor="text1"/>
          <w:lang w:val="af-ZA"/>
        </w:rPr>
        <w:t xml:space="preserve">-ին։ </w:t>
      </w:r>
    </w:p>
    <w:p w14:paraId="464C0A28" w14:textId="77777777" w:rsidR="00731214" w:rsidRPr="004B72E3" w:rsidRDefault="00731214" w:rsidP="00731214">
      <w:pPr>
        <w:pStyle w:val="a3"/>
        <w:spacing w:line="240" w:lineRule="auto"/>
        <w:rPr>
          <w:rFonts w:ascii="GHEA Grapalat" w:hAnsi="GHEA Grapalat"/>
          <w:i w:val="0"/>
          <w:lang w:val="hy-AM"/>
        </w:rPr>
      </w:pPr>
      <w:r w:rsidRPr="00B70956">
        <w:rPr>
          <w:rFonts w:ascii="GHEA Grapalat" w:hAnsi="GHEA Grapalat"/>
          <w:i w:val="0"/>
          <w:lang w:val="af-ZA"/>
        </w:rPr>
        <w:t>Սույն ընթացակարգի վերաբերյալ բողոք</w:t>
      </w:r>
      <w:r w:rsidRPr="00B70956">
        <w:rPr>
          <w:rFonts w:ascii="GHEA Grapalat" w:hAnsi="GHEA Grapalat"/>
          <w:i w:val="0"/>
          <w:lang w:val="hy-AM"/>
        </w:rPr>
        <w:t xml:space="preserve">արկումն իրականացվում է </w:t>
      </w:r>
      <w:r w:rsidRPr="00B70956">
        <w:rPr>
          <w:rFonts w:ascii="GHEA Grapalat" w:hAnsi="GHEA Grapalat"/>
          <w:i w:val="0"/>
          <w:sz w:val="16"/>
          <w:szCs w:val="16"/>
          <w:lang w:val="af-ZA"/>
        </w:rPr>
        <w:t xml:space="preserve"> </w:t>
      </w:r>
      <w:r w:rsidRPr="00B70956">
        <w:rPr>
          <w:rFonts w:ascii="GHEA Grapalat" w:hAnsi="GHEA Grapalat"/>
          <w:i w:val="0"/>
          <w:lang w:val="af-ZA"/>
        </w:rPr>
        <w:t>«</w:t>
      </w:r>
      <w:r w:rsidRPr="00B70956">
        <w:rPr>
          <w:rFonts w:ascii="GHEA Grapalat" w:hAnsi="GHEA Grapalat"/>
          <w:i w:val="0"/>
          <w:lang w:val="hy-AM"/>
        </w:rPr>
        <w:t>Գնումների</w:t>
      </w:r>
      <w:r w:rsidRPr="00B70956">
        <w:rPr>
          <w:rFonts w:ascii="GHEA Grapalat" w:hAnsi="GHEA Grapalat"/>
          <w:i w:val="0"/>
          <w:lang w:val="af-ZA"/>
        </w:rPr>
        <w:t xml:space="preserve"> </w:t>
      </w:r>
      <w:r w:rsidRPr="00B70956">
        <w:rPr>
          <w:rFonts w:ascii="GHEA Grapalat" w:hAnsi="GHEA Grapalat"/>
          <w:i w:val="0"/>
          <w:lang w:val="hy-AM"/>
        </w:rPr>
        <w:t>մասին</w:t>
      </w:r>
      <w:r w:rsidRPr="00B70956">
        <w:rPr>
          <w:rFonts w:ascii="GHEA Grapalat" w:hAnsi="GHEA Grapalat"/>
          <w:i w:val="0"/>
          <w:lang w:val="af-ZA"/>
        </w:rPr>
        <w:t>»</w:t>
      </w:r>
      <w:r w:rsidRPr="00B70956">
        <w:rPr>
          <w:rFonts w:ascii="GHEA Grapalat" w:hAnsi="GHEA Grapalat"/>
          <w:i w:val="0"/>
          <w:lang w:val="hy-AM"/>
        </w:rPr>
        <w:t xml:space="preserve"> ՀՀ</w:t>
      </w:r>
      <w:r w:rsidRPr="00B70956">
        <w:rPr>
          <w:rFonts w:ascii="GHEA Grapalat" w:hAnsi="GHEA Grapalat"/>
          <w:i w:val="0"/>
          <w:lang w:val="af-ZA"/>
        </w:rPr>
        <w:t xml:space="preserve"> </w:t>
      </w:r>
      <w:r w:rsidRPr="00B70956">
        <w:rPr>
          <w:rFonts w:ascii="GHEA Grapalat" w:hAnsi="GHEA Grapalat"/>
          <w:i w:val="0"/>
          <w:lang w:val="hy-AM"/>
        </w:rPr>
        <w:t>օրենքով</w:t>
      </w:r>
      <w:r w:rsidRPr="00B70956">
        <w:rPr>
          <w:rFonts w:ascii="GHEA Grapalat" w:hAnsi="GHEA Grapalat"/>
          <w:i w:val="0"/>
          <w:lang w:val="af-ZA"/>
        </w:rPr>
        <w:t xml:space="preserve"> </w:t>
      </w:r>
      <w:r w:rsidRPr="00B70956">
        <w:rPr>
          <w:rFonts w:ascii="GHEA Grapalat" w:hAnsi="GHEA Grapalat"/>
          <w:i w:val="0"/>
          <w:lang w:val="hy-AM"/>
        </w:rPr>
        <w:t>և</w:t>
      </w:r>
      <w:r w:rsidRPr="00B70956">
        <w:rPr>
          <w:rFonts w:ascii="GHEA Grapalat" w:hAnsi="GHEA Grapalat"/>
          <w:i w:val="0"/>
          <w:lang w:val="af-ZA"/>
        </w:rPr>
        <w:t xml:space="preserve"> </w:t>
      </w:r>
      <w:r w:rsidRPr="00B70956">
        <w:rPr>
          <w:rFonts w:ascii="GHEA Grapalat" w:hAnsi="GHEA Grapalat"/>
          <w:i w:val="0"/>
          <w:lang w:val="hy-AM"/>
        </w:rPr>
        <w:t>ՀՀ քաղաքացիական դատավարության օրենսգրքով սահմանված կարգով։</w:t>
      </w:r>
    </w:p>
    <w:p w14:paraId="6E2E798B" w14:textId="77777777" w:rsidR="00731214" w:rsidRPr="009E1D1C" w:rsidRDefault="00731214" w:rsidP="00731214">
      <w:pPr>
        <w:pStyle w:val="a3"/>
        <w:spacing w:line="240" w:lineRule="auto"/>
        <w:rPr>
          <w:rFonts w:ascii="GHEA Grapalat" w:hAnsi="GHEA Grapalat"/>
          <w:i w:val="0"/>
          <w:lang w:val="hy-AM"/>
        </w:rPr>
      </w:pPr>
    </w:p>
    <w:p w14:paraId="07F9C19C" w14:textId="77777777" w:rsidR="00731214" w:rsidRDefault="00731214" w:rsidP="00731214">
      <w:pPr>
        <w:pStyle w:val="a3"/>
        <w:spacing w:line="240" w:lineRule="auto"/>
        <w:ind w:firstLine="630"/>
        <w:rPr>
          <w:rFonts w:ascii="GHEA Grapalat" w:hAnsi="GHEA Grapalat"/>
          <w:i w:val="0"/>
          <w:lang w:val="hy-AM"/>
        </w:rPr>
      </w:pPr>
      <w:r w:rsidRPr="00F566BF">
        <w:rPr>
          <w:rFonts w:ascii="GHEA Grapalat" w:hAnsi="GHEA Grapalat"/>
          <w:i w:val="0"/>
          <w:lang w:val="af-ZA"/>
        </w:rPr>
        <w:t>Սույն հայտարարության հետ կապված լրացուցիչ տեղեկություններ ստանալու համար կարող եք դիմել գնահատող գնահատող հանձնաժողովի քարտուղար</w:t>
      </w:r>
      <w:r w:rsidRPr="00992727">
        <w:rPr>
          <w:rFonts w:ascii="GHEA Grapalat" w:hAnsi="GHEA Grapalat"/>
          <w:i w:val="0"/>
          <w:lang w:val="af-ZA"/>
        </w:rPr>
        <w:t>`</w:t>
      </w:r>
      <w:r w:rsidRPr="00992727">
        <w:rPr>
          <w:rFonts w:ascii="GHEA Grapalat" w:hAnsi="GHEA Grapalat"/>
          <w:i w:val="0"/>
          <w:lang w:val="hy-AM"/>
        </w:rPr>
        <w:t xml:space="preserve"> </w:t>
      </w:r>
      <w:r>
        <w:rPr>
          <w:rFonts w:ascii="GHEA Grapalat" w:hAnsi="GHEA Grapalat"/>
          <w:i w:val="0"/>
          <w:lang w:val="hy-AM"/>
        </w:rPr>
        <w:t>Մանուշակ Գրիգորյանին։</w:t>
      </w:r>
    </w:p>
    <w:p w14:paraId="138537BF" w14:textId="77777777" w:rsidR="00731214" w:rsidRPr="00903E2E" w:rsidRDefault="00731214" w:rsidP="00731214">
      <w:pPr>
        <w:pStyle w:val="a3"/>
        <w:spacing w:line="240" w:lineRule="auto"/>
        <w:ind w:firstLine="0"/>
        <w:rPr>
          <w:rFonts w:ascii="GHEA Grapalat" w:hAnsi="GHEA Grapalat"/>
          <w:i w:val="0"/>
          <w:lang w:val="hy-AM"/>
        </w:rPr>
      </w:pPr>
    </w:p>
    <w:p w14:paraId="78B84518" w14:textId="309B1DAD" w:rsidR="00731214" w:rsidRPr="00FF7E9D" w:rsidRDefault="00731214" w:rsidP="00731214">
      <w:pPr>
        <w:pStyle w:val="a3"/>
        <w:spacing w:line="240" w:lineRule="auto"/>
        <w:ind w:firstLine="0"/>
        <w:rPr>
          <w:rFonts w:ascii="GHEA Grapalat" w:hAnsi="GHEA Grapalat"/>
          <w:b/>
          <w:i w:val="0"/>
          <w:lang w:val="hy-AM"/>
        </w:rPr>
      </w:pPr>
      <w:r w:rsidRPr="00FF7E9D">
        <w:rPr>
          <w:rFonts w:ascii="GHEA Grapalat" w:hAnsi="GHEA Grapalat"/>
          <w:b/>
          <w:i w:val="0"/>
          <w:lang w:val="af-ZA"/>
        </w:rPr>
        <w:t xml:space="preserve">Հեռախոս  </w:t>
      </w:r>
      <w:r w:rsidRPr="00FF7E9D">
        <w:rPr>
          <w:rFonts w:ascii="GHEA Grapalat" w:hAnsi="GHEA Grapalat"/>
          <w:b/>
          <w:i w:val="0"/>
          <w:lang w:val="hy-AM"/>
        </w:rPr>
        <w:t>012351035</w:t>
      </w:r>
    </w:p>
    <w:p w14:paraId="503F9816" w14:textId="7F8BC896" w:rsidR="00731214" w:rsidRPr="00FF7E9D" w:rsidRDefault="00731214" w:rsidP="00731214">
      <w:pPr>
        <w:pStyle w:val="a3"/>
        <w:spacing w:line="240" w:lineRule="auto"/>
        <w:ind w:firstLine="0"/>
        <w:rPr>
          <w:rFonts w:ascii="GHEA Grapalat" w:hAnsi="GHEA Grapalat"/>
          <w:b/>
          <w:i w:val="0"/>
          <w:lang w:val="af-ZA"/>
        </w:rPr>
      </w:pPr>
      <w:r w:rsidRPr="00FF7E9D">
        <w:rPr>
          <w:rFonts w:ascii="GHEA Grapalat" w:hAnsi="GHEA Grapalat"/>
          <w:b/>
          <w:i w:val="0"/>
          <w:lang w:val="hy-AM"/>
        </w:rPr>
        <w:t xml:space="preserve"> </w:t>
      </w:r>
      <w:r w:rsidRPr="00FF7E9D">
        <w:rPr>
          <w:rFonts w:ascii="GHEA Grapalat" w:hAnsi="GHEA Grapalat"/>
          <w:b/>
          <w:i w:val="0"/>
          <w:lang w:val="af-ZA"/>
        </w:rPr>
        <w:t xml:space="preserve">Էլ. </w:t>
      </w:r>
      <w:r w:rsidR="00FF7E9D" w:rsidRPr="00FF7E9D">
        <w:rPr>
          <w:rFonts w:ascii="GHEA Grapalat" w:hAnsi="GHEA Grapalat"/>
          <w:b/>
          <w:i w:val="0"/>
          <w:lang w:val="af-ZA"/>
        </w:rPr>
        <w:t>Փ</w:t>
      </w:r>
      <w:r w:rsidRPr="00FF7E9D">
        <w:rPr>
          <w:rFonts w:ascii="GHEA Grapalat" w:hAnsi="GHEA Grapalat"/>
          <w:b/>
          <w:i w:val="0"/>
          <w:lang w:val="af-ZA"/>
        </w:rPr>
        <w:t>ոստ  qbk.gnumner@gmail.com</w:t>
      </w:r>
    </w:p>
    <w:p w14:paraId="529412DC" w14:textId="1D37C4F6" w:rsidR="00754697" w:rsidRPr="00FF7E9D" w:rsidRDefault="00FF7E9D" w:rsidP="00FF7E9D">
      <w:pPr>
        <w:pStyle w:val="a3"/>
        <w:spacing w:line="240" w:lineRule="auto"/>
        <w:ind w:firstLine="0"/>
        <w:rPr>
          <w:rFonts w:ascii="GHEA Grapalat" w:hAnsi="GHEA Grapalat"/>
          <w:b/>
          <w:i w:val="0"/>
          <w:lang w:val="af-ZA"/>
        </w:rPr>
      </w:pPr>
      <w:r>
        <w:rPr>
          <w:rFonts w:ascii="GHEA Grapalat" w:hAnsi="GHEA Grapalat"/>
          <w:b/>
          <w:i w:val="0"/>
          <w:lang w:val="af-ZA"/>
        </w:rPr>
        <w:t>Պատվիրատու</w:t>
      </w:r>
      <w:r>
        <w:rPr>
          <w:rFonts w:ascii="GHEA Grapalat" w:hAnsi="GHEA Grapalat"/>
          <w:b/>
          <w:i w:val="0"/>
          <w:lang w:val="hy-AM"/>
        </w:rPr>
        <w:t xml:space="preserve"> </w:t>
      </w:r>
      <w:r w:rsidR="00731214" w:rsidRPr="00FF7E9D">
        <w:rPr>
          <w:rFonts w:ascii="GHEA Grapalat" w:hAnsi="GHEA Grapalat"/>
          <w:b/>
          <w:i w:val="0"/>
          <w:lang w:val="hy-AM"/>
        </w:rPr>
        <w:t xml:space="preserve"> «Քրեակատարողական բժշկության կենտրոն» ՊՈԱԿ</w:t>
      </w:r>
    </w:p>
    <w:p w14:paraId="15A45FA9" w14:textId="77777777" w:rsidR="00A12C95" w:rsidRPr="00095A8A" w:rsidRDefault="00A12C95" w:rsidP="00EF3662">
      <w:pPr>
        <w:pStyle w:val="a3"/>
        <w:spacing w:line="240" w:lineRule="auto"/>
        <w:ind w:left="1404"/>
        <w:rPr>
          <w:rFonts w:ascii="GHEA Grapalat" w:hAnsi="GHEA Grapalat"/>
          <w:i w:val="0"/>
          <w:lang w:val="af-ZA"/>
        </w:rPr>
      </w:pPr>
    </w:p>
    <w:p w14:paraId="5DF692C9" w14:textId="77777777" w:rsidR="00055CC2" w:rsidRPr="00095A8A" w:rsidRDefault="00055CC2" w:rsidP="00EF3662">
      <w:pPr>
        <w:pStyle w:val="aa"/>
        <w:ind w:right="-7" w:firstLine="567"/>
        <w:jc w:val="right"/>
        <w:rPr>
          <w:rFonts w:ascii="GHEA Grapalat" w:hAnsi="GHEA Grapalat" w:cs="Sylfaen"/>
          <w:i/>
          <w:sz w:val="22"/>
          <w:lang w:val="af-ZA"/>
        </w:rPr>
      </w:pPr>
    </w:p>
    <w:p w14:paraId="576A124B" w14:textId="77777777" w:rsidR="00055CC2" w:rsidRPr="00095A8A" w:rsidRDefault="00055CC2" w:rsidP="00EF3662">
      <w:pPr>
        <w:pStyle w:val="aa"/>
        <w:ind w:right="-7" w:firstLine="567"/>
        <w:jc w:val="right"/>
        <w:rPr>
          <w:rFonts w:ascii="GHEA Grapalat" w:hAnsi="GHEA Grapalat" w:cs="Sylfaen"/>
          <w:i/>
          <w:sz w:val="22"/>
          <w:lang w:val="af-ZA"/>
        </w:rPr>
      </w:pPr>
    </w:p>
    <w:p w14:paraId="1B4CA8F5" w14:textId="77777777" w:rsidR="00055CC2" w:rsidRPr="00095A8A" w:rsidRDefault="00055CC2" w:rsidP="00EF3662">
      <w:pPr>
        <w:pStyle w:val="aa"/>
        <w:ind w:right="-7" w:firstLine="567"/>
        <w:jc w:val="right"/>
        <w:rPr>
          <w:rFonts w:ascii="GHEA Grapalat" w:hAnsi="GHEA Grapalat" w:cs="Sylfaen"/>
          <w:i/>
          <w:sz w:val="22"/>
          <w:lang w:val="af-ZA"/>
        </w:rPr>
      </w:pPr>
    </w:p>
    <w:p w14:paraId="66FA6D15" w14:textId="77777777" w:rsidR="00037DDE" w:rsidRPr="00095A8A" w:rsidRDefault="00037DDE" w:rsidP="00EF3662">
      <w:pPr>
        <w:pStyle w:val="aa"/>
        <w:ind w:right="-7" w:firstLine="567"/>
        <w:jc w:val="right"/>
        <w:rPr>
          <w:rFonts w:ascii="GHEA Grapalat" w:hAnsi="GHEA Grapalat" w:cs="Sylfaen"/>
          <w:i/>
          <w:sz w:val="22"/>
          <w:lang w:val="af-ZA"/>
        </w:rPr>
      </w:pPr>
    </w:p>
    <w:p w14:paraId="3037B3AB" w14:textId="77777777" w:rsidR="00037DDE" w:rsidRPr="00095A8A" w:rsidRDefault="00037DDE" w:rsidP="00EF3662">
      <w:pPr>
        <w:pStyle w:val="aa"/>
        <w:ind w:right="-7" w:firstLine="567"/>
        <w:jc w:val="right"/>
        <w:rPr>
          <w:rFonts w:ascii="GHEA Grapalat" w:hAnsi="GHEA Grapalat" w:cs="Sylfaen"/>
          <w:i/>
          <w:sz w:val="22"/>
          <w:lang w:val="af-ZA"/>
        </w:rPr>
      </w:pPr>
    </w:p>
    <w:p w14:paraId="63F47652" w14:textId="77777777" w:rsidR="00037DDE" w:rsidRPr="00095A8A" w:rsidRDefault="00037DDE" w:rsidP="00EF3662">
      <w:pPr>
        <w:pStyle w:val="aa"/>
        <w:ind w:right="-7" w:firstLine="567"/>
        <w:jc w:val="right"/>
        <w:rPr>
          <w:rFonts w:ascii="GHEA Grapalat" w:hAnsi="GHEA Grapalat" w:cs="Sylfaen"/>
          <w:i/>
          <w:sz w:val="22"/>
          <w:lang w:val="af-ZA"/>
        </w:rPr>
      </w:pPr>
    </w:p>
    <w:p w14:paraId="346C0168" w14:textId="77777777" w:rsidR="00037DDE" w:rsidRPr="00095A8A" w:rsidRDefault="00037DDE" w:rsidP="00EF3662">
      <w:pPr>
        <w:pStyle w:val="aa"/>
        <w:ind w:right="-7" w:firstLine="567"/>
        <w:jc w:val="right"/>
        <w:rPr>
          <w:rFonts w:ascii="GHEA Grapalat" w:hAnsi="GHEA Grapalat" w:cs="Sylfaen"/>
          <w:i/>
          <w:sz w:val="22"/>
          <w:lang w:val="af-ZA"/>
        </w:rPr>
      </w:pPr>
    </w:p>
    <w:p w14:paraId="396683A3" w14:textId="77777777" w:rsidR="00570EB0" w:rsidRPr="00095A8A" w:rsidRDefault="00570EB0" w:rsidP="00570EB0">
      <w:pPr>
        <w:pStyle w:val="aa"/>
        <w:spacing w:after="60"/>
        <w:ind w:right="-7" w:firstLine="567"/>
        <w:jc w:val="right"/>
        <w:rPr>
          <w:rFonts w:ascii="GHEA Grapalat" w:hAnsi="GHEA Grapalat" w:cs="Sylfaen"/>
          <w:color w:val="000000"/>
          <w:sz w:val="20"/>
          <w:szCs w:val="20"/>
          <w:lang w:val="af-ZA"/>
        </w:rPr>
      </w:pPr>
      <w:r w:rsidRPr="00FF7E9D">
        <w:rPr>
          <w:rFonts w:ascii="GHEA Grapalat" w:hAnsi="GHEA Grapalat" w:cs="Sylfaen"/>
          <w:color w:val="000000"/>
          <w:sz w:val="20"/>
          <w:szCs w:val="20"/>
          <w:lang w:val="hy-AM"/>
        </w:rPr>
        <w:lastRenderedPageBreak/>
        <w:t>Հաստատված</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է</w:t>
      </w:r>
    </w:p>
    <w:p w14:paraId="2CD4CE8C" w14:textId="16AB767F" w:rsidR="00570EB0" w:rsidRPr="00095A8A" w:rsidRDefault="00BB6BBB" w:rsidP="00570EB0">
      <w:pPr>
        <w:pStyle w:val="aa"/>
        <w:spacing w:after="60"/>
        <w:ind w:right="-7" w:firstLine="567"/>
        <w:jc w:val="right"/>
        <w:rPr>
          <w:rFonts w:ascii="GHEA Grapalat" w:hAnsi="GHEA Grapalat" w:cs="Sylfaen"/>
          <w:color w:val="000000"/>
          <w:sz w:val="20"/>
          <w:szCs w:val="20"/>
          <w:lang w:val="af-ZA"/>
        </w:rPr>
      </w:pPr>
      <w:r>
        <w:rPr>
          <w:rFonts w:ascii="GHEA Grapalat" w:hAnsi="GHEA Grapalat" w:cs="Sylfaen"/>
          <w:color w:val="000000"/>
          <w:sz w:val="20"/>
          <w:szCs w:val="20"/>
          <w:lang w:val="hy-AM"/>
        </w:rPr>
        <w:t>ՔԲԿ</w:t>
      </w:r>
      <w:r w:rsidR="00570EB0" w:rsidRPr="00095A8A">
        <w:rPr>
          <w:rFonts w:ascii="GHEA Grapalat" w:hAnsi="GHEA Grapalat" w:cs="Sylfaen"/>
          <w:color w:val="000000"/>
          <w:sz w:val="20"/>
          <w:szCs w:val="20"/>
          <w:lang w:val="af-ZA"/>
        </w:rPr>
        <w:t>-</w:t>
      </w:r>
      <w:r w:rsidR="00570EB0" w:rsidRPr="00FF7E9D">
        <w:rPr>
          <w:rFonts w:ascii="GHEA Grapalat" w:hAnsi="GHEA Grapalat" w:cs="Sylfaen"/>
          <w:color w:val="000000"/>
          <w:sz w:val="20"/>
          <w:szCs w:val="20"/>
          <w:lang w:val="hy-AM"/>
        </w:rPr>
        <w:t>ԳՀԽԾՁԲ</w:t>
      </w:r>
      <w:r w:rsidR="00570EB0" w:rsidRPr="00095A8A">
        <w:rPr>
          <w:rFonts w:ascii="GHEA Grapalat" w:hAnsi="GHEA Grapalat" w:cs="Sylfaen"/>
          <w:color w:val="000000"/>
          <w:sz w:val="20"/>
          <w:szCs w:val="20"/>
          <w:lang w:val="af-ZA"/>
        </w:rPr>
        <w:t>-</w:t>
      </w:r>
      <w:r w:rsidR="00265551">
        <w:rPr>
          <w:rFonts w:ascii="GHEA Grapalat" w:hAnsi="GHEA Grapalat" w:cs="Sylfaen"/>
          <w:color w:val="000000"/>
          <w:sz w:val="20"/>
          <w:szCs w:val="20"/>
          <w:lang w:val="af-ZA"/>
        </w:rPr>
        <w:t>22/18</w:t>
      </w:r>
      <w:r w:rsidR="00570EB0" w:rsidRPr="00095A8A">
        <w:rPr>
          <w:rFonts w:ascii="GHEA Grapalat" w:hAnsi="GHEA Grapalat" w:cs="Sylfaen"/>
          <w:color w:val="000000"/>
          <w:sz w:val="20"/>
          <w:szCs w:val="20"/>
          <w:lang w:val="af-ZA"/>
        </w:rPr>
        <w:t xml:space="preserve"> </w:t>
      </w:r>
      <w:r w:rsidR="00570EB0" w:rsidRPr="00FF7E9D">
        <w:rPr>
          <w:rFonts w:ascii="GHEA Grapalat" w:hAnsi="GHEA Grapalat" w:cs="Sylfaen"/>
          <w:color w:val="000000"/>
          <w:sz w:val="20"/>
          <w:szCs w:val="20"/>
          <w:lang w:val="hy-AM"/>
        </w:rPr>
        <w:t>ծածկագրով</w:t>
      </w:r>
      <w:r w:rsidR="00570EB0" w:rsidRPr="00095A8A">
        <w:rPr>
          <w:rFonts w:ascii="GHEA Grapalat" w:hAnsi="GHEA Grapalat" w:cs="Sylfaen"/>
          <w:color w:val="000000"/>
          <w:sz w:val="20"/>
          <w:szCs w:val="20"/>
          <w:lang w:val="af-ZA"/>
        </w:rPr>
        <w:t xml:space="preserve"> </w:t>
      </w:r>
    </w:p>
    <w:p w14:paraId="7B048B86" w14:textId="77777777" w:rsidR="00570EB0" w:rsidRPr="00095A8A" w:rsidRDefault="00570EB0" w:rsidP="00570EB0">
      <w:pPr>
        <w:pStyle w:val="aa"/>
        <w:spacing w:after="60"/>
        <w:ind w:right="-7" w:firstLine="567"/>
        <w:jc w:val="right"/>
        <w:rPr>
          <w:rFonts w:ascii="GHEA Grapalat" w:hAnsi="GHEA Grapalat" w:cs="Sylfaen"/>
          <w:color w:val="000000"/>
          <w:sz w:val="20"/>
          <w:szCs w:val="20"/>
          <w:lang w:val="af-ZA"/>
        </w:rPr>
      </w:pPr>
      <w:r w:rsidRPr="00FF7E9D">
        <w:rPr>
          <w:rFonts w:ascii="GHEA Grapalat" w:hAnsi="GHEA Grapalat" w:cs="Sylfaen"/>
          <w:color w:val="000000"/>
          <w:sz w:val="20"/>
          <w:szCs w:val="20"/>
          <w:lang w:val="hy-AM"/>
        </w:rPr>
        <w:t>գնանշման</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հարցման</w:t>
      </w:r>
      <w:r w:rsidRPr="00095A8A">
        <w:rPr>
          <w:rFonts w:ascii="GHEA Grapalat" w:hAnsi="GHEA Grapalat" w:cs="Sylfaen"/>
          <w:color w:val="000000"/>
          <w:sz w:val="20"/>
          <w:szCs w:val="20"/>
          <w:lang w:val="af-ZA"/>
        </w:rPr>
        <w:t xml:space="preserve"> </w:t>
      </w:r>
      <w:r w:rsidRPr="00FF7E9D">
        <w:rPr>
          <w:rFonts w:ascii="GHEA Grapalat" w:hAnsi="GHEA Grapalat" w:cs="Sylfaen"/>
          <w:color w:val="000000"/>
          <w:sz w:val="20"/>
          <w:szCs w:val="20"/>
          <w:lang w:val="hy-AM"/>
        </w:rPr>
        <w:t>գնահատ</w:t>
      </w:r>
      <w:r w:rsidRPr="00095A8A">
        <w:rPr>
          <w:rFonts w:ascii="GHEA Grapalat" w:hAnsi="GHEA Grapalat" w:cs="Sylfaen"/>
          <w:color w:val="000000"/>
          <w:sz w:val="20"/>
          <w:szCs w:val="20"/>
        </w:rPr>
        <w:t>ող</w:t>
      </w:r>
      <w:r w:rsidRPr="00095A8A">
        <w:rPr>
          <w:rFonts w:ascii="GHEA Grapalat" w:hAnsi="GHEA Grapalat" w:cs="Sylfaen"/>
          <w:color w:val="000000"/>
          <w:sz w:val="20"/>
          <w:szCs w:val="20"/>
          <w:lang w:val="af-ZA"/>
        </w:rPr>
        <w:t xml:space="preserve"> </w:t>
      </w:r>
      <w:r w:rsidRPr="00095A8A">
        <w:rPr>
          <w:rFonts w:ascii="GHEA Grapalat" w:hAnsi="GHEA Grapalat" w:cs="Sylfaen"/>
          <w:color w:val="000000"/>
          <w:sz w:val="20"/>
          <w:szCs w:val="20"/>
        </w:rPr>
        <w:t>հանձնաժողովի</w:t>
      </w:r>
    </w:p>
    <w:p w14:paraId="78699C7F" w14:textId="1EE14151" w:rsidR="00570EB0" w:rsidRPr="00095A8A" w:rsidRDefault="00570EB0" w:rsidP="00570EB0">
      <w:pPr>
        <w:pStyle w:val="aa"/>
        <w:spacing w:after="60"/>
        <w:ind w:right="-7" w:firstLine="567"/>
        <w:jc w:val="right"/>
        <w:rPr>
          <w:rFonts w:ascii="GHEA Grapalat" w:hAnsi="GHEA Grapalat" w:cs="Sylfaen"/>
          <w:color w:val="000000"/>
          <w:sz w:val="20"/>
          <w:szCs w:val="20"/>
          <w:lang w:val="af-ZA"/>
        </w:rPr>
      </w:pPr>
      <w:r w:rsidRPr="00095A8A">
        <w:rPr>
          <w:rFonts w:ascii="GHEA Grapalat" w:hAnsi="GHEA Grapalat" w:cs="Sylfaen"/>
          <w:color w:val="000000"/>
          <w:sz w:val="20"/>
          <w:szCs w:val="20"/>
          <w:lang w:val="af-ZA"/>
        </w:rPr>
        <w:t>2022</w:t>
      </w:r>
      <w:r w:rsidRPr="00095A8A">
        <w:rPr>
          <w:rFonts w:ascii="GHEA Grapalat" w:hAnsi="GHEA Grapalat" w:cs="Sylfaen"/>
          <w:color w:val="000000"/>
          <w:sz w:val="20"/>
          <w:szCs w:val="20"/>
        </w:rPr>
        <w:t>թ</w:t>
      </w:r>
      <w:r w:rsidRPr="00095A8A">
        <w:rPr>
          <w:rFonts w:ascii="GHEA Grapalat" w:hAnsi="GHEA Grapalat" w:cs="Sylfaen"/>
          <w:color w:val="000000"/>
          <w:sz w:val="20"/>
          <w:szCs w:val="20"/>
          <w:lang w:val="af-ZA"/>
        </w:rPr>
        <w:t xml:space="preserve">. </w:t>
      </w:r>
      <w:r w:rsidRPr="00095A8A">
        <w:rPr>
          <w:rFonts w:ascii="GHEA Grapalat" w:hAnsi="GHEA Grapalat" w:cs="Sylfaen"/>
          <w:color w:val="000000"/>
          <w:sz w:val="20"/>
          <w:szCs w:val="20"/>
        </w:rPr>
        <w:t>օգոստոսի</w:t>
      </w:r>
      <w:r w:rsidRPr="00095A8A">
        <w:rPr>
          <w:rFonts w:ascii="GHEA Grapalat" w:hAnsi="GHEA Grapalat" w:cs="Sylfaen"/>
          <w:color w:val="000000"/>
          <w:sz w:val="20"/>
          <w:szCs w:val="20"/>
          <w:lang w:val="af-ZA"/>
        </w:rPr>
        <w:t xml:space="preserve"> 1</w:t>
      </w:r>
      <w:r w:rsidR="00091F52" w:rsidRPr="00B563CF">
        <w:rPr>
          <w:rFonts w:ascii="GHEA Grapalat" w:hAnsi="GHEA Grapalat" w:cs="Sylfaen"/>
          <w:color w:val="000000"/>
          <w:sz w:val="20"/>
          <w:szCs w:val="20"/>
          <w:lang w:val="af-ZA"/>
        </w:rPr>
        <w:t>2</w:t>
      </w:r>
      <w:r w:rsidRPr="00095A8A">
        <w:rPr>
          <w:rFonts w:ascii="GHEA Grapalat" w:hAnsi="GHEA Grapalat" w:cs="Sylfaen"/>
          <w:color w:val="000000"/>
          <w:sz w:val="20"/>
          <w:szCs w:val="20"/>
          <w:lang w:val="af-ZA"/>
        </w:rPr>
        <w:t>-</w:t>
      </w:r>
      <w:r w:rsidRPr="00095A8A">
        <w:rPr>
          <w:rFonts w:ascii="GHEA Grapalat" w:hAnsi="GHEA Grapalat" w:cs="Sylfaen"/>
          <w:color w:val="000000"/>
          <w:sz w:val="20"/>
          <w:szCs w:val="20"/>
        </w:rPr>
        <w:t>ի</w:t>
      </w:r>
      <w:r w:rsidRPr="00095A8A">
        <w:rPr>
          <w:rFonts w:ascii="GHEA Grapalat" w:hAnsi="GHEA Grapalat" w:cs="Sylfaen"/>
          <w:color w:val="000000"/>
          <w:sz w:val="20"/>
          <w:szCs w:val="20"/>
          <w:lang w:val="af-ZA"/>
        </w:rPr>
        <w:t xml:space="preserve"> N 1 </w:t>
      </w:r>
      <w:r w:rsidRPr="00095A8A">
        <w:rPr>
          <w:rFonts w:ascii="GHEA Grapalat" w:hAnsi="GHEA Grapalat" w:cs="Sylfaen"/>
          <w:color w:val="000000"/>
          <w:sz w:val="20"/>
          <w:szCs w:val="20"/>
        </w:rPr>
        <w:t>որոշմամբ</w:t>
      </w:r>
    </w:p>
    <w:p w14:paraId="15C65E6A" w14:textId="057C4C5C" w:rsidR="00096865" w:rsidRPr="00095A8A" w:rsidRDefault="00096865" w:rsidP="00EF3662">
      <w:pPr>
        <w:pStyle w:val="aa"/>
        <w:ind w:right="-7" w:firstLine="567"/>
        <w:jc w:val="center"/>
        <w:rPr>
          <w:rFonts w:ascii="GHEA Grapalat" w:hAnsi="GHEA Grapalat"/>
          <w:lang w:val="af-ZA"/>
        </w:rPr>
      </w:pPr>
    </w:p>
    <w:p w14:paraId="0C8A1F0C" w14:textId="29D5B6A0" w:rsidR="00FD0A7D" w:rsidRPr="00095A8A" w:rsidRDefault="00FD0A7D" w:rsidP="00EF3662">
      <w:pPr>
        <w:pStyle w:val="aa"/>
        <w:ind w:right="-7" w:firstLine="567"/>
        <w:jc w:val="center"/>
        <w:rPr>
          <w:rFonts w:ascii="GHEA Grapalat" w:hAnsi="GHEA Grapalat"/>
          <w:lang w:val="af-ZA"/>
        </w:rPr>
      </w:pPr>
    </w:p>
    <w:p w14:paraId="06CBD27F" w14:textId="545718B8" w:rsidR="00FD0A7D" w:rsidRPr="00095A8A" w:rsidRDefault="00FD0A7D" w:rsidP="00EF3662">
      <w:pPr>
        <w:pStyle w:val="aa"/>
        <w:ind w:right="-7" w:firstLine="567"/>
        <w:jc w:val="center"/>
        <w:rPr>
          <w:rFonts w:ascii="GHEA Grapalat" w:hAnsi="GHEA Grapalat"/>
          <w:lang w:val="af-ZA"/>
        </w:rPr>
      </w:pPr>
    </w:p>
    <w:p w14:paraId="2C5C28BB" w14:textId="66935843" w:rsidR="00FD0A7D" w:rsidRPr="00095A8A" w:rsidRDefault="00FD0A7D" w:rsidP="00EF3662">
      <w:pPr>
        <w:pStyle w:val="aa"/>
        <w:ind w:right="-7" w:firstLine="567"/>
        <w:jc w:val="center"/>
        <w:rPr>
          <w:rFonts w:ascii="GHEA Grapalat" w:hAnsi="GHEA Grapalat"/>
          <w:lang w:val="af-ZA"/>
        </w:rPr>
      </w:pPr>
    </w:p>
    <w:p w14:paraId="3DADE35F" w14:textId="52F895F7" w:rsidR="00FD0A7D" w:rsidRPr="00095A8A" w:rsidRDefault="00FD0A7D" w:rsidP="00EF3662">
      <w:pPr>
        <w:pStyle w:val="aa"/>
        <w:ind w:right="-7" w:firstLine="567"/>
        <w:jc w:val="center"/>
        <w:rPr>
          <w:rFonts w:ascii="GHEA Grapalat" w:hAnsi="GHEA Grapalat"/>
          <w:lang w:val="af-ZA"/>
        </w:rPr>
      </w:pPr>
    </w:p>
    <w:p w14:paraId="259E187F" w14:textId="3D1E8BF7" w:rsidR="00FD0A7D" w:rsidRPr="00095A8A" w:rsidRDefault="00FD0A7D" w:rsidP="00EF3662">
      <w:pPr>
        <w:pStyle w:val="aa"/>
        <w:ind w:right="-7" w:firstLine="567"/>
        <w:jc w:val="center"/>
        <w:rPr>
          <w:rFonts w:ascii="GHEA Grapalat" w:hAnsi="GHEA Grapalat"/>
          <w:lang w:val="af-ZA"/>
        </w:rPr>
      </w:pPr>
    </w:p>
    <w:p w14:paraId="57EC55AD" w14:textId="77777777" w:rsidR="00FD0A7D" w:rsidRPr="00095A8A" w:rsidRDefault="00FD0A7D" w:rsidP="00EF3662">
      <w:pPr>
        <w:pStyle w:val="aa"/>
        <w:ind w:right="-7" w:firstLine="567"/>
        <w:jc w:val="center"/>
        <w:rPr>
          <w:rFonts w:ascii="GHEA Grapalat" w:hAnsi="GHEA Grapalat"/>
          <w:lang w:val="af-ZA"/>
        </w:rPr>
      </w:pPr>
    </w:p>
    <w:p w14:paraId="7620B35D" w14:textId="77777777" w:rsidR="00096865" w:rsidRPr="00095A8A" w:rsidRDefault="00096865" w:rsidP="00EF3662">
      <w:pPr>
        <w:pStyle w:val="aa"/>
        <w:ind w:right="-7" w:firstLine="567"/>
        <w:jc w:val="center"/>
        <w:rPr>
          <w:rFonts w:ascii="GHEA Grapalat" w:hAnsi="GHEA Grapalat"/>
          <w:lang w:val="af-ZA"/>
        </w:rPr>
      </w:pPr>
    </w:p>
    <w:p w14:paraId="14FA7D7B" w14:textId="77777777" w:rsidR="00B96B9C" w:rsidRPr="003D7EF4" w:rsidRDefault="00B96B9C" w:rsidP="00B96B9C">
      <w:pPr>
        <w:pStyle w:val="aa"/>
        <w:ind w:right="-7" w:firstLine="567"/>
        <w:jc w:val="center"/>
        <w:rPr>
          <w:rFonts w:ascii="GHEA Grapalat" w:hAnsi="GHEA Grapalat"/>
          <w:lang w:val="hy-AM"/>
        </w:rPr>
      </w:pPr>
      <w:r>
        <w:rPr>
          <w:rFonts w:ascii="GHEA Grapalat" w:hAnsi="GHEA Grapalat" w:cs="Times Armenian"/>
          <w:i/>
          <w:lang w:val="hy-AM"/>
        </w:rPr>
        <w:t>ՀՀ ԱՆ «Քրեակատարողական բժշկության կենտրոն» ՊՈԱԿ</w:t>
      </w:r>
    </w:p>
    <w:p w14:paraId="68ACA336" w14:textId="77777777" w:rsidR="00B96B9C" w:rsidRPr="00F566BF" w:rsidRDefault="00B96B9C" w:rsidP="00B96B9C">
      <w:pPr>
        <w:pStyle w:val="aa"/>
        <w:tabs>
          <w:tab w:val="left" w:pos="5968"/>
        </w:tabs>
        <w:ind w:right="-7" w:firstLine="567"/>
        <w:rPr>
          <w:rFonts w:ascii="GHEA Grapalat" w:hAnsi="GHEA Grapalat"/>
          <w:lang w:val="af-ZA"/>
        </w:rPr>
      </w:pPr>
      <w:r w:rsidRPr="00F566BF">
        <w:rPr>
          <w:rFonts w:ascii="GHEA Grapalat" w:hAnsi="GHEA Grapalat"/>
          <w:lang w:val="af-ZA"/>
        </w:rPr>
        <w:tab/>
      </w:r>
    </w:p>
    <w:p w14:paraId="22B9F524" w14:textId="77777777" w:rsidR="00C95064" w:rsidRPr="00095A8A" w:rsidRDefault="00C95064" w:rsidP="00C95064">
      <w:pPr>
        <w:pStyle w:val="aa"/>
        <w:ind w:right="-7" w:firstLine="567"/>
        <w:jc w:val="right"/>
        <w:rPr>
          <w:rFonts w:ascii="GHEA Grapalat" w:hAnsi="GHEA Grapalat" w:cs="Sylfaen"/>
          <w:i/>
          <w:sz w:val="22"/>
          <w:lang w:val="af-ZA"/>
        </w:rPr>
      </w:pPr>
    </w:p>
    <w:p w14:paraId="025B4F58" w14:textId="77777777" w:rsidR="00096865" w:rsidRPr="00095A8A" w:rsidRDefault="00096865" w:rsidP="00EF3662">
      <w:pPr>
        <w:pStyle w:val="aa"/>
        <w:ind w:right="-7" w:firstLine="567"/>
        <w:jc w:val="center"/>
        <w:rPr>
          <w:rFonts w:ascii="GHEA Grapalat" w:hAnsi="GHEA Grapalat"/>
          <w:lang w:val="af-ZA"/>
        </w:rPr>
      </w:pPr>
    </w:p>
    <w:p w14:paraId="03FF8956" w14:textId="77777777" w:rsidR="00CE0D95" w:rsidRPr="00095A8A" w:rsidRDefault="00CE0D95" w:rsidP="00EF3662">
      <w:pPr>
        <w:pStyle w:val="aa"/>
        <w:ind w:right="-7" w:firstLine="567"/>
        <w:jc w:val="center"/>
        <w:rPr>
          <w:rFonts w:ascii="GHEA Grapalat" w:hAnsi="GHEA Grapalat"/>
          <w:lang w:val="af-ZA"/>
        </w:rPr>
      </w:pPr>
    </w:p>
    <w:p w14:paraId="7D445BB8" w14:textId="77777777" w:rsidR="00096865" w:rsidRPr="00095A8A" w:rsidRDefault="00096865" w:rsidP="00EF3662">
      <w:pPr>
        <w:pStyle w:val="aa"/>
        <w:ind w:right="-7" w:firstLine="567"/>
        <w:jc w:val="center"/>
        <w:rPr>
          <w:rFonts w:ascii="GHEA Grapalat" w:hAnsi="GHEA Grapalat"/>
          <w:lang w:val="af-ZA"/>
        </w:rPr>
      </w:pPr>
    </w:p>
    <w:p w14:paraId="427F8A82" w14:textId="77777777" w:rsidR="00096865" w:rsidRPr="00095A8A" w:rsidRDefault="00096865" w:rsidP="00EF3662">
      <w:pPr>
        <w:pStyle w:val="aa"/>
        <w:ind w:right="-7" w:firstLine="567"/>
        <w:jc w:val="center"/>
        <w:rPr>
          <w:rFonts w:ascii="GHEA Grapalat" w:hAnsi="GHEA Grapalat" w:cs="Sylfaen"/>
          <w:lang w:val="af-ZA"/>
        </w:rPr>
      </w:pPr>
      <w:r w:rsidRPr="00095A8A">
        <w:rPr>
          <w:rFonts w:ascii="GHEA Grapalat" w:hAnsi="GHEA Grapalat" w:cs="Sylfaen"/>
        </w:rPr>
        <w:t>Հ</w:t>
      </w:r>
      <w:r w:rsidRPr="00095A8A">
        <w:rPr>
          <w:rFonts w:ascii="GHEA Grapalat" w:hAnsi="GHEA Grapalat" w:cs="Times Armenian"/>
          <w:lang w:val="af-ZA"/>
        </w:rPr>
        <w:t xml:space="preserve"> </w:t>
      </w:r>
      <w:r w:rsidRPr="00095A8A">
        <w:rPr>
          <w:rFonts w:ascii="GHEA Grapalat" w:hAnsi="GHEA Grapalat" w:cs="Sylfaen"/>
        </w:rPr>
        <w:t>Ր</w:t>
      </w:r>
      <w:r w:rsidRPr="00095A8A">
        <w:rPr>
          <w:rFonts w:ascii="GHEA Grapalat" w:hAnsi="GHEA Grapalat" w:cs="Times Armenian"/>
          <w:lang w:val="af-ZA"/>
        </w:rPr>
        <w:t xml:space="preserve"> </w:t>
      </w:r>
      <w:r w:rsidRPr="00095A8A">
        <w:rPr>
          <w:rFonts w:ascii="GHEA Grapalat" w:hAnsi="GHEA Grapalat" w:cs="Sylfaen"/>
        </w:rPr>
        <w:t>Ա</w:t>
      </w:r>
      <w:r w:rsidRPr="00095A8A">
        <w:rPr>
          <w:rFonts w:ascii="GHEA Grapalat" w:hAnsi="GHEA Grapalat" w:cs="Times Armenian"/>
          <w:lang w:val="af-ZA"/>
        </w:rPr>
        <w:t xml:space="preserve"> </w:t>
      </w:r>
      <w:r w:rsidRPr="00095A8A">
        <w:rPr>
          <w:rFonts w:ascii="GHEA Grapalat" w:hAnsi="GHEA Grapalat" w:cs="Sylfaen"/>
        </w:rPr>
        <w:t>Վ</w:t>
      </w:r>
      <w:r w:rsidRPr="00095A8A">
        <w:rPr>
          <w:rFonts w:ascii="GHEA Grapalat" w:hAnsi="GHEA Grapalat" w:cs="Times Armenian"/>
          <w:lang w:val="af-ZA"/>
        </w:rPr>
        <w:t xml:space="preserve"> </w:t>
      </w:r>
      <w:r w:rsidRPr="00095A8A">
        <w:rPr>
          <w:rFonts w:ascii="GHEA Grapalat" w:hAnsi="GHEA Grapalat" w:cs="Sylfaen"/>
        </w:rPr>
        <w:t>Ե</w:t>
      </w:r>
      <w:r w:rsidRPr="00095A8A">
        <w:rPr>
          <w:rFonts w:ascii="GHEA Grapalat" w:hAnsi="GHEA Grapalat" w:cs="Times Armenian"/>
          <w:lang w:val="af-ZA"/>
        </w:rPr>
        <w:t xml:space="preserve"> </w:t>
      </w:r>
      <w:r w:rsidRPr="00095A8A">
        <w:rPr>
          <w:rFonts w:ascii="GHEA Grapalat" w:hAnsi="GHEA Grapalat" w:cs="Sylfaen"/>
        </w:rPr>
        <w:t>Ր</w:t>
      </w:r>
    </w:p>
    <w:p w14:paraId="4EECDBF8" w14:textId="05732034" w:rsidR="00B96B9C" w:rsidRPr="00B96B9C" w:rsidRDefault="00B96B9C" w:rsidP="00B96B9C">
      <w:pPr>
        <w:pStyle w:val="aa"/>
        <w:ind w:right="-7" w:firstLine="567"/>
        <w:jc w:val="center"/>
        <w:rPr>
          <w:rFonts w:ascii="GHEA Grapalat" w:hAnsi="GHEA Grapalat"/>
          <w:lang w:val="hy-AM"/>
        </w:rPr>
      </w:pPr>
      <w:r w:rsidRPr="003D7EF4">
        <w:rPr>
          <w:rFonts w:ascii="GHEA Grapalat" w:hAnsi="GHEA Grapalat" w:cs="Sylfaen"/>
          <w:lang w:val="hy-AM"/>
        </w:rPr>
        <w:t>ՀՀ ԱՆ «ՔՐԵԱԿԱՏԱՐՈՂԱԿԱՆ ԲԺՇԿՈՒԹՅԱՆ ԿԵՆՏՐՈՆ» ՊՈԱԿ-Ի ԿԱՐԻՔՆԵՐԻ</w:t>
      </w:r>
      <w:r w:rsidRPr="005E1F72">
        <w:rPr>
          <w:rFonts w:ascii="GHEA Grapalat" w:hAnsi="GHEA Grapalat" w:cs="Times Armenian"/>
          <w:lang w:val="af-ZA"/>
        </w:rPr>
        <w:t xml:space="preserve"> </w:t>
      </w:r>
      <w:r w:rsidRPr="003D7EF4">
        <w:rPr>
          <w:rFonts w:ascii="GHEA Grapalat" w:hAnsi="GHEA Grapalat" w:cs="Sylfaen"/>
          <w:lang w:val="hy-AM"/>
        </w:rPr>
        <w:t>ՀԱՄԱՐ</w:t>
      </w:r>
      <w:r w:rsidRPr="00C43ADF">
        <w:rPr>
          <w:rFonts w:ascii="GHEA Grapalat" w:hAnsi="GHEA Grapalat" w:cs="Times Armenian"/>
          <w:lang w:val="af-ZA"/>
        </w:rPr>
        <w:t xml:space="preserve">` </w:t>
      </w:r>
      <w:r>
        <w:rPr>
          <w:rFonts w:ascii="GHEA Grapalat" w:hAnsi="GHEA Grapalat" w:cs="Sylfaen"/>
          <w:lang w:val="hy-AM"/>
        </w:rPr>
        <w:t xml:space="preserve"> </w:t>
      </w:r>
      <w:r w:rsidRPr="009C494C">
        <w:rPr>
          <w:rFonts w:ascii="GHEA Grapalat" w:hAnsi="GHEA Grapalat" w:cs="Sylfaen"/>
          <w:lang w:val="hy-AM"/>
        </w:rPr>
        <w:t>ՆԵՐՔԻՆ ՊԱՏԵՐԻ, ՄԱՆՐԱՀԱՏԱԿԻ ԱՊԱՄՈՆՏԱԺՄԱՆ, ՆԵՐՔԻՆ ՎԵՐԱՆՈՐՈԳՄԱՆ, ՆՈՐ ՕԴԱՓՈԽՈՒԹՅԱՆ ՀԱՄԱԿԱՐԳԻ ԼԱՐԱՆՑՄԱՆ ԻՐԱԿԱՆԱՑՄԱՆ  ԱՇԽԱՏԱՆՔՆԵՐԻ</w:t>
      </w:r>
      <w:r w:rsidRPr="00B96B9C">
        <w:rPr>
          <w:rFonts w:ascii="GHEA Grapalat" w:hAnsi="GHEA Grapalat" w:cs="Sylfaen"/>
          <w:lang w:val="hy-AM"/>
        </w:rPr>
        <w:t xml:space="preserve"> </w:t>
      </w:r>
      <w:r w:rsidRPr="00B96B9C">
        <w:rPr>
          <w:rFonts w:ascii="GHEA Grapalat" w:hAnsi="GHEA Grapalat" w:cs="Times Armenian"/>
          <w:lang w:val="pt-BR"/>
        </w:rPr>
        <w:t xml:space="preserve">ՈՐԱԿԻ ՏԵԽՆԻԿԱԿԱՆ ՀՍԿՈՂՈՒԹՅԱՆ ԽՈՐՀՐԴԱՏՎԱԿԱՆ </w:t>
      </w:r>
      <w:r w:rsidRPr="00B96B9C">
        <w:rPr>
          <w:rFonts w:ascii="GHEA Grapalat" w:hAnsi="GHEA Grapalat"/>
          <w:bCs/>
          <w:noProof/>
          <w:lang w:val="af-ZA"/>
        </w:rPr>
        <w:t>ԾԱՌԱՅՈՒԹՅԱՆ</w:t>
      </w:r>
      <w:r w:rsidRPr="00B96B9C">
        <w:rPr>
          <w:rFonts w:ascii="GHEA Grapalat" w:hAnsi="GHEA Grapalat"/>
          <w:lang w:val="af-ZA"/>
        </w:rPr>
        <w:t xml:space="preserve"> </w:t>
      </w:r>
      <w:r w:rsidRPr="00B96B9C">
        <w:rPr>
          <w:rFonts w:ascii="GHEA Grapalat" w:hAnsi="GHEA Grapalat" w:cs="Sylfaen"/>
          <w:lang w:val="hy-AM"/>
        </w:rPr>
        <w:t>ՁԵՌՔԲԵՐՄԱՆ ՆՊԱՏԱԿՈՎ ՀԱՅՏԱՐԱՐՎԱԾ ԳՆԱՆՇՄԱՆ ՀԱՐՑՄԱՆ ԸՆԹԱՑԱԿԱՐԳԻ</w:t>
      </w:r>
    </w:p>
    <w:p w14:paraId="3C2DDBD6" w14:textId="56457353" w:rsidR="00096865" w:rsidRPr="00B96B9C" w:rsidRDefault="00096865" w:rsidP="00EF3662">
      <w:pPr>
        <w:pStyle w:val="aa"/>
        <w:ind w:right="-7"/>
        <w:jc w:val="center"/>
        <w:rPr>
          <w:rFonts w:ascii="GHEA Grapalat" w:hAnsi="GHEA Grapalat"/>
          <w:szCs w:val="22"/>
          <w:lang w:val="hy-AM"/>
        </w:rPr>
      </w:pPr>
    </w:p>
    <w:p w14:paraId="465777BC" w14:textId="77777777" w:rsidR="00096865" w:rsidRPr="00095A8A" w:rsidRDefault="00096865" w:rsidP="00EF3662">
      <w:pPr>
        <w:pStyle w:val="aa"/>
        <w:ind w:right="-7" w:firstLine="567"/>
        <w:jc w:val="center"/>
        <w:rPr>
          <w:rFonts w:ascii="GHEA Grapalat" w:hAnsi="GHEA Grapalat"/>
          <w:lang w:val="af-ZA"/>
        </w:rPr>
      </w:pPr>
    </w:p>
    <w:p w14:paraId="24993CB8" w14:textId="77777777" w:rsidR="00096865" w:rsidRPr="00095A8A" w:rsidRDefault="00096865" w:rsidP="00EF3662">
      <w:pPr>
        <w:pStyle w:val="aa"/>
        <w:ind w:right="-7" w:firstLine="567"/>
        <w:jc w:val="center"/>
        <w:rPr>
          <w:rFonts w:ascii="GHEA Grapalat" w:hAnsi="GHEA Grapalat"/>
          <w:lang w:val="af-ZA"/>
        </w:rPr>
      </w:pPr>
    </w:p>
    <w:p w14:paraId="25BB1505" w14:textId="77777777" w:rsidR="00096865" w:rsidRPr="00095A8A" w:rsidRDefault="00096865" w:rsidP="00EF3662">
      <w:pPr>
        <w:pStyle w:val="aa"/>
        <w:ind w:right="-7" w:firstLine="567"/>
        <w:jc w:val="center"/>
        <w:rPr>
          <w:rFonts w:ascii="GHEA Grapalat" w:hAnsi="GHEA Grapalat"/>
          <w:lang w:val="af-ZA"/>
        </w:rPr>
      </w:pPr>
    </w:p>
    <w:p w14:paraId="152220CF" w14:textId="77777777" w:rsidR="00096865" w:rsidRPr="00095A8A" w:rsidRDefault="00096865" w:rsidP="00EF3662">
      <w:pPr>
        <w:pStyle w:val="aa"/>
        <w:ind w:right="-7" w:firstLine="567"/>
        <w:jc w:val="center"/>
        <w:rPr>
          <w:rFonts w:ascii="GHEA Grapalat" w:hAnsi="GHEA Grapalat"/>
          <w:lang w:val="af-ZA"/>
        </w:rPr>
      </w:pPr>
    </w:p>
    <w:p w14:paraId="444B8AED" w14:textId="77777777" w:rsidR="00096865" w:rsidRPr="00095A8A" w:rsidRDefault="00096865" w:rsidP="00EF3662">
      <w:pPr>
        <w:pStyle w:val="aa"/>
        <w:ind w:right="-7" w:firstLine="567"/>
        <w:jc w:val="center"/>
        <w:rPr>
          <w:rFonts w:ascii="GHEA Grapalat" w:hAnsi="GHEA Grapalat"/>
          <w:lang w:val="af-ZA"/>
        </w:rPr>
      </w:pPr>
    </w:p>
    <w:p w14:paraId="211D8B8E" w14:textId="77777777" w:rsidR="00096865" w:rsidRPr="00095A8A" w:rsidRDefault="00096865" w:rsidP="00EF3662">
      <w:pPr>
        <w:pStyle w:val="aa"/>
        <w:ind w:right="-7" w:firstLine="567"/>
        <w:jc w:val="center"/>
        <w:rPr>
          <w:rFonts w:ascii="GHEA Grapalat" w:hAnsi="GHEA Grapalat"/>
          <w:lang w:val="af-ZA"/>
        </w:rPr>
      </w:pPr>
    </w:p>
    <w:p w14:paraId="057F77D1" w14:textId="77777777" w:rsidR="002B32D6" w:rsidRPr="00095A8A" w:rsidRDefault="002B32D6" w:rsidP="00EF3662">
      <w:pPr>
        <w:pStyle w:val="aa"/>
        <w:ind w:right="-7" w:firstLine="567"/>
        <w:jc w:val="center"/>
        <w:rPr>
          <w:rFonts w:ascii="GHEA Grapalat" w:hAnsi="GHEA Grapalat"/>
          <w:lang w:val="af-ZA"/>
        </w:rPr>
      </w:pPr>
    </w:p>
    <w:p w14:paraId="06244D5E" w14:textId="77777777" w:rsidR="00096865" w:rsidRPr="00095A8A" w:rsidRDefault="00096865" w:rsidP="00EF3662">
      <w:pPr>
        <w:pStyle w:val="aa"/>
        <w:ind w:right="-7" w:firstLine="567"/>
        <w:jc w:val="center"/>
        <w:rPr>
          <w:rFonts w:ascii="GHEA Grapalat" w:hAnsi="GHEA Grapalat"/>
          <w:lang w:val="af-ZA"/>
        </w:rPr>
      </w:pPr>
    </w:p>
    <w:p w14:paraId="08691845" w14:textId="77777777" w:rsidR="00FD0A7D" w:rsidRPr="006A1134" w:rsidRDefault="00FD0A7D" w:rsidP="006A1134">
      <w:pPr>
        <w:pStyle w:val="aa"/>
        <w:ind w:right="-7"/>
        <w:rPr>
          <w:rFonts w:ascii="GHEA Grapalat" w:hAnsi="GHEA Grapalat"/>
          <w:lang w:val="hy-AM"/>
        </w:rPr>
      </w:pPr>
    </w:p>
    <w:p w14:paraId="06547AA4" w14:textId="4039EEE6" w:rsidR="001A43A4" w:rsidRPr="00095A8A" w:rsidRDefault="00096865" w:rsidP="00EF3662">
      <w:pPr>
        <w:ind w:firstLine="567"/>
        <w:jc w:val="both"/>
        <w:rPr>
          <w:rFonts w:ascii="GHEA Grapalat" w:hAnsi="GHEA Grapalat" w:cs="Sylfaen"/>
          <w:i/>
          <w:sz w:val="22"/>
          <w:szCs w:val="22"/>
          <w:lang w:val="af-ZA"/>
        </w:rPr>
      </w:pPr>
      <w:r w:rsidRPr="006A1134">
        <w:rPr>
          <w:rFonts w:ascii="GHEA Grapalat" w:hAnsi="GHEA Grapalat" w:cs="Sylfaen"/>
          <w:i/>
          <w:sz w:val="22"/>
          <w:szCs w:val="22"/>
          <w:lang w:val="hy-AM"/>
        </w:rPr>
        <w:t>Հարգելի</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մասնակից</w:t>
      </w:r>
      <w:r w:rsidR="00677658" w:rsidRPr="00095A8A">
        <w:rPr>
          <w:rFonts w:ascii="GHEA Grapalat" w:hAnsi="GHEA Grapalat" w:cs="Sylfaen"/>
          <w:i/>
          <w:sz w:val="22"/>
          <w:szCs w:val="22"/>
          <w:lang w:val="af-ZA"/>
        </w:rPr>
        <w:t xml:space="preserve"> </w:t>
      </w:r>
      <w:r w:rsidR="00884204" w:rsidRPr="006A1134">
        <w:rPr>
          <w:rFonts w:ascii="GHEA Grapalat" w:hAnsi="GHEA Grapalat" w:cs="Sylfaen"/>
          <w:i/>
          <w:sz w:val="22"/>
          <w:szCs w:val="22"/>
          <w:lang w:val="hy-AM"/>
        </w:rPr>
        <w:t>ն</w:t>
      </w:r>
      <w:r w:rsidRPr="006A1134">
        <w:rPr>
          <w:rFonts w:ascii="GHEA Grapalat" w:hAnsi="GHEA Grapalat" w:cs="Sylfaen"/>
          <w:i/>
          <w:sz w:val="22"/>
          <w:szCs w:val="22"/>
          <w:lang w:val="hy-AM"/>
        </w:rPr>
        <w:t>ախքան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հայտ</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կազմելը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և</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ներկայացնելը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խնդրում</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ենք</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մանրամասնորեն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ուսումնասիրել</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սույն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հրավերը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քանի</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որ</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հրավերին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չհամապատասխանող</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հայտերը</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ենթակա</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են</w:t>
      </w:r>
      <w:r w:rsidRPr="00095A8A">
        <w:rPr>
          <w:rFonts w:ascii="GHEA Grapalat" w:hAnsi="GHEA Grapalat" w:cs="Times Armenian"/>
          <w:i/>
          <w:sz w:val="22"/>
          <w:szCs w:val="22"/>
          <w:lang w:val="af-ZA"/>
        </w:rPr>
        <w:t xml:space="preserve"> </w:t>
      </w:r>
      <w:r w:rsidRPr="006A1134">
        <w:rPr>
          <w:rFonts w:ascii="GHEA Grapalat" w:hAnsi="GHEA Grapalat" w:cs="Sylfaen"/>
          <w:i/>
          <w:sz w:val="22"/>
          <w:szCs w:val="22"/>
          <w:lang w:val="hy-AM"/>
        </w:rPr>
        <w:t>մերժման</w:t>
      </w:r>
      <w:r w:rsidR="0046586E" w:rsidRPr="00095A8A">
        <w:rPr>
          <w:rFonts w:ascii="GHEA Grapalat" w:hAnsi="GHEA Grapalat" w:cs="Sylfaen"/>
          <w:i/>
          <w:sz w:val="22"/>
          <w:szCs w:val="22"/>
          <w:lang w:val="af-ZA"/>
        </w:rPr>
        <w:t xml:space="preserve">: </w:t>
      </w:r>
    </w:p>
    <w:p w14:paraId="05EAAB17" w14:textId="77777777" w:rsidR="00160AE4" w:rsidRPr="00095A8A" w:rsidRDefault="00160AE4" w:rsidP="00EF3662">
      <w:pPr>
        <w:ind w:firstLine="567"/>
        <w:jc w:val="center"/>
        <w:rPr>
          <w:rFonts w:ascii="GHEA Grapalat" w:hAnsi="GHEA Grapalat" w:cs="Sylfaen"/>
          <w:b/>
          <w:sz w:val="22"/>
          <w:szCs w:val="22"/>
          <w:lang w:val="af-ZA"/>
        </w:rPr>
      </w:pPr>
    </w:p>
    <w:p w14:paraId="16B25073" w14:textId="44594CD0" w:rsidR="00160AE4" w:rsidRPr="006A1134" w:rsidRDefault="00160AE4" w:rsidP="00EF3662">
      <w:pPr>
        <w:ind w:firstLine="567"/>
        <w:jc w:val="center"/>
        <w:rPr>
          <w:rFonts w:ascii="GHEA Grapalat" w:hAnsi="GHEA Grapalat" w:cs="Sylfaen"/>
          <w:b/>
          <w:sz w:val="20"/>
          <w:szCs w:val="20"/>
          <w:lang w:val="af-ZA"/>
        </w:rPr>
      </w:pPr>
      <w:r w:rsidRPr="00095A8A">
        <w:rPr>
          <w:rFonts w:ascii="GHEA Grapalat" w:hAnsi="GHEA Grapalat" w:cs="Sylfaen"/>
          <w:b/>
          <w:sz w:val="20"/>
          <w:szCs w:val="20"/>
        </w:rPr>
        <w:t>ԲՈՎԱՆԴԱԿՈւԹՅՈւՆ</w:t>
      </w:r>
    </w:p>
    <w:p w14:paraId="30E4A78C" w14:textId="4EFC737C" w:rsidR="0014556F" w:rsidRPr="006A1134" w:rsidRDefault="0014556F" w:rsidP="0014556F">
      <w:pPr>
        <w:pStyle w:val="aa"/>
        <w:ind w:right="-7" w:firstLine="567"/>
        <w:jc w:val="center"/>
        <w:rPr>
          <w:rFonts w:ascii="GHEA Grapalat" w:hAnsi="GHEA Grapalat" w:cs="Sylfaen"/>
          <w:lang w:val="af-ZA"/>
        </w:rPr>
      </w:pPr>
    </w:p>
    <w:p w14:paraId="2152504C" w14:textId="31883EB0" w:rsidR="006A1134" w:rsidRPr="00B96B9C" w:rsidRDefault="006A1134" w:rsidP="006A1134">
      <w:pPr>
        <w:pStyle w:val="aa"/>
        <w:ind w:right="-7" w:firstLine="567"/>
        <w:jc w:val="center"/>
        <w:rPr>
          <w:rFonts w:ascii="GHEA Grapalat" w:hAnsi="GHEA Grapalat"/>
          <w:lang w:val="hy-AM"/>
        </w:rPr>
      </w:pPr>
      <w:r w:rsidRPr="003D7EF4">
        <w:rPr>
          <w:rFonts w:ascii="GHEA Grapalat" w:hAnsi="GHEA Grapalat" w:cs="Sylfaen"/>
          <w:lang w:val="hy-AM"/>
        </w:rPr>
        <w:t>ՀՀ ԱՆ «ՔՐԵԱԿԱՏԱՐՈՂԱԿԱՆ ԲԺՇԿՈՒԹՅԱՆ ԿԵՆՏՐՈՆ» ՊՈԱԿ-Ի ԿԱՐԻՔՆԵՐԻ</w:t>
      </w:r>
      <w:r w:rsidRPr="005E1F72">
        <w:rPr>
          <w:rFonts w:ascii="GHEA Grapalat" w:hAnsi="GHEA Grapalat" w:cs="Times Armenian"/>
          <w:lang w:val="af-ZA"/>
        </w:rPr>
        <w:t xml:space="preserve"> </w:t>
      </w:r>
      <w:r w:rsidRPr="003D7EF4">
        <w:rPr>
          <w:rFonts w:ascii="GHEA Grapalat" w:hAnsi="GHEA Grapalat" w:cs="Sylfaen"/>
          <w:lang w:val="hy-AM"/>
        </w:rPr>
        <w:t>ՀԱՄԱՐ</w:t>
      </w:r>
      <w:r w:rsidRPr="00C43ADF">
        <w:rPr>
          <w:rFonts w:ascii="GHEA Grapalat" w:hAnsi="GHEA Grapalat" w:cs="Times Armenian"/>
          <w:lang w:val="af-ZA"/>
        </w:rPr>
        <w:t xml:space="preserve">` </w:t>
      </w:r>
      <w:r>
        <w:rPr>
          <w:rFonts w:ascii="GHEA Grapalat" w:hAnsi="GHEA Grapalat" w:cs="Sylfaen"/>
          <w:lang w:val="hy-AM"/>
        </w:rPr>
        <w:t xml:space="preserve"> </w:t>
      </w:r>
      <w:r w:rsidRPr="009C494C">
        <w:rPr>
          <w:rFonts w:ascii="GHEA Grapalat" w:hAnsi="GHEA Grapalat" w:cs="Sylfaen"/>
          <w:lang w:val="hy-AM"/>
        </w:rPr>
        <w:t>ՆԵՐՔԻՆ ՊԱՏԵՐԻ, ՄԱՆՐԱՀԱՏԱԿԻ ԱՊԱՄՈՆՏԱԺՄԱՆ, ՆԵՐՔԻՆ ՎԵՐԱՆՈՐՈԳՄԱՆ, ՆՈՐ ՕԴԱՓՈԽՈՒԹՅԱՆ ՀԱՄԱԿԱՐԳԻ ԼԱՐԱՆՑՄԱՆ ԻՐԱԿԱՆԱՑՄԱՆ  ԱՇԽԱՏԱՆՔՆԵՐԻ</w:t>
      </w:r>
      <w:r w:rsidRPr="00B96B9C">
        <w:rPr>
          <w:rFonts w:ascii="GHEA Grapalat" w:hAnsi="GHEA Grapalat" w:cs="Sylfaen"/>
          <w:lang w:val="hy-AM"/>
        </w:rPr>
        <w:t xml:space="preserve"> </w:t>
      </w:r>
      <w:r w:rsidRPr="007C5777">
        <w:rPr>
          <w:rFonts w:ascii="GHEA Grapalat" w:hAnsi="GHEA Grapalat" w:cs="Times Armenian"/>
          <w:b/>
          <w:lang w:val="pt-BR"/>
        </w:rPr>
        <w:t xml:space="preserve">ՈՐԱԿԻ ՏԵԽՆԻԿԱԿԱՆ ՀՍԿՈՂՈՒԹՅԱՆ ԽՈՐՀՐԴԱՏՎԱԿԱՆ </w:t>
      </w:r>
      <w:r w:rsidRPr="007C5777">
        <w:rPr>
          <w:rFonts w:ascii="GHEA Grapalat" w:hAnsi="GHEA Grapalat"/>
          <w:b/>
          <w:bCs/>
          <w:noProof/>
          <w:lang w:val="af-ZA"/>
        </w:rPr>
        <w:t>ԾԱՌԱՅՈՒԹՅԱՆ</w:t>
      </w:r>
      <w:r w:rsidRPr="00B96B9C">
        <w:rPr>
          <w:rFonts w:ascii="GHEA Grapalat" w:hAnsi="GHEA Grapalat"/>
          <w:lang w:val="af-ZA"/>
        </w:rPr>
        <w:t xml:space="preserve"> </w:t>
      </w:r>
      <w:r w:rsidRPr="00B96B9C">
        <w:rPr>
          <w:rFonts w:ascii="GHEA Grapalat" w:hAnsi="GHEA Grapalat" w:cs="Sylfaen"/>
          <w:lang w:val="hy-AM"/>
        </w:rPr>
        <w:t xml:space="preserve">ՁԵՌՔԲԵՐՄԱՆ ՆՊԱՏԱԿՈՎ ՀԱՅՏԱՐԱՐՎԱԾ ԳՆԱՆՇՄԱՆ ՀԱՐՑՄԱՆ </w:t>
      </w:r>
      <w:r>
        <w:rPr>
          <w:rFonts w:ascii="GHEA Grapalat" w:hAnsi="GHEA Grapalat" w:cs="Sylfaen"/>
          <w:lang w:val="hy-AM"/>
        </w:rPr>
        <w:t>ՀՐԱՎԵՐԻ</w:t>
      </w:r>
    </w:p>
    <w:p w14:paraId="3F6228FD" w14:textId="77777777" w:rsidR="009F5D9B" w:rsidRPr="006A1134" w:rsidRDefault="009F5D9B" w:rsidP="006A1134">
      <w:pPr>
        <w:rPr>
          <w:rFonts w:ascii="GHEA Grapalat" w:hAnsi="GHEA Grapalat" w:cs="Sylfaen"/>
          <w:b/>
          <w:sz w:val="20"/>
          <w:szCs w:val="22"/>
          <w:lang w:val="hy-AM"/>
        </w:rPr>
      </w:pPr>
    </w:p>
    <w:p w14:paraId="33CB40F6" w14:textId="77777777" w:rsidR="00096865" w:rsidRPr="00095A8A" w:rsidRDefault="00096865" w:rsidP="00EF3662">
      <w:pPr>
        <w:ind w:firstLine="567"/>
        <w:jc w:val="center"/>
        <w:rPr>
          <w:rFonts w:ascii="GHEA Grapalat" w:hAnsi="GHEA Grapalat"/>
          <w:sz w:val="20"/>
          <w:lang w:val="af-ZA"/>
        </w:rPr>
      </w:pPr>
      <w:r w:rsidRPr="00E52CAB">
        <w:rPr>
          <w:rFonts w:ascii="GHEA Grapalat" w:hAnsi="GHEA Grapalat" w:cs="Sylfaen"/>
          <w:b/>
          <w:sz w:val="20"/>
          <w:szCs w:val="22"/>
          <w:lang w:val="hy-AM"/>
        </w:rPr>
        <w:t>ՄԱՍ</w:t>
      </w:r>
      <w:r w:rsidRPr="00095A8A">
        <w:rPr>
          <w:rFonts w:ascii="GHEA Grapalat" w:hAnsi="GHEA Grapalat" w:cs="Times Armenian"/>
          <w:b/>
          <w:sz w:val="20"/>
          <w:szCs w:val="22"/>
          <w:lang w:val="af-ZA"/>
        </w:rPr>
        <w:t xml:space="preserve">  I.</w:t>
      </w:r>
    </w:p>
    <w:p w14:paraId="1787E90C" w14:textId="77777777" w:rsidR="00096865" w:rsidRPr="00095A8A" w:rsidRDefault="00096865" w:rsidP="00EF3662">
      <w:pPr>
        <w:ind w:firstLine="567"/>
        <w:jc w:val="both"/>
        <w:rPr>
          <w:rFonts w:ascii="GHEA Grapalat" w:hAnsi="GHEA Grapalat"/>
          <w:sz w:val="20"/>
          <w:lang w:val="af-ZA"/>
        </w:rPr>
      </w:pPr>
    </w:p>
    <w:p w14:paraId="5404365E" w14:textId="77777777" w:rsidR="00096865" w:rsidRPr="00095A8A" w:rsidRDefault="00096865" w:rsidP="00EF3662">
      <w:pPr>
        <w:ind w:firstLine="1134"/>
        <w:jc w:val="both"/>
        <w:rPr>
          <w:rFonts w:ascii="GHEA Grapalat" w:hAnsi="GHEA Grapalat"/>
          <w:sz w:val="20"/>
          <w:lang w:val="af-ZA"/>
        </w:rPr>
      </w:pPr>
      <w:r w:rsidRPr="00095A8A">
        <w:rPr>
          <w:rFonts w:ascii="GHEA Grapalat" w:hAnsi="GHEA Grapalat"/>
          <w:sz w:val="20"/>
          <w:lang w:val="af-ZA"/>
        </w:rPr>
        <w:t xml:space="preserve">1.  </w:t>
      </w:r>
      <w:r w:rsidRPr="00E52CAB">
        <w:rPr>
          <w:rFonts w:ascii="GHEA Grapalat" w:hAnsi="GHEA Grapalat" w:cs="Sylfaen"/>
          <w:sz w:val="20"/>
          <w:lang w:val="hy-AM"/>
        </w:rPr>
        <w:t>Գնման</w:t>
      </w:r>
      <w:r w:rsidRPr="00095A8A">
        <w:rPr>
          <w:rFonts w:ascii="GHEA Grapalat" w:hAnsi="GHEA Grapalat" w:cs="Times Armenian"/>
          <w:sz w:val="20"/>
          <w:lang w:val="af-ZA"/>
        </w:rPr>
        <w:t xml:space="preserve"> </w:t>
      </w:r>
      <w:r w:rsidRPr="00E52CAB">
        <w:rPr>
          <w:rFonts w:ascii="GHEA Grapalat" w:hAnsi="GHEA Grapalat" w:cs="Sylfaen"/>
          <w:sz w:val="20"/>
          <w:lang w:val="hy-AM"/>
        </w:rPr>
        <w:t>առարկայի</w:t>
      </w:r>
      <w:r w:rsidRPr="00095A8A">
        <w:rPr>
          <w:rFonts w:ascii="GHEA Grapalat" w:hAnsi="GHEA Grapalat"/>
          <w:sz w:val="20"/>
          <w:lang w:val="af-ZA"/>
        </w:rPr>
        <w:t xml:space="preserve"> </w:t>
      </w:r>
      <w:r w:rsidRPr="00E52CAB">
        <w:rPr>
          <w:rFonts w:ascii="GHEA Grapalat" w:hAnsi="GHEA Grapalat" w:cs="Sylfaen"/>
          <w:sz w:val="20"/>
          <w:lang w:val="hy-AM"/>
        </w:rPr>
        <w:t>բնութա</w:t>
      </w:r>
      <w:r w:rsidRPr="00E52CAB">
        <w:rPr>
          <w:rFonts w:ascii="GHEA Grapalat" w:hAnsi="GHEA Grapalat" w:cs="Times Armenian"/>
          <w:sz w:val="20"/>
          <w:lang w:val="hy-AM"/>
        </w:rPr>
        <w:t>գ</w:t>
      </w:r>
      <w:r w:rsidRPr="00E52CAB">
        <w:rPr>
          <w:rFonts w:ascii="GHEA Grapalat" w:hAnsi="GHEA Grapalat" w:cs="Sylfaen"/>
          <w:sz w:val="20"/>
          <w:lang w:val="hy-AM"/>
        </w:rPr>
        <w:t>իրը</w:t>
      </w:r>
      <w:r w:rsidRPr="00095A8A">
        <w:rPr>
          <w:rFonts w:ascii="GHEA Grapalat" w:hAnsi="GHEA Grapalat" w:cs="Times Armenian"/>
          <w:sz w:val="20"/>
          <w:lang w:val="af-ZA"/>
        </w:rPr>
        <w:tab/>
        <w:t xml:space="preserve"> </w:t>
      </w:r>
    </w:p>
    <w:p w14:paraId="40A69927" w14:textId="688BB2B4" w:rsidR="00096865" w:rsidRPr="00095A8A" w:rsidRDefault="00096865" w:rsidP="00EF3662">
      <w:pPr>
        <w:ind w:firstLine="1134"/>
        <w:jc w:val="both"/>
        <w:rPr>
          <w:rFonts w:ascii="GHEA Grapalat" w:hAnsi="GHEA Grapalat"/>
          <w:sz w:val="20"/>
          <w:lang w:val="af-ZA"/>
        </w:rPr>
      </w:pPr>
      <w:r w:rsidRPr="00095A8A">
        <w:rPr>
          <w:rFonts w:ascii="GHEA Grapalat" w:hAnsi="GHEA Grapalat"/>
          <w:sz w:val="20"/>
          <w:lang w:val="af-ZA"/>
        </w:rPr>
        <w:t xml:space="preserve">2. </w:t>
      </w:r>
      <w:r w:rsidRPr="00095A8A">
        <w:rPr>
          <w:rFonts w:ascii="GHEA Grapalat" w:hAnsi="GHEA Grapalat" w:cs="Sylfaen"/>
          <w:sz w:val="20"/>
        </w:rPr>
        <w:t>Մասնակցի</w:t>
      </w:r>
      <w:r w:rsidRPr="00095A8A">
        <w:rPr>
          <w:rFonts w:ascii="GHEA Grapalat" w:hAnsi="GHEA Grapalat" w:cs="Times Armenian"/>
          <w:sz w:val="20"/>
          <w:lang w:val="af-ZA"/>
        </w:rPr>
        <w:t xml:space="preserve"> </w:t>
      </w:r>
      <w:r w:rsidRPr="00095A8A">
        <w:rPr>
          <w:rFonts w:ascii="GHEA Grapalat" w:hAnsi="GHEA Grapalat" w:cs="Sylfaen"/>
          <w:sz w:val="20"/>
        </w:rPr>
        <w:t>մասնակցության</w:t>
      </w:r>
      <w:r w:rsidRPr="00095A8A">
        <w:rPr>
          <w:rFonts w:ascii="GHEA Grapalat" w:hAnsi="GHEA Grapalat" w:cs="Times Armenian"/>
          <w:sz w:val="20"/>
          <w:lang w:val="af-ZA"/>
        </w:rPr>
        <w:t xml:space="preserve"> </w:t>
      </w:r>
      <w:r w:rsidRPr="00095A8A">
        <w:rPr>
          <w:rFonts w:ascii="GHEA Grapalat" w:hAnsi="GHEA Grapalat" w:cs="Sylfaen"/>
          <w:sz w:val="20"/>
        </w:rPr>
        <w:t>իրավունքի</w:t>
      </w:r>
      <w:r w:rsidRPr="00095A8A">
        <w:rPr>
          <w:rFonts w:ascii="GHEA Grapalat" w:hAnsi="GHEA Grapalat" w:cs="Times Armenian"/>
          <w:sz w:val="20"/>
          <w:lang w:val="af-ZA"/>
        </w:rPr>
        <w:t xml:space="preserve"> </w:t>
      </w:r>
      <w:r w:rsidRPr="00095A8A">
        <w:rPr>
          <w:rFonts w:ascii="GHEA Grapalat" w:hAnsi="GHEA Grapalat" w:cs="Sylfaen"/>
          <w:sz w:val="20"/>
        </w:rPr>
        <w:t>պահանջները</w:t>
      </w:r>
      <w:r w:rsidR="00CF5577" w:rsidRPr="00095A8A">
        <w:rPr>
          <w:rFonts w:ascii="GHEA Grapalat" w:hAnsi="GHEA Grapalat" w:cs="Sylfaen"/>
          <w:sz w:val="20"/>
          <w:lang w:val="af-ZA"/>
        </w:rPr>
        <w:t xml:space="preserve">, </w:t>
      </w:r>
      <w:r w:rsidR="00A87E92" w:rsidRPr="00095A8A">
        <w:rPr>
          <w:rFonts w:ascii="GHEA Grapalat" w:hAnsi="GHEA Grapalat" w:cs="Sylfaen"/>
          <w:sz w:val="20"/>
          <w:lang w:val="af-ZA"/>
        </w:rPr>
        <w:t>որակավորման</w:t>
      </w:r>
      <w:r w:rsidR="00CF5577" w:rsidRPr="00095A8A">
        <w:rPr>
          <w:rFonts w:ascii="GHEA Grapalat" w:hAnsi="GHEA Grapalat" w:cs="Sylfaen"/>
          <w:sz w:val="20"/>
          <w:lang w:val="af-ZA"/>
        </w:rPr>
        <w:t xml:space="preserve"> </w:t>
      </w:r>
      <w:r w:rsidR="00CF5577" w:rsidRPr="00095A8A">
        <w:rPr>
          <w:rFonts w:ascii="GHEA Grapalat" w:hAnsi="GHEA Grapalat" w:cs="Sylfaen"/>
          <w:sz w:val="20"/>
        </w:rPr>
        <w:t>չափանիշները</w:t>
      </w:r>
      <w:r w:rsidR="00CF5577" w:rsidRPr="00095A8A">
        <w:rPr>
          <w:rFonts w:ascii="GHEA Grapalat" w:hAnsi="GHEA Grapalat" w:cs="Sylfaen"/>
          <w:sz w:val="20"/>
          <w:lang w:val="af-ZA"/>
        </w:rPr>
        <w:t xml:space="preserve"> </w:t>
      </w:r>
      <w:r w:rsidR="000206DA" w:rsidRPr="00095A8A">
        <w:rPr>
          <w:rFonts w:ascii="GHEA Grapalat" w:hAnsi="GHEA Grapalat" w:cs="Sylfaen"/>
          <w:sz w:val="20"/>
        </w:rPr>
        <w:t>և</w:t>
      </w:r>
      <w:r w:rsidR="000206DA" w:rsidRPr="00095A8A">
        <w:rPr>
          <w:rFonts w:ascii="GHEA Grapalat" w:hAnsi="GHEA Grapalat" w:cs="Sylfaen"/>
          <w:sz w:val="20"/>
          <w:lang w:val="af-ZA"/>
        </w:rPr>
        <w:t xml:space="preserve"> </w:t>
      </w:r>
      <w:r w:rsidR="000206DA" w:rsidRPr="00095A8A">
        <w:rPr>
          <w:rFonts w:ascii="GHEA Grapalat" w:hAnsi="GHEA Grapalat" w:cs="Sylfaen"/>
          <w:sz w:val="20"/>
        </w:rPr>
        <w:t>դրանց</w:t>
      </w:r>
      <w:r w:rsidR="000206DA" w:rsidRPr="00095A8A">
        <w:rPr>
          <w:rFonts w:ascii="GHEA Grapalat" w:hAnsi="GHEA Grapalat" w:cs="Sylfaen"/>
          <w:sz w:val="20"/>
          <w:lang w:val="af-ZA"/>
        </w:rPr>
        <w:t xml:space="preserve"> </w:t>
      </w:r>
      <w:r w:rsidR="000206DA" w:rsidRPr="00095A8A">
        <w:rPr>
          <w:rFonts w:ascii="GHEA Grapalat" w:hAnsi="GHEA Grapalat" w:cs="Sylfaen"/>
          <w:sz w:val="20"/>
        </w:rPr>
        <w:t>գնահատման</w:t>
      </w:r>
      <w:r w:rsidR="000206DA" w:rsidRPr="00095A8A">
        <w:rPr>
          <w:rFonts w:ascii="GHEA Grapalat" w:hAnsi="GHEA Grapalat" w:cs="Sylfaen"/>
          <w:sz w:val="20"/>
          <w:lang w:val="af-ZA"/>
        </w:rPr>
        <w:t xml:space="preserve"> </w:t>
      </w:r>
      <w:r w:rsidR="000206DA" w:rsidRPr="00095A8A">
        <w:rPr>
          <w:rFonts w:ascii="GHEA Grapalat" w:hAnsi="GHEA Grapalat" w:cs="Sylfaen"/>
          <w:sz w:val="20"/>
        </w:rPr>
        <w:t>կարգը</w:t>
      </w:r>
      <w:r w:rsidRPr="00095A8A">
        <w:rPr>
          <w:rFonts w:ascii="GHEA Grapalat" w:hAnsi="GHEA Grapalat" w:cs="Times Armenian"/>
          <w:sz w:val="20"/>
          <w:lang w:val="af-ZA"/>
        </w:rPr>
        <w:t xml:space="preserve">, </w:t>
      </w:r>
      <w:r w:rsidR="000206DA" w:rsidRPr="00095A8A">
        <w:rPr>
          <w:rFonts w:ascii="GHEA Grapalat" w:hAnsi="GHEA Grapalat" w:cs="Times Armenian"/>
          <w:sz w:val="20"/>
          <w:lang w:val="af-ZA"/>
        </w:rPr>
        <w:t xml:space="preserve">ընտրված մասնակից ճանաչվելու դեպքում </w:t>
      </w:r>
      <w:r w:rsidRPr="00095A8A">
        <w:rPr>
          <w:rFonts w:ascii="GHEA Grapalat" w:hAnsi="GHEA Grapalat" w:cs="Sylfaen"/>
          <w:sz w:val="20"/>
        </w:rPr>
        <w:t>որակավորման</w:t>
      </w:r>
      <w:r w:rsidRPr="00095A8A">
        <w:rPr>
          <w:rFonts w:ascii="GHEA Grapalat" w:hAnsi="GHEA Grapalat" w:cs="Times Armenian"/>
          <w:sz w:val="20"/>
          <w:lang w:val="af-ZA"/>
        </w:rPr>
        <w:t xml:space="preserve"> </w:t>
      </w:r>
      <w:r w:rsidR="000206DA" w:rsidRPr="00095A8A">
        <w:rPr>
          <w:rFonts w:ascii="GHEA Grapalat" w:hAnsi="GHEA Grapalat" w:cs="Times Armenian"/>
          <w:sz w:val="20"/>
          <w:lang w:val="af-ZA"/>
        </w:rPr>
        <w:t>ապահովում ներկայացնելու պայմանները</w:t>
      </w:r>
      <w:r w:rsidRPr="00095A8A">
        <w:rPr>
          <w:rFonts w:ascii="GHEA Grapalat" w:hAnsi="GHEA Grapalat" w:cs="Times Armenian"/>
          <w:sz w:val="20"/>
          <w:lang w:val="af-ZA"/>
        </w:rPr>
        <w:t xml:space="preserve"> </w:t>
      </w:r>
    </w:p>
    <w:p w14:paraId="524E4150" w14:textId="77777777" w:rsidR="00096865" w:rsidRPr="00095A8A" w:rsidRDefault="00096865" w:rsidP="00EF3662">
      <w:pPr>
        <w:ind w:firstLine="1134"/>
        <w:jc w:val="both"/>
        <w:rPr>
          <w:rFonts w:ascii="GHEA Grapalat" w:hAnsi="GHEA Grapalat"/>
          <w:sz w:val="20"/>
          <w:lang w:val="af-ZA"/>
        </w:rPr>
      </w:pPr>
      <w:r w:rsidRPr="00095A8A">
        <w:rPr>
          <w:rFonts w:ascii="GHEA Grapalat" w:hAnsi="GHEA Grapalat"/>
          <w:sz w:val="20"/>
          <w:lang w:val="af-ZA"/>
        </w:rPr>
        <w:t xml:space="preserve">3. </w:t>
      </w:r>
      <w:r w:rsidRPr="00095A8A">
        <w:rPr>
          <w:rFonts w:ascii="GHEA Grapalat" w:hAnsi="GHEA Grapalat" w:cs="Sylfaen"/>
          <w:sz w:val="20"/>
        </w:rPr>
        <w:t>Հրավերի</w:t>
      </w:r>
      <w:r w:rsidRPr="00095A8A">
        <w:rPr>
          <w:rFonts w:ascii="GHEA Grapalat" w:hAnsi="GHEA Grapalat" w:cs="Times Armenian"/>
          <w:sz w:val="20"/>
          <w:lang w:val="af-ZA"/>
        </w:rPr>
        <w:t xml:space="preserve"> </w:t>
      </w:r>
      <w:r w:rsidRPr="00095A8A">
        <w:rPr>
          <w:rFonts w:ascii="GHEA Grapalat" w:hAnsi="GHEA Grapalat" w:cs="Sylfaen"/>
          <w:sz w:val="20"/>
        </w:rPr>
        <w:t>պարզաբանումը</w:t>
      </w:r>
      <w:r w:rsidRPr="00095A8A">
        <w:rPr>
          <w:rFonts w:ascii="GHEA Grapalat" w:hAnsi="GHEA Grapalat" w:cs="Times Armenian"/>
          <w:sz w:val="20"/>
          <w:lang w:val="af-ZA"/>
        </w:rPr>
        <w:t xml:space="preserve"> </w:t>
      </w:r>
      <w:r w:rsidRPr="00095A8A">
        <w:rPr>
          <w:rFonts w:ascii="GHEA Grapalat" w:hAnsi="GHEA Grapalat" w:cs="Sylfaen"/>
          <w:sz w:val="20"/>
        </w:rPr>
        <w:t>և</w:t>
      </w:r>
      <w:r w:rsidRPr="00095A8A">
        <w:rPr>
          <w:rFonts w:ascii="GHEA Grapalat" w:hAnsi="GHEA Grapalat" w:cs="Times Armenian"/>
          <w:sz w:val="20"/>
          <w:lang w:val="af-ZA"/>
        </w:rPr>
        <w:t xml:space="preserve"> </w:t>
      </w:r>
      <w:r w:rsidRPr="00095A8A">
        <w:rPr>
          <w:rFonts w:ascii="GHEA Grapalat" w:hAnsi="GHEA Grapalat" w:cs="Sylfaen"/>
          <w:sz w:val="20"/>
        </w:rPr>
        <w:t>հրավերում</w:t>
      </w:r>
      <w:r w:rsidRPr="00095A8A">
        <w:rPr>
          <w:rFonts w:ascii="GHEA Grapalat" w:hAnsi="GHEA Grapalat" w:cs="Times Armenian"/>
          <w:sz w:val="20"/>
          <w:lang w:val="af-ZA"/>
        </w:rPr>
        <w:t xml:space="preserve"> </w:t>
      </w:r>
      <w:r w:rsidRPr="00095A8A">
        <w:rPr>
          <w:rFonts w:ascii="GHEA Grapalat" w:hAnsi="GHEA Grapalat" w:cs="Sylfaen"/>
          <w:sz w:val="20"/>
        </w:rPr>
        <w:t>փոփոխություն</w:t>
      </w:r>
      <w:r w:rsidRPr="00095A8A">
        <w:rPr>
          <w:rFonts w:ascii="GHEA Grapalat" w:hAnsi="GHEA Grapalat" w:cs="Times Armenian"/>
          <w:sz w:val="20"/>
          <w:lang w:val="af-ZA"/>
        </w:rPr>
        <w:t xml:space="preserve"> </w:t>
      </w:r>
      <w:r w:rsidRPr="00095A8A">
        <w:rPr>
          <w:rFonts w:ascii="GHEA Grapalat" w:hAnsi="GHEA Grapalat" w:cs="Sylfaen"/>
          <w:sz w:val="20"/>
        </w:rPr>
        <w:t>կատարելու</w:t>
      </w:r>
      <w:r w:rsidRPr="00095A8A">
        <w:rPr>
          <w:rFonts w:ascii="GHEA Grapalat" w:hAnsi="GHEA Grapalat" w:cs="Times Armenian"/>
          <w:sz w:val="20"/>
          <w:lang w:val="af-ZA"/>
        </w:rPr>
        <w:t xml:space="preserve"> </w:t>
      </w:r>
      <w:r w:rsidRPr="00095A8A">
        <w:rPr>
          <w:rFonts w:ascii="GHEA Grapalat" w:hAnsi="GHEA Grapalat" w:cs="Sylfaen"/>
          <w:sz w:val="20"/>
        </w:rPr>
        <w:t>կար</w:t>
      </w:r>
      <w:r w:rsidRPr="00095A8A">
        <w:rPr>
          <w:rFonts w:ascii="GHEA Grapalat" w:hAnsi="GHEA Grapalat" w:cs="Times Armenian"/>
          <w:sz w:val="20"/>
        </w:rPr>
        <w:t>գ</w:t>
      </w:r>
      <w:r w:rsidRPr="00095A8A">
        <w:rPr>
          <w:rFonts w:ascii="GHEA Grapalat" w:hAnsi="GHEA Grapalat" w:cs="Sylfaen"/>
          <w:sz w:val="20"/>
        </w:rPr>
        <w:t>ը</w:t>
      </w:r>
      <w:r w:rsidRPr="00095A8A">
        <w:rPr>
          <w:rFonts w:ascii="GHEA Grapalat" w:hAnsi="GHEA Grapalat" w:cs="Times Armenian"/>
          <w:sz w:val="20"/>
          <w:lang w:val="af-ZA"/>
        </w:rPr>
        <w:tab/>
      </w:r>
    </w:p>
    <w:p w14:paraId="1F2C733B" w14:textId="77777777" w:rsidR="00087A30" w:rsidRPr="00095A8A" w:rsidRDefault="00096865" w:rsidP="00EF3662">
      <w:pPr>
        <w:ind w:firstLine="1134"/>
        <w:jc w:val="both"/>
        <w:rPr>
          <w:rFonts w:ascii="GHEA Grapalat" w:hAnsi="GHEA Grapalat" w:cs="Sylfaen"/>
          <w:sz w:val="20"/>
          <w:lang w:val="af-ZA"/>
        </w:rPr>
      </w:pPr>
      <w:r w:rsidRPr="00095A8A">
        <w:rPr>
          <w:rFonts w:ascii="GHEA Grapalat" w:hAnsi="GHEA Grapalat"/>
          <w:sz w:val="20"/>
          <w:lang w:val="af-ZA"/>
        </w:rPr>
        <w:t xml:space="preserve">4. </w:t>
      </w:r>
      <w:r w:rsidRPr="00095A8A">
        <w:rPr>
          <w:rFonts w:ascii="GHEA Grapalat" w:hAnsi="GHEA Grapalat" w:cs="Sylfaen"/>
          <w:sz w:val="20"/>
        </w:rPr>
        <w:t>Հայտը</w:t>
      </w:r>
      <w:r w:rsidRPr="00095A8A">
        <w:rPr>
          <w:rFonts w:ascii="GHEA Grapalat" w:hAnsi="GHEA Grapalat" w:cs="Times Armenian"/>
          <w:sz w:val="20"/>
          <w:lang w:val="af-ZA"/>
        </w:rPr>
        <w:t xml:space="preserve"> </w:t>
      </w:r>
      <w:r w:rsidRPr="00095A8A">
        <w:rPr>
          <w:rFonts w:ascii="GHEA Grapalat" w:hAnsi="GHEA Grapalat" w:cs="Sylfaen"/>
          <w:sz w:val="20"/>
        </w:rPr>
        <w:t>ներկայացնելու</w:t>
      </w:r>
      <w:r w:rsidRPr="00095A8A">
        <w:rPr>
          <w:rFonts w:ascii="GHEA Grapalat" w:hAnsi="GHEA Grapalat" w:cs="Times Armenian"/>
          <w:sz w:val="20"/>
          <w:lang w:val="af-ZA"/>
        </w:rPr>
        <w:t xml:space="preserve"> </w:t>
      </w:r>
      <w:r w:rsidRPr="00095A8A">
        <w:rPr>
          <w:rFonts w:ascii="GHEA Grapalat" w:hAnsi="GHEA Grapalat" w:cs="Sylfaen"/>
          <w:sz w:val="20"/>
        </w:rPr>
        <w:t>կար</w:t>
      </w:r>
      <w:r w:rsidRPr="00095A8A">
        <w:rPr>
          <w:rFonts w:ascii="GHEA Grapalat" w:hAnsi="GHEA Grapalat" w:cs="Times Armenian"/>
          <w:sz w:val="20"/>
        </w:rPr>
        <w:t>գ</w:t>
      </w:r>
      <w:r w:rsidRPr="00095A8A">
        <w:rPr>
          <w:rFonts w:ascii="GHEA Grapalat" w:hAnsi="GHEA Grapalat" w:cs="Sylfaen"/>
          <w:sz w:val="20"/>
        </w:rPr>
        <w:t>ը</w:t>
      </w:r>
    </w:p>
    <w:p w14:paraId="074D57C2" w14:textId="77777777" w:rsidR="00096865" w:rsidRPr="00095A8A" w:rsidRDefault="00087A30" w:rsidP="00EF3662">
      <w:pPr>
        <w:ind w:firstLine="1134"/>
        <w:jc w:val="both"/>
        <w:rPr>
          <w:rFonts w:ascii="GHEA Grapalat" w:hAnsi="GHEA Grapalat"/>
          <w:sz w:val="20"/>
          <w:lang w:val="af-ZA"/>
        </w:rPr>
      </w:pPr>
      <w:r w:rsidRPr="00095A8A">
        <w:rPr>
          <w:rFonts w:ascii="GHEA Grapalat" w:hAnsi="GHEA Grapalat"/>
          <w:sz w:val="20"/>
          <w:lang w:val="af-ZA"/>
        </w:rPr>
        <w:t>5.</w:t>
      </w:r>
      <w:r w:rsidRPr="00095A8A">
        <w:rPr>
          <w:rFonts w:ascii="GHEA Grapalat" w:hAnsi="GHEA Grapalat"/>
          <w:sz w:val="20"/>
          <w:lang w:val="af-ZA"/>
        </w:rPr>
        <w:tab/>
      </w:r>
      <w:r w:rsidRPr="00095A8A">
        <w:rPr>
          <w:rFonts w:ascii="GHEA Grapalat" w:hAnsi="GHEA Grapalat" w:cs="Sylfaen"/>
          <w:sz w:val="20"/>
        </w:rPr>
        <w:t>Հայտի</w:t>
      </w:r>
      <w:r w:rsidRPr="00095A8A">
        <w:rPr>
          <w:rFonts w:ascii="GHEA Grapalat" w:hAnsi="GHEA Grapalat" w:cs="Times Armenian"/>
          <w:sz w:val="20"/>
          <w:lang w:val="af-ZA"/>
        </w:rPr>
        <w:t xml:space="preserve"> </w:t>
      </w:r>
      <w:r w:rsidRPr="00095A8A">
        <w:rPr>
          <w:rFonts w:ascii="GHEA Grapalat" w:hAnsi="GHEA Grapalat" w:cs="Times Armenian"/>
          <w:sz w:val="20"/>
        </w:rPr>
        <w:t>գ</w:t>
      </w:r>
      <w:r w:rsidRPr="00095A8A">
        <w:rPr>
          <w:rFonts w:ascii="GHEA Grapalat" w:hAnsi="GHEA Grapalat" w:cs="Sylfaen"/>
          <w:sz w:val="20"/>
        </w:rPr>
        <w:t>նային</w:t>
      </w:r>
      <w:r w:rsidRPr="00095A8A">
        <w:rPr>
          <w:rFonts w:ascii="GHEA Grapalat" w:hAnsi="GHEA Grapalat" w:cs="Times Armenian"/>
          <w:sz w:val="20"/>
          <w:lang w:val="af-ZA"/>
        </w:rPr>
        <w:t xml:space="preserve"> </w:t>
      </w:r>
      <w:r w:rsidRPr="00095A8A">
        <w:rPr>
          <w:rFonts w:ascii="GHEA Grapalat" w:hAnsi="GHEA Grapalat" w:cs="Sylfaen"/>
          <w:sz w:val="20"/>
        </w:rPr>
        <w:t>առաջարկը</w:t>
      </w:r>
      <w:r w:rsidR="00096865" w:rsidRPr="00095A8A">
        <w:rPr>
          <w:rFonts w:ascii="GHEA Grapalat" w:hAnsi="GHEA Grapalat" w:cs="Times Armenian"/>
          <w:sz w:val="20"/>
          <w:lang w:val="af-ZA"/>
        </w:rPr>
        <w:tab/>
        <w:t xml:space="preserve"> </w:t>
      </w:r>
    </w:p>
    <w:p w14:paraId="3D2C5F3B" w14:textId="77777777" w:rsidR="00096865" w:rsidRPr="00095A8A" w:rsidRDefault="00087A30" w:rsidP="00EF3662">
      <w:pPr>
        <w:ind w:firstLine="1134"/>
        <w:jc w:val="both"/>
        <w:rPr>
          <w:rFonts w:ascii="GHEA Grapalat" w:hAnsi="GHEA Grapalat"/>
          <w:sz w:val="20"/>
          <w:lang w:val="af-ZA"/>
        </w:rPr>
      </w:pPr>
      <w:r w:rsidRPr="00095A8A">
        <w:rPr>
          <w:rFonts w:ascii="GHEA Grapalat" w:hAnsi="GHEA Grapalat"/>
          <w:sz w:val="20"/>
          <w:lang w:val="af-ZA"/>
        </w:rPr>
        <w:t>6</w:t>
      </w:r>
      <w:r w:rsidR="00096865" w:rsidRPr="00095A8A">
        <w:rPr>
          <w:rFonts w:ascii="GHEA Grapalat" w:hAnsi="GHEA Grapalat"/>
          <w:sz w:val="20"/>
          <w:lang w:val="af-ZA"/>
        </w:rPr>
        <w:t xml:space="preserve">. </w:t>
      </w:r>
      <w:r w:rsidR="00096865" w:rsidRPr="00095A8A">
        <w:rPr>
          <w:rFonts w:ascii="GHEA Grapalat" w:hAnsi="GHEA Grapalat" w:cs="Sylfaen"/>
          <w:sz w:val="20"/>
        </w:rPr>
        <w:t>Հայտի</w:t>
      </w:r>
      <w:r w:rsidR="00096865" w:rsidRPr="00095A8A">
        <w:rPr>
          <w:rFonts w:ascii="GHEA Grapalat" w:hAnsi="GHEA Grapalat" w:cs="Times Armenian"/>
          <w:sz w:val="20"/>
          <w:lang w:val="af-ZA"/>
        </w:rPr>
        <w:t xml:space="preserve"> </w:t>
      </w:r>
      <w:r w:rsidR="00096865" w:rsidRPr="00095A8A">
        <w:rPr>
          <w:rFonts w:ascii="GHEA Grapalat" w:hAnsi="GHEA Grapalat" w:cs="Times Armenian"/>
          <w:sz w:val="20"/>
        </w:rPr>
        <w:t>գ</w:t>
      </w:r>
      <w:r w:rsidR="00096865" w:rsidRPr="00095A8A">
        <w:rPr>
          <w:rFonts w:ascii="GHEA Grapalat" w:hAnsi="GHEA Grapalat" w:cs="Sylfaen"/>
          <w:sz w:val="20"/>
        </w:rPr>
        <w:t>ործողության</w:t>
      </w:r>
      <w:r w:rsidR="00096865" w:rsidRPr="00095A8A">
        <w:rPr>
          <w:rFonts w:ascii="GHEA Grapalat" w:hAnsi="GHEA Grapalat" w:cs="Times Armenian"/>
          <w:sz w:val="20"/>
          <w:lang w:val="af-ZA"/>
        </w:rPr>
        <w:t xml:space="preserve"> </w:t>
      </w:r>
      <w:r w:rsidR="00096865" w:rsidRPr="00095A8A">
        <w:rPr>
          <w:rFonts w:ascii="GHEA Grapalat" w:hAnsi="GHEA Grapalat" w:cs="Sylfaen"/>
          <w:sz w:val="20"/>
        </w:rPr>
        <w:t>ժամկետը</w:t>
      </w:r>
      <w:r w:rsidR="00096865" w:rsidRPr="00095A8A">
        <w:rPr>
          <w:rFonts w:ascii="GHEA Grapalat" w:hAnsi="GHEA Grapalat" w:cs="Times Armenian"/>
          <w:sz w:val="20"/>
          <w:lang w:val="af-ZA"/>
        </w:rPr>
        <w:t xml:space="preserve">, </w:t>
      </w:r>
      <w:r w:rsidR="00096865" w:rsidRPr="00095A8A">
        <w:rPr>
          <w:rFonts w:ascii="GHEA Grapalat" w:hAnsi="GHEA Grapalat" w:cs="Sylfaen"/>
          <w:sz w:val="20"/>
        </w:rPr>
        <w:t>հայտերում</w:t>
      </w:r>
      <w:r w:rsidR="00096865" w:rsidRPr="00095A8A">
        <w:rPr>
          <w:rFonts w:ascii="GHEA Grapalat" w:hAnsi="GHEA Grapalat" w:cs="Times Armenian"/>
          <w:sz w:val="20"/>
          <w:lang w:val="af-ZA"/>
        </w:rPr>
        <w:t xml:space="preserve"> </w:t>
      </w:r>
      <w:r w:rsidR="00096865" w:rsidRPr="00095A8A">
        <w:rPr>
          <w:rFonts w:ascii="GHEA Grapalat" w:hAnsi="GHEA Grapalat" w:cs="Sylfaen"/>
          <w:sz w:val="20"/>
        </w:rPr>
        <w:t>փոփոխություն</w:t>
      </w:r>
      <w:r w:rsidR="00096865" w:rsidRPr="00095A8A">
        <w:rPr>
          <w:rFonts w:ascii="GHEA Grapalat" w:hAnsi="GHEA Grapalat" w:cs="Times Armenian"/>
          <w:sz w:val="20"/>
          <w:lang w:val="af-ZA"/>
        </w:rPr>
        <w:t xml:space="preserve"> </w:t>
      </w:r>
      <w:r w:rsidR="00096865" w:rsidRPr="00095A8A">
        <w:rPr>
          <w:rFonts w:ascii="GHEA Grapalat" w:hAnsi="GHEA Grapalat" w:cs="Sylfaen"/>
          <w:sz w:val="20"/>
        </w:rPr>
        <w:t>կատարելու</w:t>
      </w:r>
      <w:r w:rsidR="00096865" w:rsidRPr="00095A8A">
        <w:rPr>
          <w:rFonts w:ascii="GHEA Grapalat" w:hAnsi="GHEA Grapalat" w:cs="Times Armenian"/>
          <w:sz w:val="20"/>
          <w:lang w:val="af-ZA"/>
        </w:rPr>
        <w:t xml:space="preserve"> </w:t>
      </w:r>
      <w:r w:rsidR="00096865" w:rsidRPr="00095A8A">
        <w:rPr>
          <w:rFonts w:ascii="GHEA Grapalat" w:hAnsi="GHEA Grapalat" w:cs="Sylfaen"/>
          <w:sz w:val="20"/>
        </w:rPr>
        <w:t>և</w:t>
      </w:r>
      <w:r w:rsidR="00096865" w:rsidRPr="00095A8A">
        <w:rPr>
          <w:rFonts w:ascii="GHEA Grapalat" w:hAnsi="GHEA Grapalat" w:cs="Times Armenian"/>
          <w:sz w:val="20"/>
          <w:lang w:val="af-ZA"/>
        </w:rPr>
        <w:t xml:space="preserve"> </w:t>
      </w:r>
      <w:r w:rsidR="00096865" w:rsidRPr="00095A8A">
        <w:rPr>
          <w:rFonts w:ascii="GHEA Grapalat" w:hAnsi="GHEA Grapalat" w:cs="Sylfaen"/>
          <w:sz w:val="20"/>
        </w:rPr>
        <w:t>դրանք</w:t>
      </w:r>
      <w:r w:rsidR="00096865" w:rsidRPr="00095A8A">
        <w:rPr>
          <w:rFonts w:ascii="GHEA Grapalat" w:hAnsi="GHEA Grapalat" w:cs="Times Armenian"/>
          <w:sz w:val="20"/>
          <w:lang w:val="af-ZA"/>
        </w:rPr>
        <w:t xml:space="preserve"> </w:t>
      </w:r>
      <w:r w:rsidR="00096865" w:rsidRPr="00095A8A">
        <w:rPr>
          <w:rFonts w:ascii="GHEA Grapalat" w:hAnsi="GHEA Grapalat" w:cs="Sylfaen"/>
          <w:sz w:val="20"/>
        </w:rPr>
        <w:t>հետ</w:t>
      </w:r>
      <w:r w:rsidR="00096865" w:rsidRPr="00095A8A">
        <w:rPr>
          <w:rFonts w:ascii="GHEA Grapalat" w:hAnsi="GHEA Grapalat" w:cs="Times Armenian"/>
          <w:sz w:val="20"/>
          <w:lang w:val="af-ZA"/>
        </w:rPr>
        <w:t xml:space="preserve"> </w:t>
      </w:r>
      <w:r w:rsidR="00096865" w:rsidRPr="00095A8A">
        <w:rPr>
          <w:rFonts w:ascii="GHEA Grapalat" w:hAnsi="GHEA Grapalat" w:cs="Sylfaen"/>
          <w:sz w:val="20"/>
        </w:rPr>
        <w:t>վերցնելու</w:t>
      </w:r>
      <w:r w:rsidR="00096865" w:rsidRPr="00095A8A">
        <w:rPr>
          <w:rFonts w:ascii="GHEA Grapalat" w:hAnsi="GHEA Grapalat" w:cs="Times Armenian"/>
          <w:sz w:val="20"/>
          <w:lang w:val="af-ZA"/>
        </w:rPr>
        <w:t xml:space="preserve"> </w:t>
      </w:r>
      <w:r w:rsidR="00096865" w:rsidRPr="00095A8A">
        <w:rPr>
          <w:rFonts w:ascii="GHEA Grapalat" w:hAnsi="GHEA Grapalat" w:cs="Sylfaen"/>
          <w:sz w:val="20"/>
        </w:rPr>
        <w:t>կար</w:t>
      </w:r>
      <w:r w:rsidR="00096865" w:rsidRPr="00095A8A">
        <w:rPr>
          <w:rFonts w:ascii="GHEA Grapalat" w:hAnsi="GHEA Grapalat" w:cs="Times Armenian"/>
          <w:sz w:val="20"/>
        </w:rPr>
        <w:t>գ</w:t>
      </w:r>
      <w:r w:rsidR="00096865" w:rsidRPr="00095A8A">
        <w:rPr>
          <w:rFonts w:ascii="GHEA Grapalat" w:hAnsi="GHEA Grapalat" w:cs="Sylfaen"/>
          <w:sz w:val="20"/>
        </w:rPr>
        <w:t>ը</w:t>
      </w:r>
      <w:r w:rsidR="00096865" w:rsidRPr="00095A8A">
        <w:rPr>
          <w:rFonts w:ascii="GHEA Grapalat" w:hAnsi="GHEA Grapalat" w:cs="Times Armenian"/>
          <w:sz w:val="20"/>
          <w:lang w:val="af-ZA"/>
        </w:rPr>
        <w:tab/>
        <w:t xml:space="preserve"> </w:t>
      </w:r>
    </w:p>
    <w:p w14:paraId="52F94CF7" w14:textId="77777777" w:rsidR="00096865" w:rsidRPr="00095A8A" w:rsidRDefault="00087A30" w:rsidP="00EF3662">
      <w:pPr>
        <w:ind w:firstLine="1134"/>
        <w:jc w:val="both"/>
        <w:rPr>
          <w:rFonts w:ascii="GHEA Grapalat" w:hAnsi="GHEA Grapalat" w:cs="Sylfaen"/>
          <w:sz w:val="20"/>
          <w:lang w:val="af-ZA"/>
        </w:rPr>
      </w:pPr>
      <w:r w:rsidRPr="00095A8A">
        <w:rPr>
          <w:rFonts w:ascii="GHEA Grapalat" w:hAnsi="GHEA Grapalat"/>
          <w:sz w:val="20"/>
          <w:lang w:val="af-ZA"/>
        </w:rPr>
        <w:t>8</w:t>
      </w:r>
      <w:r w:rsidR="00096865" w:rsidRPr="00095A8A">
        <w:rPr>
          <w:rFonts w:ascii="GHEA Grapalat" w:hAnsi="GHEA Grapalat"/>
          <w:sz w:val="20"/>
          <w:lang w:val="af-ZA"/>
        </w:rPr>
        <w:t xml:space="preserve">. </w:t>
      </w:r>
      <w:r w:rsidR="00AF7BE8" w:rsidRPr="00095A8A">
        <w:rPr>
          <w:rFonts w:ascii="GHEA Grapalat" w:hAnsi="GHEA Grapalat"/>
          <w:sz w:val="20"/>
          <w:lang w:val="af-ZA"/>
        </w:rPr>
        <w:t>Հ</w:t>
      </w:r>
      <w:r w:rsidR="00AF7BE8" w:rsidRPr="00095A8A">
        <w:rPr>
          <w:rFonts w:ascii="GHEA Grapalat" w:hAnsi="GHEA Grapalat" w:cs="Sylfaen"/>
          <w:sz w:val="20"/>
        </w:rPr>
        <w:t>այտերի</w:t>
      </w:r>
      <w:r w:rsidR="00AF7BE8" w:rsidRPr="00095A8A">
        <w:rPr>
          <w:rFonts w:ascii="GHEA Grapalat" w:hAnsi="GHEA Grapalat" w:cs="Sylfaen"/>
          <w:sz w:val="20"/>
          <w:lang w:val="af-ZA"/>
        </w:rPr>
        <w:t xml:space="preserve"> </w:t>
      </w:r>
      <w:r w:rsidR="00AF7BE8" w:rsidRPr="00095A8A">
        <w:rPr>
          <w:rFonts w:ascii="GHEA Grapalat" w:hAnsi="GHEA Grapalat" w:cs="Sylfaen"/>
          <w:sz w:val="20"/>
        </w:rPr>
        <w:t>բացումը</w:t>
      </w:r>
      <w:r w:rsidR="00AF7BE8" w:rsidRPr="00095A8A">
        <w:rPr>
          <w:rFonts w:ascii="GHEA Grapalat" w:hAnsi="GHEA Grapalat" w:cs="Sylfaen"/>
          <w:sz w:val="20"/>
          <w:lang w:val="af-ZA"/>
        </w:rPr>
        <w:t xml:space="preserve">, </w:t>
      </w:r>
      <w:r w:rsidR="00AF7BE8" w:rsidRPr="00095A8A">
        <w:rPr>
          <w:rFonts w:ascii="GHEA Grapalat" w:hAnsi="GHEA Grapalat" w:cs="Sylfaen"/>
          <w:sz w:val="20"/>
        </w:rPr>
        <w:t>գնահատումը</w:t>
      </w:r>
      <w:r w:rsidR="00AF7BE8" w:rsidRPr="00095A8A">
        <w:rPr>
          <w:rFonts w:ascii="GHEA Grapalat" w:hAnsi="GHEA Grapalat" w:cs="Sylfaen"/>
          <w:sz w:val="20"/>
          <w:lang w:val="af-ZA"/>
        </w:rPr>
        <w:t xml:space="preserve">  </w:t>
      </w:r>
      <w:r w:rsidR="00AF7BE8" w:rsidRPr="00095A8A">
        <w:rPr>
          <w:rFonts w:ascii="GHEA Grapalat" w:hAnsi="GHEA Grapalat" w:cs="Sylfaen"/>
          <w:sz w:val="20"/>
        </w:rPr>
        <w:t>և</w:t>
      </w:r>
      <w:r w:rsidR="00AF7BE8" w:rsidRPr="00095A8A">
        <w:rPr>
          <w:rFonts w:ascii="GHEA Grapalat" w:hAnsi="GHEA Grapalat" w:cs="Sylfaen"/>
          <w:sz w:val="20"/>
          <w:lang w:val="af-ZA"/>
        </w:rPr>
        <w:t xml:space="preserve"> </w:t>
      </w:r>
      <w:r w:rsidR="00AF7BE8" w:rsidRPr="00095A8A">
        <w:rPr>
          <w:rFonts w:ascii="GHEA Grapalat" w:hAnsi="GHEA Grapalat" w:cs="Sylfaen"/>
          <w:sz w:val="20"/>
        </w:rPr>
        <w:t>արդյունքների</w:t>
      </w:r>
      <w:r w:rsidR="00AF7BE8" w:rsidRPr="00095A8A">
        <w:rPr>
          <w:rFonts w:ascii="GHEA Grapalat" w:hAnsi="GHEA Grapalat" w:cs="Sylfaen"/>
          <w:sz w:val="20"/>
          <w:lang w:val="af-ZA"/>
        </w:rPr>
        <w:t xml:space="preserve"> </w:t>
      </w:r>
      <w:r w:rsidR="00AF7BE8" w:rsidRPr="00095A8A">
        <w:rPr>
          <w:rFonts w:ascii="GHEA Grapalat" w:hAnsi="GHEA Grapalat" w:cs="Sylfaen"/>
          <w:sz w:val="20"/>
        </w:rPr>
        <w:t>ամփոփումը</w:t>
      </w:r>
      <w:r w:rsidR="00096865" w:rsidRPr="00095A8A">
        <w:rPr>
          <w:rFonts w:ascii="GHEA Grapalat" w:hAnsi="GHEA Grapalat" w:cs="Sylfaen"/>
          <w:sz w:val="20"/>
          <w:lang w:val="af-ZA"/>
        </w:rPr>
        <w:tab/>
      </w:r>
    </w:p>
    <w:p w14:paraId="410A8BB4" w14:textId="77777777" w:rsidR="00096865" w:rsidRPr="00095A8A" w:rsidRDefault="00087A30" w:rsidP="00EF3662">
      <w:pPr>
        <w:ind w:firstLine="1134"/>
        <w:jc w:val="both"/>
        <w:rPr>
          <w:rFonts w:ascii="GHEA Grapalat" w:hAnsi="GHEA Grapalat"/>
          <w:sz w:val="20"/>
          <w:lang w:val="af-ZA"/>
        </w:rPr>
      </w:pPr>
      <w:r w:rsidRPr="00095A8A">
        <w:rPr>
          <w:rFonts w:ascii="GHEA Grapalat" w:hAnsi="GHEA Grapalat"/>
          <w:sz w:val="20"/>
          <w:lang w:val="af-ZA"/>
        </w:rPr>
        <w:t>9</w:t>
      </w:r>
      <w:r w:rsidR="00096865" w:rsidRPr="00095A8A">
        <w:rPr>
          <w:rFonts w:ascii="GHEA Grapalat" w:hAnsi="GHEA Grapalat"/>
          <w:sz w:val="20"/>
          <w:lang w:val="af-ZA"/>
        </w:rPr>
        <w:t xml:space="preserve">. </w:t>
      </w:r>
      <w:r w:rsidR="00096865" w:rsidRPr="00095A8A">
        <w:rPr>
          <w:rFonts w:ascii="GHEA Grapalat" w:hAnsi="GHEA Grapalat" w:cs="Sylfaen"/>
          <w:sz w:val="20"/>
        </w:rPr>
        <w:t>Պայմանա</w:t>
      </w:r>
      <w:r w:rsidR="00096865" w:rsidRPr="00095A8A">
        <w:rPr>
          <w:rFonts w:ascii="GHEA Grapalat" w:hAnsi="GHEA Grapalat" w:cs="Times Armenian"/>
          <w:sz w:val="20"/>
        </w:rPr>
        <w:t>գ</w:t>
      </w:r>
      <w:r w:rsidR="00096865" w:rsidRPr="00095A8A">
        <w:rPr>
          <w:rFonts w:ascii="GHEA Grapalat" w:hAnsi="GHEA Grapalat" w:cs="Sylfaen"/>
          <w:sz w:val="20"/>
        </w:rPr>
        <w:t>րի</w:t>
      </w:r>
      <w:r w:rsidR="00096865" w:rsidRPr="00095A8A">
        <w:rPr>
          <w:rFonts w:ascii="GHEA Grapalat" w:hAnsi="GHEA Grapalat" w:cs="Times Armenian"/>
          <w:sz w:val="20"/>
          <w:lang w:val="af-ZA"/>
        </w:rPr>
        <w:t xml:space="preserve"> </w:t>
      </w:r>
      <w:r w:rsidR="00096865" w:rsidRPr="00095A8A">
        <w:rPr>
          <w:rFonts w:ascii="GHEA Grapalat" w:hAnsi="GHEA Grapalat" w:cs="Sylfaen"/>
          <w:sz w:val="20"/>
        </w:rPr>
        <w:t>կնքումը</w:t>
      </w:r>
      <w:r w:rsidR="00096865" w:rsidRPr="00095A8A">
        <w:rPr>
          <w:rFonts w:ascii="GHEA Grapalat" w:hAnsi="GHEA Grapalat" w:cs="Times Armenian"/>
          <w:sz w:val="20"/>
          <w:lang w:val="af-ZA"/>
        </w:rPr>
        <w:tab/>
      </w:r>
    </w:p>
    <w:p w14:paraId="4C9E486A" w14:textId="77777777" w:rsidR="00096865" w:rsidRPr="00095A8A" w:rsidRDefault="00087A30" w:rsidP="00EF3662">
      <w:pPr>
        <w:ind w:firstLine="1134"/>
        <w:jc w:val="both"/>
        <w:rPr>
          <w:rFonts w:ascii="GHEA Grapalat" w:hAnsi="GHEA Grapalat"/>
          <w:sz w:val="20"/>
          <w:lang w:val="af-ZA"/>
        </w:rPr>
      </w:pPr>
      <w:r w:rsidRPr="00095A8A">
        <w:rPr>
          <w:rFonts w:ascii="GHEA Grapalat" w:hAnsi="GHEA Grapalat"/>
          <w:sz w:val="20"/>
          <w:lang w:val="af-ZA"/>
        </w:rPr>
        <w:t>10</w:t>
      </w:r>
      <w:r w:rsidR="00096865" w:rsidRPr="00095A8A">
        <w:rPr>
          <w:rFonts w:ascii="GHEA Grapalat" w:hAnsi="GHEA Grapalat"/>
          <w:sz w:val="20"/>
          <w:lang w:val="af-ZA"/>
        </w:rPr>
        <w:t xml:space="preserve">. </w:t>
      </w:r>
      <w:r w:rsidR="000206DA" w:rsidRPr="00095A8A">
        <w:rPr>
          <w:rFonts w:ascii="GHEA Grapalat" w:hAnsi="GHEA Grapalat"/>
          <w:sz w:val="20"/>
          <w:lang w:val="af-ZA"/>
        </w:rPr>
        <w:t xml:space="preserve">Որակավորման և </w:t>
      </w:r>
      <w:r w:rsidR="000206DA" w:rsidRPr="00095A8A">
        <w:rPr>
          <w:rFonts w:ascii="GHEA Grapalat" w:hAnsi="GHEA Grapalat" w:cs="Sylfaen"/>
          <w:sz w:val="20"/>
        </w:rPr>
        <w:t>պ</w:t>
      </w:r>
      <w:r w:rsidR="00096865" w:rsidRPr="00095A8A">
        <w:rPr>
          <w:rFonts w:ascii="GHEA Grapalat" w:hAnsi="GHEA Grapalat" w:cs="Sylfaen"/>
          <w:sz w:val="20"/>
        </w:rPr>
        <w:t>այմանա</w:t>
      </w:r>
      <w:r w:rsidR="00096865" w:rsidRPr="00095A8A">
        <w:rPr>
          <w:rFonts w:ascii="GHEA Grapalat" w:hAnsi="GHEA Grapalat" w:cs="Times Armenian"/>
          <w:sz w:val="20"/>
        </w:rPr>
        <w:t>գ</w:t>
      </w:r>
      <w:r w:rsidR="00096865" w:rsidRPr="00095A8A">
        <w:rPr>
          <w:rFonts w:ascii="GHEA Grapalat" w:hAnsi="GHEA Grapalat" w:cs="Sylfaen"/>
          <w:sz w:val="20"/>
        </w:rPr>
        <w:t>րի</w:t>
      </w:r>
      <w:r w:rsidR="00096865" w:rsidRPr="00095A8A">
        <w:rPr>
          <w:rFonts w:ascii="GHEA Grapalat" w:hAnsi="GHEA Grapalat" w:cs="Times Armenian"/>
          <w:sz w:val="20"/>
          <w:lang w:val="af-ZA"/>
        </w:rPr>
        <w:t xml:space="preserve"> </w:t>
      </w:r>
      <w:r w:rsidR="00096865" w:rsidRPr="00095A8A">
        <w:rPr>
          <w:rFonts w:ascii="GHEA Grapalat" w:hAnsi="GHEA Grapalat" w:cs="Sylfaen"/>
          <w:sz w:val="20"/>
        </w:rPr>
        <w:t>ապահովում</w:t>
      </w:r>
      <w:r w:rsidR="000206DA" w:rsidRPr="00095A8A">
        <w:rPr>
          <w:rFonts w:ascii="GHEA Grapalat" w:hAnsi="GHEA Grapalat" w:cs="Sylfaen"/>
          <w:sz w:val="20"/>
        </w:rPr>
        <w:t>ներ</w:t>
      </w:r>
      <w:r w:rsidR="00096865" w:rsidRPr="00095A8A">
        <w:rPr>
          <w:rFonts w:ascii="GHEA Grapalat" w:hAnsi="GHEA Grapalat" w:cs="Sylfaen"/>
          <w:sz w:val="20"/>
        </w:rPr>
        <w:t>ը</w:t>
      </w:r>
      <w:r w:rsidR="00096865" w:rsidRPr="00095A8A">
        <w:rPr>
          <w:rFonts w:ascii="GHEA Grapalat" w:hAnsi="GHEA Grapalat" w:cs="Times Armenian"/>
          <w:sz w:val="20"/>
          <w:lang w:val="af-ZA"/>
        </w:rPr>
        <w:tab/>
        <w:t xml:space="preserve"> </w:t>
      </w:r>
    </w:p>
    <w:p w14:paraId="6F4CE40B" w14:textId="77777777" w:rsidR="00096865" w:rsidRPr="00095A8A" w:rsidRDefault="00096865" w:rsidP="00EF3662">
      <w:pPr>
        <w:ind w:firstLine="1134"/>
        <w:jc w:val="both"/>
        <w:rPr>
          <w:rFonts w:ascii="GHEA Grapalat" w:hAnsi="GHEA Grapalat"/>
          <w:sz w:val="20"/>
          <w:lang w:val="af-ZA"/>
        </w:rPr>
      </w:pPr>
      <w:r w:rsidRPr="00095A8A">
        <w:rPr>
          <w:rFonts w:ascii="GHEA Grapalat" w:hAnsi="GHEA Grapalat"/>
          <w:sz w:val="20"/>
          <w:lang w:val="af-ZA"/>
        </w:rPr>
        <w:t>1</w:t>
      </w:r>
      <w:r w:rsidR="00087A30" w:rsidRPr="00095A8A">
        <w:rPr>
          <w:rFonts w:ascii="GHEA Grapalat" w:hAnsi="GHEA Grapalat"/>
          <w:sz w:val="20"/>
          <w:lang w:val="af-ZA"/>
        </w:rPr>
        <w:t>1</w:t>
      </w:r>
      <w:r w:rsidRPr="00095A8A">
        <w:rPr>
          <w:rFonts w:ascii="GHEA Grapalat" w:hAnsi="GHEA Grapalat"/>
          <w:sz w:val="20"/>
          <w:lang w:val="af-ZA"/>
        </w:rPr>
        <w:t xml:space="preserve">. </w:t>
      </w:r>
      <w:r w:rsidRPr="00095A8A">
        <w:rPr>
          <w:rFonts w:ascii="GHEA Grapalat" w:hAnsi="GHEA Grapalat" w:cs="Sylfaen"/>
          <w:sz w:val="20"/>
        </w:rPr>
        <w:t>Ընթացակար</w:t>
      </w:r>
      <w:r w:rsidRPr="00095A8A">
        <w:rPr>
          <w:rFonts w:ascii="GHEA Grapalat" w:hAnsi="GHEA Grapalat" w:cs="Times Armenian"/>
          <w:sz w:val="20"/>
        </w:rPr>
        <w:t>գ</w:t>
      </w:r>
      <w:r w:rsidRPr="00095A8A">
        <w:rPr>
          <w:rFonts w:ascii="GHEA Grapalat" w:hAnsi="GHEA Grapalat" w:cs="Sylfaen"/>
          <w:sz w:val="20"/>
        </w:rPr>
        <w:t>ը</w:t>
      </w:r>
      <w:r w:rsidRPr="00095A8A">
        <w:rPr>
          <w:rFonts w:ascii="GHEA Grapalat" w:hAnsi="GHEA Grapalat" w:cs="Times Armenian"/>
          <w:sz w:val="20"/>
          <w:lang w:val="af-ZA"/>
        </w:rPr>
        <w:t xml:space="preserve"> </w:t>
      </w:r>
      <w:r w:rsidRPr="00095A8A">
        <w:rPr>
          <w:rFonts w:ascii="GHEA Grapalat" w:hAnsi="GHEA Grapalat" w:cs="Sylfaen"/>
          <w:sz w:val="20"/>
        </w:rPr>
        <w:t>չկայացած</w:t>
      </w:r>
      <w:r w:rsidRPr="00095A8A">
        <w:rPr>
          <w:rFonts w:ascii="GHEA Grapalat" w:hAnsi="GHEA Grapalat" w:cs="Times Armenian"/>
          <w:sz w:val="20"/>
          <w:lang w:val="af-ZA"/>
        </w:rPr>
        <w:t xml:space="preserve"> </w:t>
      </w:r>
      <w:r w:rsidRPr="00095A8A">
        <w:rPr>
          <w:rFonts w:ascii="GHEA Grapalat" w:hAnsi="GHEA Grapalat" w:cs="Sylfaen"/>
          <w:sz w:val="20"/>
        </w:rPr>
        <w:t>հայտարարելը</w:t>
      </w:r>
      <w:r w:rsidRPr="00095A8A">
        <w:rPr>
          <w:rFonts w:ascii="GHEA Grapalat" w:hAnsi="GHEA Grapalat" w:cs="Times Armenian"/>
          <w:sz w:val="20"/>
          <w:lang w:val="af-ZA"/>
        </w:rPr>
        <w:tab/>
        <w:t xml:space="preserve"> </w:t>
      </w:r>
    </w:p>
    <w:p w14:paraId="73D57C85" w14:textId="77777777" w:rsidR="00096865" w:rsidRPr="00095A8A" w:rsidRDefault="00096865" w:rsidP="00EF3662">
      <w:pPr>
        <w:ind w:firstLine="1134"/>
        <w:jc w:val="both"/>
        <w:rPr>
          <w:rFonts w:ascii="GHEA Grapalat" w:hAnsi="GHEA Grapalat"/>
          <w:sz w:val="20"/>
          <w:lang w:val="af-ZA"/>
        </w:rPr>
      </w:pPr>
      <w:r w:rsidRPr="00095A8A">
        <w:rPr>
          <w:rFonts w:ascii="GHEA Grapalat" w:hAnsi="GHEA Grapalat"/>
          <w:sz w:val="20"/>
          <w:lang w:val="af-ZA"/>
        </w:rPr>
        <w:t>1</w:t>
      </w:r>
      <w:r w:rsidR="00087A30" w:rsidRPr="00095A8A">
        <w:rPr>
          <w:rFonts w:ascii="GHEA Grapalat" w:hAnsi="GHEA Grapalat"/>
          <w:sz w:val="20"/>
          <w:lang w:val="af-ZA"/>
        </w:rPr>
        <w:t>2</w:t>
      </w:r>
      <w:r w:rsidRPr="00095A8A">
        <w:rPr>
          <w:rFonts w:ascii="GHEA Grapalat" w:hAnsi="GHEA Grapalat"/>
          <w:sz w:val="20"/>
          <w:lang w:val="af-ZA"/>
        </w:rPr>
        <w:t xml:space="preserve">. </w:t>
      </w:r>
      <w:r w:rsidRPr="00095A8A">
        <w:rPr>
          <w:rFonts w:ascii="GHEA Grapalat" w:hAnsi="GHEA Grapalat" w:cs="Sylfaen"/>
          <w:sz w:val="20"/>
        </w:rPr>
        <w:t>Գնման</w:t>
      </w:r>
      <w:r w:rsidRPr="00095A8A">
        <w:rPr>
          <w:rFonts w:ascii="GHEA Grapalat" w:hAnsi="GHEA Grapalat" w:cs="Times Armenian"/>
          <w:sz w:val="20"/>
          <w:lang w:val="af-ZA"/>
        </w:rPr>
        <w:t xml:space="preserve"> </w:t>
      </w:r>
      <w:r w:rsidRPr="00095A8A">
        <w:rPr>
          <w:rFonts w:ascii="GHEA Grapalat" w:hAnsi="GHEA Grapalat" w:cs="Times Armenian"/>
          <w:sz w:val="20"/>
        </w:rPr>
        <w:t>գ</w:t>
      </w:r>
      <w:r w:rsidRPr="00095A8A">
        <w:rPr>
          <w:rFonts w:ascii="GHEA Grapalat" w:hAnsi="GHEA Grapalat" w:cs="Sylfaen"/>
          <w:sz w:val="20"/>
        </w:rPr>
        <w:t>ործընթացի</w:t>
      </w:r>
      <w:r w:rsidRPr="00095A8A">
        <w:rPr>
          <w:rFonts w:ascii="GHEA Grapalat" w:hAnsi="GHEA Grapalat" w:cs="Times Armenian"/>
          <w:sz w:val="20"/>
          <w:lang w:val="af-ZA"/>
        </w:rPr>
        <w:t xml:space="preserve"> </w:t>
      </w:r>
      <w:r w:rsidRPr="00095A8A">
        <w:rPr>
          <w:rFonts w:ascii="GHEA Grapalat" w:hAnsi="GHEA Grapalat" w:cs="Sylfaen"/>
          <w:sz w:val="20"/>
        </w:rPr>
        <w:t>հետ</w:t>
      </w:r>
      <w:r w:rsidRPr="00095A8A">
        <w:rPr>
          <w:rFonts w:ascii="GHEA Grapalat" w:hAnsi="GHEA Grapalat" w:cs="Times Armenian"/>
          <w:sz w:val="20"/>
          <w:lang w:val="af-ZA"/>
        </w:rPr>
        <w:t xml:space="preserve"> </w:t>
      </w:r>
      <w:r w:rsidRPr="00095A8A">
        <w:rPr>
          <w:rFonts w:ascii="GHEA Grapalat" w:hAnsi="GHEA Grapalat" w:cs="Sylfaen"/>
          <w:sz w:val="20"/>
        </w:rPr>
        <w:t>կապված</w:t>
      </w:r>
      <w:r w:rsidRPr="00095A8A">
        <w:rPr>
          <w:rFonts w:ascii="GHEA Grapalat" w:hAnsi="GHEA Grapalat" w:cs="Times Armenian"/>
          <w:sz w:val="20"/>
          <w:lang w:val="af-ZA"/>
        </w:rPr>
        <w:t xml:space="preserve"> </w:t>
      </w:r>
      <w:r w:rsidRPr="00095A8A">
        <w:rPr>
          <w:rFonts w:ascii="GHEA Grapalat" w:hAnsi="GHEA Grapalat" w:cs="Times Armenian"/>
          <w:sz w:val="20"/>
        </w:rPr>
        <w:t>գ</w:t>
      </w:r>
      <w:r w:rsidRPr="00095A8A">
        <w:rPr>
          <w:rFonts w:ascii="GHEA Grapalat" w:hAnsi="GHEA Grapalat" w:cs="Sylfaen"/>
          <w:sz w:val="20"/>
        </w:rPr>
        <w:t>ործողությունները</w:t>
      </w:r>
      <w:r w:rsidRPr="00095A8A">
        <w:rPr>
          <w:rFonts w:ascii="GHEA Grapalat" w:hAnsi="GHEA Grapalat" w:cs="Times Armenian"/>
          <w:sz w:val="20"/>
          <w:lang w:val="af-ZA"/>
        </w:rPr>
        <w:t xml:space="preserve"> </w:t>
      </w:r>
      <w:r w:rsidRPr="00095A8A">
        <w:rPr>
          <w:rFonts w:ascii="GHEA Grapalat" w:hAnsi="GHEA Grapalat" w:cs="Sylfaen"/>
          <w:sz w:val="20"/>
        </w:rPr>
        <w:t>և</w:t>
      </w:r>
      <w:r w:rsidRPr="00095A8A">
        <w:rPr>
          <w:rFonts w:ascii="GHEA Grapalat" w:hAnsi="GHEA Grapalat" w:cs="Times Armenian"/>
          <w:sz w:val="20"/>
          <w:lang w:val="af-ZA"/>
        </w:rPr>
        <w:t xml:space="preserve"> (</w:t>
      </w:r>
      <w:r w:rsidRPr="00095A8A">
        <w:rPr>
          <w:rFonts w:ascii="GHEA Grapalat" w:hAnsi="GHEA Grapalat" w:cs="Sylfaen"/>
          <w:sz w:val="20"/>
        </w:rPr>
        <w:t>կամ</w:t>
      </w:r>
      <w:r w:rsidRPr="00095A8A">
        <w:rPr>
          <w:rFonts w:ascii="GHEA Grapalat" w:hAnsi="GHEA Grapalat" w:cs="Times Armenian"/>
          <w:sz w:val="20"/>
          <w:lang w:val="af-ZA"/>
        </w:rPr>
        <w:t xml:space="preserve">) </w:t>
      </w:r>
      <w:r w:rsidRPr="00095A8A">
        <w:rPr>
          <w:rFonts w:ascii="GHEA Grapalat" w:hAnsi="GHEA Grapalat" w:cs="Sylfaen"/>
          <w:sz w:val="20"/>
        </w:rPr>
        <w:t>ընդունված</w:t>
      </w:r>
      <w:r w:rsidRPr="00095A8A">
        <w:rPr>
          <w:rFonts w:ascii="GHEA Grapalat" w:hAnsi="GHEA Grapalat" w:cs="Times Armenian"/>
          <w:sz w:val="20"/>
          <w:lang w:val="af-ZA"/>
        </w:rPr>
        <w:t xml:space="preserve"> </w:t>
      </w:r>
      <w:r w:rsidRPr="00095A8A">
        <w:rPr>
          <w:rFonts w:ascii="GHEA Grapalat" w:hAnsi="GHEA Grapalat" w:cs="Sylfaen"/>
          <w:sz w:val="20"/>
        </w:rPr>
        <w:t>որոշումները</w:t>
      </w:r>
      <w:r w:rsidRPr="00095A8A">
        <w:rPr>
          <w:rFonts w:ascii="GHEA Grapalat" w:hAnsi="GHEA Grapalat" w:cs="Times Armenian"/>
          <w:sz w:val="20"/>
          <w:lang w:val="af-ZA"/>
        </w:rPr>
        <w:t xml:space="preserve"> </w:t>
      </w:r>
      <w:r w:rsidRPr="00095A8A">
        <w:rPr>
          <w:rFonts w:ascii="GHEA Grapalat" w:hAnsi="GHEA Grapalat" w:cs="Sylfaen"/>
          <w:sz w:val="20"/>
        </w:rPr>
        <w:t>բողոքարկելու</w:t>
      </w:r>
      <w:r w:rsidRPr="00095A8A">
        <w:rPr>
          <w:rFonts w:ascii="GHEA Grapalat" w:hAnsi="GHEA Grapalat" w:cs="Times Armenian"/>
          <w:sz w:val="20"/>
          <w:lang w:val="af-ZA"/>
        </w:rPr>
        <w:t xml:space="preserve"> </w:t>
      </w:r>
      <w:r w:rsidRPr="00095A8A">
        <w:rPr>
          <w:rFonts w:ascii="GHEA Grapalat" w:hAnsi="GHEA Grapalat" w:cs="Sylfaen"/>
          <w:sz w:val="20"/>
        </w:rPr>
        <w:t>մասնակցի</w:t>
      </w:r>
      <w:r w:rsidRPr="00095A8A">
        <w:rPr>
          <w:rFonts w:ascii="GHEA Grapalat" w:hAnsi="GHEA Grapalat" w:cs="Times Armenian"/>
          <w:sz w:val="20"/>
          <w:lang w:val="af-ZA"/>
        </w:rPr>
        <w:t xml:space="preserve"> </w:t>
      </w:r>
      <w:r w:rsidRPr="00095A8A">
        <w:rPr>
          <w:rFonts w:ascii="GHEA Grapalat" w:hAnsi="GHEA Grapalat" w:cs="Sylfaen"/>
          <w:sz w:val="20"/>
        </w:rPr>
        <w:t>իրավունքը</w:t>
      </w:r>
      <w:r w:rsidRPr="00095A8A">
        <w:rPr>
          <w:rFonts w:ascii="GHEA Grapalat" w:hAnsi="GHEA Grapalat" w:cs="Times Armenian"/>
          <w:sz w:val="20"/>
          <w:lang w:val="af-ZA"/>
        </w:rPr>
        <w:t xml:space="preserve"> </w:t>
      </w:r>
      <w:r w:rsidRPr="00095A8A">
        <w:rPr>
          <w:rFonts w:ascii="GHEA Grapalat" w:hAnsi="GHEA Grapalat" w:cs="Sylfaen"/>
          <w:sz w:val="20"/>
        </w:rPr>
        <w:t>և</w:t>
      </w:r>
      <w:r w:rsidRPr="00095A8A">
        <w:rPr>
          <w:rFonts w:ascii="GHEA Grapalat" w:hAnsi="GHEA Grapalat" w:cs="Times Armenian"/>
          <w:sz w:val="20"/>
          <w:lang w:val="af-ZA"/>
        </w:rPr>
        <w:t xml:space="preserve"> </w:t>
      </w:r>
      <w:r w:rsidRPr="00095A8A">
        <w:rPr>
          <w:rFonts w:ascii="GHEA Grapalat" w:hAnsi="GHEA Grapalat" w:cs="Sylfaen"/>
          <w:sz w:val="20"/>
        </w:rPr>
        <w:t>կար</w:t>
      </w:r>
      <w:r w:rsidRPr="00095A8A">
        <w:rPr>
          <w:rFonts w:ascii="GHEA Grapalat" w:hAnsi="GHEA Grapalat" w:cs="Times Armenian"/>
          <w:sz w:val="20"/>
        </w:rPr>
        <w:t>գ</w:t>
      </w:r>
      <w:r w:rsidRPr="00095A8A">
        <w:rPr>
          <w:rFonts w:ascii="GHEA Grapalat" w:hAnsi="GHEA Grapalat" w:cs="Sylfaen"/>
          <w:sz w:val="20"/>
        </w:rPr>
        <w:t>ը</w:t>
      </w:r>
      <w:r w:rsidRPr="00095A8A">
        <w:rPr>
          <w:rFonts w:ascii="GHEA Grapalat" w:hAnsi="GHEA Grapalat" w:cs="Times Armenian"/>
          <w:sz w:val="20"/>
          <w:lang w:val="af-ZA"/>
        </w:rPr>
        <w:tab/>
      </w:r>
    </w:p>
    <w:p w14:paraId="6016E457" w14:textId="77777777" w:rsidR="00096865" w:rsidRPr="00095A8A" w:rsidRDefault="00096865" w:rsidP="00EF3662">
      <w:pPr>
        <w:ind w:firstLine="567"/>
        <w:jc w:val="both"/>
        <w:rPr>
          <w:rFonts w:ascii="GHEA Grapalat" w:hAnsi="GHEA Grapalat"/>
          <w:sz w:val="20"/>
          <w:lang w:val="af-ZA"/>
        </w:rPr>
      </w:pPr>
    </w:p>
    <w:p w14:paraId="6942B857" w14:textId="77777777" w:rsidR="00096865" w:rsidRPr="00095A8A" w:rsidRDefault="00096865" w:rsidP="00EF3662">
      <w:pPr>
        <w:ind w:firstLine="567"/>
        <w:jc w:val="both"/>
        <w:rPr>
          <w:rFonts w:ascii="GHEA Grapalat" w:hAnsi="GHEA Grapalat"/>
          <w:sz w:val="20"/>
          <w:lang w:val="af-ZA"/>
        </w:rPr>
      </w:pPr>
    </w:p>
    <w:p w14:paraId="3FA6E089" w14:textId="6FECC88F" w:rsidR="00096865" w:rsidRPr="006E4859" w:rsidRDefault="00096865" w:rsidP="00EF3662">
      <w:pPr>
        <w:ind w:firstLine="567"/>
        <w:jc w:val="center"/>
        <w:rPr>
          <w:rFonts w:ascii="GHEA Grapalat" w:hAnsi="GHEA Grapalat" w:cs="Sylfaen"/>
          <w:b/>
          <w:sz w:val="20"/>
          <w:lang w:val="af-ZA"/>
        </w:rPr>
      </w:pPr>
      <w:r w:rsidRPr="00095A8A">
        <w:rPr>
          <w:rFonts w:ascii="GHEA Grapalat" w:hAnsi="GHEA Grapalat" w:cs="Sylfaen"/>
          <w:b/>
          <w:sz w:val="20"/>
        </w:rPr>
        <w:t>ՄԱՍ</w:t>
      </w:r>
      <w:r w:rsidRPr="006E4859">
        <w:rPr>
          <w:rFonts w:ascii="GHEA Grapalat" w:hAnsi="GHEA Grapalat" w:cs="Sylfaen"/>
          <w:b/>
          <w:sz w:val="20"/>
          <w:lang w:val="af-ZA"/>
        </w:rPr>
        <w:t xml:space="preserve">  II.  </w:t>
      </w:r>
      <w:r w:rsidR="0014556F" w:rsidRPr="00095A8A">
        <w:rPr>
          <w:rFonts w:ascii="GHEA Grapalat" w:hAnsi="GHEA Grapalat" w:cs="Sylfaen"/>
          <w:b/>
          <w:sz w:val="20"/>
        </w:rPr>
        <w:t>ԳՆԱՆՇՄԱՆ</w:t>
      </w:r>
      <w:r w:rsidR="0014556F" w:rsidRPr="006E4859">
        <w:rPr>
          <w:rFonts w:ascii="GHEA Grapalat" w:hAnsi="GHEA Grapalat" w:cs="Sylfaen"/>
          <w:b/>
          <w:sz w:val="20"/>
          <w:lang w:val="af-ZA"/>
        </w:rPr>
        <w:t xml:space="preserve"> </w:t>
      </w:r>
      <w:r w:rsidR="0014556F" w:rsidRPr="00095A8A">
        <w:rPr>
          <w:rFonts w:ascii="GHEA Grapalat" w:hAnsi="GHEA Grapalat" w:cs="Sylfaen"/>
          <w:b/>
          <w:sz w:val="20"/>
        </w:rPr>
        <w:t>ՀԱՐՑՄԱՆ</w:t>
      </w:r>
      <w:r w:rsidR="0014556F" w:rsidRPr="006E4859">
        <w:rPr>
          <w:rFonts w:ascii="GHEA Grapalat" w:hAnsi="GHEA Grapalat" w:cs="Sylfaen"/>
          <w:b/>
          <w:sz w:val="20"/>
          <w:lang w:val="af-ZA"/>
        </w:rPr>
        <w:t xml:space="preserve">  </w:t>
      </w:r>
      <w:r w:rsidRPr="00095A8A">
        <w:rPr>
          <w:rFonts w:ascii="GHEA Grapalat" w:hAnsi="GHEA Grapalat" w:cs="Sylfaen"/>
          <w:b/>
          <w:sz w:val="20"/>
        </w:rPr>
        <w:t>ՀԱՅՏԸ</w:t>
      </w:r>
      <w:r w:rsidRPr="006E4859">
        <w:rPr>
          <w:rFonts w:ascii="GHEA Grapalat" w:hAnsi="GHEA Grapalat" w:cs="Sylfaen"/>
          <w:b/>
          <w:sz w:val="20"/>
          <w:lang w:val="af-ZA"/>
        </w:rPr>
        <w:t xml:space="preserve">  </w:t>
      </w:r>
      <w:r w:rsidRPr="00095A8A">
        <w:rPr>
          <w:rFonts w:ascii="GHEA Grapalat" w:hAnsi="GHEA Grapalat" w:cs="Sylfaen"/>
          <w:b/>
          <w:sz w:val="20"/>
        </w:rPr>
        <w:t>ՊԱՏՐԱՍՏԵԼՈՒ</w:t>
      </w:r>
      <w:r w:rsidRPr="006E4859">
        <w:rPr>
          <w:rFonts w:ascii="GHEA Grapalat" w:hAnsi="GHEA Grapalat" w:cs="Sylfaen"/>
          <w:b/>
          <w:sz w:val="20"/>
          <w:lang w:val="af-ZA"/>
        </w:rPr>
        <w:t xml:space="preserve">  </w:t>
      </w:r>
      <w:r w:rsidRPr="00095A8A">
        <w:rPr>
          <w:rFonts w:ascii="GHEA Grapalat" w:hAnsi="GHEA Grapalat" w:cs="Sylfaen"/>
          <w:b/>
          <w:sz w:val="20"/>
        </w:rPr>
        <w:t>ՀՐԱՀԱՆԳ</w:t>
      </w:r>
    </w:p>
    <w:p w14:paraId="0000B613" w14:textId="77777777" w:rsidR="00096865" w:rsidRPr="00095A8A" w:rsidRDefault="00096865" w:rsidP="00EF3662">
      <w:pPr>
        <w:ind w:firstLine="567"/>
        <w:jc w:val="both"/>
        <w:rPr>
          <w:rFonts w:ascii="GHEA Grapalat" w:hAnsi="GHEA Grapalat"/>
          <w:sz w:val="20"/>
          <w:lang w:val="af-ZA"/>
        </w:rPr>
      </w:pPr>
    </w:p>
    <w:p w14:paraId="3655A343" w14:textId="77777777" w:rsidR="00096865" w:rsidRPr="00095A8A" w:rsidRDefault="00096865" w:rsidP="00EF3662">
      <w:pPr>
        <w:ind w:firstLine="1134"/>
        <w:jc w:val="both"/>
        <w:rPr>
          <w:rFonts w:ascii="GHEA Grapalat" w:hAnsi="GHEA Grapalat"/>
          <w:sz w:val="20"/>
          <w:lang w:val="af-ZA"/>
        </w:rPr>
      </w:pPr>
      <w:r w:rsidRPr="00095A8A">
        <w:rPr>
          <w:rFonts w:ascii="GHEA Grapalat" w:hAnsi="GHEA Grapalat"/>
          <w:sz w:val="20"/>
          <w:lang w:val="af-ZA"/>
        </w:rPr>
        <w:t>1.</w:t>
      </w:r>
      <w:r w:rsidRPr="00095A8A">
        <w:rPr>
          <w:rFonts w:ascii="GHEA Grapalat" w:hAnsi="GHEA Grapalat"/>
          <w:sz w:val="20"/>
          <w:lang w:val="af-ZA"/>
        </w:rPr>
        <w:tab/>
      </w:r>
      <w:r w:rsidRPr="00095A8A">
        <w:rPr>
          <w:rFonts w:ascii="GHEA Grapalat" w:hAnsi="GHEA Grapalat" w:cs="Sylfaen"/>
          <w:sz w:val="20"/>
        </w:rPr>
        <w:t>Ընդհանուր</w:t>
      </w:r>
      <w:r w:rsidRPr="00095A8A">
        <w:rPr>
          <w:rFonts w:ascii="GHEA Grapalat" w:hAnsi="GHEA Grapalat" w:cs="Times Armenian"/>
          <w:sz w:val="20"/>
          <w:lang w:val="af-ZA"/>
        </w:rPr>
        <w:t xml:space="preserve">  </w:t>
      </w:r>
      <w:r w:rsidRPr="00095A8A">
        <w:rPr>
          <w:rFonts w:ascii="GHEA Grapalat" w:hAnsi="GHEA Grapalat" w:cs="Sylfaen"/>
          <w:sz w:val="20"/>
        </w:rPr>
        <w:t>դրույթներ</w:t>
      </w:r>
      <w:r w:rsidRPr="00095A8A">
        <w:rPr>
          <w:rFonts w:ascii="GHEA Grapalat" w:hAnsi="GHEA Grapalat" w:cs="Times Armenian"/>
          <w:sz w:val="20"/>
          <w:lang w:val="af-ZA"/>
        </w:rPr>
        <w:tab/>
      </w:r>
    </w:p>
    <w:p w14:paraId="0E650933" w14:textId="77777777" w:rsidR="00096865" w:rsidRPr="00095A8A" w:rsidRDefault="00096865" w:rsidP="00EF3662">
      <w:pPr>
        <w:ind w:firstLine="1134"/>
        <w:jc w:val="both"/>
        <w:rPr>
          <w:rFonts w:ascii="GHEA Grapalat" w:hAnsi="GHEA Grapalat"/>
          <w:sz w:val="20"/>
          <w:lang w:val="af-ZA"/>
        </w:rPr>
      </w:pPr>
      <w:r w:rsidRPr="00095A8A">
        <w:rPr>
          <w:rFonts w:ascii="GHEA Grapalat" w:hAnsi="GHEA Grapalat"/>
          <w:sz w:val="20"/>
          <w:lang w:val="af-ZA"/>
        </w:rPr>
        <w:t>2.</w:t>
      </w:r>
      <w:r w:rsidRPr="00095A8A">
        <w:rPr>
          <w:rFonts w:ascii="GHEA Grapalat" w:hAnsi="GHEA Grapalat"/>
          <w:sz w:val="20"/>
          <w:lang w:val="af-ZA"/>
        </w:rPr>
        <w:tab/>
      </w:r>
      <w:r w:rsidRPr="00095A8A">
        <w:rPr>
          <w:rFonts w:ascii="GHEA Grapalat" w:hAnsi="GHEA Grapalat" w:cs="Sylfaen"/>
          <w:sz w:val="20"/>
        </w:rPr>
        <w:t>Ընթացակար</w:t>
      </w:r>
      <w:r w:rsidRPr="00095A8A">
        <w:rPr>
          <w:rFonts w:ascii="GHEA Grapalat" w:hAnsi="GHEA Grapalat" w:cs="Times Armenian"/>
          <w:sz w:val="20"/>
        </w:rPr>
        <w:t>գ</w:t>
      </w:r>
      <w:r w:rsidRPr="00095A8A">
        <w:rPr>
          <w:rFonts w:ascii="GHEA Grapalat" w:hAnsi="GHEA Grapalat" w:cs="Sylfaen"/>
          <w:sz w:val="20"/>
        </w:rPr>
        <w:t>ի</w:t>
      </w:r>
      <w:r w:rsidRPr="00095A8A">
        <w:rPr>
          <w:rFonts w:ascii="GHEA Grapalat" w:hAnsi="GHEA Grapalat" w:cs="Times Armenian"/>
          <w:sz w:val="20"/>
          <w:lang w:val="af-ZA"/>
        </w:rPr>
        <w:t xml:space="preserve"> </w:t>
      </w:r>
      <w:r w:rsidRPr="00095A8A">
        <w:rPr>
          <w:rFonts w:ascii="GHEA Grapalat" w:hAnsi="GHEA Grapalat" w:cs="Sylfaen"/>
          <w:sz w:val="20"/>
        </w:rPr>
        <w:t>հայտը</w:t>
      </w:r>
      <w:r w:rsidRPr="00095A8A">
        <w:rPr>
          <w:rFonts w:ascii="GHEA Grapalat" w:hAnsi="GHEA Grapalat" w:cs="Times Armenian"/>
          <w:sz w:val="20"/>
          <w:lang w:val="af-ZA"/>
        </w:rPr>
        <w:tab/>
      </w:r>
    </w:p>
    <w:p w14:paraId="551EB235" w14:textId="77777777" w:rsidR="00037DDE" w:rsidRPr="00095A8A" w:rsidRDefault="006F0D3F" w:rsidP="00EF3662">
      <w:pPr>
        <w:ind w:firstLine="1134"/>
        <w:jc w:val="both"/>
        <w:rPr>
          <w:rFonts w:ascii="GHEA Grapalat" w:hAnsi="GHEA Grapalat" w:cs="Times Armenian"/>
          <w:sz w:val="20"/>
          <w:lang w:val="af-ZA"/>
        </w:rPr>
      </w:pPr>
      <w:r w:rsidRPr="00095A8A">
        <w:rPr>
          <w:rFonts w:ascii="GHEA Grapalat" w:hAnsi="GHEA Grapalat"/>
          <w:sz w:val="20"/>
          <w:lang w:val="af-ZA"/>
        </w:rPr>
        <w:t>3</w:t>
      </w:r>
      <w:r w:rsidR="00096865" w:rsidRPr="00095A8A">
        <w:rPr>
          <w:rFonts w:ascii="GHEA Grapalat" w:hAnsi="GHEA Grapalat"/>
          <w:sz w:val="20"/>
          <w:lang w:val="af-ZA"/>
        </w:rPr>
        <w:t>.</w:t>
      </w:r>
      <w:r w:rsidR="00096865" w:rsidRPr="00095A8A">
        <w:rPr>
          <w:rFonts w:ascii="GHEA Grapalat" w:hAnsi="GHEA Grapalat"/>
          <w:sz w:val="20"/>
          <w:lang w:val="af-ZA"/>
        </w:rPr>
        <w:tab/>
      </w:r>
      <w:r w:rsidR="00096865" w:rsidRPr="00095A8A">
        <w:rPr>
          <w:rFonts w:ascii="GHEA Grapalat" w:hAnsi="GHEA Grapalat" w:cs="Sylfaen"/>
          <w:sz w:val="20"/>
        </w:rPr>
        <w:t>Հավելվածներ</w:t>
      </w:r>
      <w:r w:rsidR="00BE01AE" w:rsidRPr="00095A8A">
        <w:rPr>
          <w:rFonts w:ascii="GHEA Grapalat" w:hAnsi="GHEA Grapalat" w:cs="Times Armenian"/>
          <w:sz w:val="20"/>
          <w:lang w:val="af-ZA"/>
        </w:rPr>
        <w:t xml:space="preserve"> 1-</w:t>
      </w:r>
      <w:r w:rsidR="00F15AC0" w:rsidRPr="00095A8A">
        <w:rPr>
          <w:rFonts w:ascii="GHEA Grapalat" w:hAnsi="GHEA Grapalat" w:cs="Times Armenian"/>
          <w:sz w:val="20"/>
          <w:lang w:val="af-ZA"/>
        </w:rPr>
        <w:t>6</w:t>
      </w:r>
      <w:r w:rsidR="00096865" w:rsidRPr="00095A8A">
        <w:rPr>
          <w:rFonts w:ascii="GHEA Grapalat" w:hAnsi="GHEA Grapalat" w:cs="Times Armenian"/>
          <w:sz w:val="20"/>
          <w:lang w:val="af-ZA"/>
        </w:rPr>
        <w:tab/>
      </w:r>
    </w:p>
    <w:p w14:paraId="15A77C70" w14:textId="77777777" w:rsidR="00037DDE" w:rsidRPr="00095A8A" w:rsidRDefault="00037DDE" w:rsidP="00EF3662">
      <w:pPr>
        <w:ind w:firstLine="1134"/>
        <w:jc w:val="both"/>
        <w:rPr>
          <w:rFonts w:ascii="GHEA Grapalat" w:hAnsi="GHEA Grapalat" w:cs="Times Armenian"/>
          <w:sz w:val="20"/>
          <w:lang w:val="af-ZA"/>
        </w:rPr>
      </w:pPr>
    </w:p>
    <w:p w14:paraId="555D9EB7" w14:textId="77777777" w:rsidR="00037DDE" w:rsidRPr="00095A8A" w:rsidRDefault="00037DDE" w:rsidP="00EF3662">
      <w:pPr>
        <w:ind w:firstLine="1134"/>
        <w:jc w:val="both"/>
        <w:rPr>
          <w:rFonts w:ascii="GHEA Grapalat" w:hAnsi="GHEA Grapalat" w:cs="Times Armenian"/>
          <w:sz w:val="20"/>
          <w:lang w:val="af-ZA"/>
        </w:rPr>
      </w:pPr>
    </w:p>
    <w:p w14:paraId="039EBE02" w14:textId="77777777" w:rsidR="00037DDE" w:rsidRPr="00095A8A" w:rsidRDefault="00037DDE" w:rsidP="00EF3662">
      <w:pPr>
        <w:ind w:firstLine="1134"/>
        <w:jc w:val="both"/>
        <w:rPr>
          <w:rFonts w:ascii="GHEA Grapalat" w:hAnsi="GHEA Grapalat" w:cs="Times Armenian"/>
          <w:sz w:val="20"/>
          <w:lang w:val="af-ZA"/>
        </w:rPr>
      </w:pPr>
    </w:p>
    <w:p w14:paraId="7BEBF8F0" w14:textId="77777777" w:rsidR="00037DDE" w:rsidRPr="00095A8A" w:rsidRDefault="00037DDE" w:rsidP="00EF3662">
      <w:pPr>
        <w:ind w:firstLine="1134"/>
        <w:jc w:val="both"/>
        <w:rPr>
          <w:rFonts w:ascii="GHEA Grapalat" w:hAnsi="GHEA Grapalat" w:cs="Times Armenian"/>
          <w:sz w:val="20"/>
          <w:lang w:val="af-ZA"/>
        </w:rPr>
      </w:pPr>
    </w:p>
    <w:p w14:paraId="26BA0174" w14:textId="77777777" w:rsidR="00A55E59" w:rsidRPr="00095A8A" w:rsidRDefault="00A55E59" w:rsidP="00EF3662">
      <w:pPr>
        <w:ind w:firstLine="1134"/>
        <w:jc w:val="both"/>
        <w:rPr>
          <w:rFonts w:ascii="GHEA Grapalat" w:hAnsi="GHEA Grapalat" w:cs="Times Armenian"/>
          <w:sz w:val="20"/>
          <w:lang w:val="af-ZA"/>
        </w:rPr>
      </w:pPr>
    </w:p>
    <w:p w14:paraId="48D69921" w14:textId="77777777" w:rsidR="00096865" w:rsidRPr="00095A8A" w:rsidRDefault="007F3495" w:rsidP="00EF3662">
      <w:pPr>
        <w:ind w:firstLine="1134"/>
        <w:jc w:val="both"/>
        <w:rPr>
          <w:rFonts w:ascii="GHEA Grapalat" w:hAnsi="GHEA Grapalat" w:cs="Times Armenian"/>
          <w:sz w:val="20"/>
          <w:lang w:val="af-ZA"/>
        </w:rPr>
      </w:pPr>
      <w:r w:rsidRPr="00095A8A">
        <w:rPr>
          <w:rFonts w:ascii="GHEA Grapalat" w:hAnsi="GHEA Grapalat" w:cs="Times Armenian"/>
          <w:sz w:val="20"/>
          <w:lang w:val="af-ZA"/>
        </w:rPr>
        <w:t xml:space="preserve"> </w:t>
      </w:r>
      <w:r w:rsidR="00994A77" w:rsidRPr="00095A8A">
        <w:rPr>
          <w:rFonts w:ascii="GHEA Grapalat" w:hAnsi="GHEA Grapalat" w:cs="Times Armenian"/>
          <w:sz w:val="20"/>
          <w:lang w:val="af-ZA"/>
        </w:rPr>
        <w:br w:type="page"/>
      </w:r>
      <w:r w:rsidR="00096865" w:rsidRPr="00095A8A">
        <w:rPr>
          <w:rFonts w:ascii="GHEA Grapalat" w:hAnsi="GHEA Grapalat" w:cs="Times Armenian"/>
          <w:sz w:val="20"/>
          <w:lang w:val="af-ZA"/>
        </w:rPr>
        <w:lastRenderedPageBreak/>
        <w:tab/>
      </w:r>
    </w:p>
    <w:p w14:paraId="6BBD6698" w14:textId="7428B64E" w:rsidR="00096865" w:rsidRPr="00095A8A" w:rsidRDefault="00096865" w:rsidP="00EF3662">
      <w:pPr>
        <w:jc w:val="both"/>
        <w:rPr>
          <w:rFonts w:ascii="GHEA Grapalat" w:hAnsi="GHEA Grapalat"/>
          <w:sz w:val="20"/>
          <w:lang w:val="af-ZA"/>
        </w:rPr>
      </w:pPr>
      <w:r w:rsidRPr="00095A8A">
        <w:rPr>
          <w:rFonts w:ascii="GHEA Grapalat" w:hAnsi="GHEA Grapalat"/>
          <w:sz w:val="20"/>
          <w:lang w:val="af-ZA"/>
        </w:rPr>
        <w:t xml:space="preserve">          </w:t>
      </w:r>
      <w:r w:rsidRPr="00095A8A">
        <w:rPr>
          <w:rFonts w:ascii="GHEA Grapalat" w:hAnsi="GHEA Grapalat" w:cs="Sylfaen"/>
          <w:sz w:val="20"/>
        </w:rPr>
        <w:t>Սույն</w:t>
      </w:r>
      <w:r w:rsidRPr="00095A8A">
        <w:rPr>
          <w:rFonts w:ascii="GHEA Grapalat" w:hAnsi="GHEA Grapalat" w:cs="Times Armenian"/>
          <w:sz w:val="20"/>
          <w:lang w:val="af-ZA"/>
        </w:rPr>
        <w:t xml:space="preserve"> </w:t>
      </w:r>
      <w:r w:rsidRPr="00095A8A">
        <w:rPr>
          <w:rFonts w:ascii="GHEA Grapalat" w:hAnsi="GHEA Grapalat" w:cs="Sylfaen"/>
          <w:sz w:val="20"/>
        </w:rPr>
        <w:t>հրավերը</w:t>
      </w:r>
      <w:r w:rsidRPr="00095A8A">
        <w:rPr>
          <w:rFonts w:ascii="GHEA Grapalat" w:hAnsi="GHEA Grapalat" w:cs="Times Armenian"/>
          <w:sz w:val="20"/>
          <w:lang w:val="af-ZA"/>
        </w:rPr>
        <w:t xml:space="preserve"> </w:t>
      </w:r>
      <w:r w:rsidRPr="00095A8A">
        <w:rPr>
          <w:rFonts w:ascii="GHEA Grapalat" w:hAnsi="GHEA Grapalat" w:cs="Sylfaen"/>
          <w:sz w:val="20"/>
        </w:rPr>
        <w:t>տրամադրվում</w:t>
      </w:r>
      <w:r w:rsidRPr="00095A8A">
        <w:rPr>
          <w:rFonts w:ascii="GHEA Grapalat" w:hAnsi="GHEA Grapalat" w:cs="Times Armenian"/>
          <w:sz w:val="20"/>
          <w:lang w:val="af-ZA"/>
        </w:rPr>
        <w:t xml:space="preserve"> </w:t>
      </w:r>
      <w:r w:rsidRPr="00095A8A">
        <w:rPr>
          <w:rFonts w:ascii="GHEA Grapalat" w:hAnsi="GHEA Grapalat" w:cs="Sylfaen"/>
          <w:sz w:val="20"/>
        </w:rPr>
        <w:t>է</w:t>
      </w:r>
      <w:r w:rsidRPr="00095A8A">
        <w:rPr>
          <w:rFonts w:ascii="GHEA Grapalat" w:hAnsi="GHEA Grapalat" w:cs="Times Armenian"/>
          <w:sz w:val="20"/>
          <w:lang w:val="af-ZA"/>
        </w:rPr>
        <w:t xml:space="preserve"> </w:t>
      </w:r>
      <w:r w:rsidRPr="00095A8A">
        <w:rPr>
          <w:rFonts w:ascii="GHEA Grapalat" w:hAnsi="GHEA Grapalat" w:cs="Sylfaen"/>
          <w:sz w:val="20"/>
        </w:rPr>
        <w:t>ի</w:t>
      </w:r>
      <w:r w:rsidRPr="00095A8A">
        <w:rPr>
          <w:rFonts w:ascii="GHEA Grapalat" w:hAnsi="GHEA Grapalat" w:cs="Times Armenian"/>
          <w:sz w:val="20"/>
          <w:lang w:val="af-ZA"/>
        </w:rPr>
        <w:t xml:space="preserve"> </w:t>
      </w:r>
      <w:r w:rsidRPr="00095A8A">
        <w:rPr>
          <w:rFonts w:ascii="GHEA Grapalat" w:hAnsi="GHEA Grapalat" w:cs="Sylfaen"/>
          <w:sz w:val="20"/>
        </w:rPr>
        <w:t>լրումն</w:t>
      </w:r>
      <w:r w:rsidRPr="00095A8A">
        <w:rPr>
          <w:rFonts w:ascii="GHEA Grapalat" w:hAnsi="GHEA Grapalat"/>
          <w:sz w:val="20"/>
          <w:lang w:val="af-ZA"/>
        </w:rPr>
        <w:t xml:space="preserve"> </w:t>
      </w:r>
      <w:r w:rsidR="006A1134" w:rsidRPr="00095A8A">
        <w:rPr>
          <w:rFonts w:ascii="GHEA Grapalat" w:hAnsi="GHEA Grapalat"/>
          <w:lang w:val="af-ZA"/>
        </w:rPr>
        <w:t>Ք</w:t>
      </w:r>
      <w:r w:rsidR="006A1134" w:rsidRPr="00BB7E2B">
        <w:rPr>
          <w:rFonts w:ascii="GHEA Grapalat" w:hAnsi="GHEA Grapalat"/>
          <w:lang w:val="af-ZA"/>
        </w:rPr>
        <w:t>Բ</w:t>
      </w:r>
      <w:r w:rsidR="006A1134" w:rsidRPr="00095A8A">
        <w:rPr>
          <w:rFonts w:ascii="GHEA Grapalat" w:hAnsi="GHEA Grapalat"/>
          <w:lang w:val="af-ZA"/>
        </w:rPr>
        <w:t>Կ-ԳՀԽԾՁԲ-</w:t>
      </w:r>
      <w:r w:rsidR="006A1134">
        <w:rPr>
          <w:rFonts w:ascii="GHEA Grapalat" w:hAnsi="GHEA Grapalat"/>
          <w:lang w:val="af-ZA"/>
        </w:rPr>
        <w:t>22/18</w:t>
      </w:r>
      <w:r w:rsidR="006A1134">
        <w:rPr>
          <w:rFonts w:ascii="GHEA Grapalat" w:hAnsi="GHEA Grapalat"/>
          <w:lang w:val="hy-AM"/>
        </w:rPr>
        <w:t xml:space="preserve"> </w:t>
      </w:r>
      <w:r w:rsidRPr="00095A8A">
        <w:rPr>
          <w:rFonts w:ascii="GHEA Grapalat" w:hAnsi="GHEA Grapalat" w:cs="Sylfaen"/>
          <w:sz w:val="20"/>
        </w:rPr>
        <w:t>ծածկա</w:t>
      </w:r>
      <w:r w:rsidRPr="00095A8A">
        <w:rPr>
          <w:rFonts w:ascii="GHEA Grapalat" w:hAnsi="GHEA Grapalat" w:cs="Times Armenian"/>
          <w:sz w:val="20"/>
        </w:rPr>
        <w:t>գ</w:t>
      </w:r>
      <w:r w:rsidRPr="00095A8A">
        <w:rPr>
          <w:rFonts w:ascii="GHEA Grapalat" w:hAnsi="GHEA Grapalat" w:cs="Sylfaen"/>
          <w:sz w:val="20"/>
        </w:rPr>
        <w:t>րով</w:t>
      </w:r>
      <w:r w:rsidRPr="00095A8A">
        <w:rPr>
          <w:rFonts w:ascii="GHEA Grapalat" w:hAnsi="GHEA Grapalat"/>
          <w:sz w:val="20"/>
          <w:lang w:val="af-ZA"/>
        </w:rPr>
        <w:t xml:space="preserve"> </w:t>
      </w:r>
      <w:r w:rsidRPr="00095A8A">
        <w:rPr>
          <w:rFonts w:ascii="GHEA Grapalat" w:hAnsi="GHEA Grapalat" w:cs="Sylfaen"/>
          <w:sz w:val="20"/>
        </w:rPr>
        <w:t>անցկացվող</w:t>
      </w:r>
      <w:r w:rsidRPr="00095A8A">
        <w:rPr>
          <w:rFonts w:ascii="GHEA Grapalat" w:hAnsi="GHEA Grapalat" w:cs="Times Armenian"/>
          <w:sz w:val="20"/>
          <w:lang w:val="af-ZA"/>
        </w:rPr>
        <w:t xml:space="preserve"> </w:t>
      </w:r>
      <w:r w:rsidR="00CF5577" w:rsidRPr="00095A8A">
        <w:rPr>
          <w:rFonts w:ascii="GHEA Grapalat" w:hAnsi="GHEA Grapalat" w:cs="Sylfaen"/>
          <w:sz w:val="20"/>
        </w:rPr>
        <w:t>գնանշման</w:t>
      </w:r>
      <w:r w:rsidR="00CF5577" w:rsidRPr="00196C92">
        <w:rPr>
          <w:rFonts w:ascii="GHEA Grapalat" w:hAnsi="GHEA Grapalat" w:cs="Sylfaen"/>
          <w:sz w:val="20"/>
          <w:lang w:val="af-ZA"/>
        </w:rPr>
        <w:t xml:space="preserve"> </w:t>
      </w:r>
      <w:r w:rsidR="00CF5577" w:rsidRPr="00095A8A">
        <w:rPr>
          <w:rFonts w:ascii="GHEA Grapalat" w:hAnsi="GHEA Grapalat" w:cs="Sylfaen"/>
          <w:sz w:val="20"/>
        </w:rPr>
        <w:t>հարցման</w:t>
      </w:r>
      <w:r w:rsidRPr="00095A8A">
        <w:rPr>
          <w:rFonts w:ascii="GHEA Grapalat" w:hAnsi="GHEA Grapalat" w:cs="Times Armenian"/>
          <w:sz w:val="20"/>
          <w:lang w:val="af-ZA"/>
        </w:rPr>
        <w:t xml:space="preserve"> (</w:t>
      </w:r>
      <w:r w:rsidRPr="00095A8A">
        <w:rPr>
          <w:rFonts w:ascii="GHEA Grapalat" w:hAnsi="GHEA Grapalat" w:cs="Sylfaen"/>
          <w:sz w:val="20"/>
        </w:rPr>
        <w:t>այսուհետև</w:t>
      </w:r>
      <w:r w:rsidRPr="00095A8A">
        <w:rPr>
          <w:rFonts w:ascii="GHEA Grapalat" w:hAnsi="GHEA Grapalat" w:cs="Times Armenian"/>
          <w:sz w:val="20"/>
          <w:lang w:val="af-ZA"/>
        </w:rPr>
        <w:t xml:space="preserve">` </w:t>
      </w:r>
      <w:r w:rsidRPr="00095A8A">
        <w:rPr>
          <w:rFonts w:ascii="GHEA Grapalat" w:hAnsi="GHEA Grapalat" w:cs="Sylfaen"/>
          <w:sz w:val="20"/>
        </w:rPr>
        <w:t>ընթացակար</w:t>
      </w:r>
      <w:r w:rsidRPr="00095A8A">
        <w:rPr>
          <w:rFonts w:ascii="GHEA Grapalat" w:hAnsi="GHEA Grapalat" w:cs="Times Armenian"/>
          <w:sz w:val="20"/>
        </w:rPr>
        <w:t>գ</w:t>
      </w:r>
      <w:r w:rsidRPr="00095A8A">
        <w:rPr>
          <w:rFonts w:ascii="GHEA Grapalat" w:hAnsi="GHEA Grapalat" w:cs="Times Armenian"/>
          <w:sz w:val="20"/>
          <w:lang w:val="af-ZA"/>
        </w:rPr>
        <w:t xml:space="preserve">) </w:t>
      </w:r>
      <w:r w:rsidRPr="00095A8A">
        <w:rPr>
          <w:rFonts w:ascii="GHEA Grapalat" w:hAnsi="GHEA Grapalat" w:cs="Sylfaen"/>
          <w:sz w:val="20"/>
        </w:rPr>
        <w:t>հայտարարության</w:t>
      </w:r>
      <w:r w:rsidR="004D5671" w:rsidRPr="00095A8A">
        <w:rPr>
          <w:rFonts w:ascii="GHEA Grapalat" w:hAnsi="GHEA Grapalat" w:cs="Times Armenian"/>
          <w:sz w:val="20"/>
          <w:lang w:val="af-ZA"/>
        </w:rPr>
        <w:t>։</w:t>
      </w:r>
    </w:p>
    <w:p w14:paraId="3573C65F" w14:textId="77777777" w:rsidR="006A1134" w:rsidRPr="001076AE" w:rsidRDefault="006A1134" w:rsidP="006A1134">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358DEB1A" w14:textId="77777777" w:rsidR="006A1134" w:rsidRPr="001076AE" w:rsidRDefault="006A1134" w:rsidP="006A1134">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20810DF4" w14:textId="77777777" w:rsidR="006A1134" w:rsidRPr="001076AE" w:rsidRDefault="006A1134" w:rsidP="006A1134">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5A006036" w14:textId="12010463" w:rsidR="00096865" w:rsidRPr="00095A8A" w:rsidRDefault="006A1134" w:rsidP="006A1134">
      <w:pPr>
        <w:jc w:val="center"/>
        <w:rPr>
          <w:rFonts w:ascii="GHEA Grapalat" w:hAnsi="GHEA Grapalat"/>
          <w:szCs w:val="22"/>
          <w:lang w:val="af-ZA"/>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sidR="00F5653D" w:rsidRPr="00095A8A">
        <w:rPr>
          <w:rFonts w:ascii="GHEA Grapalat" w:hAnsi="GHEA Grapalat"/>
          <w:sz w:val="16"/>
          <w:szCs w:val="16"/>
          <w:lang w:val="af-ZA"/>
        </w:rPr>
        <w:br w:type="page"/>
      </w:r>
      <w:r w:rsidR="00096865" w:rsidRPr="00095A8A">
        <w:rPr>
          <w:rFonts w:ascii="GHEA Grapalat" w:hAnsi="GHEA Grapalat" w:cs="Sylfaen"/>
          <w:szCs w:val="22"/>
        </w:rPr>
        <w:lastRenderedPageBreak/>
        <w:t>ՄԱՍ</w:t>
      </w:r>
      <w:r w:rsidR="00096865" w:rsidRPr="00095A8A">
        <w:rPr>
          <w:rFonts w:ascii="GHEA Grapalat" w:hAnsi="GHEA Grapalat" w:cs="Times Armenian"/>
          <w:szCs w:val="22"/>
          <w:lang w:val="af-ZA"/>
        </w:rPr>
        <w:t xml:space="preserve">  I</w:t>
      </w:r>
    </w:p>
    <w:p w14:paraId="5B77D0C8" w14:textId="77777777" w:rsidR="00096865" w:rsidRPr="00095A8A" w:rsidRDefault="00096865" w:rsidP="00EF3662">
      <w:pPr>
        <w:pStyle w:val="3"/>
        <w:spacing w:line="240" w:lineRule="auto"/>
        <w:ind w:firstLine="567"/>
        <w:rPr>
          <w:rFonts w:ascii="GHEA Grapalat" w:hAnsi="GHEA Grapalat"/>
          <w:sz w:val="24"/>
          <w:szCs w:val="22"/>
          <w:lang w:val="af-ZA"/>
        </w:rPr>
      </w:pPr>
    </w:p>
    <w:p w14:paraId="1E916858" w14:textId="77777777" w:rsidR="00096865" w:rsidRPr="00095A8A" w:rsidRDefault="002B32D6" w:rsidP="00EF3662">
      <w:pPr>
        <w:numPr>
          <w:ilvl w:val="0"/>
          <w:numId w:val="3"/>
        </w:numPr>
        <w:jc w:val="center"/>
        <w:rPr>
          <w:rFonts w:ascii="GHEA Grapalat" w:hAnsi="GHEA Grapalat" w:cs="Sylfaen"/>
          <w:b/>
          <w:sz w:val="20"/>
        </w:rPr>
      </w:pPr>
      <w:r w:rsidRPr="00095A8A">
        <w:rPr>
          <w:rFonts w:ascii="GHEA Grapalat" w:hAnsi="GHEA Grapalat" w:cs="Sylfaen"/>
          <w:b/>
          <w:sz w:val="20"/>
        </w:rPr>
        <w:t>ԳՆՄԱՆ  ԱՌԱՐԿԱՅԻ  ԲՆՈՒԹԱԳԻՐԸ</w:t>
      </w:r>
    </w:p>
    <w:p w14:paraId="4B5CA9B9" w14:textId="77777777" w:rsidR="002B32D6" w:rsidRPr="00095A8A" w:rsidRDefault="002B32D6" w:rsidP="00EF3662">
      <w:pPr>
        <w:ind w:left="360"/>
        <w:jc w:val="center"/>
        <w:rPr>
          <w:rFonts w:ascii="GHEA Grapalat" w:hAnsi="GHEA Grapalat" w:cs="Sylfaen"/>
          <w:b/>
          <w:sz w:val="20"/>
        </w:rPr>
      </w:pPr>
    </w:p>
    <w:p w14:paraId="3CE7E910" w14:textId="080095FC" w:rsidR="00096865" w:rsidRPr="00095A8A" w:rsidRDefault="00845AA5" w:rsidP="00EF3662">
      <w:pPr>
        <w:pStyle w:val="3"/>
        <w:spacing w:line="240" w:lineRule="auto"/>
        <w:ind w:firstLine="567"/>
        <w:jc w:val="both"/>
        <w:rPr>
          <w:rFonts w:ascii="GHEA Grapalat" w:hAnsi="GHEA Grapalat" w:cs="Times Armenian"/>
          <w:i w:val="0"/>
          <w:lang w:val="af-ZA"/>
        </w:rPr>
      </w:pPr>
      <w:r w:rsidRPr="00095A8A">
        <w:rPr>
          <w:rFonts w:ascii="GHEA Grapalat" w:hAnsi="GHEA Grapalat" w:cs="Sylfaen"/>
          <w:i w:val="0"/>
        </w:rPr>
        <w:t xml:space="preserve">1.1 </w:t>
      </w:r>
      <w:r w:rsidR="00096865" w:rsidRPr="00095A8A">
        <w:rPr>
          <w:rFonts w:ascii="GHEA Grapalat" w:hAnsi="GHEA Grapalat" w:cs="Sylfaen"/>
          <w:i w:val="0"/>
        </w:rPr>
        <w:t>Գնման</w:t>
      </w:r>
      <w:r w:rsidR="00096865" w:rsidRPr="00095A8A">
        <w:rPr>
          <w:rFonts w:ascii="GHEA Grapalat" w:hAnsi="GHEA Grapalat" w:cs="Sylfaen"/>
          <w:i w:val="0"/>
          <w:lang w:val="af-ZA"/>
        </w:rPr>
        <w:t xml:space="preserve"> </w:t>
      </w:r>
      <w:r w:rsidR="00096865" w:rsidRPr="00095A8A">
        <w:rPr>
          <w:rFonts w:ascii="GHEA Grapalat" w:hAnsi="GHEA Grapalat" w:cs="Sylfaen"/>
          <w:i w:val="0"/>
        </w:rPr>
        <w:t>առարկա</w:t>
      </w:r>
      <w:r w:rsidR="00096865" w:rsidRPr="00095A8A">
        <w:rPr>
          <w:rFonts w:ascii="GHEA Grapalat" w:hAnsi="GHEA Grapalat" w:cs="Sylfaen"/>
          <w:i w:val="0"/>
          <w:lang w:val="af-ZA"/>
        </w:rPr>
        <w:t xml:space="preserve"> </w:t>
      </w:r>
      <w:r w:rsidR="00096865" w:rsidRPr="00095A8A">
        <w:rPr>
          <w:rFonts w:ascii="GHEA Grapalat" w:hAnsi="GHEA Grapalat" w:cs="Sylfaen"/>
          <w:i w:val="0"/>
        </w:rPr>
        <w:t>է</w:t>
      </w:r>
      <w:r w:rsidR="00096865" w:rsidRPr="00095A8A">
        <w:rPr>
          <w:rFonts w:ascii="GHEA Grapalat" w:hAnsi="GHEA Grapalat" w:cs="Sylfaen"/>
          <w:i w:val="0"/>
          <w:lang w:val="af-ZA"/>
        </w:rPr>
        <w:t xml:space="preserve"> </w:t>
      </w:r>
      <w:r w:rsidR="00096865" w:rsidRPr="00095A8A">
        <w:rPr>
          <w:rFonts w:ascii="GHEA Grapalat" w:hAnsi="GHEA Grapalat" w:cs="Sylfaen"/>
          <w:i w:val="0"/>
        </w:rPr>
        <w:t>հանդիսանում</w:t>
      </w:r>
      <w:r w:rsidR="00547D6C">
        <w:rPr>
          <w:rFonts w:ascii="GHEA Grapalat" w:hAnsi="GHEA Grapalat" w:cs="Sylfaen"/>
          <w:i w:val="0"/>
          <w:lang w:val="hy-AM"/>
        </w:rPr>
        <w:t xml:space="preserve"> ՀՀ ԱՆ</w:t>
      </w:r>
      <w:r w:rsidR="00850E27" w:rsidRPr="00095A8A">
        <w:rPr>
          <w:rFonts w:ascii="GHEA Grapalat" w:hAnsi="GHEA Grapalat" w:cs="Sylfaen"/>
          <w:i w:val="0"/>
          <w:lang w:val="af-ZA"/>
        </w:rPr>
        <w:t xml:space="preserve"> </w:t>
      </w:r>
      <w:r w:rsidR="00547D6C">
        <w:rPr>
          <w:rFonts w:ascii="GHEA Grapalat" w:hAnsi="GHEA Grapalat" w:cs="Sylfaen"/>
          <w:i w:val="0"/>
          <w:lang w:val="hy-AM"/>
        </w:rPr>
        <w:t>«Քրեակատարողական բժշկության կենտրոն» ՊՈԱԿ-ի</w:t>
      </w:r>
      <w:r w:rsidR="00850E27" w:rsidRPr="00095A8A">
        <w:rPr>
          <w:rFonts w:ascii="GHEA Grapalat" w:hAnsi="GHEA Grapalat" w:cs="Sylfaen"/>
          <w:i w:val="0"/>
        </w:rPr>
        <w:t xml:space="preserve"> </w:t>
      </w:r>
      <w:r w:rsidR="00096865" w:rsidRPr="00095A8A">
        <w:rPr>
          <w:rFonts w:ascii="GHEA Grapalat" w:hAnsi="GHEA Grapalat" w:cs="Sylfaen"/>
          <w:i w:val="0"/>
        </w:rPr>
        <w:t>կարիքների համար</w:t>
      </w:r>
      <w:r w:rsidR="00096865" w:rsidRPr="00095A8A">
        <w:rPr>
          <w:rFonts w:ascii="GHEA Grapalat" w:hAnsi="GHEA Grapalat" w:cs="Times Armenian"/>
          <w:i w:val="0"/>
          <w:lang w:val="af-ZA"/>
        </w:rPr>
        <w:t xml:space="preserve">` </w:t>
      </w:r>
      <w:r w:rsidR="006A1134" w:rsidRPr="004D3393">
        <w:rPr>
          <w:rFonts w:ascii="GHEA Grapalat" w:hAnsi="GHEA Grapalat"/>
          <w:b/>
          <w:i w:val="0"/>
          <w:lang w:val="hy-AM"/>
        </w:rPr>
        <w:t xml:space="preserve">«Քրեակատարողական բժշկության կենտրոն» ՊՈԱԿ-ի </w:t>
      </w:r>
      <w:r w:rsidR="006A1134">
        <w:rPr>
          <w:rFonts w:ascii="GHEA Grapalat" w:hAnsi="GHEA Grapalat"/>
          <w:b/>
          <w:i w:val="0"/>
          <w:lang w:val="hy-AM"/>
        </w:rPr>
        <w:t xml:space="preserve">տարածքի ներքին պատերի, մանրահատակի ապամոնտաժման, ներքին վերանորոգման, նոր օդափոխության համակարգի լարանցման իրականացման </w:t>
      </w:r>
      <w:r w:rsidR="006A1134" w:rsidRPr="004D3393">
        <w:rPr>
          <w:rFonts w:ascii="GHEA Grapalat" w:hAnsi="GHEA Grapalat"/>
          <w:b/>
          <w:i w:val="0"/>
          <w:lang w:val="hy-AM"/>
        </w:rPr>
        <w:t xml:space="preserve"> աշխատանքների որակի տեխնիկական հսկողության խորհրդատվական ծառայության</w:t>
      </w:r>
      <w:r w:rsidR="006A1134" w:rsidRPr="00095A8A">
        <w:rPr>
          <w:rFonts w:ascii="GHEA Grapalat" w:hAnsi="GHEA Grapalat"/>
          <w:i w:val="0"/>
          <w:lang w:val="af-ZA"/>
        </w:rPr>
        <w:t xml:space="preserve"> </w:t>
      </w:r>
      <w:r w:rsidR="00096865" w:rsidRPr="00095A8A">
        <w:rPr>
          <w:rFonts w:ascii="GHEA Grapalat" w:hAnsi="GHEA Grapalat"/>
          <w:i w:val="0"/>
        </w:rPr>
        <w:t>ձեռքբերումը</w:t>
      </w:r>
      <w:r w:rsidR="00816505" w:rsidRPr="00095A8A">
        <w:rPr>
          <w:rFonts w:ascii="GHEA Grapalat" w:hAnsi="GHEA Grapalat"/>
          <w:i w:val="0"/>
        </w:rPr>
        <w:t xml:space="preserve"> (այսուհետ` նաև </w:t>
      </w:r>
      <w:r w:rsidR="00E260D5" w:rsidRPr="00095A8A">
        <w:rPr>
          <w:rFonts w:ascii="GHEA Grapalat" w:hAnsi="GHEA Grapalat"/>
          <w:i w:val="0"/>
        </w:rPr>
        <w:t>ծառայություն</w:t>
      </w:r>
      <w:r w:rsidR="00816505" w:rsidRPr="00095A8A">
        <w:rPr>
          <w:rFonts w:ascii="GHEA Grapalat" w:hAnsi="GHEA Grapalat"/>
          <w:i w:val="0"/>
        </w:rPr>
        <w:t>)</w:t>
      </w:r>
    </w:p>
    <w:p w14:paraId="0E8067C7" w14:textId="61F9E617" w:rsidR="00850E27" w:rsidRPr="00095A8A" w:rsidRDefault="00850E27" w:rsidP="00850E27">
      <w:pPr>
        <w:rPr>
          <w:lang w:val="af-ZA"/>
        </w:rPr>
      </w:pPr>
    </w:p>
    <w:p w14:paraId="4AFCDFD0" w14:textId="77777777" w:rsidR="00850E27" w:rsidRPr="00095A8A" w:rsidRDefault="00850E27" w:rsidP="00850E27">
      <w:pPr>
        <w:rPr>
          <w:lang w:val="af-ZA"/>
        </w:rPr>
      </w:pP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gridCol w:w="6806"/>
      </w:tblGrid>
      <w:tr w:rsidR="00AF1694" w:rsidRPr="00095A8A" w14:paraId="2EC3CB48" w14:textId="77777777" w:rsidTr="009E1D1C">
        <w:trPr>
          <w:trHeight w:val="353"/>
        </w:trPr>
        <w:tc>
          <w:tcPr>
            <w:tcW w:w="3544" w:type="dxa"/>
            <w:gridSpan w:val="2"/>
            <w:vAlign w:val="center"/>
          </w:tcPr>
          <w:p w14:paraId="27E4CFE6" w14:textId="09DF7BAE" w:rsidR="00AF1694" w:rsidRPr="00095A8A" w:rsidRDefault="00850E27" w:rsidP="00850E27">
            <w:pPr>
              <w:pStyle w:val="23"/>
              <w:spacing w:line="240" w:lineRule="auto"/>
              <w:ind w:firstLine="0"/>
              <w:jc w:val="center"/>
              <w:rPr>
                <w:rFonts w:ascii="GHEA Grapalat" w:hAnsi="GHEA Grapalat"/>
                <w:b/>
                <w:bCs/>
                <w:iCs/>
                <w:sz w:val="18"/>
                <w:szCs w:val="18"/>
              </w:rPr>
            </w:pPr>
            <w:r w:rsidRPr="00095A8A">
              <w:rPr>
                <w:rFonts w:ascii="GHEA Grapalat" w:hAnsi="GHEA Grapalat"/>
                <w:b/>
                <w:bCs/>
                <w:iCs/>
                <w:sz w:val="18"/>
                <w:szCs w:val="18"/>
              </w:rPr>
              <w:t>Չափաբա</w:t>
            </w:r>
            <w:r w:rsidR="00AF1694" w:rsidRPr="00095A8A">
              <w:rPr>
                <w:rFonts w:ascii="GHEA Grapalat" w:hAnsi="GHEA Grapalat"/>
                <w:b/>
                <w:bCs/>
                <w:iCs/>
                <w:sz w:val="18"/>
                <w:szCs w:val="18"/>
              </w:rPr>
              <w:t>նի</w:t>
            </w:r>
          </w:p>
        </w:tc>
        <w:tc>
          <w:tcPr>
            <w:tcW w:w="6806" w:type="dxa"/>
            <w:vMerge w:val="restart"/>
            <w:vAlign w:val="center"/>
          </w:tcPr>
          <w:p w14:paraId="1008702B" w14:textId="77777777" w:rsidR="00AF1694" w:rsidRPr="00095A8A" w:rsidRDefault="00AF1694" w:rsidP="00850E27">
            <w:pPr>
              <w:pStyle w:val="23"/>
              <w:spacing w:line="240" w:lineRule="auto"/>
              <w:ind w:firstLine="0"/>
              <w:jc w:val="center"/>
              <w:rPr>
                <w:rFonts w:ascii="GHEA Grapalat" w:hAnsi="GHEA Grapalat"/>
                <w:b/>
                <w:bCs/>
                <w:iCs/>
                <w:sz w:val="18"/>
                <w:szCs w:val="18"/>
              </w:rPr>
            </w:pPr>
            <w:r w:rsidRPr="00095A8A">
              <w:rPr>
                <w:rFonts w:ascii="GHEA Grapalat" w:hAnsi="GHEA Grapalat"/>
                <w:b/>
                <w:bCs/>
                <w:iCs/>
                <w:sz w:val="18"/>
                <w:szCs w:val="18"/>
              </w:rPr>
              <w:t>Չափաբաժնի անվանումը</w:t>
            </w:r>
          </w:p>
        </w:tc>
      </w:tr>
      <w:tr w:rsidR="00AF1694" w:rsidRPr="00095A8A" w14:paraId="3C4421C5" w14:textId="77777777" w:rsidTr="009E1B63">
        <w:trPr>
          <w:trHeight w:val="512"/>
        </w:trPr>
        <w:tc>
          <w:tcPr>
            <w:tcW w:w="1701" w:type="dxa"/>
            <w:vAlign w:val="center"/>
          </w:tcPr>
          <w:p w14:paraId="285A62B3" w14:textId="5E0BE866" w:rsidR="00AF1694" w:rsidRPr="00095A8A" w:rsidRDefault="007E7500" w:rsidP="005C6A29">
            <w:pPr>
              <w:pStyle w:val="3"/>
              <w:spacing w:line="240" w:lineRule="auto"/>
              <w:rPr>
                <w:rFonts w:ascii="GHEA Grapalat" w:hAnsi="GHEA Grapalat"/>
                <w:b/>
                <w:i w:val="0"/>
                <w:sz w:val="18"/>
                <w:szCs w:val="18"/>
                <w:lang w:val="af-ZA"/>
              </w:rPr>
            </w:pPr>
            <w:r w:rsidRPr="00095A8A">
              <w:rPr>
                <w:rFonts w:ascii="GHEA Grapalat" w:hAnsi="GHEA Grapalat"/>
                <w:b/>
                <w:i w:val="0"/>
                <w:sz w:val="18"/>
                <w:szCs w:val="18"/>
                <w:lang w:val="af-ZA"/>
              </w:rPr>
              <w:t>համարը</w:t>
            </w:r>
          </w:p>
        </w:tc>
        <w:tc>
          <w:tcPr>
            <w:tcW w:w="1843" w:type="dxa"/>
            <w:vAlign w:val="center"/>
          </w:tcPr>
          <w:p w14:paraId="2E8922D4" w14:textId="3FEE9E2A" w:rsidR="00AF1694" w:rsidRPr="00095A8A" w:rsidRDefault="007E7500" w:rsidP="005C6A29">
            <w:pPr>
              <w:pStyle w:val="3"/>
              <w:spacing w:line="240" w:lineRule="auto"/>
              <w:rPr>
                <w:rFonts w:ascii="GHEA Grapalat" w:hAnsi="GHEA Grapalat"/>
                <w:b/>
                <w:i w:val="0"/>
                <w:sz w:val="18"/>
                <w:szCs w:val="18"/>
                <w:lang w:val="af-ZA"/>
              </w:rPr>
            </w:pPr>
            <w:r w:rsidRPr="00095A8A">
              <w:rPr>
                <w:rFonts w:ascii="GHEA Grapalat" w:hAnsi="GHEA Grapalat"/>
                <w:b/>
                <w:i w:val="0"/>
                <w:sz w:val="18"/>
                <w:szCs w:val="18"/>
                <w:lang w:val="af-ZA"/>
              </w:rPr>
              <w:t xml:space="preserve">գնման </w:t>
            </w:r>
            <w:r w:rsidR="00DC2670" w:rsidRPr="00095A8A">
              <w:rPr>
                <w:rFonts w:ascii="GHEA Grapalat" w:hAnsi="GHEA Grapalat"/>
                <w:b/>
                <w:i w:val="0"/>
                <w:sz w:val="18"/>
                <w:szCs w:val="18"/>
                <w:lang w:val="af-ZA"/>
              </w:rPr>
              <w:t>ընդհանուր</w:t>
            </w:r>
            <w:r w:rsidRPr="00095A8A">
              <w:rPr>
                <w:rFonts w:ascii="GHEA Grapalat" w:hAnsi="GHEA Grapalat"/>
                <w:b/>
                <w:i w:val="0"/>
                <w:sz w:val="18"/>
                <w:szCs w:val="18"/>
                <w:lang w:val="af-ZA"/>
              </w:rPr>
              <w:t xml:space="preserve"> գինը</w:t>
            </w:r>
          </w:p>
        </w:tc>
        <w:tc>
          <w:tcPr>
            <w:tcW w:w="6806" w:type="dxa"/>
            <w:vMerge/>
            <w:vAlign w:val="center"/>
          </w:tcPr>
          <w:p w14:paraId="5E09E286" w14:textId="77777777" w:rsidR="00AF1694" w:rsidRPr="00095A8A" w:rsidRDefault="00AF1694" w:rsidP="00EF3662">
            <w:pPr>
              <w:pStyle w:val="23"/>
              <w:spacing w:line="240" w:lineRule="auto"/>
              <w:ind w:firstLine="0"/>
              <w:jc w:val="center"/>
              <w:rPr>
                <w:rFonts w:ascii="GHEA Grapalat" w:hAnsi="GHEA Grapalat"/>
                <w:b/>
                <w:bCs/>
                <w:i/>
                <w:iCs/>
                <w:sz w:val="18"/>
                <w:szCs w:val="18"/>
              </w:rPr>
            </w:pPr>
          </w:p>
        </w:tc>
      </w:tr>
      <w:tr w:rsidR="00AF1694" w:rsidRPr="00B563CF" w14:paraId="382849A2" w14:textId="77777777" w:rsidTr="009E1B63">
        <w:trPr>
          <w:trHeight w:val="1070"/>
        </w:trPr>
        <w:tc>
          <w:tcPr>
            <w:tcW w:w="1701" w:type="dxa"/>
            <w:vAlign w:val="center"/>
          </w:tcPr>
          <w:p w14:paraId="1CD05C68" w14:textId="77777777" w:rsidR="00AF1694" w:rsidRPr="00095A8A" w:rsidRDefault="00AF1694" w:rsidP="005C6A29">
            <w:pPr>
              <w:pStyle w:val="3"/>
              <w:spacing w:line="240" w:lineRule="auto"/>
              <w:rPr>
                <w:rFonts w:ascii="GHEA Grapalat" w:hAnsi="GHEA Grapalat"/>
                <w:b/>
                <w:i w:val="0"/>
                <w:sz w:val="18"/>
                <w:szCs w:val="18"/>
                <w:lang w:val="af-ZA"/>
              </w:rPr>
            </w:pPr>
            <w:r w:rsidRPr="00095A8A">
              <w:rPr>
                <w:rFonts w:ascii="GHEA Grapalat" w:hAnsi="GHEA Grapalat"/>
                <w:b/>
                <w:i w:val="0"/>
                <w:sz w:val="18"/>
                <w:szCs w:val="18"/>
                <w:lang w:val="af-ZA"/>
              </w:rPr>
              <w:t>1</w:t>
            </w:r>
          </w:p>
        </w:tc>
        <w:tc>
          <w:tcPr>
            <w:tcW w:w="1843" w:type="dxa"/>
            <w:vAlign w:val="center"/>
          </w:tcPr>
          <w:p w14:paraId="0075D375" w14:textId="797D2E0C" w:rsidR="00AF1694" w:rsidRPr="0002769E" w:rsidRDefault="006A1134" w:rsidP="005C6A29">
            <w:pPr>
              <w:pStyle w:val="3"/>
              <w:spacing w:line="240" w:lineRule="auto"/>
              <w:rPr>
                <w:rFonts w:ascii="GHEA Grapalat" w:hAnsi="GHEA Grapalat"/>
                <w:b/>
                <w:i w:val="0"/>
                <w:sz w:val="18"/>
                <w:szCs w:val="18"/>
                <w:lang w:val="af-ZA"/>
              </w:rPr>
            </w:pPr>
            <w:r>
              <w:rPr>
                <w:rFonts w:ascii="GHEA Grapalat" w:hAnsi="GHEA Grapalat" w:cs="Sylfaen"/>
                <w:b/>
                <w:i w:val="0"/>
                <w:szCs w:val="16"/>
                <w:lang w:val="hy-AM"/>
              </w:rPr>
              <w:t>71,010</w:t>
            </w:r>
          </w:p>
        </w:tc>
        <w:tc>
          <w:tcPr>
            <w:tcW w:w="6806" w:type="dxa"/>
            <w:vAlign w:val="center"/>
          </w:tcPr>
          <w:p w14:paraId="433DE288" w14:textId="32449C9A" w:rsidR="00AF1694" w:rsidRPr="004D3393" w:rsidRDefault="006A1134" w:rsidP="00DA1083">
            <w:pPr>
              <w:pStyle w:val="3"/>
              <w:spacing w:line="240" w:lineRule="auto"/>
              <w:jc w:val="both"/>
              <w:rPr>
                <w:rFonts w:ascii="GHEA Grapalat" w:hAnsi="GHEA Grapalat"/>
                <w:b/>
                <w:i w:val="0"/>
                <w:lang w:val="hy-AM"/>
              </w:rPr>
            </w:pPr>
            <w:r>
              <w:rPr>
                <w:rFonts w:ascii="GHEA Grapalat" w:hAnsi="GHEA Grapalat"/>
                <w:b/>
                <w:i w:val="0"/>
                <w:lang w:val="hy-AM"/>
              </w:rPr>
              <w:t xml:space="preserve">ներքին պատերի, մանրահատակի ապամոնտաժման, ներքին վերանորոգման, նոր օդափոխության համակարգի լարանցման իրականացման </w:t>
            </w:r>
            <w:r w:rsidRPr="004D3393">
              <w:rPr>
                <w:rFonts w:ascii="GHEA Grapalat" w:hAnsi="GHEA Grapalat"/>
                <w:b/>
                <w:i w:val="0"/>
                <w:lang w:val="hy-AM"/>
              </w:rPr>
              <w:t xml:space="preserve"> աշխատանքների որակի տեխնիկական հսկողության խորհրդատվական ծառայության</w:t>
            </w:r>
          </w:p>
        </w:tc>
      </w:tr>
    </w:tbl>
    <w:p w14:paraId="19322445" w14:textId="77777777" w:rsidR="00850E27" w:rsidRPr="00095A8A" w:rsidRDefault="00850E27" w:rsidP="00EF3662">
      <w:pPr>
        <w:pStyle w:val="23"/>
        <w:spacing w:line="240" w:lineRule="auto"/>
        <w:ind w:firstLine="567"/>
        <w:rPr>
          <w:rFonts w:ascii="GHEA Grapalat" w:hAnsi="GHEA Grapalat"/>
        </w:rPr>
      </w:pPr>
    </w:p>
    <w:p w14:paraId="00E7A5FA" w14:textId="68E153E1" w:rsidR="00096865" w:rsidRPr="00095A8A" w:rsidRDefault="007F0755" w:rsidP="00EF3662">
      <w:pPr>
        <w:pStyle w:val="23"/>
        <w:spacing w:line="240" w:lineRule="auto"/>
        <w:ind w:firstLine="567"/>
        <w:rPr>
          <w:rFonts w:ascii="GHEA Grapalat" w:hAnsi="GHEA Grapalat"/>
        </w:rPr>
      </w:pPr>
      <w:r w:rsidRPr="00095A8A">
        <w:rPr>
          <w:rFonts w:ascii="GHEA Grapalat" w:hAnsi="GHEA Grapalat"/>
        </w:rPr>
        <w:t xml:space="preserve">Ծառայության </w:t>
      </w:r>
      <w:r w:rsidR="00096865" w:rsidRPr="00095A8A">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095A8A">
        <w:rPr>
          <w:rFonts w:ascii="GHEA Grapalat" w:hAnsi="GHEA Grapalat"/>
        </w:rPr>
        <w:t xml:space="preserve">կնքվելիք </w:t>
      </w:r>
      <w:r w:rsidR="00096865" w:rsidRPr="00095A8A">
        <w:rPr>
          <w:rFonts w:ascii="GHEA Grapalat" w:hAnsi="GHEA Grapalat"/>
        </w:rPr>
        <w:t xml:space="preserve">պայմանագրի անբաժանելի մասը, որի նախագիծը ներկայացված է սույն հրավերի N </w:t>
      </w:r>
      <w:r w:rsidR="00320639" w:rsidRPr="00095A8A">
        <w:rPr>
          <w:rFonts w:ascii="GHEA Grapalat" w:hAnsi="GHEA Grapalat"/>
        </w:rPr>
        <w:t>6</w:t>
      </w:r>
      <w:r w:rsidR="00096865" w:rsidRPr="00095A8A">
        <w:rPr>
          <w:rFonts w:ascii="GHEA Grapalat" w:hAnsi="GHEA Grapalat"/>
        </w:rPr>
        <w:t xml:space="preserve"> հավելվածում</w:t>
      </w:r>
      <w:r w:rsidR="004D5671" w:rsidRPr="00095A8A">
        <w:rPr>
          <w:rFonts w:ascii="GHEA Grapalat" w:hAnsi="GHEA Grapalat"/>
        </w:rPr>
        <w:t>։</w:t>
      </w:r>
    </w:p>
    <w:p w14:paraId="275BE04B" w14:textId="77777777" w:rsidR="00A87E92" w:rsidRPr="00095A8A" w:rsidRDefault="00A87E92" w:rsidP="00EF3662">
      <w:pPr>
        <w:pStyle w:val="23"/>
        <w:spacing w:line="240" w:lineRule="auto"/>
        <w:ind w:firstLine="567"/>
        <w:rPr>
          <w:rFonts w:ascii="GHEA Grapalat" w:hAnsi="GHEA Grapalat"/>
        </w:rPr>
      </w:pPr>
    </w:p>
    <w:p w14:paraId="12B880B7" w14:textId="77777777" w:rsidR="00845AA5" w:rsidRPr="00095A8A" w:rsidRDefault="00845AA5" w:rsidP="00EF3662">
      <w:pPr>
        <w:ind w:firstLine="567"/>
        <w:rPr>
          <w:rFonts w:ascii="GHEA Grapalat" w:hAnsi="GHEA Grapalat" w:cs="Sylfaen"/>
          <w:i/>
          <w:sz w:val="20"/>
          <w:lang w:val="es-ES"/>
        </w:rPr>
      </w:pPr>
    </w:p>
    <w:p w14:paraId="656D3457" w14:textId="77777777" w:rsidR="00C46C77" w:rsidRPr="00095A8A" w:rsidRDefault="002B32D6" w:rsidP="00EF3662">
      <w:pPr>
        <w:jc w:val="center"/>
        <w:rPr>
          <w:rFonts w:ascii="GHEA Grapalat" w:hAnsi="GHEA Grapalat"/>
          <w:b/>
          <w:sz w:val="20"/>
          <w:lang w:val="es-ES"/>
        </w:rPr>
      </w:pPr>
      <w:r w:rsidRPr="00095A8A">
        <w:rPr>
          <w:rFonts w:ascii="GHEA Grapalat" w:hAnsi="GHEA Grapalat"/>
          <w:b/>
          <w:sz w:val="20"/>
          <w:lang w:val="es-ES"/>
        </w:rPr>
        <w:t xml:space="preserve">2.  </w:t>
      </w:r>
      <w:r w:rsidRPr="00095A8A">
        <w:rPr>
          <w:rFonts w:ascii="GHEA Grapalat" w:hAnsi="GHEA Grapalat" w:cs="Sylfaen"/>
          <w:b/>
          <w:sz w:val="20"/>
        </w:rPr>
        <w:t>ՄԱՍՆԱԿՑԻ</w:t>
      </w:r>
      <w:r w:rsidRPr="00095A8A">
        <w:rPr>
          <w:rFonts w:ascii="GHEA Grapalat" w:hAnsi="GHEA Grapalat"/>
          <w:b/>
          <w:sz w:val="20"/>
          <w:lang w:val="es-ES"/>
        </w:rPr>
        <w:t xml:space="preserve"> </w:t>
      </w:r>
      <w:r w:rsidRPr="00095A8A">
        <w:rPr>
          <w:rFonts w:ascii="GHEA Grapalat" w:hAnsi="GHEA Grapalat" w:cs="Sylfaen"/>
          <w:b/>
          <w:sz w:val="20"/>
        </w:rPr>
        <w:t>ՄԱՍՆԱԿՑՈՒԹՅԱՆ</w:t>
      </w:r>
      <w:r w:rsidRPr="00095A8A">
        <w:rPr>
          <w:rFonts w:ascii="GHEA Grapalat" w:hAnsi="GHEA Grapalat"/>
          <w:b/>
          <w:sz w:val="20"/>
          <w:lang w:val="es-ES"/>
        </w:rPr>
        <w:t xml:space="preserve"> </w:t>
      </w:r>
      <w:r w:rsidRPr="00095A8A">
        <w:rPr>
          <w:rFonts w:ascii="GHEA Grapalat" w:hAnsi="GHEA Grapalat" w:cs="Sylfaen"/>
          <w:b/>
          <w:sz w:val="20"/>
        </w:rPr>
        <w:t>ԻՐԱՎՈՒՆՔԻ</w:t>
      </w:r>
      <w:r w:rsidRPr="00095A8A">
        <w:rPr>
          <w:rFonts w:ascii="GHEA Grapalat" w:hAnsi="GHEA Grapalat"/>
          <w:b/>
          <w:sz w:val="20"/>
          <w:lang w:val="es-ES"/>
        </w:rPr>
        <w:t xml:space="preserve"> </w:t>
      </w:r>
      <w:r w:rsidRPr="00095A8A">
        <w:rPr>
          <w:rFonts w:ascii="GHEA Grapalat" w:hAnsi="GHEA Grapalat" w:cs="Sylfaen"/>
          <w:b/>
          <w:sz w:val="20"/>
        </w:rPr>
        <w:t>ՊԱՀԱՆՋՆԵՐԸ</w:t>
      </w:r>
      <w:r w:rsidRPr="00095A8A">
        <w:rPr>
          <w:rFonts w:ascii="GHEA Grapalat" w:hAnsi="GHEA Grapalat"/>
          <w:b/>
          <w:sz w:val="20"/>
          <w:lang w:val="es-ES"/>
        </w:rPr>
        <w:t xml:space="preserve">, </w:t>
      </w:r>
    </w:p>
    <w:p w14:paraId="4B2EADF8" w14:textId="1FF71855" w:rsidR="00096865" w:rsidRPr="00095A8A" w:rsidRDefault="002B32D6" w:rsidP="00EF3662">
      <w:pPr>
        <w:jc w:val="center"/>
        <w:rPr>
          <w:rFonts w:ascii="GHEA Grapalat" w:hAnsi="GHEA Grapalat"/>
          <w:b/>
          <w:sz w:val="20"/>
          <w:lang w:val="es-ES"/>
        </w:rPr>
      </w:pPr>
      <w:r w:rsidRPr="00095A8A">
        <w:rPr>
          <w:rFonts w:ascii="GHEA Grapalat" w:hAnsi="GHEA Grapalat" w:cs="Sylfaen"/>
          <w:b/>
          <w:sz w:val="20"/>
        </w:rPr>
        <w:t>ՈՐԱԿԱՎՈՐՄԱՆ</w:t>
      </w:r>
      <w:r w:rsidRPr="00095A8A">
        <w:rPr>
          <w:rFonts w:ascii="GHEA Grapalat" w:hAnsi="GHEA Grapalat"/>
          <w:b/>
          <w:sz w:val="20"/>
          <w:lang w:val="es-ES"/>
        </w:rPr>
        <w:t xml:space="preserve"> </w:t>
      </w:r>
      <w:r w:rsidRPr="00095A8A">
        <w:rPr>
          <w:rFonts w:ascii="GHEA Grapalat" w:hAnsi="GHEA Grapalat" w:cs="Sylfaen"/>
          <w:b/>
          <w:sz w:val="20"/>
        </w:rPr>
        <w:t>ՉԱՓԱՆԻՇՆԵՐԸ</w:t>
      </w:r>
      <w:r w:rsidRPr="00095A8A">
        <w:rPr>
          <w:rFonts w:ascii="GHEA Grapalat" w:hAnsi="GHEA Grapalat"/>
          <w:b/>
          <w:sz w:val="20"/>
          <w:lang w:val="es-ES"/>
        </w:rPr>
        <w:t xml:space="preserve">  ԵՎ </w:t>
      </w:r>
      <w:r w:rsidRPr="00095A8A">
        <w:rPr>
          <w:rFonts w:ascii="GHEA Grapalat" w:hAnsi="GHEA Grapalat" w:cs="Sylfaen"/>
          <w:b/>
          <w:sz w:val="20"/>
        </w:rPr>
        <w:t>ԴՐԱՆՑ</w:t>
      </w:r>
      <w:r w:rsidRPr="00095A8A">
        <w:rPr>
          <w:rFonts w:ascii="GHEA Grapalat" w:hAnsi="GHEA Grapalat"/>
          <w:b/>
          <w:sz w:val="20"/>
          <w:lang w:val="es-ES"/>
        </w:rPr>
        <w:t xml:space="preserve"> </w:t>
      </w:r>
      <w:r w:rsidRPr="00095A8A">
        <w:rPr>
          <w:rFonts w:ascii="GHEA Grapalat" w:hAnsi="GHEA Grapalat" w:cs="Sylfaen"/>
          <w:b/>
          <w:sz w:val="20"/>
          <w:lang w:val="es-ES"/>
        </w:rPr>
        <w:t>Գ</w:t>
      </w:r>
      <w:r w:rsidRPr="00095A8A">
        <w:rPr>
          <w:rFonts w:ascii="GHEA Grapalat" w:hAnsi="GHEA Grapalat" w:cs="Sylfaen"/>
          <w:b/>
          <w:sz w:val="20"/>
        </w:rPr>
        <w:t>ՆԱՀԱՏՄԱՆ</w:t>
      </w:r>
      <w:r w:rsidRPr="00095A8A">
        <w:rPr>
          <w:rFonts w:ascii="GHEA Grapalat" w:hAnsi="GHEA Grapalat"/>
          <w:b/>
          <w:sz w:val="20"/>
          <w:lang w:val="es-ES"/>
        </w:rPr>
        <w:t xml:space="preserve"> </w:t>
      </w:r>
      <w:r w:rsidRPr="00095A8A">
        <w:rPr>
          <w:rFonts w:ascii="GHEA Grapalat" w:hAnsi="GHEA Grapalat" w:cs="Sylfaen"/>
          <w:b/>
          <w:sz w:val="20"/>
        </w:rPr>
        <w:t>ԿԱՐ</w:t>
      </w:r>
      <w:r w:rsidRPr="00095A8A">
        <w:rPr>
          <w:rFonts w:ascii="GHEA Grapalat" w:hAnsi="GHEA Grapalat" w:cs="Sylfaen"/>
          <w:b/>
          <w:sz w:val="20"/>
          <w:lang w:val="es-ES"/>
        </w:rPr>
        <w:t>Գ</w:t>
      </w:r>
      <w:r w:rsidRPr="00095A8A">
        <w:rPr>
          <w:rFonts w:ascii="GHEA Grapalat" w:hAnsi="GHEA Grapalat" w:cs="Sylfaen"/>
          <w:b/>
          <w:sz w:val="20"/>
        </w:rPr>
        <w:t>Ը</w:t>
      </w:r>
      <w:r w:rsidRPr="00095A8A">
        <w:rPr>
          <w:rFonts w:ascii="GHEA Grapalat" w:hAnsi="GHEA Grapalat"/>
          <w:b/>
          <w:sz w:val="20"/>
          <w:lang w:val="es-ES"/>
        </w:rPr>
        <w:t xml:space="preserve"> </w:t>
      </w:r>
    </w:p>
    <w:p w14:paraId="3A9FFB5D" w14:textId="77777777" w:rsidR="00656A44" w:rsidRPr="00F566BF" w:rsidRDefault="00656A44" w:rsidP="00656A44">
      <w:pPr>
        <w:ind w:firstLine="567"/>
        <w:jc w:val="both"/>
        <w:rPr>
          <w:rFonts w:ascii="GHEA Grapalat" w:hAnsi="GHEA Grapalat" w:cs="Arial Armenian"/>
          <w:sz w:val="20"/>
          <w:lang w:val="es-ES"/>
        </w:rPr>
      </w:pPr>
      <w:r w:rsidRPr="00F566BF">
        <w:rPr>
          <w:rFonts w:ascii="GHEA Grapalat" w:hAnsi="GHEA Grapalat" w:cs="Arial Armenian"/>
          <w:sz w:val="20"/>
          <w:lang w:val="es-ES"/>
        </w:rPr>
        <w:t xml:space="preserve">2.1 </w:t>
      </w:r>
      <w:r w:rsidRPr="00F566BF">
        <w:rPr>
          <w:rFonts w:ascii="GHEA Grapalat" w:hAnsi="GHEA Grapalat" w:cs="Sylfaen"/>
          <w:sz w:val="20"/>
          <w:lang w:val="ru-RU"/>
        </w:rPr>
        <w:t>Սույն</w:t>
      </w:r>
      <w:r w:rsidRPr="00F566BF">
        <w:rPr>
          <w:rFonts w:ascii="GHEA Grapalat" w:hAnsi="GHEA Grapalat" w:cs="Arial Armenian"/>
          <w:sz w:val="20"/>
          <w:lang w:val="es-ES"/>
        </w:rPr>
        <w:t xml:space="preserve">  ընթացակարգին </w:t>
      </w:r>
      <w:r w:rsidRPr="00F566BF">
        <w:rPr>
          <w:rFonts w:ascii="GHEA Grapalat" w:hAnsi="GHEA Grapalat" w:cs="Sylfaen"/>
          <w:sz w:val="20"/>
          <w:lang w:val="ru-RU"/>
        </w:rPr>
        <w:t>մասնակցելու</w:t>
      </w:r>
      <w:r w:rsidRPr="00F566BF">
        <w:rPr>
          <w:rFonts w:ascii="GHEA Grapalat" w:hAnsi="GHEA Grapalat" w:cs="Arial Armenian"/>
          <w:sz w:val="20"/>
          <w:lang w:val="es-ES"/>
        </w:rPr>
        <w:t xml:space="preserve"> </w:t>
      </w:r>
      <w:r w:rsidRPr="00F566BF">
        <w:rPr>
          <w:rFonts w:ascii="GHEA Grapalat" w:hAnsi="GHEA Grapalat" w:cs="Sylfaen"/>
          <w:sz w:val="20"/>
          <w:lang w:val="ru-RU"/>
        </w:rPr>
        <w:t>իրավունք</w:t>
      </w:r>
      <w:r w:rsidRPr="00F566BF">
        <w:rPr>
          <w:rFonts w:ascii="GHEA Grapalat" w:hAnsi="GHEA Grapalat" w:cs="Arial Armenian"/>
          <w:sz w:val="20"/>
          <w:lang w:val="es-ES"/>
        </w:rPr>
        <w:t xml:space="preserve"> </w:t>
      </w:r>
      <w:r w:rsidRPr="00F566BF">
        <w:rPr>
          <w:rFonts w:ascii="GHEA Grapalat" w:hAnsi="GHEA Grapalat" w:cs="Sylfaen"/>
          <w:sz w:val="20"/>
          <w:lang w:val="ru-RU"/>
        </w:rPr>
        <w:t>չունեն</w:t>
      </w:r>
      <w:r w:rsidRPr="00F566BF">
        <w:rPr>
          <w:rFonts w:ascii="GHEA Grapalat" w:hAnsi="GHEA Grapalat" w:cs="Arial Armenian"/>
          <w:sz w:val="20"/>
          <w:lang w:val="es-ES"/>
        </w:rPr>
        <w:t xml:space="preserve"> </w:t>
      </w:r>
      <w:r w:rsidRPr="00F566BF">
        <w:rPr>
          <w:rFonts w:ascii="GHEA Grapalat" w:hAnsi="GHEA Grapalat" w:cs="Sylfaen"/>
          <w:sz w:val="20"/>
          <w:lang w:val="ru-RU"/>
        </w:rPr>
        <w:t>անձինք</w:t>
      </w:r>
      <w:r w:rsidRPr="00F566BF">
        <w:rPr>
          <w:rFonts w:ascii="GHEA Grapalat" w:hAnsi="GHEA Grapalat" w:cs="Sylfaen"/>
          <w:sz w:val="20"/>
          <w:lang w:val="es-ES"/>
        </w:rPr>
        <w:t>.</w:t>
      </w:r>
    </w:p>
    <w:p w14:paraId="267AFBFF" w14:textId="77777777" w:rsidR="00656A44" w:rsidRPr="00F566BF" w:rsidRDefault="00656A44" w:rsidP="00656A44">
      <w:pPr>
        <w:ind w:firstLine="720"/>
        <w:jc w:val="both"/>
        <w:rPr>
          <w:rFonts w:ascii="GHEA Grapalat" w:hAnsi="GHEA Grapalat"/>
          <w:sz w:val="20"/>
          <w:szCs w:val="20"/>
          <w:lang w:val="es-ES"/>
        </w:rPr>
      </w:pPr>
      <w:r w:rsidRPr="00F566BF">
        <w:rPr>
          <w:rFonts w:ascii="GHEA Grapalat" w:hAnsi="GHEA Grapalat"/>
          <w:sz w:val="20"/>
          <w:szCs w:val="20"/>
          <w:lang w:val="es-ES"/>
        </w:rPr>
        <w:t xml:space="preserve">1)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դատական</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ճանաչվել</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սնանկ</w:t>
      </w:r>
      <w:r w:rsidRPr="00F566BF">
        <w:rPr>
          <w:rFonts w:ascii="GHEA Grapalat" w:hAnsi="GHEA Grapalat"/>
          <w:sz w:val="20"/>
          <w:szCs w:val="20"/>
          <w:lang w:val="es-ES"/>
        </w:rPr>
        <w:t xml:space="preserve">. </w:t>
      </w:r>
    </w:p>
    <w:p w14:paraId="57223DFA" w14:textId="77777777" w:rsidR="00656A44" w:rsidRPr="00F566BF" w:rsidRDefault="00656A44" w:rsidP="00656A44">
      <w:pPr>
        <w:ind w:firstLine="720"/>
        <w:jc w:val="both"/>
        <w:rPr>
          <w:rFonts w:ascii="GHEA Grapalat" w:hAnsi="GHEA Grapalat"/>
          <w:sz w:val="20"/>
          <w:szCs w:val="20"/>
          <w:lang w:val="es-ES"/>
        </w:rPr>
      </w:pPr>
      <w:r w:rsidRPr="00F566BF">
        <w:rPr>
          <w:rFonts w:ascii="GHEA Grapalat" w:hAnsi="GHEA Grapalat"/>
          <w:sz w:val="20"/>
          <w:szCs w:val="20"/>
          <w:lang w:val="es-ES"/>
        </w:rPr>
        <w:t xml:space="preserve">3)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որոնց</w:t>
      </w:r>
      <w:r w:rsidRPr="00F566BF">
        <w:rPr>
          <w:rFonts w:ascii="GHEA Grapalat" w:hAnsi="GHEA Grapalat"/>
          <w:sz w:val="20"/>
          <w:szCs w:val="20"/>
          <w:lang w:val="es-ES"/>
        </w:rPr>
        <w:t xml:space="preserve"> </w:t>
      </w:r>
      <w:r w:rsidRPr="00F566BF">
        <w:rPr>
          <w:rFonts w:ascii="GHEA Grapalat" w:hAnsi="GHEA Grapalat" w:cs="Sylfaen"/>
          <w:sz w:val="20"/>
          <w:szCs w:val="20"/>
        </w:rPr>
        <w:t>գործադիր</w:t>
      </w:r>
      <w:r w:rsidRPr="00F566BF">
        <w:rPr>
          <w:rFonts w:ascii="GHEA Grapalat" w:hAnsi="GHEA Grapalat"/>
          <w:sz w:val="20"/>
          <w:szCs w:val="20"/>
          <w:lang w:val="es-ES"/>
        </w:rPr>
        <w:t xml:space="preserve"> </w:t>
      </w:r>
      <w:r w:rsidRPr="00F566BF">
        <w:rPr>
          <w:rFonts w:ascii="GHEA Grapalat" w:hAnsi="GHEA Grapalat" w:cs="Sylfaen"/>
          <w:sz w:val="20"/>
          <w:szCs w:val="20"/>
        </w:rPr>
        <w:t>մարմնի</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ներկայացուցիչը</w:t>
      </w:r>
      <w:r w:rsidRPr="00F566BF">
        <w:rPr>
          <w:rFonts w:ascii="GHEA Grapalat" w:hAnsi="GHEA Grapalat"/>
          <w:sz w:val="20"/>
          <w:szCs w:val="20"/>
          <w:lang w:val="es-ES"/>
        </w:rPr>
        <w:t xml:space="preserve"> </w:t>
      </w:r>
      <w:r w:rsidRPr="00F566BF">
        <w:rPr>
          <w:rFonts w:ascii="GHEA Grapalat" w:hAnsi="GHEA Grapalat" w:cs="Sylfaen"/>
          <w:sz w:val="20"/>
          <w:szCs w:val="20"/>
        </w:rPr>
        <w:t>հայտը</w:t>
      </w:r>
      <w:r w:rsidRPr="00F566BF">
        <w:rPr>
          <w:rFonts w:ascii="GHEA Grapalat" w:hAnsi="GHEA Grapalat"/>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cs="Sylfaen"/>
          <w:sz w:val="20"/>
          <w:szCs w:val="20"/>
        </w:rPr>
        <w:t>օրվան</w:t>
      </w:r>
      <w:r w:rsidRPr="00F566BF">
        <w:rPr>
          <w:rFonts w:ascii="GHEA Grapalat" w:hAnsi="GHEA Grapalat"/>
          <w:sz w:val="20"/>
          <w:szCs w:val="20"/>
          <w:lang w:val="es-ES"/>
        </w:rPr>
        <w:t xml:space="preserve"> </w:t>
      </w:r>
      <w:r w:rsidRPr="00F566BF">
        <w:rPr>
          <w:rFonts w:ascii="GHEA Grapalat" w:hAnsi="GHEA Grapalat" w:cs="Sylfaen"/>
          <w:sz w:val="20"/>
          <w:szCs w:val="20"/>
        </w:rPr>
        <w:t>նախորդող</w:t>
      </w:r>
      <w:r w:rsidRPr="00F566BF">
        <w:rPr>
          <w:rFonts w:ascii="GHEA Grapalat" w:hAnsi="GHEA Grapalat"/>
          <w:sz w:val="20"/>
          <w:szCs w:val="20"/>
          <w:lang w:val="es-ES"/>
        </w:rPr>
        <w:t xml:space="preserve"> </w:t>
      </w:r>
      <w:r>
        <w:rPr>
          <w:rFonts w:ascii="GHEA Grapalat" w:hAnsi="GHEA Grapalat" w:cs="Sylfaen"/>
          <w:sz w:val="20"/>
          <w:szCs w:val="20"/>
          <w:lang w:val="hy-AM"/>
        </w:rPr>
        <w:t>հինգ</w:t>
      </w:r>
      <w:r w:rsidRPr="00F566BF">
        <w:rPr>
          <w:rFonts w:ascii="GHEA Grapalat" w:hAnsi="GHEA Grapalat" w:cs="Sylfaen"/>
          <w:sz w:val="20"/>
          <w:szCs w:val="20"/>
        </w:rPr>
        <w:t>տարիների</w:t>
      </w:r>
      <w:r w:rsidRPr="00F566BF">
        <w:rPr>
          <w:rFonts w:ascii="GHEA Grapalat" w:hAnsi="GHEA Grapalat"/>
          <w:sz w:val="20"/>
          <w:szCs w:val="20"/>
          <w:lang w:val="es-ES"/>
        </w:rPr>
        <w:t xml:space="preserve"> </w:t>
      </w:r>
      <w:r w:rsidRPr="00F566BF">
        <w:rPr>
          <w:rFonts w:ascii="GHEA Grapalat" w:hAnsi="GHEA Grapalat" w:cs="Sylfaen"/>
          <w:sz w:val="20"/>
          <w:szCs w:val="20"/>
        </w:rPr>
        <w:t>ընթացքում</w:t>
      </w:r>
      <w:r w:rsidRPr="00F566BF">
        <w:rPr>
          <w:rFonts w:ascii="GHEA Grapalat" w:hAnsi="GHEA Grapalat"/>
          <w:sz w:val="20"/>
          <w:szCs w:val="20"/>
          <w:lang w:val="es-ES"/>
        </w:rPr>
        <w:t xml:space="preserve"> </w:t>
      </w:r>
      <w:r w:rsidRPr="00F566BF">
        <w:rPr>
          <w:rFonts w:ascii="GHEA Grapalat" w:hAnsi="GHEA Grapalat" w:cs="Sylfaen"/>
          <w:sz w:val="20"/>
          <w:szCs w:val="20"/>
        </w:rPr>
        <w:t>դատապարտված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r w:rsidRPr="00F566BF">
        <w:rPr>
          <w:rFonts w:ascii="GHEA Grapalat" w:hAnsi="GHEA Grapalat" w:cs="Sylfaen"/>
          <w:sz w:val="20"/>
          <w:szCs w:val="20"/>
        </w:rPr>
        <w:t>եղել</w:t>
      </w:r>
      <w:r w:rsidRPr="00F566BF">
        <w:rPr>
          <w:rFonts w:ascii="GHEA Grapalat" w:hAnsi="GHEA Grapalat"/>
          <w:sz w:val="20"/>
          <w:szCs w:val="20"/>
          <w:lang w:val="es-ES"/>
        </w:rPr>
        <w:t xml:space="preserve"> </w:t>
      </w:r>
      <w:r w:rsidRPr="00F566BF">
        <w:rPr>
          <w:rFonts w:ascii="GHEA Grapalat" w:hAnsi="GHEA Grapalat"/>
          <w:sz w:val="20"/>
          <w:szCs w:val="20"/>
        </w:rPr>
        <w:t>ահաբեկչության</w:t>
      </w:r>
      <w:r w:rsidRPr="00F566BF">
        <w:rPr>
          <w:rFonts w:ascii="GHEA Grapalat" w:hAnsi="GHEA Grapalat"/>
          <w:sz w:val="20"/>
          <w:szCs w:val="20"/>
          <w:lang w:val="es-ES"/>
        </w:rPr>
        <w:t xml:space="preserve"> </w:t>
      </w:r>
      <w:r w:rsidRPr="00F566BF">
        <w:rPr>
          <w:rFonts w:ascii="GHEA Grapalat" w:hAnsi="GHEA Grapalat"/>
          <w:sz w:val="20"/>
          <w:szCs w:val="20"/>
        </w:rPr>
        <w:t>ֆինանսավորման</w:t>
      </w:r>
      <w:r w:rsidRPr="00F566BF">
        <w:rPr>
          <w:rFonts w:ascii="GHEA Grapalat" w:hAnsi="GHEA Grapalat"/>
          <w:sz w:val="20"/>
          <w:szCs w:val="20"/>
          <w:lang w:val="es-ES"/>
        </w:rPr>
        <w:t xml:space="preserve">, </w:t>
      </w:r>
      <w:r w:rsidRPr="00F566BF">
        <w:rPr>
          <w:rFonts w:ascii="GHEA Grapalat" w:hAnsi="GHEA Grapalat"/>
          <w:sz w:val="20"/>
          <w:szCs w:val="20"/>
        </w:rPr>
        <w:t>երեխայի</w:t>
      </w:r>
      <w:r w:rsidRPr="00F566BF">
        <w:rPr>
          <w:rFonts w:ascii="GHEA Grapalat" w:hAnsi="GHEA Grapalat"/>
          <w:sz w:val="20"/>
          <w:szCs w:val="20"/>
          <w:lang w:val="es-ES"/>
        </w:rPr>
        <w:t xml:space="preserve"> </w:t>
      </w:r>
      <w:r w:rsidRPr="00F566BF">
        <w:rPr>
          <w:rFonts w:ascii="GHEA Grapalat" w:hAnsi="GHEA Grapalat"/>
          <w:sz w:val="20"/>
          <w:szCs w:val="20"/>
        </w:rPr>
        <w:t>շահագործման</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մարդկային</w:t>
      </w:r>
      <w:r w:rsidRPr="00F566BF">
        <w:rPr>
          <w:rFonts w:ascii="GHEA Grapalat" w:hAnsi="GHEA Grapalat"/>
          <w:sz w:val="20"/>
          <w:szCs w:val="20"/>
          <w:lang w:val="es-ES"/>
        </w:rPr>
        <w:t xml:space="preserve"> </w:t>
      </w:r>
      <w:r w:rsidRPr="00F566BF">
        <w:rPr>
          <w:rFonts w:ascii="GHEA Grapalat" w:hAnsi="GHEA Grapalat"/>
          <w:sz w:val="20"/>
          <w:szCs w:val="20"/>
        </w:rPr>
        <w:t>թրաֆիքինգ</w:t>
      </w:r>
      <w:r w:rsidRPr="00F566BF">
        <w:rPr>
          <w:rFonts w:ascii="GHEA Grapalat" w:hAnsi="GHEA Grapalat"/>
          <w:sz w:val="20"/>
          <w:szCs w:val="20"/>
          <w:lang w:val="es-ES"/>
        </w:rPr>
        <w:t xml:space="preserve"> </w:t>
      </w:r>
      <w:r w:rsidRPr="00F566BF">
        <w:rPr>
          <w:rFonts w:ascii="GHEA Grapalat" w:hAnsi="GHEA Grapalat"/>
          <w:sz w:val="20"/>
          <w:szCs w:val="20"/>
        </w:rPr>
        <w:t>ներառող</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հանցագործության</w:t>
      </w:r>
      <w:r w:rsidRPr="00F566BF">
        <w:rPr>
          <w:rFonts w:ascii="GHEA Grapalat" w:hAnsi="GHEA Grapalat"/>
          <w:sz w:val="20"/>
          <w:szCs w:val="20"/>
          <w:lang w:val="es-ES"/>
        </w:rPr>
        <w:t xml:space="preserve">, </w:t>
      </w:r>
      <w:r w:rsidRPr="00F566BF">
        <w:rPr>
          <w:rFonts w:ascii="GHEA Grapalat" w:hAnsi="GHEA Grapalat" w:cs="Sylfaen"/>
          <w:sz w:val="20"/>
          <w:szCs w:val="20"/>
        </w:rPr>
        <w:t>հանցավոր</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համագործակցություն</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ստեղծելու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կամ</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կաշառք</w:t>
      </w:r>
      <w:r w:rsidRPr="00F566BF">
        <w:rPr>
          <w:rFonts w:ascii="GHEA Grapalat" w:hAnsi="GHEA Grapalat" w:cs="Sylfaen"/>
          <w:sz w:val="20"/>
          <w:szCs w:val="20"/>
          <w:lang w:val="es-ES"/>
        </w:rPr>
        <w:t xml:space="preserve"> </w:t>
      </w:r>
      <w:r w:rsidRPr="00F566BF">
        <w:rPr>
          <w:rFonts w:ascii="GHEA Grapalat" w:hAnsi="GHEA Grapalat" w:cs="Sylfaen"/>
          <w:sz w:val="20"/>
          <w:szCs w:val="20"/>
        </w:rPr>
        <w:t>ստանալու</w:t>
      </w:r>
      <w:r w:rsidRPr="00F566BF">
        <w:rPr>
          <w:rFonts w:ascii="GHEA Grapalat" w:hAnsi="GHEA Grapalat"/>
          <w:sz w:val="20"/>
          <w:szCs w:val="20"/>
          <w:lang w:val="es-ES"/>
        </w:rPr>
        <w:t xml:space="preserve">, </w:t>
      </w:r>
      <w:r w:rsidRPr="00F566BF">
        <w:rPr>
          <w:rFonts w:ascii="GHEA Grapalat" w:hAnsi="GHEA Grapalat"/>
          <w:sz w:val="20"/>
          <w:szCs w:val="20"/>
        </w:rPr>
        <w:t>կաշառք</w:t>
      </w:r>
      <w:r w:rsidRPr="00F566BF">
        <w:rPr>
          <w:rFonts w:ascii="GHEA Grapalat" w:hAnsi="GHEA Grapalat"/>
          <w:sz w:val="20"/>
          <w:szCs w:val="20"/>
          <w:lang w:val="es-ES"/>
        </w:rPr>
        <w:t xml:space="preserve"> </w:t>
      </w:r>
      <w:r w:rsidRPr="00F566BF">
        <w:rPr>
          <w:rFonts w:ascii="GHEA Grapalat" w:hAnsi="GHEA Grapalat"/>
          <w:sz w:val="20"/>
          <w:szCs w:val="20"/>
        </w:rPr>
        <w:t>տալու</w:t>
      </w:r>
      <w:r w:rsidRPr="00F566BF">
        <w:rPr>
          <w:rFonts w:ascii="GHEA Grapalat" w:hAnsi="GHEA Grapalat"/>
          <w:sz w:val="20"/>
          <w:szCs w:val="20"/>
          <w:lang w:val="es-ES"/>
        </w:rPr>
        <w:t xml:space="preserve"> </w:t>
      </w:r>
      <w:r w:rsidRPr="00F566BF">
        <w:rPr>
          <w:rFonts w:ascii="GHEA Grapalat" w:hAnsi="GHEA Grapalat"/>
          <w:sz w:val="20"/>
          <w:szCs w:val="20"/>
        </w:rPr>
        <w:t>կամ</w:t>
      </w:r>
      <w:r w:rsidRPr="00F566BF">
        <w:rPr>
          <w:rFonts w:ascii="GHEA Grapalat" w:hAnsi="GHEA Grapalat"/>
          <w:sz w:val="20"/>
          <w:szCs w:val="20"/>
          <w:lang w:val="es-ES"/>
        </w:rPr>
        <w:t xml:space="preserve"> </w:t>
      </w:r>
      <w:r w:rsidRPr="00F566BF">
        <w:rPr>
          <w:rFonts w:ascii="GHEA Grapalat" w:hAnsi="GHEA Grapalat"/>
          <w:sz w:val="20"/>
          <w:szCs w:val="20"/>
        </w:rPr>
        <w:t>կաշառքի</w:t>
      </w:r>
      <w:r w:rsidRPr="00F566BF">
        <w:rPr>
          <w:rFonts w:ascii="GHEA Grapalat" w:hAnsi="GHEA Grapalat"/>
          <w:sz w:val="20"/>
          <w:szCs w:val="20"/>
          <w:lang w:val="es-ES"/>
        </w:rPr>
        <w:t xml:space="preserve"> </w:t>
      </w:r>
      <w:r w:rsidRPr="00F566BF">
        <w:rPr>
          <w:rFonts w:ascii="GHEA Grapalat" w:hAnsi="GHEA Grapalat"/>
          <w:sz w:val="20"/>
          <w:szCs w:val="20"/>
        </w:rPr>
        <w:t>միջնորդության</w:t>
      </w:r>
      <w:r w:rsidRPr="00F566BF">
        <w:rPr>
          <w:rFonts w:ascii="GHEA Grapalat" w:hAnsi="GHEA Grapalat"/>
          <w:sz w:val="20"/>
          <w:szCs w:val="20"/>
          <w:lang w:val="es-ES"/>
        </w:rPr>
        <w:t xml:space="preserve"> </w:t>
      </w:r>
      <w:r w:rsidRPr="00F566BF">
        <w:rPr>
          <w:rFonts w:ascii="GHEA Grapalat" w:hAnsi="GHEA Grapalat"/>
          <w:sz w:val="20"/>
          <w:szCs w:val="20"/>
        </w:rPr>
        <w:t>և</w:t>
      </w:r>
      <w:r w:rsidRPr="00F566BF">
        <w:rPr>
          <w:rFonts w:ascii="GHEA Grapalat" w:hAnsi="GHEA Grapalat"/>
          <w:sz w:val="20"/>
          <w:szCs w:val="20"/>
          <w:lang w:val="es-ES"/>
        </w:rPr>
        <w:t xml:space="preserve"> </w:t>
      </w:r>
      <w:r w:rsidRPr="00F566BF">
        <w:rPr>
          <w:rFonts w:ascii="GHEA Grapalat" w:hAnsi="GHEA Grapalat"/>
          <w:sz w:val="20"/>
          <w:szCs w:val="20"/>
        </w:rPr>
        <w:t>օրենքով</w:t>
      </w:r>
      <w:r w:rsidRPr="00F566BF">
        <w:rPr>
          <w:rFonts w:ascii="GHEA Grapalat" w:hAnsi="GHEA Grapalat"/>
          <w:sz w:val="20"/>
          <w:szCs w:val="20"/>
          <w:lang w:val="es-ES"/>
        </w:rPr>
        <w:t xml:space="preserve"> </w:t>
      </w:r>
      <w:r w:rsidRPr="00F566BF">
        <w:rPr>
          <w:rFonts w:ascii="GHEA Grapalat" w:hAnsi="GHEA Grapalat"/>
          <w:sz w:val="20"/>
          <w:szCs w:val="20"/>
        </w:rPr>
        <w:t>նախատեսված</w:t>
      </w:r>
      <w:r w:rsidRPr="00F566BF">
        <w:rPr>
          <w:rFonts w:ascii="GHEA Grapalat" w:hAnsi="GHEA Grapalat"/>
          <w:sz w:val="20"/>
          <w:szCs w:val="20"/>
          <w:lang w:val="es-ES"/>
        </w:rPr>
        <w:t xml:space="preserve"> </w:t>
      </w:r>
      <w:r w:rsidRPr="00F566BF">
        <w:rPr>
          <w:rFonts w:ascii="GHEA Grapalat" w:hAnsi="GHEA Grapalat"/>
          <w:sz w:val="20"/>
          <w:szCs w:val="20"/>
        </w:rPr>
        <w:t>տնտեսական</w:t>
      </w:r>
      <w:r w:rsidRPr="00F566BF">
        <w:rPr>
          <w:rFonts w:ascii="GHEA Grapalat" w:hAnsi="GHEA Grapalat"/>
          <w:sz w:val="20"/>
          <w:szCs w:val="20"/>
          <w:lang w:val="es-ES"/>
        </w:rPr>
        <w:t xml:space="preserve"> </w:t>
      </w:r>
      <w:r w:rsidRPr="00F566BF">
        <w:rPr>
          <w:rFonts w:ascii="GHEA Grapalat" w:hAnsi="GHEA Grapalat"/>
          <w:sz w:val="20"/>
          <w:szCs w:val="20"/>
        </w:rPr>
        <w:t>գործունեության</w:t>
      </w:r>
      <w:r w:rsidRPr="00F566BF">
        <w:rPr>
          <w:rFonts w:ascii="GHEA Grapalat" w:hAnsi="GHEA Grapalat"/>
          <w:sz w:val="20"/>
          <w:szCs w:val="20"/>
          <w:lang w:val="es-ES"/>
        </w:rPr>
        <w:t xml:space="preserve"> </w:t>
      </w:r>
      <w:r w:rsidRPr="00F566BF">
        <w:rPr>
          <w:rFonts w:ascii="GHEA Grapalat" w:hAnsi="GHEA Grapalat"/>
          <w:sz w:val="20"/>
          <w:szCs w:val="20"/>
        </w:rPr>
        <w:t>դեմ</w:t>
      </w:r>
      <w:r w:rsidRPr="00F566BF">
        <w:rPr>
          <w:rFonts w:ascii="GHEA Grapalat" w:hAnsi="GHEA Grapalat"/>
          <w:sz w:val="20"/>
          <w:szCs w:val="20"/>
          <w:lang w:val="es-ES"/>
        </w:rPr>
        <w:t xml:space="preserve"> </w:t>
      </w:r>
      <w:r w:rsidRPr="00F566BF">
        <w:rPr>
          <w:rFonts w:ascii="GHEA Grapalat" w:hAnsi="GHEA Grapalat"/>
          <w:sz w:val="20"/>
          <w:szCs w:val="20"/>
        </w:rPr>
        <w:t>ուղղված</w:t>
      </w:r>
      <w:r w:rsidRPr="00F566BF">
        <w:rPr>
          <w:rFonts w:ascii="GHEA Grapalat" w:hAnsi="GHEA Grapalat"/>
          <w:sz w:val="20"/>
          <w:szCs w:val="20"/>
          <w:lang w:val="es-ES"/>
        </w:rPr>
        <w:t xml:space="preserve"> </w:t>
      </w:r>
      <w:r w:rsidRPr="00F566BF">
        <w:rPr>
          <w:rFonts w:ascii="GHEA Grapalat" w:hAnsi="GHEA Grapalat"/>
          <w:sz w:val="20"/>
          <w:szCs w:val="20"/>
        </w:rPr>
        <w:t>հանցագործությունների</w:t>
      </w:r>
      <w:r w:rsidRPr="00F566BF">
        <w:rPr>
          <w:rFonts w:ascii="GHEA Grapalat" w:hAnsi="GHEA Grapalat"/>
          <w:sz w:val="20"/>
          <w:szCs w:val="20"/>
          <w:lang w:val="es-ES"/>
        </w:rPr>
        <w:t xml:space="preserve"> </w:t>
      </w:r>
      <w:r w:rsidRPr="00F566BF">
        <w:rPr>
          <w:rFonts w:ascii="GHEA Grapalat" w:hAnsi="GHEA Grapalat"/>
          <w:sz w:val="20"/>
          <w:szCs w:val="20"/>
        </w:rPr>
        <w:t>համար</w:t>
      </w:r>
      <w:r w:rsidRPr="00F566BF">
        <w:rPr>
          <w:rFonts w:ascii="GHEA Grapalat" w:hAnsi="GHEA Grapalat"/>
          <w:sz w:val="20"/>
          <w:szCs w:val="20"/>
          <w:lang w:val="es-ES"/>
        </w:rPr>
        <w:t>,</w:t>
      </w:r>
      <w:r w:rsidRPr="00F566BF">
        <w:rPr>
          <w:rFonts w:ascii="GHEA Grapalat" w:hAnsi="GHEA Grapalat" w:cs="Sylfaen"/>
          <w:sz w:val="20"/>
          <w:szCs w:val="20"/>
          <w:lang w:val="es-ES"/>
        </w:rPr>
        <w:t xml:space="preserve"> </w:t>
      </w:r>
      <w:r w:rsidRPr="00F566BF">
        <w:rPr>
          <w:rFonts w:ascii="GHEA Grapalat" w:hAnsi="GHEA Grapalat" w:cs="Sylfaen"/>
          <w:sz w:val="20"/>
          <w:szCs w:val="20"/>
        </w:rPr>
        <w:t>բացառությամբ</w:t>
      </w:r>
      <w:r w:rsidRPr="00F566BF">
        <w:rPr>
          <w:rFonts w:ascii="GHEA Grapalat" w:hAnsi="GHEA Grapalat"/>
          <w:sz w:val="20"/>
          <w:szCs w:val="20"/>
          <w:lang w:val="es-ES"/>
        </w:rPr>
        <w:t xml:space="preserve"> </w:t>
      </w:r>
      <w:r w:rsidRPr="00F566BF">
        <w:rPr>
          <w:rFonts w:ascii="GHEA Grapalat" w:hAnsi="GHEA Grapalat" w:cs="Sylfaen"/>
          <w:sz w:val="20"/>
          <w:szCs w:val="20"/>
        </w:rPr>
        <w:t>այն</w:t>
      </w:r>
      <w:r w:rsidRPr="00F566BF">
        <w:rPr>
          <w:rFonts w:ascii="GHEA Grapalat" w:hAnsi="GHEA Grapalat"/>
          <w:sz w:val="20"/>
          <w:szCs w:val="20"/>
          <w:lang w:val="es-ES"/>
        </w:rPr>
        <w:t xml:space="preserve"> </w:t>
      </w:r>
      <w:r w:rsidRPr="00F566BF">
        <w:rPr>
          <w:rFonts w:ascii="GHEA Grapalat" w:hAnsi="GHEA Grapalat" w:cs="Sylfaen"/>
          <w:sz w:val="20"/>
          <w:szCs w:val="20"/>
        </w:rPr>
        <w:t>դեպքերի</w:t>
      </w:r>
      <w:r w:rsidRPr="00F566BF">
        <w:rPr>
          <w:rFonts w:ascii="GHEA Grapalat" w:hAnsi="GHEA Grapalat"/>
          <w:sz w:val="20"/>
          <w:szCs w:val="20"/>
          <w:lang w:val="es-ES"/>
        </w:rPr>
        <w:t xml:space="preserve">, </w:t>
      </w:r>
      <w:r w:rsidRPr="00F566BF">
        <w:rPr>
          <w:rFonts w:ascii="GHEA Grapalat" w:hAnsi="GHEA Grapalat" w:cs="Sylfaen"/>
          <w:sz w:val="20"/>
          <w:szCs w:val="20"/>
        </w:rPr>
        <w:t>երբ</w:t>
      </w:r>
      <w:r w:rsidRPr="00F566BF">
        <w:rPr>
          <w:rFonts w:ascii="GHEA Grapalat" w:hAnsi="GHEA Grapalat"/>
          <w:sz w:val="20"/>
          <w:szCs w:val="20"/>
          <w:lang w:val="es-ES"/>
        </w:rPr>
        <w:t xml:space="preserve"> </w:t>
      </w:r>
      <w:r w:rsidRPr="00F566BF">
        <w:rPr>
          <w:rFonts w:ascii="GHEA Grapalat" w:hAnsi="GHEA Grapalat" w:cs="Sylfaen"/>
          <w:sz w:val="20"/>
          <w:szCs w:val="20"/>
        </w:rPr>
        <w:t>դատվածությունը</w:t>
      </w:r>
      <w:r w:rsidRPr="00F566BF">
        <w:rPr>
          <w:rFonts w:ascii="GHEA Grapalat" w:hAnsi="GHEA Grapalat"/>
          <w:sz w:val="20"/>
          <w:szCs w:val="20"/>
          <w:lang w:val="es-ES"/>
        </w:rPr>
        <w:t xml:space="preserve"> </w:t>
      </w:r>
      <w:r w:rsidRPr="00F566BF">
        <w:rPr>
          <w:rFonts w:ascii="GHEA Grapalat" w:hAnsi="GHEA Grapalat" w:cs="Sylfaen"/>
          <w:sz w:val="20"/>
          <w:szCs w:val="20"/>
        </w:rPr>
        <w:t>օրենքով</w:t>
      </w:r>
      <w:r w:rsidRPr="00F566BF">
        <w:rPr>
          <w:rFonts w:ascii="GHEA Grapalat" w:hAnsi="GHEA Grapalat"/>
          <w:sz w:val="20"/>
          <w:szCs w:val="20"/>
          <w:lang w:val="es-ES"/>
        </w:rPr>
        <w:t xml:space="preserve"> </w:t>
      </w:r>
      <w:r w:rsidRPr="00F566BF">
        <w:rPr>
          <w:rFonts w:ascii="GHEA Grapalat" w:hAnsi="GHEA Grapalat" w:cs="Sylfaen"/>
          <w:sz w:val="20"/>
          <w:szCs w:val="20"/>
        </w:rPr>
        <w:t>սահմանված</w:t>
      </w:r>
      <w:r w:rsidRPr="00F566BF">
        <w:rPr>
          <w:rFonts w:ascii="GHEA Grapalat" w:hAnsi="GHEA Grapalat"/>
          <w:sz w:val="20"/>
          <w:szCs w:val="20"/>
          <w:lang w:val="es-ES"/>
        </w:rPr>
        <w:t xml:space="preserve"> </w:t>
      </w:r>
      <w:r w:rsidRPr="00F566BF">
        <w:rPr>
          <w:rFonts w:ascii="GHEA Grapalat" w:hAnsi="GHEA Grapalat" w:cs="Sylfaen"/>
          <w:sz w:val="20"/>
          <w:szCs w:val="20"/>
        </w:rPr>
        <w:t>կարգով</w:t>
      </w:r>
      <w:r w:rsidRPr="00F566BF">
        <w:rPr>
          <w:rFonts w:ascii="GHEA Grapalat" w:hAnsi="GHEA Grapalat"/>
          <w:sz w:val="20"/>
          <w:szCs w:val="20"/>
          <w:lang w:val="es-ES"/>
        </w:rPr>
        <w:t xml:space="preserve"> </w:t>
      </w:r>
      <w:r w:rsidRPr="00F566BF">
        <w:rPr>
          <w:rFonts w:ascii="GHEA Grapalat" w:hAnsi="GHEA Grapalat" w:cs="Sylfaen"/>
          <w:sz w:val="20"/>
          <w:szCs w:val="20"/>
        </w:rPr>
        <w:t>հանված</w:t>
      </w:r>
      <w:r w:rsidRPr="00F566BF">
        <w:rPr>
          <w:rFonts w:ascii="GHEA Grapalat" w:hAnsi="GHEA Grapalat"/>
          <w:sz w:val="20"/>
          <w:szCs w:val="20"/>
          <w:lang w:val="es-ES"/>
        </w:rPr>
        <w:t xml:space="preserve"> </w:t>
      </w:r>
      <w:r w:rsidRPr="00F566BF">
        <w:rPr>
          <w:rFonts w:ascii="GHEA Grapalat" w:hAnsi="GHEA Grapalat" w:cs="Sylfaen"/>
          <w:sz w:val="20"/>
          <w:szCs w:val="20"/>
        </w:rPr>
        <w:t>կամ</w:t>
      </w:r>
      <w:r w:rsidRPr="00F566BF">
        <w:rPr>
          <w:rFonts w:ascii="GHEA Grapalat" w:hAnsi="GHEA Grapalat"/>
          <w:sz w:val="20"/>
          <w:szCs w:val="20"/>
          <w:lang w:val="es-ES"/>
        </w:rPr>
        <w:t xml:space="preserve"> </w:t>
      </w:r>
      <w:r w:rsidRPr="00F566BF">
        <w:rPr>
          <w:rFonts w:ascii="GHEA Grapalat" w:hAnsi="GHEA Grapalat" w:cs="Sylfaen"/>
          <w:sz w:val="20"/>
          <w:szCs w:val="20"/>
        </w:rPr>
        <w:t>մարված</w:t>
      </w:r>
      <w:r w:rsidRPr="00F566BF">
        <w:rPr>
          <w:rFonts w:ascii="GHEA Grapalat" w:hAnsi="GHEA Grapalat"/>
          <w:sz w:val="20"/>
          <w:szCs w:val="20"/>
          <w:lang w:val="es-ES"/>
        </w:rPr>
        <w:t xml:space="preserve"> </w:t>
      </w:r>
      <w:r w:rsidRPr="00F566BF">
        <w:rPr>
          <w:rFonts w:ascii="GHEA Grapalat" w:hAnsi="GHEA Grapalat" w:cs="Sylfaen"/>
          <w:sz w:val="20"/>
          <w:szCs w:val="20"/>
        </w:rPr>
        <w:t>է</w:t>
      </w:r>
      <w:r w:rsidRPr="00F566BF">
        <w:rPr>
          <w:rFonts w:ascii="GHEA Grapalat" w:hAnsi="GHEA Grapalat"/>
          <w:sz w:val="20"/>
          <w:szCs w:val="20"/>
          <w:lang w:val="es-ES"/>
        </w:rPr>
        <w:t xml:space="preserve">.  </w:t>
      </w:r>
    </w:p>
    <w:p w14:paraId="57B07F94" w14:textId="77777777" w:rsidR="00656A44" w:rsidRDefault="00656A44" w:rsidP="00656A44">
      <w:pPr>
        <w:ind w:firstLine="720"/>
        <w:jc w:val="both"/>
        <w:rPr>
          <w:rFonts w:ascii="GHEA Grapalat" w:hAnsi="GHEA Grapalat"/>
          <w:sz w:val="20"/>
          <w:szCs w:val="20"/>
          <w:lang w:val="es-ES"/>
        </w:rPr>
      </w:pPr>
      <w:r w:rsidRPr="00F566BF">
        <w:rPr>
          <w:rFonts w:ascii="GHEA Grapalat" w:hAnsi="GHEA Grapalat" w:cs="Sylfaen"/>
          <w:sz w:val="20"/>
          <w:szCs w:val="20"/>
          <w:lang w:val="es-ES"/>
        </w:rPr>
        <w:t>4)</w:t>
      </w:r>
      <w:r w:rsidRPr="00F566BF">
        <w:rPr>
          <w:rFonts w:ascii="GHEA Grapalat" w:hAnsi="GHEA Grapalat"/>
          <w:sz w:val="20"/>
          <w:szCs w:val="20"/>
          <w:lang w:val="es-ES"/>
        </w:rPr>
        <w:t xml:space="preserve"> </w:t>
      </w:r>
      <w:r w:rsidRPr="00BA41C0">
        <w:rPr>
          <w:rFonts w:ascii="GHEA Grapalat" w:hAnsi="GHEA Grapalat" w:cs="Sylfaen"/>
          <w:sz w:val="20"/>
          <w:szCs w:val="20"/>
        </w:rPr>
        <w:t>որոնց</w:t>
      </w:r>
      <w:r w:rsidRPr="00BA41C0">
        <w:rPr>
          <w:rFonts w:ascii="GHEA Grapalat" w:hAnsi="GHEA Grapalat" w:cs="Sylfaen"/>
          <w:sz w:val="20"/>
          <w:szCs w:val="20"/>
          <w:lang w:val="es-ES"/>
        </w:rPr>
        <w:t xml:space="preserve"> </w:t>
      </w:r>
      <w:r w:rsidRPr="00BA41C0">
        <w:rPr>
          <w:rFonts w:ascii="GHEA Grapalat" w:hAnsi="GHEA Grapalat" w:cs="Sylfaen"/>
          <w:sz w:val="20"/>
          <w:szCs w:val="20"/>
        </w:rPr>
        <w:t>վերաբերյալ</w:t>
      </w:r>
      <w:r w:rsidRPr="00BA41C0">
        <w:rPr>
          <w:rFonts w:ascii="GHEA Grapalat" w:hAnsi="GHEA Grapalat" w:cs="Sylfaen"/>
          <w:sz w:val="20"/>
          <w:szCs w:val="20"/>
          <w:lang w:val="es-ES"/>
        </w:rPr>
        <w:t xml:space="preserve"> </w:t>
      </w:r>
      <w:r w:rsidRPr="00BA41C0">
        <w:rPr>
          <w:rFonts w:ascii="GHEA Grapalat" w:hAnsi="GHEA Grapalat" w:cs="Sylfaen"/>
          <w:sz w:val="20"/>
          <w:szCs w:val="20"/>
        </w:rPr>
        <w:t>գնումների</w:t>
      </w:r>
      <w:r w:rsidRPr="00BA41C0">
        <w:rPr>
          <w:rFonts w:ascii="GHEA Grapalat" w:hAnsi="GHEA Grapalat" w:cs="Sylfaen"/>
          <w:sz w:val="20"/>
          <w:szCs w:val="20"/>
          <w:lang w:val="es-ES"/>
        </w:rPr>
        <w:t xml:space="preserve"> </w:t>
      </w:r>
      <w:r w:rsidRPr="00BA41C0">
        <w:rPr>
          <w:rFonts w:ascii="GHEA Grapalat" w:hAnsi="GHEA Grapalat" w:cs="Sylfaen"/>
          <w:sz w:val="20"/>
          <w:szCs w:val="20"/>
        </w:rPr>
        <w:t>ոլորտում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հակամրցակցային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համաձայնության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գերիշխող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դիրքի</w:t>
      </w:r>
      <w:r w:rsidRPr="00BA41C0">
        <w:rPr>
          <w:rFonts w:ascii="GHEA Grapalat" w:hAnsi="GHEA Grapalat" w:cs="Sylfaen"/>
          <w:sz w:val="20"/>
          <w:szCs w:val="20"/>
          <w:lang w:val="es-ES"/>
        </w:rPr>
        <w:t xml:space="preserve"> </w:t>
      </w:r>
      <w:r w:rsidRPr="00BA41C0">
        <w:rPr>
          <w:rFonts w:ascii="GHEA Grapalat" w:hAnsi="GHEA Grapalat" w:cs="Sylfaen"/>
          <w:sz w:val="20"/>
          <w:szCs w:val="20"/>
        </w:rPr>
        <w:t>չարաշահման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կամ</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անբարեխիղճ</w:t>
      </w:r>
      <w:r w:rsidRPr="00BA41C0">
        <w:rPr>
          <w:rFonts w:ascii="GHEA Grapalat" w:hAnsi="GHEA Grapalat" w:cs="Sylfaen"/>
          <w:sz w:val="20"/>
          <w:szCs w:val="20"/>
          <w:lang w:val="es-ES"/>
        </w:rPr>
        <w:t xml:space="preserve"> </w:t>
      </w:r>
      <w:r w:rsidRPr="00BA41C0">
        <w:rPr>
          <w:rFonts w:ascii="GHEA Grapalat" w:hAnsi="GHEA Grapalat" w:cs="Sylfaen"/>
          <w:sz w:val="20"/>
          <w:szCs w:val="20"/>
        </w:rPr>
        <w:t>մրցակցության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համար</w:t>
      </w:r>
      <w:r w:rsidRPr="00BA41C0">
        <w:rPr>
          <w:rFonts w:ascii="GHEA Grapalat" w:hAnsi="GHEA Grapalat" w:cs="Sylfaen"/>
          <w:sz w:val="20"/>
          <w:szCs w:val="20"/>
          <w:lang w:val="es-ES"/>
        </w:rPr>
        <w:t xml:space="preserve"> </w:t>
      </w:r>
      <w:r w:rsidRPr="00BA41C0">
        <w:rPr>
          <w:rFonts w:ascii="GHEA Grapalat" w:hAnsi="GHEA Grapalat" w:cs="Sylfaen"/>
          <w:sz w:val="20"/>
          <w:szCs w:val="20"/>
        </w:rPr>
        <w:t>պատասխանատվություն</w:t>
      </w:r>
      <w:r w:rsidRPr="00BA41C0">
        <w:rPr>
          <w:rFonts w:ascii="GHEA Grapalat" w:hAnsi="GHEA Grapalat" w:cs="Sylfaen"/>
          <w:sz w:val="20"/>
          <w:szCs w:val="20"/>
          <w:lang w:val="es-ES"/>
        </w:rPr>
        <w:t xml:space="preserve"> </w:t>
      </w:r>
      <w:r w:rsidRPr="00BA41C0">
        <w:rPr>
          <w:rFonts w:ascii="GHEA Grapalat" w:hAnsi="GHEA Grapalat" w:cs="Sylfaen"/>
          <w:sz w:val="20"/>
          <w:szCs w:val="20"/>
        </w:rPr>
        <w:t>սահմանող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վարչական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ակտը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հայտը</w:t>
      </w:r>
      <w:r w:rsidRPr="00BA41C0">
        <w:rPr>
          <w:rFonts w:ascii="GHEA Grapalat" w:hAnsi="GHEA Grapalat" w:cs="Sylfaen"/>
          <w:sz w:val="20"/>
          <w:szCs w:val="20"/>
          <w:lang w:val="es-ES"/>
        </w:rPr>
        <w:t xml:space="preserve"> </w:t>
      </w:r>
      <w:r w:rsidRPr="00BA41C0">
        <w:rPr>
          <w:rFonts w:ascii="GHEA Grapalat" w:hAnsi="GHEA Grapalat" w:cs="Sylfaen"/>
          <w:sz w:val="20"/>
          <w:szCs w:val="20"/>
        </w:rPr>
        <w:t>ներկայացվելու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օրվան</w:t>
      </w:r>
      <w:r w:rsidRPr="00BA41C0">
        <w:rPr>
          <w:rFonts w:ascii="GHEA Grapalat" w:hAnsi="GHEA Grapalat" w:cs="Sylfaen"/>
          <w:sz w:val="20"/>
          <w:szCs w:val="20"/>
          <w:lang w:val="es-ES"/>
        </w:rPr>
        <w:t xml:space="preserve"> </w:t>
      </w:r>
      <w:r w:rsidRPr="00BA41C0">
        <w:rPr>
          <w:rFonts w:ascii="GHEA Grapalat" w:hAnsi="GHEA Grapalat" w:cs="Sylfaen"/>
          <w:sz w:val="20"/>
          <w:szCs w:val="20"/>
        </w:rPr>
        <w:t>նախորդող</w:t>
      </w:r>
      <w:r w:rsidRPr="00BA41C0">
        <w:rPr>
          <w:rFonts w:ascii="GHEA Grapalat" w:hAnsi="GHEA Grapalat" w:cs="Sylfaen"/>
          <w:sz w:val="20"/>
          <w:szCs w:val="20"/>
          <w:lang w:val="es-ES"/>
        </w:rPr>
        <w:t xml:space="preserve"> </w:t>
      </w:r>
      <w:r w:rsidRPr="00BA41C0">
        <w:rPr>
          <w:rFonts w:ascii="GHEA Grapalat" w:hAnsi="GHEA Grapalat" w:cs="Sylfaen"/>
          <w:sz w:val="20"/>
          <w:szCs w:val="20"/>
        </w:rPr>
        <w:t>երեք</w:t>
      </w:r>
      <w:r w:rsidRPr="00BA41C0">
        <w:rPr>
          <w:rFonts w:ascii="GHEA Grapalat" w:hAnsi="GHEA Grapalat" w:cs="Sylfaen"/>
          <w:sz w:val="20"/>
          <w:szCs w:val="20"/>
          <w:lang w:val="es-ES"/>
        </w:rPr>
        <w:t xml:space="preserve"> </w:t>
      </w:r>
      <w:r w:rsidRPr="00BA41C0">
        <w:rPr>
          <w:rFonts w:ascii="GHEA Grapalat" w:hAnsi="GHEA Grapalat" w:cs="Sylfaen"/>
          <w:sz w:val="20"/>
          <w:szCs w:val="20"/>
        </w:rPr>
        <w:t>տարվա</w:t>
      </w:r>
      <w:r w:rsidRPr="00BA41C0">
        <w:rPr>
          <w:rFonts w:ascii="GHEA Grapalat" w:hAnsi="GHEA Grapalat" w:cs="Sylfaen"/>
          <w:sz w:val="20"/>
          <w:szCs w:val="20"/>
          <w:lang w:val="es-ES"/>
        </w:rPr>
        <w:t xml:space="preserve"> </w:t>
      </w:r>
      <w:r w:rsidRPr="00BA41C0">
        <w:rPr>
          <w:rFonts w:ascii="GHEA Grapalat" w:hAnsi="GHEA Grapalat" w:cs="Sylfaen"/>
          <w:sz w:val="20"/>
          <w:szCs w:val="20"/>
        </w:rPr>
        <w:t>ընթացքում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դարձել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անբողոքարկելի</w:t>
      </w:r>
      <w:r w:rsidRPr="00BA41C0">
        <w:rPr>
          <w:rFonts w:ascii="GHEA Grapalat" w:hAnsi="GHEA Grapalat" w:cs="Sylfaen"/>
          <w:sz w:val="20"/>
          <w:szCs w:val="20"/>
          <w:lang w:val="es-ES"/>
        </w:rPr>
        <w:t xml:space="preserve">, </w:t>
      </w:r>
      <w:r w:rsidRPr="00BA41C0">
        <w:rPr>
          <w:rFonts w:ascii="GHEA Grapalat" w:hAnsi="GHEA Grapalat" w:cs="Sylfaen"/>
          <w:sz w:val="20"/>
          <w:szCs w:val="20"/>
        </w:rPr>
        <w:t>իսկ</w:t>
      </w:r>
      <w:r w:rsidRPr="00BA41C0">
        <w:rPr>
          <w:rFonts w:ascii="GHEA Grapalat" w:hAnsi="GHEA Grapalat" w:cs="Sylfaen"/>
          <w:sz w:val="20"/>
          <w:szCs w:val="20"/>
          <w:lang w:val="es-ES"/>
        </w:rPr>
        <w:t xml:space="preserve"> </w:t>
      </w:r>
      <w:r w:rsidRPr="00BA41C0">
        <w:rPr>
          <w:rFonts w:ascii="GHEA Grapalat" w:hAnsi="GHEA Grapalat" w:cs="Sylfaen"/>
          <w:sz w:val="20"/>
          <w:szCs w:val="20"/>
        </w:rPr>
        <w:t>բողոքարկված</w:t>
      </w:r>
      <w:r w:rsidRPr="00BA41C0">
        <w:rPr>
          <w:rFonts w:ascii="GHEA Grapalat" w:hAnsi="GHEA Grapalat" w:cs="Sylfaen"/>
          <w:sz w:val="20"/>
          <w:szCs w:val="20"/>
          <w:lang w:val="es-ES"/>
        </w:rPr>
        <w:t xml:space="preserve"> </w:t>
      </w:r>
      <w:r w:rsidRPr="00BA41C0">
        <w:rPr>
          <w:rFonts w:ascii="GHEA Grapalat" w:hAnsi="GHEA Grapalat" w:cs="Sylfaen"/>
          <w:sz w:val="20"/>
          <w:szCs w:val="20"/>
        </w:rPr>
        <w:t>լինելու</w:t>
      </w:r>
      <w:r w:rsidRPr="00BA41C0">
        <w:rPr>
          <w:rFonts w:ascii="GHEA Grapalat" w:hAnsi="GHEA Grapalat" w:cs="Sylfaen"/>
          <w:sz w:val="20"/>
          <w:szCs w:val="20"/>
          <w:lang w:val="es-ES"/>
        </w:rPr>
        <w:t xml:space="preserve"> </w:t>
      </w:r>
      <w:r w:rsidRPr="00BA41C0">
        <w:rPr>
          <w:rFonts w:ascii="GHEA Grapalat" w:hAnsi="GHEA Grapalat" w:cs="Sylfaen"/>
          <w:sz w:val="20"/>
          <w:szCs w:val="20"/>
        </w:rPr>
        <w:t>դեպքում</w:t>
      </w:r>
      <w:r w:rsidRPr="00BA41C0">
        <w:rPr>
          <w:rFonts w:ascii="GHEA Grapalat" w:hAnsi="GHEA Grapalat" w:cs="Sylfaen"/>
          <w:sz w:val="20"/>
          <w:szCs w:val="20"/>
          <w:lang w:val="es-ES"/>
        </w:rPr>
        <w:t xml:space="preserve"> </w:t>
      </w:r>
      <w:r w:rsidRPr="00BA41C0">
        <w:rPr>
          <w:rFonts w:ascii="GHEA Grapalat" w:hAnsi="GHEA Grapalat" w:cs="Sylfaen"/>
          <w:sz w:val="20"/>
          <w:szCs w:val="20"/>
        </w:rPr>
        <w:t>թողնվել</w:t>
      </w:r>
      <w:r w:rsidRPr="00BA41C0">
        <w:rPr>
          <w:rFonts w:ascii="GHEA Grapalat" w:hAnsi="GHEA Grapalat" w:cs="Sylfaen"/>
          <w:sz w:val="20"/>
          <w:szCs w:val="20"/>
          <w:lang w:val="es-ES"/>
        </w:rPr>
        <w:t xml:space="preserve"> </w:t>
      </w:r>
      <w:r w:rsidRPr="00BA41C0">
        <w:rPr>
          <w:rFonts w:ascii="GHEA Grapalat" w:hAnsi="GHEA Grapalat" w:cs="Sylfaen"/>
          <w:sz w:val="20"/>
          <w:szCs w:val="20"/>
        </w:rPr>
        <w:t>է</w:t>
      </w:r>
      <w:r w:rsidRPr="00BA41C0">
        <w:rPr>
          <w:rFonts w:ascii="GHEA Grapalat" w:hAnsi="GHEA Grapalat" w:cs="Sylfaen"/>
          <w:sz w:val="20"/>
          <w:szCs w:val="20"/>
          <w:lang w:val="es-ES"/>
        </w:rPr>
        <w:t xml:space="preserve"> </w:t>
      </w:r>
      <w:r w:rsidRPr="00BA41C0">
        <w:rPr>
          <w:rFonts w:ascii="GHEA Grapalat" w:hAnsi="GHEA Grapalat" w:cs="Sylfaen"/>
          <w:sz w:val="20"/>
          <w:szCs w:val="20"/>
        </w:rPr>
        <w:t>անփոփոխ</w:t>
      </w:r>
      <w:r w:rsidRPr="00BA41C0">
        <w:rPr>
          <w:rFonts w:ascii="Cambria Math" w:hAnsi="Cambria Math" w:cs="Cambria Math"/>
          <w:sz w:val="20"/>
          <w:szCs w:val="20"/>
          <w:lang w:val="es-ES"/>
        </w:rPr>
        <w:t>․</w:t>
      </w:r>
      <w:r w:rsidRPr="005E1F72">
        <w:rPr>
          <w:rFonts w:ascii="GHEA Grapalat" w:hAnsi="GHEA Grapalat"/>
          <w:sz w:val="20"/>
          <w:szCs w:val="20"/>
          <w:lang w:val="es-ES"/>
        </w:rPr>
        <w:t xml:space="preserve"> </w:t>
      </w:r>
    </w:p>
    <w:p w14:paraId="291B2FDA" w14:textId="77777777" w:rsidR="00656A44" w:rsidRPr="00F566BF" w:rsidRDefault="00656A44" w:rsidP="00656A44">
      <w:pPr>
        <w:ind w:firstLine="720"/>
        <w:jc w:val="both"/>
        <w:rPr>
          <w:rFonts w:ascii="GHEA Grapalat" w:hAnsi="GHEA Grapalat"/>
          <w:sz w:val="20"/>
          <w:szCs w:val="20"/>
          <w:lang w:val="es-ES"/>
        </w:rPr>
      </w:pPr>
      <w:r w:rsidRPr="00F566BF">
        <w:rPr>
          <w:rFonts w:ascii="GHEA Grapalat" w:hAnsi="GHEA Grapalat" w:cs="Sylfaen"/>
          <w:sz w:val="20"/>
          <w:szCs w:val="20"/>
          <w:lang w:val="es-ES"/>
        </w:rPr>
        <w:t xml:space="preserve">5) </w:t>
      </w:r>
      <w:r w:rsidRPr="00F566BF">
        <w:rPr>
          <w:rFonts w:ascii="GHEA Grapalat" w:hAnsi="GHEA Grapalat" w:cs="Sylfaen"/>
          <w:sz w:val="20"/>
          <w:szCs w:val="20"/>
        </w:rPr>
        <w:t>որոնք</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հայտը</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ներկայացնելու</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օրվա</w:t>
      </w:r>
      <w:r w:rsidRPr="00F566BF">
        <w:rPr>
          <w:rFonts w:ascii="GHEA Grapalat" w:hAnsi="GHEA Grapalat" w:cs="Sylfaen"/>
          <w:sz w:val="20"/>
          <w:szCs w:val="20"/>
          <w:lang w:val="es-ES"/>
        </w:rPr>
        <w:t xml:space="preserve"> </w:t>
      </w:r>
      <w:r w:rsidRPr="00F566BF">
        <w:rPr>
          <w:rFonts w:ascii="GHEA Grapalat" w:hAnsi="GHEA Grapalat" w:cs="Sylfaen"/>
          <w:sz w:val="20"/>
          <w:szCs w:val="20"/>
        </w:rPr>
        <w:t>դրությամբ</w:t>
      </w:r>
      <w:r w:rsidRPr="00F566BF">
        <w:rPr>
          <w:rFonts w:ascii="GHEA Grapalat" w:hAnsi="GHEA Grapalat" w:cs="Sylfaen"/>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են</w:t>
      </w:r>
      <w:r w:rsidRPr="00F566BF">
        <w:rPr>
          <w:rFonts w:ascii="GHEA Grapalat" w:hAnsi="GHEA Grapalat" w:cs="Sylfaen"/>
          <w:sz w:val="20"/>
          <w:szCs w:val="20"/>
          <w:lang w:val="es-ES"/>
        </w:rPr>
        <w:t xml:space="preserve"> </w:t>
      </w:r>
      <w:r w:rsidRPr="00F566BF">
        <w:rPr>
          <w:rFonts w:ascii="GHEA Grapalat" w:hAnsi="GHEA Grapalat" w:cs="Sylfaen"/>
          <w:sz w:val="20"/>
          <w:szCs w:val="20"/>
        </w:rPr>
        <w:t>Եվրասիական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տնտեսական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միությանն</w:t>
      </w:r>
      <w:r w:rsidRPr="00F566BF">
        <w:rPr>
          <w:rFonts w:ascii="GHEA Grapalat" w:hAnsi="GHEA Grapalat" w:cs="Sylfaen"/>
          <w:sz w:val="20"/>
          <w:szCs w:val="20"/>
          <w:lang w:val="es-ES"/>
        </w:rPr>
        <w:t xml:space="preserve"> </w:t>
      </w:r>
      <w:r w:rsidRPr="00F566BF">
        <w:rPr>
          <w:rFonts w:ascii="GHEA Grapalat" w:hAnsi="GHEA Grapalat" w:cs="Sylfaen"/>
          <w:sz w:val="20"/>
          <w:szCs w:val="20"/>
        </w:rPr>
        <w:t>անդամակցող</w:t>
      </w:r>
      <w:r w:rsidRPr="00F566BF">
        <w:rPr>
          <w:rFonts w:ascii="GHEA Grapalat" w:hAnsi="GHEA Grapalat" w:cs="Sylfaen"/>
          <w:sz w:val="20"/>
          <w:szCs w:val="20"/>
          <w:lang w:val="es-ES"/>
        </w:rPr>
        <w:t xml:space="preserve"> </w:t>
      </w:r>
      <w:r w:rsidRPr="00F566BF">
        <w:rPr>
          <w:rFonts w:ascii="GHEA Grapalat" w:hAnsi="GHEA Grapalat" w:cs="Sylfaen"/>
          <w:sz w:val="20"/>
          <w:szCs w:val="20"/>
        </w:rPr>
        <w:t>երկրների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մասին</w:t>
      </w:r>
      <w:r w:rsidRPr="00F566BF">
        <w:rPr>
          <w:rFonts w:ascii="GHEA Grapalat" w:hAnsi="GHEA Grapalat" w:cs="Sylfaen"/>
          <w:sz w:val="20"/>
          <w:szCs w:val="20"/>
          <w:lang w:val="es-ES"/>
        </w:rPr>
        <w:t xml:space="preserve"> </w:t>
      </w:r>
      <w:r w:rsidRPr="00F566BF">
        <w:rPr>
          <w:rFonts w:ascii="GHEA Grapalat" w:hAnsi="GHEA Grapalat" w:cs="Sylfaen"/>
          <w:sz w:val="20"/>
          <w:szCs w:val="20"/>
        </w:rPr>
        <w:t>օրենսդրության</w:t>
      </w:r>
      <w:r w:rsidRPr="00F566BF">
        <w:rPr>
          <w:rFonts w:ascii="GHEA Grapalat" w:hAnsi="GHEA Grapalat" w:cs="Sylfaen"/>
          <w:sz w:val="20"/>
          <w:szCs w:val="20"/>
          <w:lang w:val="es-ES"/>
        </w:rPr>
        <w:t xml:space="preserve"> </w:t>
      </w:r>
      <w:r w:rsidRPr="00F566BF">
        <w:rPr>
          <w:rFonts w:ascii="GHEA Grapalat" w:hAnsi="GHEA Grapalat" w:cs="Sylfaen"/>
          <w:sz w:val="20"/>
          <w:szCs w:val="20"/>
        </w:rPr>
        <w:t>համաձայն</w:t>
      </w:r>
      <w:r w:rsidRPr="00F566BF">
        <w:rPr>
          <w:rFonts w:ascii="GHEA Grapalat" w:hAnsi="GHEA Grapalat" w:cs="Sylfaen"/>
          <w:sz w:val="20"/>
          <w:szCs w:val="20"/>
          <w:lang w:val="es-ES"/>
        </w:rPr>
        <w:t xml:space="preserve"> </w:t>
      </w:r>
      <w:r w:rsidRPr="00F566BF">
        <w:rPr>
          <w:rFonts w:ascii="GHEA Grapalat" w:hAnsi="GHEA Grapalat" w:cs="Sylfaen"/>
          <w:sz w:val="20"/>
          <w:szCs w:val="20"/>
        </w:rPr>
        <w:t>հրապարակված</w:t>
      </w:r>
      <w:r w:rsidRPr="00F566BF">
        <w:rPr>
          <w:rFonts w:ascii="GHEA Grapalat" w:hAnsi="GHEA Grapalat" w:cs="Sylfaen"/>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cs="Sylfaen"/>
          <w:sz w:val="20"/>
          <w:szCs w:val="20"/>
          <w:lang w:val="es-ES"/>
        </w:rPr>
        <w:t xml:space="preserve">. </w:t>
      </w:r>
    </w:p>
    <w:p w14:paraId="130784EE" w14:textId="77777777" w:rsidR="00656A44" w:rsidRPr="00F566BF" w:rsidRDefault="00656A44" w:rsidP="00656A44">
      <w:pPr>
        <w:ind w:firstLine="567"/>
        <w:jc w:val="both"/>
        <w:rPr>
          <w:rFonts w:ascii="GHEA Grapalat" w:hAnsi="GHEA Grapalat"/>
          <w:sz w:val="20"/>
          <w:szCs w:val="20"/>
          <w:lang w:val="es-ES"/>
        </w:rPr>
      </w:pPr>
      <w:r w:rsidRPr="00F566BF">
        <w:rPr>
          <w:rFonts w:ascii="GHEA Grapalat" w:hAnsi="GHEA Grapalat"/>
          <w:sz w:val="20"/>
          <w:szCs w:val="20"/>
          <w:lang w:val="es-ES"/>
        </w:rPr>
        <w:t xml:space="preserve">   6) </w:t>
      </w:r>
      <w:r w:rsidRPr="00F566BF">
        <w:rPr>
          <w:rFonts w:ascii="GHEA Grapalat" w:hAnsi="GHEA Grapalat"/>
          <w:sz w:val="20"/>
          <w:szCs w:val="20"/>
        </w:rPr>
        <w:t>որոնք</w:t>
      </w:r>
      <w:r w:rsidRPr="00F566BF">
        <w:rPr>
          <w:rFonts w:ascii="GHEA Grapalat" w:hAnsi="GHEA Grapalat"/>
          <w:sz w:val="20"/>
          <w:szCs w:val="20"/>
          <w:lang w:val="es-ES"/>
        </w:rPr>
        <w:t xml:space="preserve"> </w:t>
      </w:r>
      <w:r w:rsidRPr="00F566BF">
        <w:rPr>
          <w:rFonts w:ascii="GHEA Grapalat" w:hAnsi="GHEA Grapalat"/>
          <w:sz w:val="20"/>
          <w:szCs w:val="20"/>
        </w:rPr>
        <w:t>հայտը</w:t>
      </w:r>
      <w:r w:rsidRPr="00F566BF">
        <w:rPr>
          <w:rFonts w:ascii="GHEA Grapalat" w:hAnsi="GHEA Grapalat"/>
          <w:sz w:val="20"/>
          <w:szCs w:val="20"/>
          <w:lang w:val="es-ES"/>
        </w:rPr>
        <w:t xml:space="preserve"> </w:t>
      </w:r>
      <w:r w:rsidRPr="00F566BF">
        <w:rPr>
          <w:rFonts w:ascii="GHEA Grapalat" w:hAnsi="GHEA Grapalat"/>
          <w:sz w:val="20"/>
          <w:szCs w:val="20"/>
        </w:rPr>
        <w:t>ներկայացնելու</w:t>
      </w:r>
      <w:r w:rsidRPr="00F566BF">
        <w:rPr>
          <w:rFonts w:ascii="GHEA Grapalat" w:hAnsi="GHEA Grapalat"/>
          <w:sz w:val="20"/>
          <w:szCs w:val="20"/>
          <w:lang w:val="es-ES"/>
        </w:rPr>
        <w:t xml:space="preserve"> </w:t>
      </w:r>
      <w:r w:rsidRPr="00F566BF">
        <w:rPr>
          <w:rFonts w:ascii="GHEA Grapalat" w:hAnsi="GHEA Grapalat"/>
          <w:sz w:val="20"/>
          <w:szCs w:val="20"/>
        </w:rPr>
        <w:t>օրվա</w:t>
      </w:r>
      <w:r w:rsidRPr="00F566BF">
        <w:rPr>
          <w:rFonts w:ascii="GHEA Grapalat" w:hAnsi="GHEA Grapalat"/>
          <w:sz w:val="20"/>
          <w:szCs w:val="20"/>
          <w:lang w:val="es-ES"/>
        </w:rPr>
        <w:t xml:space="preserve"> </w:t>
      </w:r>
      <w:r w:rsidRPr="00F566BF">
        <w:rPr>
          <w:rFonts w:ascii="GHEA Grapalat" w:hAnsi="GHEA Grapalat"/>
          <w:sz w:val="20"/>
          <w:szCs w:val="20"/>
        </w:rPr>
        <w:t>դրությամբ</w:t>
      </w:r>
      <w:r w:rsidRPr="00F566BF">
        <w:rPr>
          <w:rFonts w:ascii="GHEA Grapalat" w:hAnsi="GHEA Grapalat"/>
          <w:sz w:val="20"/>
          <w:szCs w:val="20"/>
          <w:lang w:val="es-ES"/>
        </w:rPr>
        <w:t xml:space="preserve"> </w:t>
      </w:r>
      <w:r w:rsidRPr="00F566BF">
        <w:rPr>
          <w:rFonts w:ascii="GHEA Grapalat" w:hAnsi="GHEA Grapalat" w:cs="Sylfaen"/>
          <w:sz w:val="20"/>
          <w:szCs w:val="20"/>
        </w:rPr>
        <w:t>ներառված</w:t>
      </w:r>
      <w:r w:rsidRPr="00F566BF">
        <w:rPr>
          <w:rFonts w:ascii="GHEA Grapalat" w:hAnsi="GHEA Grapalat"/>
          <w:sz w:val="20"/>
          <w:szCs w:val="20"/>
          <w:lang w:val="es-ES"/>
        </w:rPr>
        <w:t xml:space="preserve"> </w:t>
      </w:r>
      <w:r w:rsidRPr="00F566BF">
        <w:rPr>
          <w:rFonts w:ascii="GHEA Grapalat" w:hAnsi="GHEA Grapalat" w:cs="Sylfaen"/>
          <w:sz w:val="20"/>
          <w:szCs w:val="20"/>
        </w:rPr>
        <w:t>են</w:t>
      </w:r>
      <w:r w:rsidRPr="00F566BF">
        <w:rPr>
          <w:rFonts w:ascii="GHEA Grapalat" w:hAnsi="GHEA Grapalat"/>
          <w:sz w:val="20"/>
          <w:szCs w:val="20"/>
          <w:lang w:val="es-ES"/>
        </w:rPr>
        <w:t xml:space="preserve"> </w:t>
      </w:r>
      <w:r w:rsidRPr="00F566BF">
        <w:rPr>
          <w:rFonts w:ascii="GHEA Grapalat" w:hAnsi="GHEA Grapalat" w:cs="Sylfaen"/>
          <w:sz w:val="20"/>
          <w:szCs w:val="20"/>
        </w:rPr>
        <w:t>գնումների</w:t>
      </w:r>
      <w:r w:rsidRPr="00F566BF">
        <w:rPr>
          <w:rFonts w:ascii="GHEA Grapalat" w:hAnsi="GHEA Grapalat" w:cs="Sylfaen"/>
          <w:sz w:val="20"/>
          <w:szCs w:val="20"/>
          <w:lang w:val="es-ES"/>
        </w:rPr>
        <w:t xml:space="preserve"> </w:t>
      </w:r>
      <w:r w:rsidRPr="00F566BF">
        <w:rPr>
          <w:rFonts w:ascii="GHEA Grapalat" w:hAnsi="GHEA Grapalat" w:cs="Sylfaen"/>
          <w:sz w:val="20"/>
          <w:szCs w:val="20"/>
        </w:rPr>
        <w:t>գործընթացին</w:t>
      </w:r>
      <w:r w:rsidRPr="00F566BF">
        <w:rPr>
          <w:rFonts w:ascii="GHEA Grapalat" w:hAnsi="GHEA Grapalat"/>
          <w:sz w:val="20"/>
          <w:szCs w:val="20"/>
          <w:lang w:val="es-ES"/>
        </w:rPr>
        <w:t xml:space="preserve"> </w:t>
      </w:r>
      <w:r w:rsidRPr="00F566BF">
        <w:rPr>
          <w:rFonts w:ascii="GHEA Grapalat" w:hAnsi="GHEA Grapalat" w:cs="Sylfaen"/>
          <w:sz w:val="20"/>
          <w:szCs w:val="20"/>
        </w:rPr>
        <w:t>մասնակցելու</w:t>
      </w:r>
      <w:r w:rsidRPr="00F566BF">
        <w:rPr>
          <w:rFonts w:ascii="GHEA Grapalat" w:hAnsi="GHEA Grapalat"/>
          <w:sz w:val="20"/>
          <w:szCs w:val="20"/>
          <w:lang w:val="es-ES"/>
        </w:rPr>
        <w:t xml:space="preserve"> </w:t>
      </w:r>
      <w:r w:rsidRPr="00F566BF">
        <w:rPr>
          <w:rFonts w:ascii="GHEA Grapalat" w:hAnsi="GHEA Grapalat" w:cs="Sylfaen"/>
          <w:sz w:val="20"/>
          <w:szCs w:val="20"/>
        </w:rPr>
        <w:t>իրավունք</w:t>
      </w:r>
      <w:r w:rsidRPr="00F566BF">
        <w:rPr>
          <w:rFonts w:ascii="GHEA Grapalat" w:hAnsi="GHEA Grapalat"/>
          <w:sz w:val="20"/>
          <w:szCs w:val="20"/>
          <w:lang w:val="es-ES"/>
        </w:rPr>
        <w:t xml:space="preserve"> </w:t>
      </w:r>
      <w:r w:rsidRPr="00F566BF">
        <w:rPr>
          <w:rFonts w:ascii="GHEA Grapalat" w:hAnsi="GHEA Grapalat" w:cs="Sylfaen"/>
          <w:sz w:val="20"/>
          <w:szCs w:val="20"/>
        </w:rPr>
        <w:t>չունեցող</w:t>
      </w:r>
      <w:r w:rsidRPr="00F566BF">
        <w:rPr>
          <w:rFonts w:ascii="GHEA Grapalat" w:hAnsi="GHEA Grapalat"/>
          <w:sz w:val="20"/>
          <w:szCs w:val="20"/>
          <w:lang w:val="es-ES"/>
        </w:rPr>
        <w:t xml:space="preserve"> </w:t>
      </w:r>
      <w:r w:rsidRPr="00F566BF">
        <w:rPr>
          <w:rFonts w:ascii="GHEA Grapalat" w:hAnsi="GHEA Grapalat" w:cs="Sylfaen"/>
          <w:sz w:val="20"/>
          <w:szCs w:val="20"/>
        </w:rPr>
        <w:t>մասնակիցների</w:t>
      </w:r>
      <w:r w:rsidRPr="00F566BF">
        <w:rPr>
          <w:rFonts w:ascii="GHEA Grapalat" w:hAnsi="GHEA Grapalat"/>
          <w:sz w:val="20"/>
          <w:szCs w:val="20"/>
          <w:lang w:val="es-ES"/>
        </w:rPr>
        <w:t xml:space="preserve"> </w:t>
      </w:r>
      <w:r w:rsidRPr="00F566BF">
        <w:rPr>
          <w:rFonts w:ascii="GHEA Grapalat" w:hAnsi="GHEA Grapalat" w:cs="Sylfaen"/>
          <w:sz w:val="20"/>
          <w:szCs w:val="20"/>
        </w:rPr>
        <w:t>ցուցակում</w:t>
      </w:r>
      <w:r w:rsidRPr="00F566BF">
        <w:rPr>
          <w:rFonts w:ascii="GHEA Grapalat" w:hAnsi="GHEA Grapalat"/>
          <w:sz w:val="20"/>
          <w:szCs w:val="20"/>
          <w:lang w:val="es-ES"/>
        </w:rPr>
        <w:t>:</w:t>
      </w:r>
    </w:p>
    <w:p w14:paraId="228363EC" w14:textId="77777777" w:rsidR="00656A44" w:rsidRPr="009E1D1C" w:rsidRDefault="00656A44" w:rsidP="00656A44">
      <w:pPr>
        <w:ind w:firstLine="567"/>
        <w:jc w:val="both"/>
        <w:rPr>
          <w:rFonts w:ascii="GHEA Grapalat" w:hAnsi="GHEA Grapalat" w:cs="Sylfaen"/>
          <w:sz w:val="20"/>
          <w:lang w:val="es-ES"/>
        </w:rPr>
      </w:pPr>
      <w:r w:rsidRPr="00F566BF">
        <w:rPr>
          <w:rFonts w:ascii="GHEA Grapalat" w:hAnsi="GHEA Grapalat" w:cs="Sylfaen"/>
          <w:sz w:val="20"/>
          <w:lang w:val="es-ES"/>
        </w:rPr>
        <w:t xml:space="preserve">Ընդ որում, եթե </w:t>
      </w:r>
      <w:r w:rsidRPr="009E1D1C">
        <w:rPr>
          <w:rFonts w:ascii="GHEA Grapalat" w:hAnsi="GHEA Grapalat" w:cs="Sylfaen"/>
          <w:sz w:val="20"/>
          <w:lang w:val="es-ES"/>
        </w:rPr>
        <w:t>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59D16D3" w14:textId="77777777" w:rsidR="00656A44" w:rsidRPr="009E1D1C" w:rsidRDefault="00656A44" w:rsidP="00656A44">
      <w:pPr>
        <w:shd w:val="clear" w:color="auto" w:fill="FFFFFF"/>
        <w:ind w:firstLine="375"/>
        <w:jc w:val="both"/>
        <w:rPr>
          <w:rFonts w:ascii="GHEA Grapalat" w:hAnsi="GHEA Grapalat" w:cs="Arial"/>
          <w:sz w:val="20"/>
          <w:lang w:val="es-ES"/>
        </w:rPr>
      </w:pPr>
      <w:r w:rsidRPr="009E1D1C">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6815813" w14:textId="77777777" w:rsidR="00656A44" w:rsidRPr="009E1D1C" w:rsidRDefault="00656A44" w:rsidP="00656A44">
      <w:pPr>
        <w:pStyle w:val="aff3"/>
        <w:numPr>
          <w:ilvl w:val="0"/>
          <w:numId w:val="31"/>
        </w:numPr>
        <w:shd w:val="clear" w:color="auto" w:fill="FFFFFF"/>
        <w:ind w:left="0" w:firstLine="720"/>
        <w:jc w:val="both"/>
        <w:rPr>
          <w:rFonts w:ascii="GHEA Grapalat" w:hAnsi="GHEA Grapalat" w:cs="Arial"/>
          <w:sz w:val="20"/>
          <w:lang w:val="es-ES" w:eastAsia="en-US"/>
        </w:rPr>
      </w:pPr>
      <w:r w:rsidRPr="009E1D1C">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14:paraId="7B1C85F3" w14:textId="77777777" w:rsidR="00656A44" w:rsidRPr="00285728" w:rsidRDefault="00656A44" w:rsidP="00656A44">
      <w:pPr>
        <w:pStyle w:val="aff3"/>
        <w:numPr>
          <w:ilvl w:val="0"/>
          <w:numId w:val="31"/>
        </w:numPr>
        <w:shd w:val="clear" w:color="auto" w:fill="FFFFFF"/>
        <w:spacing w:after="120"/>
        <w:ind w:left="0" w:firstLine="720"/>
        <w:jc w:val="both"/>
        <w:rPr>
          <w:rFonts w:ascii="GHEA Grapalat" w:hAnsi="GHEA Grapalat" w:cs="Arial"/>
          <w:sz w:val="20"/>
          <w:lang w:val="es-ES"/>
        </w:rPr>
      </w:pPr>
      <w:r w:rsidRPr="009E1D1C">
        <w:rPr>
          <w:rFonts w:ascii="GHEA Grapalat" w:hAnsi="GHEA Grapalat" w:cs="Arial"/>
          <w:sz w:val="20"/>
          <w:lang w:val="es-ES" w:eastAsia="en-US"/>
        </w:rPr>
        <w:t>որպես ընտրված մասնակից հրաժարվել կամ զրկվել է պայմանագիր կնքելու իրավունքից:</w:t>
      </w:r>
    </w:p>
    <w:p w14:paraId="104BAC33" w14:textId="77777777" w:rsidR="00656A44" w:rsidRDefault="00656A44" w:rsidP="00656A44">
      <w:pPr>
        <w:ind w:firstLine="567"/>
        <w:jc w:val="both"/>
        <w:rPr>
          <w:rFonts w:ascii="GHEA Grapalat" w:hAnsi="GHEA Grapalat" w:cs="Tahoma"/>
          <w:sz w:val="20"/>
          <w:lang w:val="es-ES"/>
        </w:rPr>
      </w:pPr>
      <w:r w:rsidRPr="00F566BF">
        <w:rPr>
          <w:rFonts w:ascii="GHEA Grapalat" w:hAnsi="GHEA Grapalat" w:cs="Sylfaen"/>
          <w:sz w:val="20"/>
          <w:lang w:val="es-ES"/>
        </w:rPr>
        <w:t>2.2 Մասնակցության իրավունքի գնահատման համար մասնակիցը հայտով պետք է ներկայացնի իր կողմից հաստատված` սույն</w:t>
      </w:r>
      <w:r w:rsidRPr="00F566BF">
        <w:rPr>
          <w:rFonts w:ascii="GHEA Grapalat" w:hAnsi="GHEA Grapalat" w:cs="Arial"/>
          <w:sz w:val="20"/>
          <w:lang w:val="es-ES"/>
        </w:rPr>
        <w:t xml:space="preserve"> </w:t>
      </w:r>
      <w:r w:rsidRPr="00F566BF">
        <w:rPr>
          <w:rFonts w:ascii="GHEA Grapalat" w:hAnsi="GHEA Grapalat" w:cs="Sylfaen"/>
          <w:sz w:val="20"/>
          <w:lang w:val="es-ES"/>
        </w:rPr>
        <w:t>հրավերի</w:t>
      </w:r>
      <w:r w:rsidRPr="00F566BF">
        <w:rPr>
          <w:rFonts w:ascii="GHEA Grapalat" w:hAnsi="GHEA Grapalat" w:cs="Arial"/>
          <w:sz w:val="20"/>
          <w:lang w:val="es-ES"/>
        </w:rPr>
        <w:t xml:space="preserve"> 2-րդ </w:t>
      </w:r>
      <w:r w:rsidRPr="00F566BF">
        <w:rPr>
          <w:rFonts w:ascii="GHEA Grapalat" w:hAnsi="GHEA Grapalat" w:cs="Sylfaen"/>
          <w:sz w:val="20"/>
          <w:lang w:val="es-ES"/>
        </w:rPr>
        <w:t>մասի</w:t>
      </w:r>
      <w:r w:rsidRPr="00F566BF">
        <w:rPr>
          <w:rFonts w:ascii="GHEA Grapalat" w:hAnsi="GHEA Grapalat" w:cs="Arial"/>
          <w:sz w:val="20"/>
          <w:lang w:val="es-ES"/>
        </w:rPr>
        <w:t xml:space="preserve"> 2.</w:t>
      </w:r>
      <w:r>
        <w:rPr>
          <w:rFonts w:ascii="GHEA Grapalat" w:hAnsi="GHEA Grapalat" w:cs="Arial"/>
          <w:sz w:val="20"/>
          <w:lang w:val="hy-AM"/>
        </w:rPr>
        <w:t>1</w:t>
      </w:r>
      <w:r w:rsidRPr="00F566BF">
        <w:rPr>
          <w:rFonts w:ascii="GHEA Grapalat" w:hAnsi="GHEA Grapalat" w:cs="Arial"/>
          <w:sz w:val="20"/>
          <w:lang w:val="es-ES"/>
        </w:rPr>
        <w:t xml:space="preserve"> </w:t>
      </w:r>
      <w:r w:rsidRPr="00F566BF">
        <w:rPr>
          <w:rFonts w:ascii="GHEA Grapalat" w:hAnsi="GHEA Grapalat" w:cs="Sylfaen"/>
          <w:sz w:val="20"/>
          <w:lang w:val="es-ES"/>
        </w:rPr>
        <w:t>կետով</w:t>
      </w:r>
      <w:r w:rsidRPr="00F566BF">
        <w:rPr>
          <w:rFonts w:ascii="GHEA Grapalat" w:hAnsi="GHEA Grapalat" w:cs="Arial"/>
          <w:sz w:val="20"/>
          <w:lang w:val="es-ES"/>
        </w:rPr>
        <w:t xml:space="preserve"> </w:t>
      </w:r>
      <w:r w:rsidRPr="00F566BF">
        <w:rPr>
          <w:rFonts w:ascii="GHEA Grapalat" w:hAnsi="GHEA Grapalat" w:cs="Sylfaen"/>
          <w:sz w:val="20"/>
          <w:lang w:val="es-ES"/>
        </w:rPr>
        <w:t>նախատեսված</w:t>
      </w:r>
      <w:r w:rsidRPr="00F566BF">
        <w:rPr>
          <w:rFonts w:ascii="GHEA Grapalat" w:hAnsi="GHEA Grapalat" w:cs="Arial"/>
          <w:sz w:val="20"/>
          <w:lang w:val="es-ES"/>
        </w:rPr>
        <w:t xml:space="preserve"> </w:t>
      </w:r>
      <w:r w:rsidRPr="00F566BF">
        <w:rPr>
          <w:rFonts w:ascii="GHEA Grapalat" w:hAnsi="GHEA Grapalat" w:cs="Sylfaen"/>
          <w:sz w:val="20"/>
          <w:lang w:val="es-ES"/>
        </w:rPr>
        <w:t>գրավոր</w:t>
      </w:r>
      <w:r w:rsidRPr="00F566BF">
        <w:rPr>
          <w:rFonts w:ascii="GHEA Grapalat" w:hAnsi="GHEA Grapalat" w:cs="Arial"/>
          <w:sz w:val="20"/>
          <w:lang w:val="es-ES"/>
        </w:rPr>
        <w:t xml:space="preserve"> </w:t>
      </w:r>
      <w:r w:rsidRPr="00F566BF">
        <w:rPr>
          <w:rFonts w:ascii="GHEA Grapalat" w:hAnsi="GHEA Grapalat" w:cs="Sylfaen"/>
          <w:sz w:val="20"/>
          <w:lang w:val="es-ES"/>
        </w:rPr>
        <w:t xml:space="preserve">հայտարարություն: </w:t>
      </w:r>
      <w:r w:rsidRPr="00F566BF">
        <w:rPr>
          <w:rFonts w:ascii="GHEA Grapalat" w:hAnsi="GHEA Grapalat" w:cs="Sylfaen"/>
          <w:sz w:val="20"/>
        </w:rPr>
        <w:t>Բացի</w:t>
      </w:r>
      <w:r w:rsidRPr="00F566BF">
        <w:rPr>
          <w:rFonts w:ascii="GHEA Grapalat" w:hAnsi="GHEA Grapalat" w:cs="Sylfaen"/>
          <w:sz w:val="20"/>
          <w:lang w:val="es-ES"/>
        </w:rPr>
        <w:t xml:space="preserve"> </w:t>
      </w:r>
      <w:r w:rsidRPr="00F566BF">
        <w:rPr>
          <w:rFonts w:ascii="GHEA Grapalat" w:hAnsi="GHEA Grapalat" w:cs="Sylfaen"/>
          <w:sz w:val="20"/>
        </w:rPr>
        <w:t>սույն</w:t>
      </w:r>
      <w:r w:rsidRPr="00F566BF">
        <w:rPr>
          <w:rFonts w:ascii="GHEA Grapalat" w:hAnsi="GHEA Grapalat" w:cs="Sylfaen"/>
          <w:sz w:val="20"/>
          <w:lang w:val="es-ES"/>
        </w:rPr>
        <w:t xml:space="preserve"> </w:t>
      </w:r>
      <w:r w:rsidRPr="00F566BF">
        <w:rPr>
          <w:rFonts w:ascii="GHEA Grapalat" w:hAnsi="GHEA Grapalat" w:cs="Sylfaen"/>
          <w:sz w:val="20"/>
        </w:rPr>
        <w:t>կետով</w:t>
      </w:r>
      <w:r w:rsidRPr="00F566BF">
        <w:rPr>
          <w:rFonts w:ascii="GHEA Grapalat" w:hAnsi="GHEA Grapalat" w:cs="Sylfaen"/>
          <w:sz w:val="20"/>
          <w:lang w:val="es-ES"/>
        </w:rPr>
        <w:t xml:space="preserve"> </w:t>
      </w:r>
      <w:r w:rsidRPr="00F566BF">
        <w:rPr>
          <w:rFonts w:ascii="GHEA Grapalat" w:hAnsi="GHEA Grapalat" w:cs="Sylfaen"/>
          <w:sz w:val="20"/>
        </w:rPr>
        <w:t>նախատեսված</w:t>
      </w:r>
      <w:r w:rsidRPr="00F566BF">
        <w:rPr>
          <w:rFonts w:ascii="GHEA Grapalat" w:hAnsi="GHEA Grapalat" w:cs="Sylfaen"/>
          <w:sz w:val="20"/>
          <w:lang w:val="es-ES"/>
        </w:rPr>
        <w:t xml:space="preserve"> </w:t>
      </w:r>
      <w:r w:rsidRPr="00F566BF">
        <w:rPr>
          <w:rFonts w:ascii="GHEA Grapalat" w:hAnsi="GHEA Grapalat" w:cs="Sylfaen"/>
          <w:sz w:val="20"/>
        </w:rPr>
        <w:t>հայտարարությունից</w:t>
      </w:r>
      <w:r w:rsidRPr="00F566BF">
        <w:rPr>
          <w:rFonts w:ascii="GHEA Grapalat" w:hAnsi="GHEA Grapalat" w:cs="Sylfaen"/>
          <w:sz w:val="20"/>
          <w:lang w:val="es-ES"/>
        </w:rPr>
        <w:t xml:space="preserve"> </w:t>
      </w:r>
      <w:r w:rsidRPr="00F566BF">
        <w:rPr>
          <w:rFonts w:ascii="GHEA Grapalat" w:hAnsi="GHEA Grapalat" w:cs="Sylfaen"/>
          <w:sz w:val="20"/>
        </w:rPr>
        <w:t>մասնակցության</w:t>
      </w:r>
      <w:r w:rsidRPr="00F566BF">
        <w:rPr>
          <w:rFonts w:ascii="GHEA Grapalat" w:hAnsi="GHEA Grapalat" w:cs="Sylfaen"/>
          <w:sz w:val="20"/>
          <w:lang w:val="es-ES"/>
        </w:rPr>
        <w:t xml:space="preserve"> </w:t>
      </w:r>
      <w:r w:rsidRPr="00F566BF">
        <w:rPr>
          <w:rFonts w:ascii="GHEA Grapalat" w:hAnsi="GHEA Grapalat" w:cs="Sylfaen"/>
          <w:sz w:val="20"/>
        </w:rPr>
        <w:t>իրավունքի</w:t>
      </w:r>
      <w:r w:rsidRPr="00F566BF">
        <w:rPr>
          <w:rFonts w:ascii="GHEA Grapalat" w:hAnsi="GHEA Grapalat" w:cs="Sylfaen"/>
          <w:sz w:val="20"/>
          <w:lang w:val="es-ES"/>
        </w:rPr>
        <w:t xml:space="preserve"> </w:t>
      </w:r>
      <w:r w:rsidRPr="00F566BF">
        <w:rPr>
          <w:rFonts w:ascii="GHEA Grapalat" w:hAnsi="GHEA Grapalat" w:cs="Sylfaen"/>
          <w:sz w:val="20"/>
        </w:rPr>
        <w:t>գնահատման</w:t>
      </w:r>
      <w:r w:rsidRPr="00F566BF">
        <w:rPr>
          <w:rFonts w:ascii="GHEA Grapalat" w:hAnsi="GHEA Grapalat" w:cs="Sylfaen"/>
          <w:sz w:val="20"/>
          <w:lang w:val="es-ES"/>
        </w:rPr>
        <w:t xml:space="preserve"> </w:t>
      </w:r>
      <w:r w:rsidRPr="00F566BF">
        <w:rPr>
          <w:rFonts w:ascii="GHEA Grapalat" w:hAnsi="GHEA Grapalat" w:cs="Sylfaen"/>
          <w:sz w:val="20"/>
        </w:rPr>
        <w:t>համար</w:t>
      </w:r>
      <w:r w:rsidRPr="00F566BF">
        <w:rPr>
          <w:rFonts w:ascii="GHEA Grapalat" w:hAnsi="GHEA Grapalat" w:cs="Sylfaen"/>
          <w:sz w:val="20"/>
          <w:lang w:val="es-ES"/>
        </w:rPr>
        <w:t xml:space="preserve"> </w:t>
      </w:r>
      <w:r w:rsidRPr="00F566BF">
        <w:rPr>
          <w:rFonts w:ascii="GHEA Grapalat" w:hAnsi="GHEA Grapalat" w:cs="Sylfaen"/>
          <w:sz w:val="20"/>
        </w:rPr>
        <w:t>մասնակցից</w:t>
      </w:r>
      <w:r w:rsidRPr="00F566BF">
        <w:rPr>
          <w:rFonts w:ascii="GHEA Grapalat" w:hAnsi="GHEA Grapalat" w:cs="Sylfaen"/>
          <w:sz w:val="20"/>
          <w:lang w:val="es-ES"/>
        </w:rPr>
        <w:t xml:space="preserve">, </w:t>
      </w:r>
      <w:r w:rsidRPr="00F566BF">
        <w:rPr>
          <w:rFonts w:ascii="GHEA Grapalat" w:hAnsi="GHEA Grapalat" w:cs="Sylfaen"/>
          <w:sz w:val="20"/>
        </w:rPr>
        <w:lastRenderedPageBreak/>
        <w:t>այդ</w:t>
      </w:r>
      <w:r w:rsidRPr="00F566BF">
        <w:rPr>
          <w:rFonts w:ascii="GHEA Grapalat" w:hAnsi="GHEA Grapalat" w:cs="Sylfaen"/>
          <w:sz w:val="20"/>
          <w:lang w:val="es-ES"/>
        </w:rPr>
        <w:t xml:space="preserve"> </w:t>
      </w:r>
      <w:r w:rsidRPr="00F566BF">
        <w:rPr>
          <w:rFonts w:ascii="GHEA Grapalat" w:hAnsi="GHEA Grapalat" w:cs="Sylfaen"/>
          <w:sz w:val="20"/>
        </w:rPr>
        <w:t>թվում</w:t>
      </w:r>
      <w:r w:rsidRPr="00F566BF">
        <w:rPr>
          <w:rFonts w:ascii="GHEA Grapalat" w:hAnsi="GHEA Grapalat" w:cs="Sylfaen"/>
          <w:sz w:val="20"/>
          <w:lang w:val="es-ES"/>
        </w:rPr>
        <w:t xml:space="preserve"> </w:t>
      </w:r>
      <w:r w:rsidRPr="00F566BF">
        <w:rPr>
          <w:rFonts w:ascii="GHEA Grapalat" w:hAnsi="GHEA Grapalat" w:cs="Sylfaen"/>
          <w:sz w:val="20"/>
        </w:rPr>
        <w:t>ընտրված</w:t>
      </w:r>
      <w:r w:rsidRPr="00F566BF">
        <w:rPr>
          <w:rFonts w:ascii="GHEA Grapalat" w:hAnsi="GHEA Grapalat" w:cs="Sylfaen"/>
          <w:sz w:val="20"/>
          <w:lang w:val="es-ES"/>
        </w:rPr>
        <w:t xml:space="preserve"> </w:t>
      </w:r>
      <w:r w:rsidRPr="00F566BF">
        <w:rPr>
          <w:rFonts w:ascii="GHEA Grapalat" w:hAnsi="GHEA Grapalat" w:cs="Sylfaen"/>
          <w:sz w:val="20"/>
        </w:rPr>
        <w:t>մասնակցից</w:t>
      </w:r>
      <w:r w:rsidRPr="00F566BF">
        <w:rPr>
          <w:rFonts w:ascii="GHEA Grapalat" w:hAnsi="GHEA Grapalat" w:cs="Sylfaen"/>
          <w:sz w:val="20"/>
          <w:lang w:val="es-ES"/>
        </w:rPr>
        <w:t xml:space="preserve"> </w:t>
      </w:r>
      <w:r w:rsidRPr="00F566BF">
        <w:rPr>
          <w:rFonts w:ascii="GHEA Grapalat" w:hAnsi="GHEA Grapalat" w:cs="Sylfaen"/>
          <w:sz w:val="20"/>
        </w:rPr>
        <w:t>այլ</w:t>
      </w:r>
      <w:r w:rsidRPr="00F566BF">
        <w:rPr>
          <w:rFonts w:ascii="GHEA Grapalat" w:hAnsi="GHEA Grapalat" w:cs="Sylfaen"/>
          <w:sz w:val="20"/>
          <w:lang w:val="es-ES"/>
        </w:rPr>
        <w:t xml:space="preserve"> </w:t>
      </w:r>
      <w:r w:rsidRPr="00F566BF">
        <w:rPr>
          <w:rFonts w:ascii="GHEA Grapalat" w:hAnsi="GHEA Grapalat" w:cs="Sylfaen"/>
          <w:sz w:val="20"/>
        </w:rPr>
        <w:t>փաստաթղթեր</w:t>
      </w:r>
      <w:r w:rsidRPr="00F566BF">
        <w:rPr>
          <w:rFonts w:ascii="GHEA Grapalat" w:hAnsi="GHEA Grapalat" w:cs="Sylfaen"/>
          <w:sz w:val="20"/>
          <w:lang w:val="es-ES"/>
        </w:rPr>
        <w:t xml:space="preserve"> </w:t>
      </w:r>
      <w:r w:rsidRPr="00F566BF">
        <w:rPr>
          <w:rFonts w:ascii="GHEA Grapalat" w:hAnsi="GHEA Grapalat" w:cs="Sylfaen"/>
          <w:sz w:val="20"/>
        </w:rPr>
        <w:t>կամ</w:t>
      </w:r>
      <w:r w:rsidRPr="00F566BF">
        <w:rPr>
          <w:rFonts w:ascii="GHEA Grapalat" w:hAnsi="GHEA Grapalat" w:cs="Sylfaen"/>
          <w:sz w:val="20"/>
          <w:lang w:val="es-ES"/>
        </w:rPr>
        <w:t xml:space="preserve"> </w:t>
      </w:r>
      <w:r w:rsidRPr="00F566BF">
        <w:rPr>
          <w:rFonts w:ascii="GHEA Grapalat" w:hAnsi="GHEA Grapalat" w:cs="Sylfaen"/>
          <w:sz w:val="20"/>
        </w:rPr>
        <w:t>հիմնավորումներ</w:t>
      </w:r>
      <w:r w:rsidRPr="00F566BF">
        <w:rPr>
          <w:rFonts w:ascii="GHEA Grapalat" w:hAnsi="GHEA Grapalat" w:cs="Sylfaen"/>
          <w:sz w:val="20"/>
          <w:lang w:val="es-ES"/>
        </w:rPr>
        <w:t xml:space="preserve"> </w:t>
      </w:r>
      <w:r w:rsidRPr="00F566BF">
        <w:rPr>
          <w:rFonts w:ascii="GHEA Grapalat" w:hAnsi="GHEA Grapalat" w:cs="Sylfaen"/>
          <w:sz w:val="20"/>
        </w:rPr>
        <w:t>չեն</w:t>
      </w:r>
      <w:r w:rsidRPr="00F566BF">
        <w:rPr>
          <w:rFonts w:ascii="GHEA Grapalat" w:hAnsi="GHEA Grapalat" w:cs="Sylfaen"/>
          <w:sz w:val="20"/>
          <w:lang w:val="es-ES"/>
        </w:rPr>
        <w:t xml:space="preserve"> </w:t>
      </w:r>
      <w:r w:rsidRPr="00F566BF">
        <w:rPr>
          <w:rFonts w:ascii="GHEA Grapalat" w:hAnsi="GHEA Grapalat" w:cs="Sylfaen"/>
          <w:sz w:val="20"/>
        </w:rPr>
        <w:t>կարող</w:t>
      </w:r>
      <w:r w:rsidRPr="00F566BF">
        <w:rPr>
          <w:rFonts w:ascii="GHEA Grapalat" w:hAnsi="GHEA Grapalat" w:cs="Sylfaen"/>
          <w:sz w:val="20"/>
          <w:lang w:val="es-ES"/>
        </w:rPr>
        <w:t xml:space="preserve"> </w:t>
      </w:r>
      <w:r w:rsidRPr="00F566BF">
        <w:rPr>
          <w:rFonts w:ascii="GHEA Grapalat" w:hAnsi="GHEA Grapalat" w:cs="Sylfaen"/>
          <w:sz w:val="20"/>
        </w:rPr>
        <w:t>պահանջվել</w:t>
      </w:r>
      <w:r w:rsidRPr="00F566BF">
        <w:rPr>
          <w:rFonts w:ascii="GHEA Grapalat" w:hAnsi="GHEA Grapalat" w:cs="Sylfaen"/>
          <w:sz w:val="20"/>
          <w:lang w:val="es-ES"/>
        </w:rPr>
        <w:t>:</w:t>
      </w:r>
      <w:r w:rsidRPr="00F566BF">
        <w:rPr>
          <w:rFonts w:ascii="GHEA Grapalat" w:hAnsi="GHEA Grapalat" w:cs="Tahoma"/>
          <w:sz w:val="20"/>
          <w:lang w:val="hy-AM"/>
        </w:rPr>
        <w:t xml:space="preserve"> </w:t>
      </w:r>
      <w:r w:rsidRPr="00F566BF">
        <w:rPr>
          <w:rFonts w:ascii="GHEA Grapalat" w:hAnsi="GHEA Grapalat" w:cs="Tahoma"/>
          <w:sz w:val="20"/>
        </w:rPr>
        <w:t>Մասնակցի</w:t>
      </w:r>
      <w:r w:rsidRPr="00F566BF">
        <w:rPr>
          <w:rFonts w:ascii="GHEA Grapalat" w:hAnsi="GHEA Grapalat" w:cs="Tahoma"/>
          <w:sz w:val="20"/>
          <w:lang w:val="es-ES"/>
        </w:rPr>
        <w:t xml:space="preserve"> </w:t>
      </w:r>
      <w:r w:rsidRPr="00F566BF">
        <w:rPr>
          <w:rFonts w:ascii="GHEA Grapalat" w:hAnsi="GHEA Grapalat" w:cs="Tahoma"/>
          <w:sz w:val="20"/>
        </w:rPr>
        <w:t>հայտարարության</w:t>
      </w:r>
      <w:r w:rsidRPr="00F566BF">
        <w:rPr>
          <w:rFonts w:ascii="GHEA Grapalat" w:hAnsi="GHEA Grapalat" w:cs="Tahoma"/>
          <w:sz w:val="20"/>
          <w:lang w:val="es-ES"/>
        </w:rPr>
        <w:t xml:space="preserve"> </w:t>
      </w:r>
      <w:r w:rsidRPr="00F566BF">
        <w:rPr>
          <w:rFonts w:ascii="GHEA Grapalat" w:hAnsi="GHEA Grapalat" w:cs="Tahoma"/>
          <w:sz w:val="20"/>
        </w:rPr>
        <w:t>իսկությունը</w:t>
      </w:r>
      <w:r w:rsidRPr="00F566BF">
        <w:rPr>
          <w:rFonts w:ascii="GHEA Grapalat" w:hAnsi="GHEA Grapalat" w:cs="Tahoma"/>
          <w:sz w:val="20"/>
          <w:lang w:val="es-ES"/>
        </w:rPr>
        <w:t xml:space="preserve"> </w:t>
      </w:r>
      <w:r w:rsidRPr="00F566BF">
        <w:rPr>
          <w:rFonts w:ascii="GHEA Grapalat" w:hAnsi="GHEA Grapalat" w:cs="Tahoma"/>
          <w:sz w:val="20"/>
        </w:rPr>
        <w:t>գնահատող</w:t>
      </w:r>
      <w:r w:rsidRPr="00F566BF">
        <w:rPr>
          <w:rFonts w:ascii="GHEA Grapalat" w:hAnsi="GHEA Grapalat" w:cs="Tahoma"/>
          <w:sz w:val="20"/>
          <w:lang w:val="es-ES"/>
        </w:rPr>
        <w:t xml:space="preserve"> </w:t>
      </w:r>
      <w:r w:rsidRPr="00F566BF">
        <w:rPr>
          <w:rFonts w:ascii="GHEA Grapalat" w:hAnsi="GHEA Grapalat" w:cs="Tahoma"/>
          <w:sz w:val="20"/>
        </w:rPr>
        <w:t>հանձնաժողովը</w:t>
      </w:r>
      <w:r w:rsidRPr="00F566BF">
        <w:rPr>
          <w:rFonts w:ascii="GHEA Grapalat" w:hAnsi="GHEA Grapalat" w:cs="Tahoma"/>
          <w:sz w:val="20"/>
          <w:lang w:val="es-ES"/>
        </w:rPr>
        <w:t xml:space="preserve"> (</w:t>
      </w:r>
      <w:r w:rsidRPr="00F566BF">
        <w:rPr>
          <w:rFonts w:ascii="GHEA Grapalat" w:hAnsi="GHEA Grapalat" w:cs="Tahoma"/>
          <w:sz w:val="20"/>
        </w:rPr>
        <w:t>այսուհետ</w:t>
      </w:r>
      <w:r w:rsidRPr="00F566BF">
        <w:rPr>
          <w:rFonts w:ascii="GHEA Grapalat" w:hAnsi="GHEA Grapalat" w:cs="Tahoma"/>
          <w:sz w:val="20"/>
          <w:lang w:val="es-ES"/>
        </w:rPr>
        <w:t xml:space="preserve">` </w:t>
      </w:r>
      <w:r w:rsidRPr="00F566BF">
        <w:rPr>
          <w:rFonts w:ascii="GHEA Grapalat" w:hAnsi="GHEA Grapalat" w:cs="Tahoma"/>
          <w:sz w:val="20"/>
        </w:rPr>
        <w:t>հանձնաժողով</w:t>
      </w:r>
      <w:r w:rsidRPr="00F566BF">
        <w:rPr>
          <w:rFonts w:ascii="GHEA Grapalat" w:hAnsi="GHEA Grapalat" w:cs="Tahoma"/>
          <w:sz w:val="20"/>
          <w:lang w:val="es-ES"/>
        </w:rPr>
        <w:t xml:space="preserve">) </w:t>
      </w:r>
      <w:r w:rsidRPr="00F566BF">
        <w:rPr>
          <w:rFonts w:ascii="GHEA Grapalat" w:hAnsi="GHEA Grapalat" w:cs="Tahoma"/>
          <w:sz w:val="20"/>
        </w:rPr>
        <w:t>գնահատում</w:t>
      </w:r>
      <w:r w:rsidRPr="00F566BF">
        <w:rPr>
          <w:rFonts w:ascii="GHEA Grapalat" w:hAnsi="GHEA Grapalat" w:cs="Tahoma"/>
          <w:sz w:val="20"/>
          <w:lang w:val="es-ES"/>
        </w:rPr>
        <w:t xml:space="preserve"> </w:t>
      </w:r>
      <w:r w:rsidRPr="00F566BF">
        <w:rPr>
          <w:rFonts w:ascii="GHEA Grapalat" w:hAnsi="GHEA Grapalat" w:cs="Tahoma"/>
          <w:sz w:val="20"/>
        </w:rPr>
        <w:t>է</w:t>
      </w:r>
      <w:r w:rsidRPr="00F566BF">
        <w:rPr>
          <w:rFonts w:ascii="GHEA Grapalat" w:hAnsi="GHEA Grapalat" w:cs="Tahoma"/>
          <w:sz w:val="20"/>
          <w:lang w:val="es-ES"/>
        </w:rPr>
        <w:t xml:space="preserve"> </w:t>
      </w:r>
      <w:r w:rsidRPr="00F566BF">
        <w:rPr>
          <w:rFonts w:ascii="GHEA Grapalat" w:hAnsi="GHEA Grapalat" w:cs="Tahoma"/>
          <w:sz w:val="20"/>
        </w:rPr>
        <w:t>սույն</w:t>
      </w:r>
      <w:r w:rsidRPr="00F566BF">
        <w:rPr>
          <w:rFonts w:ascii="GHEA Grapalat" w:hAnsi="GHEA Grapalat" w:cs="Tahoma"/>
          <w:sz w:val="20"/>
          <w:lang w:val="es-ES"/>
        </w:rPr>
        <w:t xml:space="preserve"> </w:t>
      </w:r>
      <w:r w:rsidRPr="00F566BF">
        <w:rPr>
          <w:rFonts w:ascii="GHEA Grapalat" w:hAnsi="GHEA Grapalat" w:cs="Tahoma"/>
          <w:sz w:val="20"/>
        </w:rPr>
        <w:t>հրավերով</w:t>
      </w:r>
      <w:r w:rsidRPr="00F566BF">
        <w:rPr>
          <w:rFonts w:ascii="GHEA Grapalat" w:hAnsi="GHEA Grapalat" w:cs="Tahoma"/>
          <w:sz w:val="20"/>
          <w:lang w:val="es-ES"/>
        </w:rPr>
        <w:t xml:space="preserve"> </w:t>
      </w:r>
      <w:r w:rsidRPr="00F566BF">
        <w:rPr>
          <w:rFonts w:ascii="GHEA Grapalat" w:hAnsi="GHEA Grapalat" w:cs="Tahoma"/>
          <w:sz w:val="20"/>
        </w:rPr>
        <w:t>սահմանված</w:t>
      </w:r>
      <w:r w:rsidRPr="00F566BF">
        <w:rPr>
          <w:rFonts w:ascii="GHEA Grapalat" w:hAnsi="GHEA Grapalat" w:cs="Tahoma"/>
          <w:sz w:val="20"/>
          <w:lang w:val="es-ES"/>
        </w:rPr>
        <w:t xml:space="preserve"> </w:t>
      </w:r>
      <w:r w:rsidRPr="00F566BF">
        <w:rPr>
          <w:rFonts w:ascii="GHEA Grapalat" w:hAnsi="GHEA Grapalat" w:cs="Tahoma"/>
          <w:sz w:val="20"/>
        </w:rPr>
        <w:t>պայմաններով</w:t>
      </w:r>
      <w:r w:rsidRPr="00F566BF">
        <w:rPr>
          <w:rFonts w:ascii="GHEA Grapalat" w:hAnsi="GHEA Grapalat" w:cs="Tahoma"/>
          <w:sz w:val="20"/>
          <w:lang w:val="es-ES"/>
        </w:rPr>
        <w:t>:</w:t>
      </w:r>
    </w:p>
    <w:p w14:paraId="4219C9D0" w14:textId="77777777" w:rsidR="00656A44" w:rsidRPr="00F566BF" w:rsidRDefault="00656A44" w:rsidP="00656A44">
      <w:pPr>
        <w:ind w:firstLine="720"/>
        <w:jc w:val="both"/>
        <w:rPr>
          <w:rFonts w:ascii="GHEA Grapalat" w:hAnsi="GHEA Grapalat"/>
          <w:sz w:val="20"/>
          <w:szCs w:val="20"/>
          <w:lang w:val="es-ES"/>
        </w:rPr>
      </w:pPr>
      <w:r w:rsidRPr="00F566BF">
        <w:rPr>
          <w:rFonts w:ascii="GHEA Grapalat" w:hAnsi="GHEA Grapalat" w:cs="Tahoma"/>
          <w:sz w:val="20"/>
          <w:szCs w:val="20"/>
          <w:lang w:val="es-ES"/>
        </w:rPr>
        <w:t xml:space="preserve">2.3 </w:t>
      </w:r>
      <w:r w:rsidRPr="005F491F">
        <w:rPr>
          <w:rFonts w:ascii="GHEA Grapalat" w:hAnsi="GHEA Grapalat" w:cs="Sylfaen"/>
          <w:sz w:val="20"/>
          <w:szCs w:val="20"/>
          <w:lang w:val="hy-AM"/>
        </w:rPr>
        <w:t>Արգելվում</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է</w:t>
      </w:r>
      <w:r w:rsidRPr="00F566BF">
        <w:rPr>
          <w:rFonts w:ascii="GHEA Grapalat" w:hAnsi="GHEA Grapalat"/>
          <w:sz w:val="20"/>
          <w:szCs w:val="20"/>
          <w:lang w:val="es-ES"/>
        </w:rPr>
        <w:t xml:space="preserve"> </w:t>
      </w:r>
      <w:r w:rsidRPr="005F491F">
        <w:rPr>
          <w:rFonts w:ascii="GHEA Grapalat" w:hAnsi="GHEA Grapalat"/>
          <w:sz w:val="20"/>
          <w:szCs w:val="20"/>
          <w:lang w:val="hy-AM"/>
        </w:rPr>
        <w:t>սույն</w:t>
      </w:r>
      <w:r w:rsidRPr="00F566BF">
        <w:rPr>
          <w:rFonts w:ascii="GHEA Grapalat" w:hAnsi="GHEA Grapalat"/>
          <w:sz w:val="20"/>
          <w:szCs w:val="20"/>
          <w:lang w:val="es-ES"/>
        </w:rPr>
        <w:t xml:space="preserve"> </w:t>
      </w:r>
      <w:r w:rsidRPr="005F491F">
        <w:rPr>
          <w:rFonts w:ascii="GHEA Grapalat" w:hAnsi="GHEA Grapalat"/>
          <w:sz w:val="20"/>
          <w:szCs w:val="20"/>
          <w:lang w:val="hy-AM"/>
        </w:rPr>
        <w:t>կետով</w:t>
      </w:r>
      <w:r w:rsidRPr="00F566BF">
        <w:rPr>
          <w:rFonts w:ascii="GHEA Grapalat" w:hAnsi="GHEA Grapalat"/>
          <w:sz w:val="20"/>
          <w:szCs w:val="20"/>
          <w:lang w:val="es-ES"/>
        </w:rPr>
        <w:t xml:space="preserve"> </w:t>
      </w:r>
      <w:r w:rsidRPr="005F491F">
        <w:rPr>
          <w:rFonts w:ascii="GHEA Grapalat" w:hAnsi="GHEA Grapalat"/>
          <w:sz w:val="20"/>
          <w:szCs w:val="20"/>
          <w:lang w:val="hy-AM"/>
        </w:rPr>
        <w:t>սահմանված</w:t>
      </w:r>
      <w:r w:rsidRPr="00F566BF">
        <w:rPr>
          <w:rFonts w:ascii="GHEA Grapalat" w:hAnsi="GHEA Grapalat"/>
          <w:sz w:val="20"/>
          <w:szCs w:val="20"/>
          <w:lang w:val="es-ES"/>
        </w:rPr>
        <w:t xml:space="preserve"> </w:t>
      </w:r>
      <w:r w:rsidRPr="005F491F">
        <w:rPr>
          <w:rFonts w:ascii="GHEA Grapalat" w:hAnsi="GHEA Grapalat"/>
          <w:sz w:val="20"/>
          <w:szCs w:val="20"/>
          <w:lang w:val="hy-AM"/>
        </w:rPr>
        <w:t>փոխկապակցված</w:t>
      </w:r>
      <w:r w:rsidRPr="00F566BF">
        <w:rPr>
          <w:rFonts w:ascii="GHEA Grapalat" w:hAnsi="GHEA Grapalat"/>
          <w:sz w:val="20"/>
          <w:szCs w:val="20"/>
          <w:lang w:val="es-ES"/>
        </w:rPr>
        <w:t xml:space="preserve"> </w:t>
      </w:r>
      <w:r w:rsidRPr="005F491F">
        <w:rPr>
          <w:rFonts w:ascii="GHEA Grapalat" w:hAnsi="GHEA Grapalat"/>
          <w:sz w:val="20"/>
          <w:szCs w:val="20"/>
          <w:lang w:val="hy-AM"/>
        </w:rPr>
        <w:t>անձանց</w:t>
      </w:r>
      <w:r w:rsidRPr="00F566BF">
        <w:rPr>
          <w:rFonts w:ascii="GHEA Grapalat" w:hAnsi="GHEA Grapalat"/>
          <w:sz w:val="20"/>
          <w:szCs w:val="20"/>
          <w:lang w:val="es-ES"/>
        </w:rPr>
        <w:t xml:space="preserve"> </w:t>
      </w:r>
      <w:r w:rsidRPr="005F491F">
        <w:rPr>
          <w:rFonts w:ascii="GHEA Grapalat" w:hAnsi="GHEA Grapalat"/>
          <w:sz w:val="20"/>
          <w:szCs w:val="20"/>
          <w:lang w:val="hy-AM"/>
        </w:rPr>
        <w:t>և</w:t>
      </w:r>
      <w:r w:rsidRPr="00F566BF">
        <w:rPr>
          <w:rFonts w:ascii="GHEA Grapalat" w:hAnsi="GHEA Grapalat"/>
          <w:sz w:val="20"/>
          <w:szCs w:val="20"/>
          <w:lang w:val="es-ES"/>
        </w:rPr>
        <w:t xml:space="preserve"> (</w:t>
      </w:r>
      <w:r w:rsidRPr="005F491F">
        <w:rPr>
          <w:rFonts w:ascii="GHEA Grapalat" w:hAnsi="GHEA Grapalat"/>
          <w:sz w:val="20"/>
          <w:szCs w:val="20"/>
          <w:lang w:val="hy-AM"/>
        </w:rPr>
        <w:t>կամ</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միևնույն</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անձի</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անձանց</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կողմից</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հիմնադրված</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կամ</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ավելի</w:t>
      </w:r>
      <w:r w:rsidRPr="00F566BF">
        <w:rPr>
          <w:rFonts w:ascii="GHEA Grapalat" w:hAnsi="GHEA Grapalat"/>
          <w:sz w:val="20"/>
          <w:szCs w:val="20"/>
          <w:lang w:val="es-ES"/>
        </w:rPr>
        <w:t xml:space="preserve"> </w:t>
      </w:r>
      <w:r w:rsidRPr="005F491F">
        <w:rPr>
          <w:rFonts w:ascii="GHEA Grapalat" w:hAnsi="GHEA Grapalat" w:cs="Sylfaen"/>
          <w:sz w:val="20"/>
          <w:szCs w:val="20"/>
          <w:lang w:val="hy-AM"/>
        </w:rPr>
        <w:t>քան</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հիսուն</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տոկոս</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միևնույն</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անձի</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անձանց</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պատկանող</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բաժնեմաս</w:t>
      </w:r>
      <w:r w:rsidRPr="00F566BF">
        <w:rPr>
          <w:rFonts w:ascii="GHEA Grapalat" w:hAnsi="GHEA Grapalat"/>
          <w:sz w:val="20"/>
          <w:szCs w:val="20"/>
          <w:lang w:val="es-ES"/>
        </w:rPr>
        <w:t xml:space="preserve"> (</w:t>
      </w:r>
      <w:r w:rsidRPr="005F491F">
        <w:rPr>
          <w:rFonts w:ascii="GHEA Grapalat" w:hAnsi="GHEA Grapalat"/>
          <w:sz w:val="20"/>
          <w:szCs w:val="20"/>
          <w:lang w:val="hy-AM"/>
        </w:rPr>
        <w:t>փայաբաժին</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ունեցող</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կազմակերպությունների</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միաժամանակյա</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մասնակցությունը</w:t>
      </w:r>
      <w:r w:rsidRPr="00F566BF">
        <w:rPr>
          <w:rFonts w:ascii="GHEA Grapalat" w:hAnsi="GHEA Grapalat"/>
          <w:sz w:val="20"/>
          <w:szCs w:val="20"/>
          <w:lang w:val="es-ES"/>
        </w:rPr>
        <w:t xml:space="preserve"> </w:t>
      </w:r>
      <w:r w:rsidRPr="005F491F">
        <w:rPr>
          <w:rFonts w:ascii="GHEA Grapalat" w:hAnsi="GHEA Grapalat"/>
          <w:sz w:val="20"/>
          <w:szCs w:val="20"/>
          <w:lang w:val="hy-AM"/>
        </w:rPr>
        <w:t>սույն</w:t>
      </w:r>
      <w:r w:rsidRPr="00F566BF">
        <w:rPr>
          <w:rFonts w:ascii="GHEA Grapalat" w:hAnsi="GHEA Grapalat"/>
          <w:sz w:val="20"/>
          <w:szCs w:val="20"/>
          <w:lang w:val="es-ES"/>
        </w:rPr>
        <w:t xml:space="preserve"> </w:t>
      </w:r>
      <w:r w:rsidRPr="005F491F">
        <w:rPr>
          <w:rFonts w:ascii="GHEA Grapalat" w:hAnsi="GHEA Grapalat"/>
          <w:sz w:val="20"/>
          <w:szCs w:val="20"/>
          <w:lang w:val="hy-AM"/>
        </w:rPr>
        <w:t>ընթացակարգին</w:t>
      </w:r>
      <w:r w:rsidRPr="00F566BF">
        <w:rPr>
          <w:rFonts w:ascii="GHEA Grapalat" w:hAnsi="GHEA Grapalat"/>
          <w:sz w:val="20"/>
          <w:szCs w:val="20"/>
          <w:lang w:val="hy-AM"/>
        </w:rPr>
        <w:t xml:space="preserve"> </w:t>
      </w:r>
      <w:r w:rsidRPr="00F566BF">
        <w:rPr>
          <w:rFonts w:ascii="GHEA Grapalat" w:hAnsi="GHEA Grapalat" w:cs="Sylfaen"/>
          <w:sz w:val="20"/>
          <w:szCs w:val="20"/>
          <w:lang w:val="es-ES"/>
        </w:rPr>
        <w:t>(</w:t>
      </w:r>
      <w:r w:rsidRPr="005F491F">
        <w:rPr>
          <w:rFonts w:ascii="GHEA Grapalat" w:hAnsi="GHEA Grapalat" w:cs="Sylfaen"/>
          <w:sz w:val="20"/>
          <w:szCs w:val="20"/>
          <w:lang w:val="hy-AM"/>
        </w:rPr>
        <w:t>միևնույն</w:t>
      </w:r>
      <w:r w:rsidRPr="00F566BF">
        <w:rPr>
          <w:rFonts w:ascii="GHEA Grapalat" w:hAnsi="GHEA Grapalat" w:cs="Sylfaen"/>
          <w:sz w:val="20"/>
          <w:szCs w:val="20"/>
          <w:lang w:val="es-ES"/>
        </w:rPr>
        <w:t xml:space="preserve"> </w:t>
      </w:r>
      <w:r w:rsidRPr="005F491F">
        <w:rPr>
          <w:rFonts w:ascii="GHEA Grapalat" w:hAnsi="GHEA Grapalat" w:cs="Sylfaen"/>
          <w:sz w:val="20"/>
          <w:szCs w:val="20"/>
          <w:lang w:val="hy-AM"/>
        </w:rPr>
        <w:t>չափաբաժնին</w:t>
      </w:r>
      <w:r w:rsidRPr="00F566BF">
        <w:rPr>
          <w:rFonts w:ascii="GHEA Grapalat" w:hAnsi="GHEA Grapalat" w:cs="Sylfaen"/>
          <w:sz w:val="20"/>
          <w:szCs w:val="20"/>
          <w:lang w:val="es-ES"/>
        </w:rPr>
        <w:t xml:space="preserve">), </w:t>
      </w:r>
      <w:r w:rsidRPr="005F491F">
        <w:rPr>
          <w:rFonts w:ascii="GHEA Grapalat" w:hAnsi="GHEA Grapalat" w:cs="Sylfaen"/>
          <w:sz w:val="20"/>
          <w:szCs w:val="20"/>
          <w:lang w:val="hy-AM"/>
        </w:rPr>
        <w:t>բացառությամբ</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պետության</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կամ</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համայնքների</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կողմից</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հիմնադրված</w:t>
      </w:r>
      <w:r w:rsidRPr="00F566BF">
        <w:rPr>
          <w:rFonts w:ascii="GHEA Grapalat" w:hAnsi="GHEA Grapalat"/>
          <w:sz w:val="20"/>
          <w:szCs w:val="20"/>
          <w:lang w:val="es-ES"/>
        </w:rPr>
        <w:t xml:space="preserve"> </w:t>
      </w:r>
      <w:r w:rsidRPr="005F491F">
        <w:rPr>
          <w:rFonts w:ascii="GHEA Grapalat" w:hAnsi="GHEA Grapalat" w:cs="Sylfaen"/>
          <w:sz w:val="20"/>
          <w:szCs w:val="20"/>
          <w:lang w:val="hy-AM"/>
        </w:rPr>
        <w:t>կազմակերպությունների</w:t>
      </w:r>
      <w:r w:rsidRPr="00F566BF">
        <w:rPr>
          <w:rFonts w:ascii="GHEA Grapalat" w:hAnsi="GHEA Grapalat" w:cs="Sylfaen"/>
          <w:sz w:val="20"/>
          <w:szCs w:val="20"/>
          <w:lang w:val="es-ES"/>
        </w:rPr>
        <w:t xml:space="preserve"> </w:t>
      </w:r>
      <w:r w:rsidRPr="005F491F">
        <w:rPr>
          <w:rFonts w:ascii="GHEA Grapalat" w:hAnsi="GHEA Grapalat" w:cs="Sylfaen"/>
          <w:sz w:val="20"/>
          <w:szCs w:val="20"/>
          <w:lang w:val="hy-AM"/>
        </w:rPr>
        <w:t>և</w:t>
      </w:r>
      <w:r w:rsidRPr="00F566BF">
        <w:rPr>
          <w:rFonts w:ascii="GHEA Grapalat" w:hAnsi="GHEA Grapalat" w:cs="Sylfaen"/>
          <w:sz w:val="20"/>
          <w:szCs w:val="20"/>
          <w:lang w:val="es-ES"/>
        </w:rPr>
        <w:t xml:space="preserve"> (</w:t>
      </w:r>
      <w:r w:rsidRPr="005F491F">
        <w:rPr>
          <w:rFonts w:ascii="GHEA Grapalat" w:hAnsi="GHEA Grapalat" w:cs="Sylfaen"/>
          <w:sz w:val="20"/>
          <w:szCs w:val="20"/>
          <w:lang w:val="hy-AM"/>
        </w:rPr>
        <w:t>կամ</w:t>
      </w:r>
      <w:r w:rsidRPr="00F566BF">
        <w:rPr>
          <w:rFonts w:ascii="GHEA Grapalat" w:hAnsi="GHEA Grapalat" w:cs="Sylfaen"/>
          <w:sz w:val="20"/>
          <w:szCs w:val="20"/>
          <w:lang w:val="es-ES"/>
        </w:rPr>
        <w:t xml:space="preserve">) </w:t>
      </w:r>
      <w:r w:rsidRPr="005F491F">
        <w:rPr>
          <w:rFonts w:ascii="GHEA Grapalat" w:hAnsi="GHEA Grapalat" w:cs="Sylfaen"/>
          <w:sz w:val="20"/>
          <w:lang w:val="hy-AM"/>
        </w:rPr>
        <w:t>համատեղ</w:t>
      </w:r>
      <w:r w:rsidRPr="00F566BF">
        <w:rPr>
          <w:rFonts w:ascii="GHEA Grapalat" w:hAnsi="GHEA Grapalat" w:cs="Times Armenian"/>
          <w:sz w:val="20"/>
          <w:lang w:val="af-ZA"/>
        </w:rPr>
        <w:t xml:space="preserve"> </w:t>
      </w:r>
      <w:r w:rsidRPr="005F491F">
        <w:rPr>
          <w:rFonts w:ascii="GHEA Grapalat" w:hAnsi="GHEA Grapalat" w:cs="Times Armenian"/>
          <w:sz w:val="20"/>
          <w:lang w:val="hy-AM"/>
        </w:rPr>
        <w:t>գ</w:t>
      </w:r>
      <w:r w:rsidRPr="005F491F">
        <w:rPr>
          <w:rFonts w:ascii="GHEA Grapalat" w:hAnsi="GHEA Grapalat" w:cs="Sylfaen"/>
          <w:sz w:val="20"/>
          <w:lang w:val="hy-AM"/>
        </w:rPr>
        <w:t>ործունեության</w:t>
      </w:r>
      <w:r w:rsidRPr="00F566BF">
        <w:rPr>
          <w:rFonts w:ascii="GHEA Grapalat" w:hAnsi="GHEA Grapalat" w:cs="Times Armenian"/>
          <w:sz w:val="20"/>
          <w:lang w:val="af-ZA"/>
        </w:rPr>
        <w:t xml:space="preserve"> </w:t>
      </w:r>
      <w:r w:rsidRPr="005F491F">
        <w:rPr>
          <w:rFonts w:ascii="GHEA Grapalat" w:hAnsi="GHEA Grapalat" w:cs="Sylfaen"/>
          <w:sz w:val="20"/>
          <w:lang w:val="hy-AM"/>
        </w:rPr>
        <w:t>կար</w:t>
      </w:r>
      <w:r w:rsidRPr="005F491F">
        <w:rPr>
          <w:rFonts w:ascii="GHEA Grapalat" w:hAnsi="GHEA Grapalat" w:cs="Times Armenian"/>
          <w:sz w:val="20"/>
          <w:lang w:val="hy-AM"/>
        </w:rPr>
        <w:t>գ</w:t>
      </w:r>
      <w:r w:rsidRPr="005F491F">
        <w:rPr>
          <w:rFonts w:ascii="GHEA Grapalat" w:hAnsi="GHEA Grapalat" w:cs="Sylfaen"/>
          <w:sz w:val="20"/>
          <w:lang w:val="hy-AM"/>
        </w:rPr>
        <w:t>ով</w:t>
      </w:r>
      <w:r w:rsidRPr="00F566BF">
        <w:rPr>
          <w:rFonts w:ascii="GHEA Grapalat" w:hAnsi="GHEA Grapalat" w:cs="Sylfaen"/>
          <w:sz w:val="20"/>
          <w:lang w:val="af-ZA"/>
        </w:rPr>
        <w:t xml:space="preserve"> </w:t>
      </w:r>
      <w:r w:rsidRPr="00F566BF">
        <w:rPr>
          <w:rFonts w:ascii="GHEA Grapalat" w:hAnsi="GHEA Grapalat" w:cs="Times Armenian"/>
          <w:sz w:val="20"/>
          <w:lang w:val="af-ZA"/>
        </w:rPr>
        <w:t>(</w:t>
      </w:r>
      <w:r w:rsidRPr="005F491F">
        <w:rPr>
          <w:rFonts w:ascii="GHEA Grapalat" w:hAnsi="GHEA Grapalat" w:cs="Sylfaen"/>
          <w:sz w:val="20"/>
          <w:lang w:val="hy-AM"/>
        </w:rPr>
        <w:t>կոնսորցիումով</w:t>
      </w:r>
      <w:r w:rsidRPr="00F566BF">
        <w:rPr>
          <w:rFonts w:ascii="GHEA Grapalat" w:hAnsi="GHEA Grapalat" w:cs="Times Armenian"/>
          <w:sz w:val="20"/>
          <w:lang w:val="af-ZA"/>
        </w:rPr>
        <w:t xml:space="preserve">) </w:t>
      </w:r>
      <w:r w:rsidRPr="005F491F">
        <w:rPr>
          <w:rFonts w:ascii="GHEA Grapalat" w:hAnsi="GHEA Grapalat" w:cs="Times Armenian"/>
          <w:sz w:val="20"/>
          <w:lang w:val="hy-AM"/>
        </w:rPr>
        <w:t>գ</w:t>
      </w:r>
      <w:r w:rsidRPr="005F491F">
        <w:rPr>
          <w:rFonts w:ascii="GHEA Grapalat" w:hAnsi="GHEA Grapalat" w:cs="Sylfaen"/>
          <w:sz w:val="20"/>
          <w:lang w:val="hy-AM"/>
        </w:rPr>
        <w:t>նումների</w:t>
      </w:r>
      <w:r w:rsidRPr="00F566BF">
        <w:rPr>
          <w:rFonts w:ascii="GHEA Grapalat" w:hAnsi="GHEA Grapalat" w:cs="Times Armenian"/>
          <w:sz w:val="20"/>
          <w:lang w:val="af-ZA"/>
        </w:rPr>
        <w:t xml:space="preserve"> </w:t>
      </w:r>
      <w:r w:rsidRPr="005F491F">
        <w:rPr>
          <w:rFonts w:ascii="GHEA Grapalat" w:hAnsi="GHEA Grapalat" w:cs="Times Armenian"/>
          <w:sz w:val="20"/>
          <w:lang w:val="hy-AM"/>
        </w:rPr>
        <w:t>գ</w:t>
      </w:r>
      <w:r w:rsidRPr="005F491F">
        <w:rPr>
          <w:rFonts w:ascii="GHEA Grapalat" w:hAnsi="GHEA Grapalat" w:cs="Sylfaen"/>
          <w:sz w:val="20"/>
          <w:lang w:val="hy-AM"/>
        </w:rPr>
        <w:t>ործընթացին</w:t>
      </w:r>
      <w:r w:rsidRPr="00F566BF">
        <w:rPr>
          <w:rFonts w:ascii="GHEA Grapalat" w:hAnsi="GHEA Grapalat" w:cs="Sylfaen"/>
          <w:sz w:val="20"/>
          <w:lang w:val="es-ES"/>
        </w:rPr>
        <w:t xml:space="preserve"> </w:t>
      </w:r>
      <w:r w:rsidRPr="005F491F">
        <w:rPr>
          <w:rFonts w:ascii="GHEA Grapalat" w:hAnsi="GHEA Grapalat" w:cs="Sylfaen"/>
          <w:sz w:val="20"/>
          <w:szCs w:val="20"/>
          <w:lang w:val="hy-AM"/>
        </w:rPr>
        <w:t>մասնակցության</w:t>
      </w:r>
      <w:r w:rsidRPr="00F566BF">
        <w:rPr>
          <w:rFonts w:ascii="GHEA Grapalat" w:hAnsi="GHEA Grapalat" w:cs="Sylfaen"/>
          <w:sz w:val="20"/>
          <w:szCs w:val="20"/>
          <w:lang w:val="es-ES"/>
        </w:rPr>
        <w:t xml:space="preserve"> </w:t>
      </w:r>
      <w:r w:rsidRPr="005F491F">
        <w:rPr>
          <w:rFonts w:ascii="GHEA Grapalat" w:hAnsi="GHEA Grapalat" w:cs="Sylfaen"/>
          <w:sz w:val="20"/>
          <w:szCs w:val="20"/>
          <w:lang w:val="hy-AM"/>
        </w:rPr>
        <w:t>դեպքերի</w:t>
      </w:r>
      <w:r w:rsidRPr="00F566BF">
        <w:rPr>
          <w:rFonts w:ascii="GHEA Grapalat" w:hAnsi="GHEA Grapalat" w:cs="Sylfaen"/>
          <w:sz w:val="20"/>
          <w:szCs w:val="20"/>
          <w:lang w:val="es-ES"/>
        </w:rPr>
        <w:t>:</w:t>
      </w:r>
    </w:p>
    <w:p w14:paraId="72600D9F" w14:textId="77777777" w:rsidR="00656A44" w:rsidRPr="00F566BF" w:rsidRDefault="00656A44" w:rsidP="00656A44">
      <w:pPr>
        <w:pStyle w:val="af4"/>
        <w:spacing w:before="0" w:beforeAutospacing="0" w:after="0" w:afterAutospacing="0"/>
        <w:ind w:firstLine="708"/>
        <w:jc w:val="both"/>
        <w:rPr>
          <w:rFonts w:ascii="GHEA Grapalat" w:hAnsi="GHEA Grapalat"/>
          <w:sz w:val="20"/>
          <w:szCs w:val="20"/>
          <w:lang w:val="hy-AM"/>
        </w:rPr>
      </w:pPr>
      <w:r w:rsidRPr="00F566BF">
        <w:rPr>
          <w:rFonts w:ascii="GHEA Grapalat" w:hAnsi="GHEA Grapalat"/>
          <w:sz w:val="20"/>
          <w:szCs w:val="20"/>
        </w:rPr>
        <w:t>Կարգի</w:t>
      </w:r>
      <w:r w:rsidRPr="00F566BF">
        <w:rPr>
          <w:rFonts w:ascii="GHEA Grapalat" w:hAnsi="GHEA Grapalat"/>
          <w:sz w:val="20"/>
          <w:szCs w:val="20"/>
          <w:lang w:val="es-ES"/>
        </w:rPr>
        <w:t xml:space="preserve"> 119-</w:t>
      </w:r>
      <w:r w:rsidRPr="00F566BF">
        <w:rPr>
          <w:rFonts w:ascii="GHEA Grapalat" w:hAnsi="GHEA Grapalat"/>
          <w:sz w:val="20"/>
          <w:szCs w:val="20"/>
        </w:rPr>
        <w:t>րդ</w:t>
      </w:r>
      <w:r w:rsidRPr="00F566BF">
        <w:rPr>
          <w:rFonts w:ascii="GHEA Grapalat" w:hAnsi="GHEA Grapalat"/>
          <w:sz w:val="20"/>
          <w:szCs w:val="20"/>
          <w:lang w:val="es-ES"/>
        </w:rPr>
        <w:t xml:space="preserve"> </w:t>
      </w:r>
      <w:r w:rsidRPr="00F566BF">
        <w:rPr>
          <w:rFonts w:ascii="GHEA Grapalat" w:hAnsi="GHEA Grapalat"/>
          <w:sz w:val="20"/>
          <w:szCs w:val="20"/>
        </w:rPr>
        <w:t>կետի</w:t>
      </w:r>
      <w:r w:rsidRPr="00F566BF">
        <w:rPr>
          <w:rFonts w:ascii="GHEA Grapalat" w:hAnsi="GHEA Grapalat"/>
          <w:sz w:val="20"/>
          <w:szCs w:val="20"/>
          <w:lang w:val="es-ES"/>
        </w:rPr>
        <w:t xml:space="preserve"> </w:t>
      </w:r>
      <w:r w:rsidRPr="00F566BF">
        <w:rPr>
          <w:rFonts w:ascii="GHEA Grapalat" w:hAnsi="GHEA Grapalat"/>
          <w:sz w:val="20"/>
          <w:szCs w:val="20"/>
          <w:lang w:val="hy-AM"/>
        </w:rPr>
        <w:t>իմաստով`</w:t>
      </w:r>
    </w:p>
    <w:p w14:paraId="69F77D87" w14:textId="77777777" w:rsidR="00656A44" w:rsidRPr="00F566BF" w:rsidRDefault="00656A44" w:rsidP="00656A44">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1</w:t>
      </w:r>
      <w:r w:rsidRPr="00F566BF">
        <w:rPr>
          <w:rFonts w:ascii="GHEA Grapalat" w:hAnsi="GHEA Grapalat"/>
          <w:color w:val="000000"/>
          <w:sz w:val="20"/>
          <w:szCs w:val="20"/>
          <w:lang w:val="hy-AM"/>
        </w:rPr>
        <w:t xml:space="preserve">) </w:t>
      </w:r>
      <w:r w:rsidRPr="00F566BF">
        <w:rPr>
          <w:rFonts w:ascii="GHEA Grapalat" w:hAnsi="GHEA Grapalat"/>
          <w:sz w:val="20"/>
          <w:szCs w:val="20"/>
          <w:lang w:val="hy-AM"/>
        </w:rPr>
        <w:t xml:space="preserve">ֆիզիկական </w:t>
      </w:r>
      <w:r w:rsidRPr="00F566BF">
        <w:rPr>
          <w:rFonts w:ascii="GHEA Grapalat" w:hAnsi="GHEA Grapalat" w:cs="GHEA Grapalat"/>
          <w:color w:val="000000"/>
          <w:sz w:val="20"/>
          <w:szCs w:val="20"/>
          <w:lang w:val="hy-AM"/>
        </w:rPr>
        <w:t xml:space="preserve">անձինք համարվում են փոխկապակցված, </w:t>
      </w:r>
      <w:r w:rsidRPr="00F566BF">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6978C1E" w14:textId="77777777" w:rsidR="00656A44" w:rsidRPr="00F566BF" w:rsidRDefault="00656A44" w:rsidP="00656A44">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0EE74034" w14:textId="77777777" w:rsidR="00656A44" w:rsidRPr="00F566BF" w:rsidRDefault="00656A44" w:rsidP="00656A44">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5896D48B" w14:textId="77777777" w:rsidR="00656A44" w:rsidRPr="00F566BF" w:rsidRDefault="00656A44" w:rsidP="00656A44">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2D64C78B" w14:textId="77777777" w:rsidR="00656A44" w:rsidRPr="00F566BF" w:rsidRDefault="00656A44" w:rsidP="00656A44">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E47DA51" w14:textId="77777777" w:rsidR="00656A44" w:rsidRPr="00F566BF" w:rsidRDefault="00656A44" w:rsidP="00656A44">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758F1F74" w14:textId="77777777" w:rsidR="00656A44" w:rsidRPr="00F566BF" w:rsidRDefault="00656A44" w:rsidP="00656A44">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sz w:val="20"/>
          <w:szCs w:val="20"/>
          <w:lang w:val="hy-AM"/>
        </w:rPr>
        <w:t xml:space="preserve">3) ֆիզիկական անձի կարգավիճակ չունեցող մասնակիցները </w:t>
      </w:r>
      <w:r w:rsidRPr="00F566BF">
        <w:rPr>
          <w:rFonts w:ascii="GHEA Grapalat" w:hAnsi="GHEA Grapalat"/>
          <w:color w:val="000000"/>
          <w:sz w:val="20"/>
          <w:szCs w:val="20"/>
          <w:lang w:val="hy-AM"/>
        </w:rPr>
        <w:t xml:space="preserve">համարվում են փոխկապակցված, եթե` </w:t>
      </w:r>
    </w:p>
    <w:p w14:paraId="0EB690AB" w14:textId="77777777" w:rsidR="00656A44" w:rsidRPr="00F566BF" w:rsidRDefault="00656A44" w:rsidP="00656A44">
      <w:pPr>
        <w:pStyle w:val="af4"/>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CD8966A" w14:textId="77777777" w:rsidR="00656A44" w:rsidRPr="00F566BF" w:rsidRDefault="00656A44" w:rsidP="00656A44">
      <w:pPr>
        <w:pStyle w:val="af4"/>
        <w:spacing w:before="0" w:beforeAutospacing="0" w:after="0" w:afterAutospacing="0"/>
        <w:ind w:firstLine="269"/>
        <w:jc w:val="both"/>
        <w:rPr>
          <w:rFonts w:ascii="GHEA Grapalat" w:hAnsi="GHEA Grapalat"/>
          <w:color w:val="000000"/>
          <w:sz w:val="20"/>
          <w:szCs w:val="20"/>
          <w:lang w:val="hy-AM"/>
        </w:rPr>
      </w:pPr>
      <w:r w:rsidRPr="00F566BF">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6C0F0D03" w14:textId="77777777" w:rsidR="00656A44" w:rsidRPr="00F566BF" w:rsidRDefault="00656A44" w:rsidP="00656A44">
      <w:pPr>
        <w:pStyle w:val="af4"/>
        <w:spacing w:before="0" w:beforeAutospacing="0" w:after="0" w:afterAutospacing="0"/>
        <w:ind w:firstLine="708"/>
        <w:jc w:val="both"/>
        <w:rPr>
          <w:rFonts w:ascii="Sylfaen" w:hAnsi="Sylfaen"/>
          <w:sz w:val="20"/>
          <w:szCs w:val="20"/>
          <w:lang w:val="hy-AM"/>
        </w:rPr>
      </w:pPr>
      <w:r w:rsidRPr="00F566BF">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18732840" w14:textId="77777777" w:rsidR="00656A44" w:rsidRPr="00F566BF" w:rsidRDefault="00656A44" w:rsidP="00656A44">
      <w:pPr>
        <w:pStyle w:val="af4"/>
        <w:spacing w:before="0" w:beforeAutospacing="0" w:after="0" w:afterAutospacing="0"/>
        <w:ind w:firstLine="708"/>
        <w:jc w:val="both"/>
        <w:rPr>
          <w:rFonts w:ascii="GHEA Grapalat" w:hAnsi="GHEA Grapalat"/>
          <w:color w:val="000000"/>
          <w:sz w:val="20"/>
          <w:szCs w:val="20"/>
          <w:lang w:val="hy-AM"/>
        </w:rPr>
      </w:pPr>
      <w:r w:rsidRPr="00F566BF">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14DBD1FB" w14:textId="77777777" w:rsidR="00656A44" w:rsidRPr="00F566BF" w:rsidRDefault="00656A44" w:rsidP="00656A44">
      <w:pPr>
        <w:ind w:firstLine="284"/>
        <w:jc w:val="both"/>
        <w:rPr>
          <w:rFonts w:ascii="GHEA Grapalat" w:hAnsi="GHEA Grapalat"/>
          <w:color w:val="000000"/>
          <w:sz w:val="20"/>
          <w:szCs w:val="20"/>
          <w:lang w:val="hy-AM"/>
        </w:rPr>
      </w:pPr>
      <w:r w:rsidRPr="00F566BF">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քրոջ կամ եղբոր ամուսինն ու երեխաները:</w:t>
      </w:r>
    </w:p>
    <w:p w14:paraId="50133C89" w14:textId="77777777" w:rsidR="00656A44" w:rsidRPr="00B9384D" w:rsidRDefault="00656A44" w:rsidP="00656A44">
      <w:pPr>
        <w:pStyle w:val="af4"/>
        <w:spacing w:before="0" w:beforeAutospacing="0" w:after="0" w:afterAutospacing="0"/>
        <w:ind w:firstLine="708"/>
        <w:jc w:val="both"/>
        <w:rPr>
          <w:rFonts w:ascii="GHEA Grapalat" w:hAnsi="GHEA Grapalat" w:cs="Arial"/>
          <w:sz w:val="20"/>
          <w:lang w:val="hy-AM"/>
        </w:rPr>
      </w:pPr>
      <w:r w:rsidRPr="00B9384D">
        <w:rPr>
          <w:rFonts w:ascii="GHEA Grapalat" w:hAnsi="GHEA Grapalat" w:cs="Arial Armenian"/>
          <w:sz w:val="20"/>
          <w:lang w:val="hy-AM"/>
        </w:rPr>
        <w:t xml:space="preserve">2.4 </w:t>
      </w:r>
      <w:r w:rsidRPr="00B9384D">
        <w:rPr>
          <w:rFonts w:ascii="GHEA Grapalat" w:hAnsi="GHEA Grapalat" w:cs="Sylfaen"/>
          <w:sz w:val="20"/>
          <w:lang w:val="hy-AM"/>
        </w:rPr>
        <w:t>Մասնակիցը</w:t>
      </w:r>
      <w:r w:rsidRPr="00B9384D">
        <w:rPr>
          <w:rFonts w:ascii="GHEA Grapalat" w:hAnsi="GHEA Grapalat" w:cs="Arial"/>
          <w:sz w:val="20"/>
          <w:lang w:val="hy-AM"/>
        </w:rPr>
        <w:t xml:space="preserve"> ընտրված մասնակից ճանաչվելու դեպքում, Օրենքի 35-րդ հոդվածով սահմանված ժամկետում և կարգով ներկայացնում է որակավորման ապահովում՝ գնման գնի </w:t>
      </w:r>
      <w:r w:rsidRPr="00B9384D">
        <w:rPr>
          <w:rFonts w:ascii="GHEA Grapalat" w:hAnsi="GHEA Grapalat"/>
          <w:color w:val="000000"/>
          <w:sz w:val="20"/>
          <w:szCs w:val="20"/>
          <w:lang w:val="hy-AM"/>
        </w:rPr>
        <w:t xml:space="preserve">15 տոկոսի չափով: Որակավորման ապահովում չի ներկայացվում, եթե ընտրված մասնակիցը հայտերը բացելու օրվա դրությամբ ունի միջազգային հեղինակավոր կազմակերպությունների (Fitch, Moodys, </w:t>
      </w:r>
      <w:hyperlink r:id="rId9" w:tgtFrame="_blank" w:history="1">
        <w:r w:rsidRPr="00B9384D">
          <w:rPr>
            <w:rFonts w:ascii="GHEA Grapalat" w:hAnsi="GHEA Grapalat"/>
            <w:color w:val="000000"/>
            <w:sz w:val="20"/>
            <w:szCs w:val="20"/>
            <w:lang w:val="hy-AM"/>
          </w:rPr>
          <w:t>Standard &amp; Poor’s</w:t>
        </w:r>
      </w:hyperlink>
      <w:r w:rsidRPr="00B9384D">
        <w:rPr>
          <w:rFonts w:ascii="Calibri" w:hAnsi="Calibri" w:cs="Calibri"/>
          <w:color w:val="000000"/>
          <w:sz w:val="20"/>
          <w:szCs w:val="20"/>
          <w:lang w:val="hy-AM"/>
        </w:rPr>
        <w:t> </w:t>
      </w:r>
      <w:r w:rsidRPr="00B9384D">
        <w:rPr>
          <w:rFonts w:ascii="GHEA Grapalat" w:hAnsi="GHEA Grapalat"/>
          <w:color w:val="000000"/>
          <w:sz w:val="20"/>
          <w:szCs w:val="20"/>
          <w:lang w:val="hy-AM"/>
        </w:rPr>
        <w:t>) կողմից շնորհված վարկունակության վարկանիշ առնվազն Հայաստանի Հանրապետությանը շնորհված սուվերեն վարկանիշի չափով:</w:t>
      </w:r>
    </w:p>
    <w:p w14:paraId="0D063002" w14:textId="77777777" w:rsidR="00656A44" w:rsidRPr="00260A2C" w:rsidRDefault="00656A44" w:rsidP="00656A44">
      <w:pPr>
        <w:ind w:firstLine="567"/>
        <w:jc w:val="both"/>
        <w:rPr>
          <w:rFonts w:ascii="GHEA Grapalat" w:hAnsi="GHEA Grapalat" w:cs="Arial"/>
          <w:sz w:val="20"/>
          <w:lang w:val="hy-AM"/>
        </w:rPr>
      </w:pPr>
      <w:r w:rsidRPr="00177245">
        <w:rPr>
          <w:rFonts w:ascii="GHEA Grapalat" w:hAnsi="GHEA Grapalat" w:cs="Arial"/>
          <w:sz w:val="20"/>
          <w:lang w:val="hy-AM"/>
        </w:rPr>
        <w:t xml:space="preserve"> </w:t>
      </w:r>
      <w:r w:rsidRPr="002D4DC4">
        <w:rPr>
          <w:rFonts w:ascii="GHEA Grapalat" w:hAnsi="GHEA Grapalat" w:cs="Sylfaen"/>
          <w:sz w:val="20"/>
          <w:lang w:val="hy-AM"/>
        </w:rPr>
        <w:t>2.</w:t>
      </w:r>
      <w:r w:rsidRPr="00F566BF">
        <w:rPr>
          <w:rFonts w:ascii="GHEA Grapalat" w:hAnsi="GHEA Grapalat" w:cs="Sylfaen"/>
          <w:sz w:val="20"/>
          <w:lang w:val="hy-AM"/>
        </w:rPr>
        <w:t>5</w:t>
      </w:r>
      <w:r w:rsidRPr="002D4DC4">
        <w:rPr>
          <w:rFonts w:ascii="GHEA Grapalat" w:hAnsi="GHEA Grapalat" w:cs="Sylfaen"/>
          <w:sz w:val="20"/>
          <w:lang w:val="hy-AM"/>
        </w:rPr>
        <w:t xml:space="preserve"> Սույն ընթացակարգի շրջանակում կնքվելիք պայմանագիրը</w:t>
      </w:r>
      <w:r w:rsidRPr="00F566BF">
        <w:rPr>
          <w:rFonts w:ascii="GHEA Grapalat" w:hAnsi="GHEA Grapalat" w:cs="Sylfaen"/>
          <w:sz w:val="20"/>
          <w:lang w:val="af-ZA"/>
        </w:rPr>
        <w:t xml:space="preserve"> </w:t>
      </w:r>
      <w:r w:rsidRPr="002D4DC4">
        <w:rPr>
          <w:rFonts w:ascii="GHEA Grapalat" w:hAnsi="GHEA Grapalat" w:cs="Sylfaen"/>
          <w:sz w:val="20"/>
          <w:lang w:val="hy-AM"/>
        </w:rPr>
        <w:t>կարող</w:t>
      </w:r>
      <w:r w:rsidRPr="00F566BF">
        <w:rPr>
          <w:rFonts w:ascii="GHEA Grapalat" w:hAnsi="GHEA Grapalat" w:cs="Sylfaen"/>
          <w:sz w:val="20"/>
          <w:lang w:val="af-ZA"/>
        </w:rPr>
        <w:t xml:space="preserve"> է </w:t>
      </w:r>
      <w:r w:rsidRPr="002D4DC4">
        <w:rPr>
          <w:rFonts w:ascii="GHEA Grapalat" w:hAnsi="GHEA Grapalat" w:cs="Sylfaen"/>
          <w:sz w:val="20"/>
          <w:lang w:val="hy-AM"/>
        </w:rPr>
        <w:t>իրականացվել</w:t>
      </w:r>
      <w:r w:rsidRPr="00F566BF">
        <w:rPr>
          <w:rFonts w:ascii="GHEA Grapalat" w:hAnsi="GHEA Grapalat" w:cs="Sylfaen"/>
          <w:sz w:val="20"/>
          <w:lang w:val="af-ZA"/>
        </w:rPr>
        <w:t xml:space="preserve"> </w:t>
      </w:r>
      <w:r w:rsidRPr="002D4DC4">
        <w:rPr>
          <w:rFonts w:ascii="GHEA Grapalat" w:hAnsi="GHEA Grapalat" w:cs="Sylfaen"/>
          <w:sz w:val="20"/>
          <w:lang w:val="hy-AM"/>
        </w:rPr>
        <w:t>գործակալության</w:t>
      </w:r>
      <w:r w:rsidRPr="00F566BF">
        <w:rPr>
          <w:rFonts w:ascii="GHEA Grapalat" w:hAnsi="GHEA Grapalat" w:cs="Sylfaen"/>
          <w:sz w:val="20"/>
          <w:lang w:val="af-ZA"/>
        </w:rPr>
        <w:t xml:space="preserve"> </w:t>
      </w:r>
      <w:r w:rsidRPr="002D4DC4">
        <w:rPr>
          <w:rFonts w:ascii="GHEA Grapalat" w:hAnsi="GHEA Grapalat" w:cs="Sylfaen"/>
          <w:sz w:val="20"/>
          <w:lang w:val="hy-AM"/>
        </w:rPr>
        <w:t>պայմանագիր</w:t>
      </w:r>
      <w:r w:rsidRPr="00F566BF">
        <w:rPr>
          <w:rFonts w:ascii="GHEA Grapalat" w:hAnsi="GHEA Grapalat" w:cs="Sylfaen"/>
          <w:sz w:val="20"/>
          <w:lang w:val="af-ZA"/>
        </w:rPr>
        <w:t xml:space="preserve"> </w:t>
      </w:r>
      <w:r w:rsidRPr="002D4DC4">
        <w:rPr>
          <w:rFonts w:ascii="GHEA Grapalat" w:hAnsi="GHEA Grapalat" w:cs="Sylfaen"/>
          <w:sz w:val="20"/>
          <w:lang w:val="hy-AM"/>
        </w:rPr>
        <w:t>կնքելու</w:t>
      </w:r>
      <w:r w:rsidRPr="00F566BF">
        <w:rPr>
          <w:rFonts w:ascii="GHEA Grapalat" w:hAnsi="GHEA Grapalat" w:cs="Sylfaen"/>
          <w:sz w:val="20"/>
          <w:lang w:val="af-ZA"/>
        </w:rPr>
        <w:t xml:space="preserve"> </w:t>
      </w:r>
      <w:r w:rsidRPr="002D4DC4">
        <w:rPr>
          <w:rFonts w:ascii="GHEA Grapalat" w:hAnsi="GHEA Grapalat" w:cs="Sylfaen"/>
          <w:sz w:val="20"/>
          <w:lang w:val="hy-AM"/>
        </w:rPr>
        <w:t>միջոցով։</w:t>
      </w:r>
      <w:r w:rsidRPr="00F566BF">
        <w:rPr>
          <w:rFonts w:ascii="GHEA Grapalat" w:hAnsi="GHEA Grapalat" w:cs="Sylfaen"/>
          <w:sz w:val="20"/>
          <w:lang w:val="af-ZA"/>
        </w:rPr>
        <w:t xml:space="preserve"> </w:t>
      </w:r>
      <w:r w:rsidRPr="00F566BF">
        <w:rPr>
          <w:rFonts w:ascii="GHEA Grapalat" w:hAnsi="GHEA Grapalat" w:cs="Sylfaen"/>
          <w:sz w:val="20"/>
        </w:rPr>
        <w:t>Գործակալության</w:t>
      </w:r>
      <w:r w:rsidRPr="00F566BF">
        <w:rPr>
          <w:rFonts w:ascii="GHEA Grapalat" w:hAnsi="GHEA Grapalat" w:cs="Sylfaen"/>
          <w:sz w:val="20"/>
          <w:lang w:val="af-ZA"/>
        </w:rPr>
        <w:t xml:space="preserve"> </w:t>
      </w:r>
      <w:r w:rsidRPr="00F566BF">
        <w:rPr>
          <w:rFonts w:ascii="GHEA Grapalat" w:hAnsi="GHEA Grapalat" w:cs="Sylfaen"/>
          <w:sz w:val="20"/>
        </w:rPr>
        <w:t>պայմանագրի</w:t>
      </w:r>
      <w:r w:rsidRPr="00F566BF">
        <w:rPr>
          <w:rFonts w:ascii="GHEA Grapalat" w:hAnsi="GHEA Grapalat" w:cs="Sylfaen"/>
          <w:sz w:val="20"/>
          <w:lang w:val="af-ZA"/>
        </w:rPr>
        <w:t xml:space="preserve"> </w:t>
      </w:r>
      <w:r w:rsidRPr="00F566BF">
        <w:rPr>
          <w:rFonts w:ascii="GHEA Grapalat" w:hAnsi="GHEA Grapalat" w:cs="Sylfaen"/>
          <w:sz w:val="20"/>
        </w:rPr>
        <w:t>կողմ</w:t>
      </w:r>
      <w:r w:rsidRPr="00F566BF">
        <w:rPr>
          <w:rFonts w:ascii="GHEA Grapalat" w:hAnsi="GHEA Grapalat" w:cs="Sylfaen"/>
          <w:sz w:val="20"/>
          <w:lang w:val="af-ZA"/>
        </w:rPr>
        <w:t xml:space="preserve"> </w:t>
      </w:r>
      <w:r w:rsidRPr="00F566BF">
        <w:rPr>
          <w:rFonts w:ascii="GHEA Grapalat" w:hAnsi="GHEA Grapalat" w:cs="Sylfaen"/>
          <w:sz w:val="20"/>
        </w:rPr>
        <w:t>չի</w:t>
      </w:r>
      <w:r w:rsidRPr="00F566BF">
        <w:rPr>
          <w:rFonts w:ascii="GHEA Grapalat" w:hAnsi="GHEA Grapalat" w:cs="Sylfaen"/>
          <w:sz w:val="20"/>
          <w:lang w:val="af-ZA"/>
        </w:rPr>
        <w:t xml:space="preserve"> </w:t>
      </w:r>
      <w:r w:rsidRPr="00F566BF">
        <w:rPr>
          <w:rFonts w:ascii="GHEA Grapalat" w:hAnsi="GHEA Grapalat" w:cs="Sylfaen"/>
          <w:sz w:val="20"/>
        </w:rPr>
        <w:t>կարող</w:t>
      </w:r>
      <w:r w:rsidRPr="00F566BF">
        <w:rPr>
          <w:rFonts w:ascii="GHEA Grapalat" w:hAnsi="GHEA Grapalat" w:cs="Sylfaen"/>
          <w:sz w:val="20"/>
          <w:lang w:val="af-ZA"/>
        </w:rPr>
        <w:t xml:space="preserve"> </w:t>
      </w:r>
      <w:r w:rsidRPr="00F566BF">
        <w:rPr>
          <w:rFonts w:ascii="GHEA Grapalat" w:hAnsi="GHEA Grapalat" w:cs="Sylfaen"/>
          <w:sz w:val="20"/>
        </w:rPr>
        <w:t>հանդիսանալ</w:t>
      </w:r>
      <w:r w:rsidRPr="00F566BF">
        <w:rPr>
          <w:rFonts w:ascii="GHEA Grapalat" w:hAnsi="GHEA Grapalat" w:cs="Sylfaen"/>
          <w:sz w:val="20"/>
          <w:lang w:val="af-ZA"/>
        </w:rPr>
        <w:t xml:space="preserve"> </w:t>
      </w:r>
      <w:r w:rsidRPr="00F566BF">
        <w:rPr>
          <w:rFonts w:ascii="GHEA Grapalat" w:hAnsi="GHEA Grapalat" w:cs="Sylfaen"/>
          <w:sz w:val="20"/>
        </w:rPr>
        <w:t>սույն</w:t>
      </w:r>
      <w:r w:rsidRPr="00F566BF">
        <w:rPr>
          <w:rFonts w:ascii="GHEA Grapalat" w:hAnsi="GHEA Grapalat" w:cs="Sylfaen"/>
          <w:sz w:val="20"/>
          <w:lang w:val="af-ZA"/>
        </w:rPr>
        <w:t xml:space="preserve"> </w:t>
      </w:r>
      <w:r w:rsidRPr="00F566BF">
        <w:rPr>
          <w:rFonts w:ascii="GHEA Grapalat" w:hAnsi="GHEA Grapalat" w:cs="Sylfaen"/>
          <w:sz w:val="20"/>
        </w:rPr>
        <w:t>ընթացակարգին</w:t>
      </w:r>
      <w:r w:rsidRPr="00F566BF">
        <w:rPr>
          <w:rFonts w:ascii="GHEA Grapalat" w:hAnsi="GHEA Grapalat" w:cs="Sylfaen"/>
          <w:sz w:val="20"/>
          <w:lang w:val="af-ZA"/>
        </w:rPr>
        <w:t xml:space="preserve"> (</w:t>
      </w:r>
      <w:r w:rsidRPr="00F566BF">
        <w:rPr>
          <w:rFonts w:ascii="GHEA Grapalat" w:hAnsi="GHEA Grapalat" w:cs="Sylfaen"/>
          <w:sz w:val="20"/>
        </w:rPr>
        <w:t>միևնույն</w:t>
      </w:r>
      <w:r w:rsidRPr="00F566BF">
        <w:rPr>
          <w:rFonts w:ascii="GHEA Grapalat" w:hAnsi="GHEA Grapalat" w:cs="Sylfaen"/>
          <w:sz w:val="20"/>
          <w:lang w:val="af-ZA"/>
        </w:rPr>
        <w:t xml:space="preserve"> </w:t>
      </w:r>
      <w:r w:rsidRPr="00F566BF">
        <w:rPr>
          <w:rFonts w:ascii="GHEA Grapalat" w:hAnsi="GHEA Grapalat" w:cs="Sylfaen"/>
          <w:sz w:val="20"/>
        </w:rPr>
        <w:t>չափաբաժնին</w:t>
      </w:r>
      <w:r w:rsidRPr="00F566BF">
        <w:rPr>
          <w:rFonts w:ascii="GHEA Grapalat" w:hAnsi="GHEA Grapalat" w:cs="Sylfaen"/>
          <w:sz w:val="20"/>
          <w:lang w:val="af-ZA"/>
        </w:rPr>
        <w:t xml:space="preserve">) </w:t>
      </w:r>
      <w:r w:rsidRPr="00F566BF">
        <w:rPr>
          <w:rFonts w:ascii="GHEA Grapalat" w:hAnsi="GHEA Grapalat" w:cs="Sylfaen"/>
          <w:sz w:val="20"/>
        </w:rPr>
        <w:t>մասնակցելու</w:t>
      </w:r>
      <w:r w:rsidRPr="00F566BF">
        <w:rPr>
          <w:rFonts w:ascii="GHEA Grapalat" w:hAnsi="GHEA Grapalat" w:cs="Sylfaen"/>
          <w:sz w:val="20"/>
          <w:lang w:val="af-ZA"/>
        </w:rPr>
        <w:t xml:space="preserve"> </w:t>
      </w:r>
      <w:r w:rsidRPr="00F566BF">
        <w:rPr>
          <w:rFonts w:ascii="GHEA Grapalat" w:hAnsi="GHEA Grapalat" w:cs="Sylfaen"/>
          <w:sz w:val="20"/>
        </w:rPr>
        <w:t>նպատակով</w:t>
      </w:r>
      <w:r w:rsidRPr="00F566BF">
        <w:rPr>
          <w:rFonts w:ascii="GHEA Grapalat" w:hAnsi="GHEA Grapalat" w:cs="Sylfaen"/>
          <w:sz w:val="20"/>
          <w:lang w:val="af-ZA"/>
        </w:rPr>
        <w:t xml:space="preserve"> </w:t>
      </w:r>
      <w:r w:rsidRPr="00F566BF">
        <w:rPr>
          <w:rFonts w:ascii="GHEA Grapalat" w:hAnsi="GHEA Grapalat" w:cs="Sylfaen"/>
          <w:sz w:val="20"/>
        </w:rPr>
        <w:t>հայտ</w:t>
      </w:r>
      <w:r w:rsidRPr="00F566BF">
        <w:rPr>
          <w:rFonts w:ascii="GHEA Grapalat" w:hAnsi="GHEA Grapalat" w:cs="Sylfaen"/>
          <w:sz w:val="20"/>
          <w:lang w:val="af-ZA"/>
        </w:rPr>
        <w:t xml:space="preserve"> </w:t>
      </w:r>
      <w:r w:rsidRPr="00F566BF">
        <w:rPr>
          <w:rFonts w:ascii="GHEA Grapalat" w:hAnsi="GHEA Grapalat" w:cs="Sylfaen"/>
          <w:sz w:val="20"/>
        </w:rPr>
        <w:t>ներկայացրած</w:t>
      </w:r>
      <w:r w:rsidRPr="00F566BF">
        <w:rPr>
          <w:rFonts w:ascii="GHEA Grapalat" w:hAnsi="GHEA Grapalat" w:cs="Sylfaen"/>
          <w:sz w:val="20"/>
          <w:lang w:val="af-ZA"/>
        </w:rPr>
        <w:t xml:space="preserve"> </w:t>
      </w:r>
      <w:r w:rsidRPr="00F566BF">
        <w:rPr>
          <w:rFonts w:ascii="GHEA Grapalat" w:hAnsi="GHEA Grapalat" w:cs="Sylfaen"/>
          <w:sz w:val="20"/>
        </w:rPr>
        <w:t>մասնակիցը</w:t>
      </w:r>
      <w:r w:rsidRPr="00F566BF">
        <w:rPr>
          <w:rFonts w:ascii="GHEA Grapalat" w:hAnsi="GHEA Grapalat" w:cs="Sylfaen"/>
          <w:sz w:val="20"/>
          <w:lang w:val="af-ZA"/>
        </w:rPr>
        <w:t xml:space="preserve">: </w:t>
      </w:r>
    </w:p>
    <w:p w14:paraId="416C8735" w14:textId="77777777" w:rsidR="00656A44" w:rsidRPr="00F566BF" w:rsidRDefault="00656A44" w:rsidP="00656A44">
      <w:pPr>
        <w:pStyle w:val="23"/>
        <w:spacing w:line="240" w:lineRule="auto"/>
        <w:rPr>
          <w:rFonts w:ascii="GHEA Grapalat" w:hAnsi="GHEA Grapalat" w:cs="Sylfaen"/>
          <w:szCs w:val="24"/>
        </w:rPr>
      </w:pPr>
      <w:r w:rsidRPr="00F566BF">
        <w:rPr>
          <w:rFonts w:ascii="GHEA Grapalat" w:hAnsi="GHEA Grapalat" w:cs="Sylfaen"/>
          <w:szCs w:val="24"/>
        </w:rPr>
        <w:t xml:space="preserve"> 2</w:t>
      </w:r>
      <w:r w:rsidRPr="00F566BF">
        <w:rPr>
          <w:rFonts w:ascii="GHEA Grapalat" w:hAnsi="GHEA Grapalat" w:cs="Sylfaen"/>
          <w:szCs w:val="24"/>
          <w:lang w:val="hy-AM"/>
        </w:rPr>
        <w:t>.6</w:t>
      </w:r>
      <w:r w:rsidRPr="00F566BF">
        <w:rPr>
          <w:rFonts w:ascii="GHEA Grapalat" w:hAnsi="GHEA Grapalat" w:cs="Sylfaen"/>
          <w:szCs w:val="24"/>
        </w:rPr>
        <w:tab/>
      </w:r>
      <w:r w:rsidRPr="00F566BF">
        <w:rPr>
          <w:rFonts w:ascii="GHEA Grapalat" w:hAnsi="GHEA Grapalat" w:cs="Sylfaen"/>
          <w:szCs w:val="24"/>
          <w:lang w:val="ru-RU"/>
        </w:rPr>
        <w:t>Մասնակիցները</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szCs w:val="24"/>
          <w:lang w:val="ru-RU"/>
        </w:rPr>
        <w:t>մասնակցել</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կոնսորցիումով</w:t>
      </w:r>
      <w:r w:rsidRPr="00F566BF">
        <w:rPr>
          <w:rFonts w:ascii="GHEA Grapalat" w:hAnsi="GHEA Grapalat" w:cs="Sylfaen"/>
          <w:szCs w:val="24"/>
        </w:rPr>
        <w:t>)</w:t>
      </w:r>
      <w:r w:rsidRPr="00F566BF">
        <w:rPr>
          <w:rFonts w:ascii="GHEA Grapalat" w:hAnsi="GHEA Grapalat" w:cs="Sylfaen"/>
          <w:szCs w:val="24"/>
          <w:lang w:val="ru-RU"/>
        </w:rPr>
        <w:t>։</w:t>
      </w:r>
      <w:r w:rsidRPr="00F566BF">
        <w:rPr>
          <w:rFonts w:ascii="GHEA Grapalat" w:hAnsi="GHEA Grapalat" w:cs="Sylfaen"/>
          <w:szCs w:val="24"/>
        </w:rPr>
        <w:t xml:space="preserve"> </w:t>
      </w:r>
      <w:r w:rsidRPr="00F566BF">
        <w:rPr>
          <w:rFonts w:ascii="GHEA Grapalat" w:hAnsi="GHEA Grapalat" w:cs="Sylfaen"/>
          <w:szCs w:val="24"/>
          <w:lang w:val="ru-RU"/>
        </w:rPr>
        <w:t>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w:t>
      </w:r>
    </w:p>
    <w:p w14:paraId="7B8BC4DB" w14:textId="77777777" w:rsidR="00656A44" w:rsidRPr="00F566BF" w:rsidRDefault="00656A44" w:rsidP="00656A44">
      <w:pPr>
        <w:pStyle w:val="23"/>
        <w:spacing w:line="240" w:lineRule="auto"/>
        <w:rPr>
          <w:rFonts w:ascii="GHEA Grapalat" w:hAnsi="GHEA Grapalat" w:cs="Sylfaen"/>
          <w:szCs w:val="24"/>
        </w:rPr>
      </w:pPr>
      <w:r w:rsidRPr="00F566BF">
        <w:rPr>
          <w:rFonts w:ascii="GHEA Grapalat" w:hAnsi="GHEA Grapalat" w:cs="Sylfaen"/>
          <w:szCs w:val="24"/>
          <w:lang w:val="hy-AM"/>
        </w:rPr>
        <w:t>1</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պայմանագրի</w:t>
      </w:r>
      <w:r w:rsidRPr="00F566BF">
        <w:rPr>
          <w:rFonts w:ascii="GHEA Grapalat" w:hAnsi="GHEA Grapalat" w:cs="Sylfaen"/>
          <w:szCs w:val="24"/>
        </w:rPr>
        <w:t xml:space="preserve"> </w:t>
      </w:r>
      <w:r w:rsidRPr="00F566BF">
        <w:rPr>
          <w:rFonts w:ascii="GHEA Grapalat" w:hAnsi="GHEA Grapalat" w:cs="Sylfaen"/>
          <w:szCs w:val="24"/>
          <w:lang w:val="ru-RU"/>
        </w:rPr>
        <w:t>կողմերից</w:t>
      </w:r>
      <w:r w:rsidRPr="00F566BF">
        <w:rPr>
          <w:rFonts w:ascii="GHEA Grapalat" w:hAnsi="GHEA Grapalat" w:cs="Sylfaen"/>
          <w:szCs w:val="24"/>
        </w:rPr>
        <w:t xml:space="preserve"> </w:t>
      </w:r>
      <w:r w:rsidRPr="00F566BF">
        <w:rPr>
          <w:rFonts w:ascii="GHEA Grapalat" w:hAnsi="GHEA Grapalat" w:cs="Sylfaen"/>
          <w:szCs w:val="24"/>
          <w:lang w:val="ru-RU"/>
        </w:rPr>
        <w:t>որևէ</w:t>
      </w:r>
      <w:r w:rsidRPr="00F566BF">
        <w:rPr>
          <w:rFonts w:ascii="GHEA Grapalat" w:hAnsi="GHEA Grapalat" w:cs="Sylfaen"/>
          <w:szCs w:val="24"/>
        </w:rPr>
        <w:t xml:space="preserve"> </w:t>
      </w:r>
      <w:r w:rsidRPr="00F566BF">
        <w:rPr>
          <w:rFonts w:ascii="GHEA Grapalat" w:hAnsi="GHEA Grapalat" w:cs="Sylfaen"/>
          <w:szCs w:val="24"/>
          <w:lang w:val="ru-RU"/>
        </w:rPr>
        <w:t>մեկը</w:t>
      </w:r>
      <w:r w:rsidRPr="00F566BF">
        <w:rPr>
          <w:rFonts w:ascii="GHEA Grapalat" w:hAnsi="GHEA Grapalat" w:cs="Sylfaen"/>
          <w:szCs w:val="24"/>
        </w:rPr>
        <w:t xml:space="preserve"> </w:t>
      </w:r>
      <w:r w:rsidRPr="00F566BF">
        <w:rPr>
          <w:rFonts w:ascii="GHEA Grapalat" w:hAnsi="GHEA Grapalat" w:cs="Sylfaen"/>
          <w:szCs w:val="24"/>
          <w:lang w:val="ru-RU"/>
        </w:rPr>
        <w:t>չի</w:t>
      </w:r>
      <w:r w:rsidRPr="00F566BF">
        <w:rPr>
          <w:rFonts w:ascii="GHEA Grapalat" w:hAnsi="GHEA Grapalat" w:cs="Sylfaen"/>
          <w:szCs w:val="24"/>
        </w:rPr>
        <w:t xml:space="preserve"> </w:t>
      </w:r>
      <w:r w:rsidRPr="00F566BF">
        <w:rPr>
          <w:rFonts w:ascii="GHEA Grapalat" w:hAnsi="GHEA Grapalat" w:cs="Sylfaen"/>
          <w:szCs w:val="24"/>
          <w:lang w:val="ru-RU"/>
        </w:rPr>
        <w:t>կարող</w:t>
      </w:r>
      <w:r w:rsidRPr="00F566BF">
        <w:rPr>
          <w:rFonts w:ascii="GHEA Grapalat" w:hAnsi="GHEA Grapalat" w:cs="Sylfaen"/>
          <w:szCs w:val="24"/>
        </w:rPr>
        <w:t xml:space="preserve"> </w:t>
      </w:r>
      <w:r w:rsidRPr="00F566BF">
        <w:rPr>
          <w:rFonts w:ascii="GHEA Grapalat" w:hAnsi="GHEA Grapalat" w:cs="Sylfaen"/>
          <w:szCs w:val="24"/>
          <w:lang w:val="ru-RU"/>
        </w:rPr>
        <w:t>նույն</w:t>
      </w:r>
      <w:r w:rsidRPr="00F566BF">
        <w:rPr>
          <w:rFonts w:ascii="GHEA Grapalat" w:hAnsi="GHEA Grapalat" w:cs="Sylfaen"/>
          <w:szCs w:val="24"/>
        </w:rPr>
        <w:t xml:space="preserve"> </w:t>
      </w:r>
      <w:r w:rsidRPr="00F566BF">
        <w:rPr>
          <w:rFonts w:ascii="GHEA Grapalat" w:hAnsi="GHEA Grapalat" w:cs="Sylfaen"/>
          <w:szCs w:val="24"/>
          <w:lang w:val="ru-RU"/>
        </w:rPr>
        <w:t>ընթացակարգին</w:t>
      </w:r>
      <w:r w:rsidRPr="00F566BF">
        <w:rPr>
          <w:rFonts w:ascii="GHEA Grapalat" w:hAnsi="GHEA Grapalat" w:cs="Sylfaen"/>
          <w:szCs w:val="24"/>
        </w:rPr>
        <w:t xml:space="preserve"> </w:t>
      </w:r>
      <w:r w:rsidRPr="00F566BF">
        <w:rPr>
          <w:rFonts w:ascii="GHEA Grapalat" w:hAnsi="GHEA Grapalat" w:cs="Sylfaen"/>
        </w:rPr>
        <w:t>(</w:t>
      </w:r>
      <w:r w:rsidRPr="00F566BF">
        <w:rPr>
          <w:rFonts w:ascii="GHEA Grapalat" w:hAnsi="GHEA Grapalat" w:cs="Sylfaen"/>
          <w:lang w:val="en-US"/>
        </w:rPr>
        <w:t>միևնույն</w:t>
      </w:r>
      <w:r w:rsidRPr="00F566BF">
        <w:rPr>
          <w:rFonts w:ascii="GHEA Grapalat" w:hAnsi="GHEA Grapalat" w:cs="Sylfaen"/>
        </w:rPr>
        <w:t xml:space="preserve"> </w:t>
      </w:r>
      <w:r w:rsidRPr="00F566BF">
        <w:rPr>
          <w:rFonts w:ascii="GHEA Grapalat" w:hAnsi="GHEA Grapalat" w:cs="Sylfaen"/>
          <w:lang w:val="en-US"/>
        </w:rPr>
        <w:t>չափաբաժնին</w:t>
      </w:r>
      <w:r w:rsidRPr="00F566BF">
        <w:rPr>
          <w:rFonts w:ascii="GHEA Grapalat" w:hAnsi="GHEA Grapalat" w:cs="Sylfaen"/>
        </w:rPr>
        <w:t xml:space="preserve">) </w:t>
      </w:r>
      <w:r w:rsidRPr="00F566BF">
        <w:rPr>
          <w:rFonts w:ascii="GHEA Grapalat" w:hAnsi="GHEA Grapalat" w:cs="Sylfaen"/>
          <w:szCs w:val="24"/>
          <w:lang w:val="ru-RU"/>
        </w:rPr>
        <w:t>ներկայացնել</w:t>
      </w:r>
      <w:r w:rsidRPr="00F566BF">
        <w:rPr>
          <w:rFonts w:ascii="GHEA Grapalat" w:hAnsi="GHEA Grapalat" w:cs="Sylfaen"/>
          <w:szCs w:val="24"/>
        </w:rPr>
        <w:t xml:space="preserve"> </w:t>
      </w:r>
      <w:r w:rsidRPr="00F566BF">
        <w:rPr>
          <w:rFonts w:ascii="GHEA Grapalat" w:hAnsi="GHEA Grapalat" w:cs="Sylfaen"/>
          <w:szCs w:val="24"/>
          <w:lang w:val="ru-RU"/>
        </w:rPr>
        <w:t>առանձին</w:t>
      </w:r>
      <w:r w:rsidRPr="00F566BF">
        <w:rPr>
          <w:rFonts w:ascii="GHEA Grapalat" w:hAnsi="GHEA Grapalat" w:cs="Sylfaen"/>
          <w:szCs w:val="24"/>
        </w:rPr>
        <w:t xml:space="preserve"> </w:t>
      </w:r>
      <w:r w:rsidRPr="00F566BF">
        <w:rPr>
          <w:rFonts w:ascii="GHEA Grapalat" w:hAnsi="GHEA Grapalat" w:cs="Sylfaen"/>
          <w:szCs w:val="24"/>
          <w:lang w:val="ru-RU"/>
        </w:rPr>
        <w:t>հայտ</w:t>
      </w:r>
      <w:r w:rsidRPr="00F566BF">
        <w:rPr>
          <w:rFonts w:ascii="GHEA Grapalat" w:hAnsi="GHEA Grapalat" w:cs="Sylfaen"/>
          <w:szCs w:val="24"/>
        </w:rPr>
        <w:t xml:space="preserve">: </w:t>
      </w:r>
      <w:r w:rsidRPr="00F566BF">
        <w:rPr>
          <w:rFonts w:ascii="GHEA Grapalat" w:hAnsi="GHEA Grapalat" w:cs="Sylfaen"/>
          <w:szCs w:val="24"/>
          <w:lang w:val="ru-RU"/>
        </w:rPr>
        <w:t>Սույն</w:t>
      </w:r>
      <w:r w:rsidRPr="00F566BF">
        <w:rPr>
          <w:rFonts w:ascii="GHEA Grapalat" w:hAnsi="GHEA Grapalat" w:cs="Sylfaen"/>
          <w:szCs w:val="24"/>
        </w:rPr>
        <w:t xml:space="preserve"> </w:t>
      </w:r>
      <w:r w:rsidRPr="00F566BF">
        <w:rPr>
          <w:rFonts w:ascii="GHEA Grapalat" w:hAnsi="GHEA Grapalat" w:cs="Sylfaen"/>
          <w:szCs w:val="24"/>
          <w:lang w:val="ru-RU"/>
        </w:rPr>
        <w:t>պարբերության</w:t>
      </w:r>
      <w:r w:rsidRPr="00F566BF">
        <w:rPr>
          <w:rFonts w:ascii="GHEA Grapalat" w:hAnsi="GHEA Grapalat" w:cs="Sylfaen"/>
          <w:szCs w:val="24"/>
        </w:rPr>
        <w:t xml:space="preserve"> </w:t>
      </w:r>
      <w:r w:rsidRPr="00F566BF">
        <w:rPr>
          <w:rFonts w:ascii="GHEA Grapalat" w:hAnsi="GHEA Grapalat" w:cs="Sylfaen"/>
          <w:szCs w:val="24"/>
          <w:lang w:val="ru-RU"/>
        </w:rPr>
        <w:t>պահանջի</w:t>
      </w:r>
      <w:r w:rsidRPr="00F566BF">
        <w:rPr>
          <w:rFonts w:ascii="GHEA Grapalat" w:hAnsi="GHEA Grapalat" w:cs="Sylfaen"/>
          <w:szCs w:val="24"/>
        </w:rPr>
        <w:t xml:space="preserve"> </w:t>
      </w:r>
      <w:r w:rsidRPr="00F566BF">
        <w:rPr>
          <w:rFonts w:ascii="GHEA Grapalat" w:hAnsi="GHEA Grapalat" w:cs="Sylfaen"/>
          <w:szCs w:val="24"/>
          <w:lang w:val="ru-RU"/>
        </w:rPr>
        <w:t>չպահպանման</w:t>
      </w:r>
      <w:r w:rsidRPr="00F566BF">
        <w:rPr>
          <w:rFonts w:ascii="GHEA Grapalat" w:hAnsi="GHEA Grapalat" w:cs="Sylfaen"/>
          <w:szCs w:val="24"/>
        </w:rPr>
        <w:t xml:space="preserve"> </w:t>
      </w:r>
      <w:r w:rsidRPr="00F566BF">
        <w:rPr>
          <w:rFonts w:ascii="GHEA Grapalat" w:hAnsi="GHEA Grapalat" w:cs="Sylfaen"/>
          <w:szCs w:val="24"/>
          <w:lang w:val="ru-RU"/>
        </w:rPr>
        <w:t>դեպքում</w:t>
      </w:r>
      <w:r w:rsidRPr="00F566BF">
        <w:rPr>
          <w:rFonts w:ascii="GHEA Grapalat" w:hAnsi="GHEA Grapalat" w:cs="Sylfaen"/>
          <w:szCs w:val="24"/>
        </w:rPr>
        <w:t xml:space="preserve">` </w:t>
      </w:r>
      <w:r w:rsidRPr="00F566BF">
        <w:rPr>
          <w:rFonts w:ascii="GHEA Grapalat" w:hAnsi="GHEA Grapalat" w:cs="Sylfaen"/>
          <w:szCs w:val="24"/>
          <w:lang w:val="ru-RU"/>
        </w:rPr>
        <w:lastRenderedPageBreak/>
        <w:t>հայտերի</w:t>
      </w:r>
      <w:r w:rsidRPr="00F566BF">
        <w:rPr>
          <w:rFonts w:ascii="GHEA Grapalat" w:hAnsi="GHEA Grapalat" w:cs="Sylfaen"/>
          <w:szCs w:val="24"/>
        </w:rPr>
        <w:t xml:space="preserve"> </w:t>
      </w:r>
      <w:r w:rsidRPr="00F566BF">
        <w:rPr>
          <w:rFonts w:ascii="GHEA Grapalat" w:hAnsi="GHEA Grapalat" w:cs="Sylfaen"/>
          <w:szCs w:val="24"/>
          <w:lang w:val="ru-RU"/>
        </w:rPr>
        <w:t>բացման</w:t>
      </w:r>
      <w:r w:rsidRPr="00F566BF">
        <w:rPr>
          <w:rFonts w:ascii="GHEA Grapalat" w:hAnsi="GHEA Grapalat" w:cs="Sylfaen"/>
          <w:szCs w:val="24"/>
        </w:rPr>
        <w:t xml:space="preserve"> </w:t>
      </w:r>
      <w:r w:rsidRPr="00F566BF">
        <w:rPr>
          <w:rFonts w:ascii="GHEA Grapalat" w:hAnsi="GHEA Grapalat" w:cs="Sylfaen"/>
          <w:szCs w:val="24"/>
          <w:lang w:val="ru-RU"/>
        </w:rPr>
        <w:t>նիստում</w:t>
      </w:r>
      <w:r w:rsidRPr="00F566BF">
        <w:rPr>
          <w:rFonts w:ascii="GHEA Grapalat" w:hAnsi="GHEA Grapalat" w:cs="Sylfaen"/>
          <w:szCs w:val="24"/>
        </w:rPr>
        <w:t xml:space="preserve"> </w:t>
      </w:r>
      <w:r w:rsidRPr="00F566BF">
        <w:rPr>
          <w:rFonts w:ascii="GHEA Grapalat" w:hAnsi="GHEA Grapalat" w:cs="Sylfaen"/>
          <w:szCs w:val="24"/>
          <w:lang w:val="ru-RU"/>
        </w:rPr>
        <w:t>մերժվում</w:t>
      </w:r>
      <w:r w:rsidRPr="00F566BF">
        <w:rPr>
          <w:rFonts w:ascii="GHEA Grapalat" w:hAnsi="GHEA Grapalat" w:cs="Sylfaen"/>
          <w:szCs w:val="24"/>
        </w:rPr>
        <w:t xml:space="preserve"> </w:t>
      </w:r>
      <w:r w:rsidRPr="00F566BF">
        <w:rPr>
          <w:rFonts w:ascii="GHEA Grapalat" w:hAnsi="GHEA Grapalat" w:cs="Sylfaen"/>
          <w:szCs w:val="24"/>
          <w:lang w:val="ru-RU"/>
        </w:rPr>
        <w:t>են</w:t>
      </w:r>
      <w:r w:rsidRPr="00F566BF">
        <w:rPr>
          <w:rFonts w:ascii="GHEA Grapalat" w:hAnsi="GHEA Grapalat" w:cs="Sylfaen"/>
          <w:szCs w:val="24"/>
        </w:rPr>
        <w:t xml:space="preserve"> </w:t>
      </w:r>
      <w:r w:rsidRPr="00F566BF">
        <w:rPr>
          <w:rFonts w:ascii="GHEA Grapalat" w:hAnsi="GHEA Grapalat" w:cs="Sylfaen"/>
          <w:szCs w:val="24"/>
          <w:lang w:val="ru-RU"/>
        </w:rPr>
        <w:t>ինչպես</w:t>
      </w:r>
      <w:r w:rsidRPr="00F566BF">
        <w:rPr>
          <w:rFonts w:ascii="GHEA Grapalat" w:hAnsi="GHEA Grapalat" w:cs="Sylfaen"/>
          <w:szCs w:val="24"/>
        </w:rPr>
        <w:t xml:space="preserve"> </w:t>
      </w:r>
      <w:r w:rsidRPr="00F566BF">
        <w:rPr>
          <w:rFonts w:ascii="GHEA Grapalat" w:hAnsi="GHEA Grapalat" w:cs="Sylfaen"/>
          <w:szCs w:val="24"/>
          <w:lang w:val="ru-RU"/>
        </w:rPr>
        <w:t>համատեղ</w:t>
      </w:r>
      <w:r w:rsidRPr="00F566BF">
        <w:rPr>
          <w:rFonts w:ascii="GHEA Grapalat" w:hAnsi="GHEA Grapalat" w:cs="Sylfaen"/>
          <w:szCs w:val="24"/>
        </w:rPr>
        <w:t xml:space="preserve"> </w:t>
      </w:r>
      <w:r w:rsidRPr="00F566BF">
        <w:rPr>
          <w:rFonts w:ascii="GHEA Grapalat" w:hAnsi="GHEA Grapalat" w:cs="Sylfaen"/>
          <w:szCs w:val="24"/>
          <w:lang w:val="ru-RU"/>
        </w:rPr>
        <w:t>գործունեության</w:t>
      </w:r>
      <w:r w:rsidRPr="00F566BF">
        <w:rPr>
          <w:rFonts w:ascii="GHEA Grapalat" w:hAnsi="GHEA Grapalat" w:cs="Sylfaen"/>
          <w:szCs w:val="24"/>
        </w:rPr>
        <w:t xml:space="preserve"> </w:t>
      </w:r>
      <w:r w:rsidRPr="00F566BF">
        <w:rPr>
          <w:rFonts w:ascii="GHEA Grapalat" w:hAnsi="GHEA Grapalat" w:cs="Sylfaen"/>
          <w:szCs w:val="24"/>
          <w:lang w:val="ru-RU"/>
        </w:rPr>
        <w:t>կարգով</w:t>
      </w:r>
      <w:r w:rsidRPr="00F566BF">
        <w:rPr>
          <w:rFonts w:ascii="GHEA Grapalat" w:hAnsi="GHEA Grapalat" w:cs="Sylfaen"/>
          <w:szCs w:val="24"/>
        </w:rPr>
        <w:t xml:space="preserve">, </w:t>
      </w:r>
      <w:r w:rsidRPr="00F566BF">
        <w:rPr>
          <w:rFonts w:ascii="GHEA Grapalat" w:hAnsi="GHEA Grapalat" w:cs="Sylfaen"/>
          <w:szCs w:val="24"/>
          <w:lang w:val="ru-RU"/>
        </w:rPr>
        <w:t>այնպես</w:t>
      </w:r>
      <w:r w:rsidRPr="00F566BF">
        <w:rPr>
          <w:rFonts w:ascii="GHEA Grapalat" w:hAnsi="GHEA Grapalat" w:cs="Sylfaen"/>
          <w:szCs w:val="24"/>
        </w:rPr>
        <w:t xml:space="preserve"> </w:t>
      </w:r>
      <w:r w:rsidRPr="00F566BF">
        <w:rPr>
          <w:rFonts w:ascii="GHEA Grapalat" w:hAnsi="GHEA Grapalat" w:cs="Sylfaen"/>
          <w:szCs w:val="24"/>
          <w:lang w:val="ru-RU"/>
        </w:rPr>
        <w:t>էլ</w:t>
      </w:r>
      <w:r w:rsidRPr="00F566BF">
        <w:rPr>
          <w:rFonts w:ascii="GHEA Grapalat" w:hAnsi="GHEA Grapalat" w:cs="Sylfaen"/>
          <w:szCs w:val="24"/>
        </w:rPr>
        <w:t xml:space="preserve"> </w:t>
      </w:r>
      <w:r w:rsidRPr="00F566BF">
        <w:rPr>
          <w:rFonts w:ascii="GHEA Grapalat" w:hAnsi="GHEA Grapalat" w:cs="Sylfaen"/>
          <w:szCs w:val="24"/>
          <w:lang w:val="ru-RU"/>
        </w:rPr>
        <w:t>առանձին</w:t>
      </w:r>
      <w:r w:rsidRPr="00F566BF">
        <w:rPr>
          <w:rFonts w:ascii="GHEA Grapalat" w:hAnsi="GHEA Grapalat" w:cs="Sylfaen"/>
          <w:szCs w:val="24"/>
        </w:rPr>
        <w:t xml:space="preserve"> </w:t>
      </w:r>
      <w:r w:rsidRPr="00F566BF">
        <w:rPr>
          <w:rFonts w:ascii="GHEA Grapalat" w:hAnsi="GHEA Grapalat" w:cs="Sylfaen"/>
          <w:szCs w:val="24"/>
          <w:lang w:val="ru-RU"/>
        </w:rPr>
        <w:t>ներկայացված</w:t>
      </w:r>
      <w:r w:rsidRPr="00F566BF">
        <w:rPr>
          <w:rFonts w:ascii="GHEA Grapalat" w:hAnsi="GHEA Grapalat" w:cs="Sylfaen"/>
          <w:szCs w:val="24"/>
        </w:rPr>
        <w:t xml:space="preserve"> </w:t>
      </w:r>
      <w:r w:rsidRPr="00F566BF">
        <w:rPr>
          <w:rFonts w:ascii="GHEA Grapalat" w:hAnsi="GHEA Grapalat" w:cs="Sylfaen"/>
          <w:szCs w:val="24"/>
          <w:lang w:val="ru-RU"/>
        </w:rPr>
        <w:t>հայտերը</w:t>
      </w:r>
      <w:r w:rsidRPr="00F566BF">
        <w:rPr>
          <w:rFonts w:ascii="GHEA Grapalat" w:hAnsi="GHEA Grapalat" w:cs="Sylfaen"/>
          <w:szCs w:val="24"/>
        </w:rPr>
        <w:t>.</w:t>
      </w:r>
    </w:p>
    <w:p w14:paraId="3C0C0623" w14:textId="77777777" w:rsidR="00656A44" w:rsidRDefault="00656A44" w:rsidP="00656A44">
      <w:pPr>
        <w:ind w:firstLine="720"/>
        <w:jc w:val="both"/>
        <w:rPr>
          <w:rFonts w:ascii="GHEA Grapalat" w:hAnsi="GHEA Grapalat" w:cs="Sylfaen"/>
          <w:sz w:val="20"/>
          <w:lang w:val="af-ZA"/>
        </w:rPr>
      </w:pPr>
      <w:r w:rsidRPr="00E97237">
        <w:rPr>
          <w:rFonts w:ascii="GHEA Grapalat" w:hAnsi="GHEA Grapalat" w:cs="Sylfaen"/>
          <w:sz w:val="20"/>
          <w:lang w:val="af-ZA"/>
        </w:rPr>
        <w:t xml:space="preserve">2) </w:t>
      </w:r>
      <w:r w:rsidRPr="00B9384D">
        <w:rPr>
          <w:rFonts w:ascii="GHEA Grapalat" w:hAnsi="GHEA Grapalat" w:cs="Sylfaen"/>
          <w:sz w:val="20"/>
          <w:lang w:val="ru-RU"/>
        </w:rPr>
        <w:t>Մասնակիցները</w:t>
      </w:r>
      <w:r w:rsidRPr="00E97237">
        <w:rPr>
          <w:rFonts w:ascii="GHEA Grapalat" w:hAnsi="GHEA Grapalat" w:cs="Sylfaen"/>
          <w:sz w:val="20"/>
          <w:lang w:val="af-ZA"/>
        </w:rPr>
        <w:t xml:space="preserve"> </w:t>
      </w:r>
      <w:r w:rsidRPr="00B9384D">
        <w:rPr>
          <w:rFonts w:ascii="GHEA Grapalat" w:hAnsi="GHEA Grapalat" w:cs="Sylfaen"/>
          <w:sz w:val="20"/>
          <w:lang w:val="ru-RU"/>
        </w:rPr>
        <w:t>կրում</w:t>
      </w:r>
      <w:r w:rsidRPr="00E97237">
        <w:rPr>
          <w:rFonts w:ascii="GHEA Grapalat" w:hAnsi="GHEA Grapalat" w:cs="Sylfaen"/>
          <w:sz w:val="20"/>
          <w:lang w:val="af-ZA"/>
        </w:rPr>
        <w:t xml:space="preserve"> </w:t>
      </w:r>
      <w:r w:rsidRPr="00B9384D">
        <w:rPr>
          <w:rFonts w:ascii="GHEA Grapalat" w:hAnsi="GHEA Grapalat" w:cs="Sylfaen"/>
          <w:sz w:val="20"/>
          <w:lang w:val="ru-RU"/>
        </w:rPr>
        <w:t>են</w:t>
      </w:r>
      <w:r w:rsidRPr="00E97237">
        <w:rPr>
          <w:rFonts w:ascii="GHEA Grapalat" w:hAnsi="GHEA Grapalat" w:cs="Sylfaen"/>
          <w:sz w:val="20"/>
          <w:lang w:val="af-ZA"/>
        </w:rPr>
        <w:t xml:space="preserve"> </w:t>
      </w:r>
      <w:r w:rsidRPr="00B9384D">
        <w:rPr>
          <w:rFonts w:ascii="GHEA Grapalat" w:hAnsi="GHEA Grapalat" w:cs="Sylfaen"/>
          <w:sz w:val="20"/>
          <w:lang w:val="ru-RU"/>
        </w:rPr>
        <w:t>համատեղ</w:t>
      </w:r>
      <w:r w:rsidRPr="00E97237">
        <w:rPr>
          <w:rFonts w:ascii="GHEA Grapalat" w:hAnsi="GHEA Grapalat" w:cs="Sylfaen"/>
          <w:sz w:val="20"/>
          <w:lang w:val="af-ZA"/>
        </w:rPr>
        <w:t xml:space="preserve"> </w:t>
      </w:r>
      <w:r w:rsidRPr="00B9384D">
        <w:rPr>
          <w:rFonts w:ascii="GHEA Grapalat" w:hAnsi="GHEA Grapalat" w:cs="Sylfaen"/>
          <w:sz w:val="20"/>
          <w:lang w:val="ru-RU"/>
        </w:rPr>
        <w:t>և</w:t>
      </w:r>
      <w:r w:rsidRPr="00E97237">
        <w:rPr>
          <w:rFonts w:ascii="GHEA Grapalat" w:hAnsi="GHEA Grapalat" w:cs="Sylfaen"/>
          <w:sz w:val="20"/>
          <w:lang w:val="af-ZA"/>
        </w:rPr>
        <w:t xml:space="preserve"> </w:t>
      </w:r>
      <w:r w:rsidRPr="00B9384D">
        <w:rPr>
          <w:rFonts w:ascii="GHEA Grapalat" w:hAnsi="GHEA Grapalat" w:cs="Sylfaen"/>
          <w:sz w:val="20"/>
          <w:lang w:val="ru-RU"/>
        </w:rPr>
        <w:t>համապարտ</w:t>
      </w:r>
      <w:r w:rsidRPr="00E97237">
        <w:rPr>
          <w:rFonts w:ascii="GHEA Grapalat" w:hAnsi="GHEA Grapalat" w:cs="Sylfaen"/>
          <w:sz w:val="20"/>
          <w:lang w:val="af-ZA"/>
        </w:rPr>
        <w:t xml:space="preserve"> </w:t>
      </w:r>
      <w:r w:rsidRPr="00B9384D">
        <w:rPr>
          <w:rFonts w:ascii="GHEA Grapalat" w:hAnsi="GHEA Grapalat" w:cs="Sylfaen"/>
          <w:sz w:val="20"/>
          <w:lang w:val="ru-RU"/>
        </w:rPr>
        <w:t>պատասխանատվություն</w:t>
      </w:r>
      <w:r w:rsidRPr="00E97237">
        <w:rPr>
          <w:rFonts w:ascii="GHEA Grapalat" w:hAnsi="GHEA Grapalat" w:cs="Sylfaen"/>
          <w:sz w:val="20"/>
          <w:lang w:val="af-ZA"/>
        </w:rPr>
        <w:t xml:space="preserve">: </w:t>
      </w:r>
      <w:r w:rsidRPr="00B9384D">
        <w:rPr>
          <w:rFonts w:ascii="GHEA Grapalat" w:hAnsi="GHEA Grapalat" w:cs="Sylfaen"/>
          <w:sz w:val="20"/>
          <w:lang w:val="ru-RU"/>
        </w:rPr>
        <w:t>Ընդ</w:t>
      </w:r>
      <w:r w:rsidRPr="00E97237">
        <w:rPr>
          <w:rFonts w:ascii="GHEA Grapalat" w:hAnsi="GHEA Grapalat" w:cs="Sylfaen"/>
          <w:sz w:val="20"/>
          <w:lang w:val="af-ZA"/>
        </w:rPr>
        <w:t xml:space="preserve"> </w:t>
      </w:r>
      <w:r w:rsidRPr="00B9384D">
        <w:rPr>
          <w:rFonts w:ascii="GHEA Grapalat" w:hAnsi="GHEA Grapalat" w:cs="Sylfaen"/>
          <w:sz w:val="20"/>
          <w:lang w:val="ru-RU"/>
        </w:rPr>
        <w:t>որում</w:t>
      </w:r>
      <w:r w:rsidRPr="00E97237">
        <w:rPr>
          <w:rFonts w:ascii="GHEA Grapalat" w:hAnsi="GHEA Grapalat" w:cs="Sylfaen"/>
          <w:sz w:val="20"/>
          <w:lang w:val="af-ZA"/>
        </w:rPr>
        <w:t xml:space="preserve">, </w:t>
      </w:r>
      <w:r w:rsidRPr="00B9384D">
        <w:rPr>
          <w:rFonts w:ascii="GHEA Grapalat" w:hAnsi="GHEA Grapalat" w:cs="Sylfaen"/>
          <w:sz w:val="20"/>
          <w:lang w:val="ru-RU"/>
        </w:rPr>
        <w:t>կոնսորցիումի</w:t>
      </w:r>
      <w:r w:rsidRPr="00E97237">
        <w:rPr>
          <w:rFonts w:ascii="GHEA Grapalat" w:hAnsi="GHEA Grapalat" w:cs="Sylfaen"/>
          <w:sz w:val="20"/>
          <w:lang w:val="af-ZA"/>
        </w:rPr>
        <w:t xml:space="preserve"> </w:t>
      </w:r>
      <w:r w:rsidRPr="00B9384D">
        <w:rPr>
          <w:rFonts w:ascii="GHEA Grapalat" w:hAnsi="GHEA Grapalat" w:cs="Sylfaen"/>
          <w:sz w:val="20"/>
          <w:lang w:val="ru-RU"/>
        </w:rPr>
        <w:t>անդամի</w:t>
      </w:r>
      <w:r w:rsidRPr="00E97237">
        <w:rPr>
          <w:rFonts w:ascii="GHEA Grapalat" w:hAnsi="GHEA Grapalat" w:cs="Sylfaen"/>
          <w:sz w:val="20"/>
          <w:lang w:val="af-ZA"/>
        </w:rPr>
        <w:t xml:space="preserve"> </w:t>
      </w:r>
      <w:r w:rsidRPr="00B9384D">
        <w:rPr>
          <w:rFonts w:ascii="GHEA Grapalat" w:hAnsi="GHEA Grapalat" w:cs="Sylfaen"/>
          <w:sz w:val="20"/>
          <w:lang w:val="ru-RU"/>
        </w:rPr>
        <w:t>կոնսորցիումից</w:t>
      </w:r>
      <w:r w:rsidRPr="00E97237">
        <w:rPr>
          <w:rFonts w:ascii="GHEA Grapalat" w:hAnsi="GHEA Grapalat" w:cs="Sylfaen"/>
          <w:sz w:val="20"/>
          <w:lang w:val="af-ZA"/>
        </w:rPr>
        <w:t xml:space="preserve"> </w:t>
      </w:r>
      <w:r w:rsidRPr="00B9384D">
        <w:rPr>
          <w:rFonts w:ascii="GHEA Grapalat" w:hAnsi="GHEA Grapalat" w:cs="Sylfaen"/>
          <w:sz w:val="20"/>
          <w:lang w:val="ru-RU"/>
        </w:rPr>
        <w:t>դուրս</w:t>
      </w:r>
      <w:r w:rsidRPr="00E97237">
        <w:rPr>
          <w:rFonts w:ascii="GHEA Grapalat" w:hAnsi="GHEA Grapalat" w:cs="Sylfaen"/>
          <w:sz w:val="20"/>
          <w:lang w:val="af-ZA"/>
        </w:rPr>
        <w:t xml:space="preserve"> </w:t>
      </w:r>
      <w:r w:rsidRPr="00B9384D">
        <w:rPr>
          <w:rFonts w:ascii="GHEA Grapalat" w:hAnsi="GHEA Grapalat" w:cs="Sylfaen"/>
          <w:sz w:val="20"/>
          <w:lang w:val="ru-RU"/>
        </w:rPr>
        <w:t>գալու</w:t>
      </w:r>
      <w:r w:rsidRPr="00E97237">
        <w:rPr>
          <w:rFonts w:ascii="GHEA Grapalat" w:hAnsi="GHEA Grapalat" w:cs="Sylfaen"/>
          <w:sz w:val="20"/>
          <w:lang w:val="af-ZA"/>
        </w:rPr>
        <w:t xml:space="preserve"> </w:t>
      </w:r>
      <w:r w:rsidRPr="00B9384D">
        <w:rPr>
          <w:rFonts w:ascii="GHEA Grapalat" w:hAnsi="GHEA Grapalat" w:cs="Sylfaen"/>
          <w:sz w:val="20"/>
          <w:lang w:val="ru-RU"/>
        </w:rPr>
        <w:t>դեպքում</w:t>
      </w:r>
      <w:r w:rsidRPr="00E97237">
        <w:rPr>
          <w:rFonts w:ascii="GHEA Grapalat" w:hAnsi="GHEA Grapalat" w:cs="Sylfaen"/>
          <w:sz w:val="20"/>
          <w:lang w:val="af-ZA"/>
        </w:rPr>
        <w:t xml:space="preserve"> </w:t>
      </w:r>
      <w:r w:rsidRPr="00B9384D">
        <w:rPr>
          <w:rFonts w:ascii="GHEA Grapalat" w:hAnsi="GHEA Grapalat" w:cs="Sylfaen"/>
          <w:sz w:val="20"/>
          <w:lang w:val="ru-RU"/>
        </w:rPr>
        <w:t>կոնսորցիումի</w:t>
      </w:r>
      <w:r w:rsidRPr="00E97237">
        <w:rPr>
          <w:rFonts w:ascii="GHEA Grapalat" w:hAnsi="GHEA Grapalat" w:cs="Sylfaen"/>
          <w:sz w:val="20"/>
          <w:lang w:val="af-ZA"/>
        </w:rPr>
        <w:t xml:space="preserve"> </w:t>
      </w:r>
      <w:r w:rsidRPr="00B9384D">
        <w:rPr>
          <w:rFonts w:ascii="GHEA Grapalat" w:hAnsi="GHEA Grapalat" w:cs="Sylfaen"/>
          <w:sz w:val="20"/>
          <w:lang w:val="ru-RU"/>
        </w:rPr>
        <w:t>հետ</w:t>
      </w:r>
      <w:r w:rsidRPr="00E97237">
        <w:rPr>
          <w:rFonts w:ascii="GHEA Grapalat" w:hAnsi="GHEA Grapalat" w:cs="Sylfaen"/>
          <w:sz w:val="20"/>
          <w:lang w:val="af-ZA"/>
        </w:rPr>
        <w:t xml:space="preserve"> </w:t>
      </w:r>
      <w:r w:rsidRPr="00B9384D">
        <w:rPr>
          <w:rFonts w:ascii="GHEA Grapalat" w:hAnsi="GHEA Grapalat" w:cs="Sylfaen"/>
          <w:sz w:val="20"/>
          <w:lang w:val="ru-RU"/>
        </w:rPr>
        <w:t>պատվիրատուի</w:t>
      </w:r>
      <w:r w:rsidRPr="00E97237">
        <w:rPr>
          <w:rFonts w:ascii="GHEA Grapalat" w:hAnsi="GHEA Grapalat" w:cs="Sylfaen"/>
          <w:sz w:val="20"/>
          <w:lang w:val="af-ZA"/>
        </w:rPr>
        <w:t xml:space="preserve"> </w:t>
      </w:r>
      <w:r w:rsidRPr="00B9384D">
        <w:rPr>
          <w:rFonts w:ascii="GHEA Grapalat" w:hAnsi="GHEA Grapalat" w:cs="Sylfaen"/>
          <w:sz w:val="20"/>
          <w:lang w:val="ru-RU"/>
        </w:rPr>
        <w:t>կնքած</w:t>
      </w:r>
      <w:r w:rsidRPr="00E97237">
        <w:rPr>
          <w:rFonts w:ascii="GHEA Grapalat" w:hAnsi="GHEA Grapalat" w:cs="Sylfaen"/>
          <w:sz w:val="20"/>
          <w:lang w:val="af-ZA"/>
        </w:rPr>
        <w:t xml:space="preserve"> </w:t>
      </w:r>
      <w:r w:rsidRPr="00B9384D">
        <w:rPr>
          <w:rFonts w:ascii="GHEA Grapalat" w:hAnsi="GHEA Grapalat" w:cs="Sylfaen"/>
          <w:sz w:val="20"/>
          <w:lang w:val="ru-RU"/>
        </w:rPr>
        <w:t>պայմանագիրը</w:t>
      </w:r>
      <w:r w:rsidRPr="00E97237">
        <w:rPr>
          <w:rFonts w:ascii="GHEA Grapalat" w:hAnsi="GHEA Grapalat" w:cs="Sylfaen"/>
          <w:sz w:val="20"/>
          <w:lang w:val="af-ZA"/>
        </w:rPr>
        <w:t xml:space="preserve"> </w:t>
      </w:r>
      <w:r w:rsidRPr="00B9384D">
        <w:rPr>
          <w:rFonts w:ascii="GHEA Grapalat" w:hAnsi="GHEA Grapalat" w:cs="Sylfaen"/>
          <w:sz w:val="20"/>
          <w:lang w:val="ru-RU"/>
        </w:rPr>
        <w:t>միակողմանիորեն</w:t>
      </w:r>
      <w:r w:rsidRPr="00E97237">
        <w:rPr>
          <w:rFonts w:ascii="GHEA Grapalat" w:hAnsi="GHEA Grapalat" w:cs="Sylfaen"/>
          <w:sz w:val="20"/>
          <w:lang w:val="af-ZA"/>
        </w:rPr>
        <w:t xml:space="preserve"> </w:t>
      </w:r>
      <w:r w:rsidRPr="00B9384D">
        <w:rPr>
          <w:rFonts w:ascii="GHEA Grapalat" w:hAnsi="GHEA Grapalat" w:cs="Sylfaen"/>
          <w:sz w:val="20"/>
          <w:lang w:val="ru-RU"/>
        </w:rPr>
        <w:t>լուծվում</w:t>
      </w:r>
      <w:r w:rsidRPr="00E97237">
        <w:rPr>
          <w:rFonts w:ascii="GHEA Grapalat" w:hAnsi="GHEA Grapalat" w:cs="Sylfaen"/>
          <w:sz w:val="20"/>
          <w:lang w:val="af-ZA"/>
        </w:rPr>
        <w:t xml:space="preserve"> </w:t>
      </w:r>
      <w:r w:rsidRPr="00B9384D">
        <w:rPr>
          <w:rFonts w:ascii="GHEA Grapalat" w:hAnsi="GHEA Grapalat" w:cs="Sylfaen"/>
          <w:sz w:val="20"/>
          <w:lang w:val="ru-RU"/>
        </w:rPr>
        <w:t>է</w:t>
      </w:r>
      <w:r w:rsidRPr="00E97237">
        <w:rPr>
          <w:rFonts w:ascii="GHEA Grapalat" w:hAnsi="GHEA Grapalat" w:cs="Sylfaen"/>
          <w:sz w:val="20"/>
          <w:lang w:val="af-ZA"/>
        </w:rPr>
        <w:t xml:space="preserve"> </w:t>
      </w:r>
      <w:r w:rsidRPr="00B9384D">
        <w:rPr>
          <w:rFonts w:ascii="GHEA Grapalat" w:hAnsi="GHEA Grapalat" w:cs="Sylfaen"/>
          <w:sz w:val="20"/>
          <w:lang w:val="ru-RU"/>
        </w:rPr>
        <w:t>և</w:t>
      </w:r>
      <w:r w:rsidRPr="00E97237">
        <w:rPr>
          <w:rFonts w:ascii="GHEA Grapalat" w:hAnsi="GHEA Grapalat" w:cs="Sylfaen"/>
          <w:sz w:val="20"/>
          <w:lang w:val="af-ZA"/>
        </w:rPr>
        <w:t xml:space="preserve"> </w:t>
      </w:r>
      <w:r w:rsidRPr="00B9384D">
        <w:rPr>
          <w:rFonts w:ascii="GHEA Grapalat" w:hAnsi="GHEA Grapalat" w:cs="Sylfaen"/>
          <w:sz w:val="20"/>
          <w:lang w:val="ru-RU"/>
        </w:rPr>
        <w:t>կոնսորցիումի</w:t>
      </w:r>
      <w:r w:rsidRPr="00E97237">
        <w:rPr>
          <w:rFonts w:ascii="GHEA Grapalat" w:hAnsi="GHEA Grapalat" w:cs="Sylfaen"/>
          <w:sz w:val="20"/>
          <w:lang w:val="af-ZA"/>
        </w:rPr>
        <w:t xml:space="preserve"> </w:t>
      </w:r>
      <w:r w:rsidRPr="00B9384D">
        <w:rPr>
          <w:rFonts w:ascii="GHEA Grapalat" w:hAnsi="GHEA Grapalat" w:cs="Sylfaen"/>
          <w:sz w:val="20"/>
          <w:lang w:val="ru-RU"/>
        </w:rPr>
        <w:t>անդամների</w:t>
      </w:r>
      <w:r w:rsidRPr="00E97237">
        <w:rPr>
          <w:rFonts w:ascii="GHEA Grapalat" w:hAnsi="GHEA Grapalat" w:cs="Sylfaen"/>
          <w:sz w:val="20"/>
          <w:lang w:val="af-ZA"/>
        </w:rPr>
        <w:t xml:space="preserve"> </w:t>
      </w:r>
      <w:r w:rsidRPr="00B9384D">
        <w:rPr>
          <w:rFonts w:ascii="GHEA Grapalat" w:hAnsi="GHEA Grapalat" w:cs="Sylfaen"/>
          <w:sz w:val="20"/>
          <w:lang w:val="ru-RU"/>
        </w:rPr>
        <w:t>նկատմամբ</w:t>
      </w:r>
      <w:r w:rsidRPr="00E97237">
        <w:rPr>
          <w:rFonts w:ascii="GHEA Grapalat" w:hAnsi="GHEA Grapalat" w:cs="Sylfaen"/>
          <w:sz w:val="20"/>
          <w:lang w:val="af-ZA"/>
        </w:rPr>
        <w:t xml:space="preserve"> </w:t>
      </w:r>
      <w:r w:rsidRPr="00B9384D">
        <w:rPr>
          <w:rFonts w:ascii="GHEA Grapalat" w:hAnsi="GHEA Grapalat" w:cs="Sylfaen"/>
          <w:sz w:val="20"/>
          <w:lang w:val="ru-RU"/>
        </w:rPr>
        <w:t>կիրառվում</w:t>
      </w:r>
      <w:r w:rsidRPr="00E97237">
        <w:rPr>
          <w:rFonts w:ascii="GHEA Grapalat" w:hAnsi="GHEA Grapalat" w:cs="Sylfaen"/>
          <w:sz w:val="20"/>
          <w:lang w:val="af-ZA"/>
        </w:rPr>
        <w:t xml:space="preserve"> </w:t>
      </w:r>
      <w:r w:rsidRPr="00B9384D">
        <w:rPr>
          <w:rFonts w:ascii="GHEA Grapalat" w:hAnsi="GHEA Grapalat" w:cs="Sylfaen"/>
          <w:sz w:val="20"/>
          <w:lang w:val="ru-RU"/>
        </w:rPr>
        <w:t>են</w:t>
      </w:r>
      <w:r w:rsidRPr="00E97237">
        <w:rPr>
          <w:rFonts w:ascii="GHEA Grapalat" w:hAnsi="GHEA Grapalat" w:cs="Sylfaen"/>
          <w:sz w:val="20"/>
          <w:lang w:val="af-ZA"/>
        </w:rPr>
        <w:t xml:space="preserve"> </w:t>
      </w:r>
      <w:r w:rsidRPr="00B9384D">
        <w:rPr>
          <w:rFonts w:ascii="GHEA Grapalat" w:hAnsi="GHEA Grapalat" w:cs="Sylfaen"/>
          <w:sz w:val="20"/>
          <w:lang w:val="ru-RU"/>
        </w:rPr>
        <w:t>պայմանագրով</w:t>
      </w:r>
      <w:r w:rsidRPr="00E97237">
        <w:rPr>
          <w:rFonts w:ascii="GHEA Grapalat" w:hAnsi="GHEA Grapalat" w:cs="Sylfaen"/>
          <w:sz w:val="20"/>
          <w:lang w:val="af-ZA"/>
        </w:rPr>
        <w:t xml:space="preserve"> </w:t>
      </w:r>
      <w:r w:rsidRPr="00B9384D">
        <w:rPr>
          <w:rFonts w:ascii="GHEA Grapalat" w:hAnsi="GHEA Grapalat" w:cs="Sylfaen"/>
          <w:sz w:val="20"/>
          <w:lang w:val="ru-RU"/>
        </w:rPr>
        <w:t>նախատեսված</w:t>
      </w:r>
      <w:r w:rsidRPr="00E97237">
        <w:rPr>
          <w:rFonts w:ascii="GHEA Grapalat" w:hAnsi="GHEA Grapalat" w:cs="Sylfaen"/>
          <w:sz w:val="20"/>
          <w:lang w:val="af-ZA"/>
        </w:rPr>
        <w:t xml:space="preserve"> </w:t>
      </w:r>
      <w:r w:rsidRPr="00B9384D">
        <w:rPr>
          <w:rFonts w:ascii="GHEA Grapalat" w:hAnsi="GHEA Grapalat" w:cs="Sylfaen"/>
          <w:sz w:val="20"/>
          <w:lang w:val="ru-RU"/>
        </w:rPr>
        <w:t>պատասխանատվության</w:t>
      </w:r>
      <w:r w:rsidRPr="00E97237">
        <w:rPr>
          <w:rFonts w:ascii="GHEA Grapalat" w:hAnsi="GHEA Grapalat" w:cs="Sylfaen"/>
          <w:sz w:val="20"/>
          <w:lang w:val="af-ZA"/>
        </w:rPr>
        <w:t xml:space="preserve"> </w:t>
      </w:r>
      <w:r w:rsidRPr="00B9384D">
        <w:rPr>
          <w:rFonts w:ascii="GHEA Grapalat" w:hAnsi="GHEA Grapalat" w:cs="Sylfaen"/>
          <w:sz w:val="20"/>
          <w:lang w:val="ru-RU"/>
        </w:rPr>
        <w:t>միջոցները</w:t>
      </w:r>
      <w:r w:rsidRPr="00E97237">
        <w:rPr>
          <w:rFonts w:ascii="GHEA Grapalat" w:hAnsi="GHEA Grapalat" w:cs="Sylfaen"/>
          <w:sz w:val="20"/>
          <w:lang w:val="af-ZA"/>
        </w:rPr>
        <w:t xml:space="preserve">: </w:t>
      </w:r>
    </w:p>
    <w:p w14:paraId="34543ADE" w14:textId="3C1930B0" w:rsidR="00656A44" w:rsidRPr="004153EE" w:rsidRDefault="00656A44" w:rsidP="00656A44">
      <w:pPr>
        <w:ind w:firstLine="720"/>
        <w:jc w:val="both"/>
        <w:rPr>
          <w:rFonts w:ascii="GHEA Grapalat" w:hAnsi="GHEA Grapalat" w:cs="Sylfaen"/>
          <w:b/>
          <w:bCs/>
          <w:sz w:val="20"/>
          <w:szCs w:val="20"/>
          <w:lang w:val="es-ES"/>
        </w:rPr>
      </w:pPr>
      <w:r>
        <w:rPr>
          <w:rFonts w:ascii="GHEA Grapalat" w:hAnsi="GHEA Grapalat"/>
          <w:b/>
          <w:color w:val="000000"/>
          <w:sz w:val="20"/>
          <w:szCs w:val="20"/>
          <w:lang w:val="hy-AM"/>
        </w:rPr>
        <w:t>2.7</w:t>
      </w:r>
      <w:r w:rsidRPr="004153EE">
        <w:rPr>
          <w:rFonts w:ascii="GHEA Grapalat" w:hAnsi="GHEA Grapalat"/>
          <w:b/>
          <w:color w:val="000000"/>
          <w:sz w:val="20"/>
          <w:szCs w:val="20"/>
          <w:lang w:val="hy-AM"/>
        </w:rPr>
        <w:t xml:space="preserve"> </w:t>
      </w:r>
      <w:r w:rsidRPr="004153EE">
        <w:rPr>
          <w:rFonts w:ascii="GHEA Grapalat" w:hAnsi="GHEA Grapalat" w:cs="Sylfaen"/>
          <w:b/>
          <w:bCs/>
          <w:sz w:val="20"/>
          <w:szCs w:val="20"/>
          <w:lang w:val="hy-AM"/>
        </w:rPr>
        <w:t>Ընտրված մասնակիցը որոշվում է ներկայացված</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հայտերից</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ոչ</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գնային</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նվազագույն</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պայմաններին</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համապատասխանող</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գնահատված</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և</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ամենացածր</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գին</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առաջարկի</w:t>
      </w:r>
      <w:r w:rsidRPr="004153EE">
        <w:rPr>
          <w:rFonts w:ascii="GHEA Grapalat" w:hAnsi="GHEA Grapalat" w:cs="Sylfaen"/>
          <w:b/>
          <w:bCs/>
          <w:sz w:val="20"/>
          <w:szCs w:val="20"/>
          <w:lang w:val="es-ES"/>
        </w:rPr>
        <w:t xml:space="preserve"> </w:t>
      </w:r>
      <w:r w:rsidRPr="004153EE">
        <w:rPr>
          <w:rFonts w:ascii="GHEA Grapalat" w:hAnsi="GHEA Grapalat" w:cs="Sylfaen"/>
          <w:b/>
          <w:bCs/>
          <w:sz w:val="20"/>
          <w:szCs w:val="20"/>
          <w:lang w:val="hy-AM"/>
        </w:rPr>
        <w:t>ընտրության</w:t>
      </w:r>
      <w:r w:rsidRPr="004153EE">
        <w:rPr>
          <w:rFonts w:ascii="GHEA Grapalat" w:hAnsi="GHEA Grapalat" w:cs="Sylfaen"/>
          <w:b/>
          <w:bCs/>
          <w:sz w:val="20"/>
          <w:szCs w:val="20"/>
          <w:lang w:val="es-ES"/>
        </w:rPr>
        <w:t xml:space="preserve"> </w:t>
      </w:r>
      <w:r>
        <w:rPr>
          <w:rFonts w:ascii="GHEA Grapalat" w:hAnsi="GHEA Grapalat" w:cs="Sylfaen"/>
          <w:b/>
          <w:bCs/>
          <w:sz w:val="20"/>
          <w:szCs w:val="20"/>
          <w:lang w:val="hy-AM"/>
        </w:rPr>
        <w:t>մեթոդով</w:t>
      </w:r>
      <w:r w:rsidRPr="004153EE">
        <w:rPr>
          <w:rFonts w:ascii="GHEA Grapalat" w:hAnsi="GHEA Grapalat" w:cs="Sylfaen"/>
          <w:b/>
          <w:bCs/>
          <w:sz w:val="20"/>
          <w:szCs w:val="20"/>
          <w:lang w:val="es-ES"/>
        </w:rPr>
        <w:t>:</w:t>
      </w:r>
    </w:p>
    <w:p w14:paraId="1E631B6F" w14:textId="63EBBF65" w:rsidR="00656A44" w:rsidRPr="004153EE" w:rsidRDefault="00656A44" w:rsidP="00656A44">
      <w:pPr>
        <w:spacing w:before="120" w:after="120"/>
        <w:ind w:firstLine="562"/>
        <w:jc w:val="both"/>
        <w:rPr>
          <w:rFonts w:ascii="GHEA Grapalat" w:hAnsi="GHEA Grapalat" w:cs="Sylfaen"/>
          <w:b/>
          <w:bCs/>
          <w:sz w:val="20"/>
          <w:szCs w:val="20"/>
          <w:lang w:val="hy-AM"/>
        </w:rPr>
      </w:pPr>
      <w:r w:rsidRPr="004153EE">
        <w:rPr>
          <w:rFonts w:ascii="GHEA Grapalat" w:hAnsi="GHEA Grapalat" w:cs="Sylfaen"/>
          <w:b/>
          <w:bCs/>
          <w:sz w:val="20"/>
          <w:szCs w:val="20"/>
          <w:lang w:val="es-ES"/>
        </w:rPr>
        <w:t xml:space="preserve"> </w:t>
      </w:r>
      <w:r w:rsidRPr="004153EE">
        <w:rPr>
          <w:rFonts w:ascii="GHEA Grapalat" w:hAnsi="GHEA Grapalat"/>
          <w:b/>
          <w:color w:val="000000"/>
          <w:sz w:val="20"/>
          <w:szCs w:val="20"/>
          <w:lang w:val="hy-AM"/>
        </w:rPr>
        <w:t>Մասնակիցը պետք է բավարարի հետևյալ ոչ գնային նվազագույն պահանջներին.</w:t>
      </w:r>
    </w:p>
    <w:p w14:paraId="5B20416C" w14:textId="77777777" w:rsidR="00656A44" w:rsidRPr="004153EE" w:rsidRDefault="00656A44" w:rsidP="00656A44">
      <w:pPr>
        <w:jc w:val="both"/>
        <w:rPr>
          <w:rFonts w:ascii="GHEA Grapalat" w:hAnsi="GHEA Grapalat" w:cs="Arial Armenian"/>
          <w:sz w:val="20"/>
          <w:szCs w:val="20"/>
          <w:lang w:val="hy-AM"/>
        </w:rPr>
      </w:pPr>
      <w:r w:rsidRPr="004153EE">
        <w:rPr>
          <w:rFonts w:ascii="GHEA Grapalat" w:hAnsi="GHEA Grapalat"/>
          <w:b/>
          <w:color w:val="000000"/>
          <w:sz w:val="20"/>
          <w:szCs w:val="20"/>
          <w:lang w:val="hy-AM"/>
        </w:rPr>
        <w:t xml:space="preserve">  </w:t>
      </w:r>
      <w:r w:rsidRPr="004153EE">
        <w:rPr>
          <w:rFonts w:ascii="GHEA Grapalat" w:hAnsi="GHEA Grapalat"/>
          <w:b/>
          <w:color w:val="000000"/>
          <w:sz w:val="20"/>
          <w:szCs w:val="20"/>
          <w:lang w:val="hy-AM"/>
        </w:rPr>
        <w:tab/>
        <w:t xml:space="preserve">1).  </w:t>
      </w:r>
      <w:r w:rsidRPr="004153EE">
        <w:rPr>
          <w:rFonts w:ascii="GHEA Grapalat" w:hAnsi="GHEA Grapalat"/>
          <w:b/>
          <w:color w:val="000000"/>
          <w:sz w:val="20"/>
          <w:szCs w:val="20"/>
          <w:lang w:val="af-ZA"/>
        </w:rPr>
        <w:t>«</w:t>
      </w:r>
      <w:r w:rsidRPr="004153EE">
        <w:rPr>
          <w:rFonts w:ascii="GHEA Grapalat" w:hAnsi="GHEA Grapalat" w:cs="Sylfaen"/>
          <w:b/>
          <w:sz w:val="20"/>
          <w:szCs w:val="20"/>
          <w:lang w:val="hy-AM"/>
        </w:rPr>
        <w:t>Մասնագիտական</w:t>
      </w:r>
      <w:r w:rsidRPr="004153EE">
        <w:rPr>
          <w:rFonts w:ascii="GHEA Grapalat" w:hAnsi="GHEA Grapalat" w:cs="Arial Armenian"/>
          <w:b/>
          <w:sz w:val="20"/>
          <w:szCs w:val="20"/>
          <w:lang w:val="hy-AM"/>
        </w:rPr>
        <w:t xml:space="preserve"> </w:t>
      </w:r>
      <w:r w:rsidRPr="004153EE">
        <w:rPr>
          <w:rFonts w:ascii="GHEA Grapalat" w:hAnsi="GHEA Grapalat" w:cs="Sylfaen"/>
          <w:b/>
          <w:sz w:val="20"/>
          <w:szCs w:val="20"/>
          <w:lang w:val="hy-AM"/>
        </w:rPr>
        <w:t>փորձառություն</w:t>
      </w:r>
      <w:r w:rsidRPr="004153EE">
        <w:rPr>
          <w:rFonts w:ascii="GHEA Grapalat" w:hAnsi="GHEA Grapalat"/>
          <w:b/>
          <w:color w:val="000000"/>
          <w:sz w:val="20"/>
          <w:szCs w:val="20"/>
          <w:lang w:val="af-ZA"/>
        </w:rPr>
        <w:t>»</w:t>
      </w:r>
      <w:r w:rsidRPr="004153EE">
        <w:rPr>
          <w:rFonts w:ascii="GHEA Grapalat" w:hAnsi="GHEA Grapalat" w:cs="Arial Armenian"/>
          <w:sz w:val="20"/>
          <w:szCs w:val="20"/>
          <w:lang w:val="hy-AM"/>
        </w:rPr>
        <w:t xml:space="preserve"> որակավորման չափանիշը սահմանվում և </w:t>
      </w:r>
      <w:r w:rsidRPr="004153EE">
        <w:rPr>
          <w:rFonts w:ascii="GHEA Grapalat" w:hAnsi="GHEA Grapalat" w:cs="Sylfaen"/>
          <w:sz w:val="20"/>
          <w:szCs w:val="20"/>
          <w:lang w:val="hy-AM"/>
        </w:rPr>
        <w:t>գնահատվում</w:t>
      </w:r>
      <w:r w:rsidRPr="004153EE">
        <w:rPr>
          <w:rFonts w:ascii="GHEA Grapalat" w:hAnsi="GHEA Grapalat" w:cs="Arial Armenian"/>
          <w:sz w:val="20"/>
          <w:szCs w:val="20"/>
          <w:lang w:val="hy-AM"/>
        </w:rPr>
        <w:t xml:space="preserve"> </w:t>
      </w:r>
      <w:r w:rsidRPr="004153EE">
        <w:rPr>
          <w:rFonts w:ascii="GHEA Grapalat" w:hAnsi="GHEA Grapalat" w:cs="Sylfaen"/>
          <w:sz w:val="20"/>
          <w:szCs w:val="20"/>
          <w:lang w:val="hy-AM"/>
        </w:rPr>
        <w:t>է</w:t>
      </w:r>
      <w:r w:rsidRPr="004153EE">
        <w:rPr>
          <w:rFonts w:ascii="GHEA Grapalat" w:hAnsi="GHEA Grapalat" w:cs="Arial Armenian"/>
          <w:sz w:val="20"/>
          <w:szCs w:val="20"/>
          <w:lang w:val="hy-AM"/>
        </w:rPr>
        <w:t xml:space="preserve"> </w:t>
      </w:r>
      <w:r w:rsidRPr="004153EE">
        <w:rPr>
          <w:rFonts w:ascii="GHEA Grapalat" w:hAnsi="GHEA Grapalat" w:cs="Sylfaen"/>
          <w:sz w:val="20"/>
          <w:szCs w:val="20"/>
          <w:lang w:val="hy-AM"/>
        </w:rPr>
        <w:t>հետևյալ</w:t>
      </w:r>
      <w:r w:rsidRPr="004153EE">
        <w:rPr>
          <w:rFonts w:ascii="GHEA Grapalat" w:hAnsi="GHEA Grapalat" w:cs="Arial Armenian"/>
          <w:sz w:val="20"/>
          <w:szCs w:val="20"/>
          <w:lang w:val="hy-AM"/>
        </w:rPr>
        <w:t xml:space="preserve"> </w:t>
      </w:r>
      <w:r w:rsidRPr="004153EE">
        <w:rPr>
          <w:rFonts w:ascii="GHEA Grapalat" w:hAnsi="GHEA Grapalat" w:cs="Sylfaen"/>
          <w:sz w:val="20"/>
          <w:szCs w:val="20"/>
          <w:lang w:val="hy-AM"/>
        </w:rPr>
        <w:t>կարգով</w:t>
      </w:r>
      <w:r w:rsidRPr="004153EE">
        <w:rPr>
          <w:rFonts w:ascii="GHEA Grapalat" w:hAnsi="GHEA Grapalat" w:cs="Arial Armenian"/>
          <w:sz w:val="20"/>
          <w:szCs w:val="20"/>
          <w:lang w:val="hy-AM"/>
        </w:rPr>
        <w:t>`</w:t>
      </w:r>
    </w:p>
    <w:p w14:paraId="7F7AACBD" w14:textId="77777777" w:rsidR="00656A44" w:rsidRPr="004153EE" w:rsidRDefault="00656A44" w:rsidP="00656A44">
      <w:pPr>
        <w:ind w:firstLine="708"/>
        <w:jc w:val="both"/>
        <w:rPr>
          <w:rFonts w:ascii="GHEA Grapalat" w:hAnsi="GHEA Grapalat" w:cs="Sylfaen"/>
          <w:sz w:val="20"/>
          <w:szCs w:val="20"/>
          <w:lang w:val="af-ZA"/>
        </w:rPr>
      </w:pPr>
      <w:r w:rsidRPr="004153EE">
        <w:rPr>
          <w:rFonts w:ascii="GHEA Grapalat" w:hAnsi="GHEA Grapalat" w:cs="Arial Armenian"/>
          <w:sz w:val="20"/>
          <w:szCs w:val="20"/>
          <w:lang w:val="hy-AM"/>
        </w:rPr>
        <w:t>ա</w:t>
      </w:r>
      <w:r w:rsidRPr="004153EE">
        <w:rPr>
          <w:rFonts w:ascii="GHEA Grapalat" w:hAnsi="GHEA Grapalat" w:cs="Arial Armenian"/>
          <w:sz w:val="20"/>
          <w:szCs w:val="20"/>
          <w:lang w:val="af-ZA"/>
        </w:rPr>
        <w:t>)</w:t>
      </w:r>
      <w:r w:rsidRPr="004153EE">
        <w:rPr>
          <w:rFonts w:ascii="GHEA Grapalat" w:hAnsi="GHEA Grapalat" w:cs="Arial Armenian"/>
          <w:sz w:val="20"/>
          <w:szCs w:val="20"/>
          <w:lang w:val="hy-AM"/>
        </w:rPr>
        <w:t xml:space="preserve"> մասնակիցը </w:t>
      </w:r>
      <w:r w:rsidRPr="004153EE">
        <w:rPr>
          <w:rFonts w:ascii="GHEA Grapalat" w:hAnsi="GHEA Grapalat" w:cs="Sylfaen"/>
          <w:sz w:val="20"/>
          <w:szCs w:val="20"/>
          <w:lang w:val="hy-AM"/>
        </w:rPr>
        <w:t>պետք է հայտը</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ներկայացնելու</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տարվա</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և</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դրան</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նախորդող</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երեք</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տարվա</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ընթացքում</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պատշաճ</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ձևով</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իրականացրած լինի նմանատիպ առնվազն</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մեկ</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պայմանագիր: Նախկինում</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կատարված</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պայմանագիրը (կամպայմանագրերը) գնահատվում</w:t>
      </w:r>
      <w:r>
        <w:rPr>
          <w:rFonts w:ascii="GHEA Grapalat" w:hAnsi="GHEA Grapalat" w:cs="Sylfaen"/>
          <w:sz w:val="20"/>
          <w:szCs w:val="20"/>
          <w:lang w:val="hy-AM"/>
        </w:rPr>
        <w:t xml:space="preserve"> </w:t>
      </w:r>
      <w:r w:rsidRPr="004153EE">
        <w:rPr>
          <w:rFonts w:ascii="GHEA Grapalat" w:hAnsi="GHEA Grapalat" w:cs="Sylfaen"/>
          <w:sz w:val="20"/>
          <w:szCs w:val="20"/>
          <w:lang w:val="hy-AM"/>
        </w:rPr>
        <w:t>է (կամ</w:t>
      </w:r>
      <w:r>
        <w:rPr>
          <w:rFonts w:ascii="GHEA Grapalat" w:hAnsi="GHEA Grapalat" w:cs="Sylfaen"/>
          <w:sz w:val="20"/>
          <w:szCs w:val="20"/>
          <w:lang w:val="hy-AM"/>
        </w:rPr>
        <w:t xml:space="preserve"> </w:t>
      </w:r>
      <w:r w:rsidRPr="004153EE">
        <w:rPr>
          <w:rFonts w:ascii="GHEA Grapalat" w:hAnsi="GHEA Grapalat" w:cs="Sylfaen"/>
          <w:sz w:val="20"/>
          <w:szCs w:val="20"/>
          <w:lang w:val="hy-AM"/>
        </w:rPr>
        <w:t>գնահատվում</w:t>
      </w:r>
      <w:r>
        <w:rPr>
          <w:rFonts w:ascii="GHEA Grapalat" w:hAnsi="GHEA Grapalat" w:cs="Sylfaen"/>
          <w:sz w:val="20"/>
          <w:szCs w:val="20"/>
          <w:lang w:val="hy-AM"/>
        </w:rPr>
        <w:t xml:space="preserve"> </w:t>
      </w:r>
      <w:r w:rsidRPr="004153EE">
        <w:rPr>
          <w:rFonts w:ascii="GHEA Grapalat" w:hAnsi="GHEA Grapalat" w:cs="Sylfaen"/>
          <w:sz w:val="20"/>
          <w:szCs w:val="20"/>
          <w:lang w:val="hy-AM"/>
        </w:rPr>
        <w:t>են) նմանատիպ, եթե</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դրա (դրանց) շրջանակներում մատուցված ծառայության ծավալը (կամ հանրագումարային ծավալը)` գումարային արտահայտությամբ, պակաս չէ սույն ընթա</w:t>
      </w:r>
      <w:r w:rsidRPr="004153EE">
        <w:rPr>
          <w:rFonts w:ascii="GHEA Grapalat" w:hAnsi="GHEA Grapalat" w:cs="Sylfaen"/>
          <w:sz w:val="20"/>
          <w:szCs w:val="20"/>
          <w:lang w:val="hy-AM"/>
        </w:rPr>
        <w:softHyphen/>
        <w:t>ցա</w:t>
      </w:r>
      <w:r w:rsidRPr="004153EE">
        <w:rPr>
          <w:rFonts w:ascii="GHEA Grapalat" w:hAnsi="GHEA Grapalat" w:cs="Sylfaen"/>
          <w:sz w:val="20"/>
          <w:szCs w:val="20"/>
          <w:lang w:val="hy-AM"/>
        </w:rPr>
        <w:softHyphen/>
        <w:t>կարգի շրջանակում մասնակցի ներկայացրած գնային առաջարկի 20%-ից: Ընդ որում</w:t>
      </w:r>
      <w:r w:rsidRPr="004153EE">
        <w:rPr>
          <w:rFonts w:ascii="GHEA Grapalat" w:hAnsi="GHEA Grapalat" w:cs="Sylfaen"/>
          <w:sz w:val="20"/>
          <w:szCs w:val="20"/>
          <w:lang w:val="af-ZA"/>
        </w:rPr>
        <w:t xml:space="preserve"> </w:t>
      </w:r>
      <w:r w:rsidRPr="004153EE">
        <w:rPr>
          <w:rFonts w:ascii="GHEA Grapalat" w:hAnsi="GHEA Grapalat" w:cs="Sylfaen"/>
          <w:sz w:val="20"/>
          <w:szCs w:val="20"/>
          <w:lang w:val="hy-AM"/>
        </w:rPr>
        <w:t>առնվազն մեկ պայմանագրի շրջանակում մատուցված ծառայության ծավալը գումարային արտահայ</w:t>
      </w:r>
      <w:r w:rsidRPr="004153EE">
        <w:rPr>
          <w:rFonts w:ascii="GHEA Grapalat" w:hAnsi="GHEA Grapalat" w:cs="Sylfaen"/>
          <w:sz w:val="20"/>
          <w:szCs w:val="20"/>
          <w:lang w:val="hy-AM"/>
        </w:rPr>
        <w:softHyphen/>
        <w:t>տությամբ պետք է պակաս չլինի սույն ընթացակարգի շրջանակում մասնակցի ներկայացրած գնային առաջարկի տաս տոկոսից:</w:t>
      </w:r>
    </w:p>
    <w:p w14:paraId="2041CD11" w14:textId="1D09337E" w:rsidR="00656A44" w:rsidRPr="004153EE" w:rsidRDefault="00656A44" w:rsidP="00656A44">
      <w:pPr>
        <w:spacing w:before="120" w:after="120"/>
        <w:ind w:firstLine="706"/>
        <w:jc w:val="both"/>
        <w:rPr>
          <w:rFonts w:ascii="GHEA Grapalat" w:hAnsi="GHEA Grapalat" w:cs="Arial Armenian"/>
          <w:sz w:val="20"/>
          <w:szCs w:val="20"/>
          <w:lang w:val="hy-AM"/>
        </w:rPr>
      </w:pPr>
      <w:r w:rsidRPr="004153EE">
        <w:rPr>
          <w:rFonts w:ascii="GHEA Grapalat" w:hAnsi="GHEA Grapalat" w:cs="Sylfaen"/>
          <w:sz w:val="20"/>
          <w:szCs w:val="20"/>
          <w:lang w:val="hy-AM"/>
        </w:rPr>
        <w:t>Սույն ընթացակարգի իմաստով ն</w:t>
      </w:r>
      <w:r w:rsidRPr="004153EE">
        <w:rPr>
          <w:rFonts w:ascii="GHEA Grapalat" w:hAnsi="GHEA Grapalat" w:cs="Arial Armenian"/>
          <w:sz w:val="20"/>
          <w:szCs w:val="20"/>
          <w:lang w:val="hy-AM" w:eastAsia="ru-RU"/>
        </w:rPr>
        <w:t>մանատիպ են համարվում</w:t>
      </w:r>
      <w:r w:rsidRPr="004153EE">
        <w:rPr>
          <w:rFonts w:ascii="GHEA Grapalat" w:hAnsi="GHEA Grapalat" w:cs="Arial Armenian"/>
          <w:sz w:val="20"/>
          <w:szCs w:val="20"/>
          <w:lang w:val="af-ZA" w:eastAsia="ru-RU"/>
        </w:rPr>
        <w:t xml:space="preserve"> </w:t>
      </w:r>
      <w:r w:rsidRPr="001F54A2">
        <w:rPr>
          <w:rFonts w:ascii="GHEA Grapalat" w:hAnsi="GHEA Grapalat" w:cs="Sylfaen"/>
          <w:b/>
          <w:sz w:val="20"/>
          <w:szCs w:val="20"/>
          <w:lang w:val="hy-AM"/>
        </w:rPr>
        <w:t>բնակելի, հասարակական, արտադրական շենքերի և շինությունների</w:t>
      </w:r>
      <w:r w:rsidRPr="001F54A2">
        <w:rPr>
          <w:rFonts w:ascii="GHEA Grapalat" w:hAnsi="GHEA Grapalat" w:cs="Arial Armenian"/>
          <w:sz w:val="20"/>
          <w:szCs w:val="20"/>
          <w:lang w:val="af-ZA" w:eastAsia="ru-RU"/>
        </w:rPr>
        <w:t xml:space="preserve"> </w:t>
      </w:r>
      <w:r w:rsidRPr="001F54A2">
        <w:rPr>
          <w:rFonts w:ascii="GHEA Grapalat" w:hAnsi="GHEA Grapalat" w:cs="Sylfaen"/>
          <w:b/>
          <w:sz w:val="20"/>
          <w:szCs w:val="20"/>
        </w:rPr>
        <w:t>շինարարական</w:t>
      </w:r>
      <w:r w:rsidRPr="001F54A2">
        <w:rPr>
          <w:rFonts w:ascii="GHEA Grapalat" w:hAnsi="GHEA Grapalat" w:cs="Sylfaen"/>
          <w:b/>
          <w:sz w:val="20"/>
          <w:szCs w:val="20"/>
          <w:lang w:val="af-ZA"/>
        </w:rPr>
        <w:t xml:space="preserve"> աշխատանքների, ներառյալ </w:t>
      </w:r>
      <w:r>
        <w:rPr>
          <w:rFonts w:ascii="GHEA Grapalat" w:hAnsi="GHEA Grapalat" w:cs="Sylfaen"/>
          <w:b/>
          <w:sz w:val="20"/>
          <w:szCs w:val="20"/>
          <w:lang w:val="hy-AM"/>
        </w:rPr>
        <w:t>օդափոխության</w:t>
      </w:r>
      <w:r w:rsidRPr="001F54A2">
        <w:rPr>
          <w:rFonts w:ascii="GHEA Grapalat" w:hAnsi="GHEA Grapalat" w:cs="Sylfaen"/>
          <w:b/>
          <w:sz w:val="20"/>
          <w:szCs w:val="20"/>
          <w:lang w:val="af-ZA"/>
        </w:rPr>
        <w:t xml:space="preserve"> համակարգերի անցկացման որակի </w:t>
      </w:r>
      <w:r w:rsidRPr="001F54A2">
        <w:rPr>
          <w:rFonts w:ascii="GHEA Grapalat" w:hAnsi="GHEA Grapalat" w:cs="Sylfaen"/>
          <w:b/>
          <w:sz w:val="20"/>
          <w:szCs w:val="20"/>
        </w:rPr>
        <w:t>տեխնիկական</w:t>
      </w:r>
      <w:r w:rsidRPr="001F54A2">
        <w:rPr>
          <w:rFonts w:ascii="GHEA Grapalat" w:hAnsi="GHEA Grapalat" w:cs="Sylfaen"/>
          <w:b/>
          <w:sz w:val="20"/>
          <w:szCs w:val="20"/>
          <w:lang w:val="af-ZA"/>
        </w:rPr>
        <w:t xml:space="preserve"> </w:t>
      </w:r>
      <w:r w:rsidRPr="001F54A2">
        <w:rPr>
          <w:rFonts w:ascii="GHEA Grapalat" w:hAnsi="GHEA Grapalat" w:cs="Sylfaen"/>
          <w:b/>
          <w:sz w:val="20"/>
          <w:szCs w:val="20"/>
        </w:rPr>
        <w:t>հսկողության</w:t>
      </w:r>
      <w:r w:rsidRPr="009F4030">
        <w:rPr>
          <w:rFonts w:ascii="GHEA Grapalat" w:hAnsi="GHEA Grapalat" w:cs="Sylfaen"/>
          <w:b/>
          <w:sz w:val="20"/>
          <w:szCs w:val="20"/>
          <w:lang w:val="af-ZA"/>
        </w:rPr>
        <w:t xml:space="preserve"> </w:t>
      </w:r>
      <w:r w:rsidRPr="004153EE">
        <w:rPr>
          <w:rFonts w:ascii="GHEA Grapalat" w:hAnsi="GHEA Grapalat" w:cs="Arial Armenian"/>
          <w:sz w:val="20"/>
          <w:szCs w:val="20"/>
          <w:lang w:val="hy-AM" w:eastAsia="ru-RU"/>
        </w:rPr>
        <w:t>ծառայությ</w:t>
      </w:r>
      <w:r w:rsidRPr="004153EE">
        <w:rPr>
          <w:rFonts w:ascii="GHEA Grapalat" w:hAnsi="GHEA Grapalat" w:cs="Arial Armenian"/>
          <w:sz w:val="20"/>
          <w:szCs w:val="20"/>
          <w:lang w:eastAsia="ru-RU"/>
        </w:rPr>
        <w:t>ա</w:t>
      </w:r>
      <w:r w:rsidRPr="004153EE">
        <w:rPr>
          <w:rFonts w:ascii="GHEA Grapalat" w:hAnsi="GHEA Grapalat" w:cs="Arial Armenian"/>
          <w:sz w:val="20"/>
          <w:szCs w:val="20"/>
          <w:lang w:val="hy-AM" w:eastAsia="ru-RU"/>
        </w:rPr>
        <w:t>ն</w:t>
      </w:r>
      <w:r w:rsidRPr="004153EE">
        <w:rPr>
          <w:rFonts w:ascii="GHEA Grapalat" w:hAnsi="GHEA Grapalat" w:cs="Arial Armenian"/>
          <w:sz w:val="20"/>
          <w:szCs w:val="20"/>
          <w:lang w:val="af-ZA" w:eastAsia="ru-RU"/>
        </w:rPr>
        <w:t xml:space="preserve"> </w:t>
      </w:r>
      <w:r w:rsidRPr="004153EE">
        <w:rPr>
          <w:rFonts w:ascii="GHEA Grapalat" w:hAnsi="GHEA Grapalat" w:cs="Arial Armenian"/>
          <w:sz w:val="20"/>
          <w:szCs w:val="20"/>
          <w:lang w:val="hy-AM" w:eastAsia="ru-RU"/>
        </w:rPr>
        <w:t xml:space="preserve">մատուցման </w:t>
      </w:r>
      <w:r w:rsidRPr="004153EE">
        <w:rPr>
          <w:rFonts w:ascii="GHEA Grapalat" w:hAnsi="GHEA Grapalat"/>
          <w:sz w:val="20"/>
          <w:szCs w:val="20"/>
          <w:lang w:val="af-ZA"/>
        </w:rPr>
        <w:t xml:space="preserve">կամ </w:t>
      </w:r>
      <w:r w:rsidRPr="004153EE">
        <w:rPr>
          <w:rFonts w:ascii="GHEA Grapalat" w:hAnsi="GHEA Grapalat" w:cs="Arial Armenian"/>
          <w:sz w:val="20"/>
          <w:lang w:val="hy-AM"/>
        </w:rPr>
        <w:t>աշխատանքի</w:t>
      </w:r>
      <w:r w:rsidRPr="004153EE">
        <w:rPr>
          <w:rFonts w:ascii="GHEA Grapalat" w:hAnsi="GHEA Grapalat" w:cs="Arial Armenian"/>
          <w:sz w:val="20"/>
          <w:lang w:val="af-ZA"/>
        </w:rPr>
        <w:t xml:space="preserve"> </w:t>
      </w:r>
      <w:r w:rsidRPr="004153EE">
        <w:rPr>
          <w:rFonts w:ascii="GHEA Grapalat" w:hAnsi="GHEA Grapalat" w:cs="Arial Armenian"/>
          <w:sz w:val="20"/>
          <w:lang w:val="hy-AM"/>
        </w:rPr>
        <w:t>կատարված</w:t>
      </w:r>
      <w:r w:rsidRPr="004153EE">
        <w:rPr>
          <w:rFonts w:ascii="GHEA Grapalat" w:hAnsi="GHEA Grapalat" w:cs="Arial Armenian"/>
          <w:sz w:val="20"/>
          <w:lang w:val="af-ZA"/>
        </w:rPr>
        <w:t xml:space="preserve"> </w:t>
      </w:r>
      <w:r w:rsidRPr="004153EE">
        <w:rPr>
          <w:rFonts w:ascii="GHEA Grapalat" w:hAnsi="GHEA Grapalat" w:cs="Arial Armenian"/>
          <w:sz w:val="20"/>
          <w:szCs w:val="20"/>
          <w:lang w:val="hy-AM" w:eastAsia="ru-RU"/>
        </w:rPr>
        <w:t>լինելը</w:t>
      </w:r>
      <w:r w:rsidRPr="004153EE">
        <w:rPr>
          <w:rFonts w:ascii="GHEA Grapalat" w:hAnsi="GHEA Grapalat" w:cs="Sylfaen"/>
          <w:sz w:val="20"/>
          <w:szCs w:val="20"/>
          <w:lang w:val="hy-AM"/>
        </w:rPr>
        <w:t>:</w:t>
      </w:r>
      <w:r w:rsidRPr="004153EE">
        <w:rPr>
          <w:rFonts w:ascii="GHEA Grapalat" w:hAnsi="GHEA Grapalat" w:cs="Arial Armenian"/>
          <w:sz w:val="20"/>
          <w:szCs w:val="20"/>
          <w:lang w:val="hy-AM"/>
        </w:rPr>
        <w:t xml:space="preserve">   </w:t>
      </w:r>
    </w:p>
    <w:p w14:paraId="1764C923" w14:textId="77777777" w:rsidR="00656A44" w:rsidRPr="004153EE" w:rsidRDefault="00656A44" w:rsidP="00656A44">
      <w:pPr>
        <w:ind w:firstLine="567"/>
        <w:jc w:val="both"/>
        <w:rPr>
          <w:rFonts w:ascii="GHEA Grapalat" w:hAnsi="GHEA Grapalat" w:cs="Sylfaen"/>
          <w:sz w:val="20"/>
          <w:szCs w:val="20"/>
          <w:lang w:val="hy-AM"/>
        </w:rPr>
      </w:pPr>
      <w:r w:rsidRPr="004153EE">
        <w:rPr>
          <w:rFonts w:ascii="GHEA Grapalat" w:hAnsi="GHEA Grapalat" w:cs="Arial Armenian"/>
          <w:sz w:val="20"/>
          <w:szCs w:val="20"/>
          <w:lang w:val="hy-AM"/>
        </w:rPr>
        <w:t xml:space="preserve"> բ) </w:t>
      </w:r>
      <w:r w:rsidRPr="004153EE">
        <w:rPr>
          <w:rFonts w:ascii="GHEA Grapalat" w:hAnsi="GHEA Grapalat"/>
          <w:sz w:val="20"/>
          <w:szCs w:val="20"/>
          <w:lang w:val="hy-AM"/>
        </w:rPr>
        <w:t xml:space="preserve">սույն ենթակետի ա) պարբերությամբ նախատեսված պահանջներին իր համապատասխանությունը հիմնավորելու համար </w:t>
      </w:r>
      <w:r w:rsidRPr="004153EE">
        <w:rPr>
          <w:rFonts w:ascii="GHEA Grapalat" w:hAnsi="GHEA Grapalat" w:cs="Arial Armenian"/>
          <w:sz w:val="20"/>
          <w:szCs w:val="20"/>
          <w:lang w:val="hy-AM"/>
        </w:rPr>
        <w:t>մ</w:t>
      </w:r>
      <w:r w:rsidRPr="004153EE">
        <w:rPr>
          <w:rFonts w:ascii="GHEA Grapalat" w:hAnsi="GHEA Grapalat" w:cs="Sylfaen"/>
          <w:sz w:val="20"/>
          <w:szCs w:val="20"/>
          <w:lang w:val="hy-AM"/>
        </w:rPr>
        <w:t>ասնակիցը հայտով ներկայացնում է նախկինում կատարած պայմանագրի (պայմանագրերի կամ համաձայնագրերի) պատճենները, իսկ այդ պայմանագրի (պայմանագրերի) պատշաճ կատարումը գնահատելու համար՝ տվյալ պայմանագրի կողմերի հաստատած՝ պայմանագրի (պայմանագրերի կամ համաձայնագրերի) սահմանված ժամկետում կատարումը հավաստող ակտերի (հանձնման-ընդունման արձանագրություն և այլն) պատճեները կամ տվյալ պայմանագրերի կատարումն ընդունած կողմի գրավոր հավաստումը:</w:t>
      </w:r>
    </w:p>
    <w:p w14:paraId="108513E4" w14:textId="77777777" w:rsidR="00656A44" w:rsidRPr="004153EE" w:rsidRDefault="00656A44" w:rsidP="00656A44">
      <w:pPr>
        <w:spacing w:after="120"/>
        <w:ind w:firstLine="562"/>
        <w:jc w:val="both"/>
        <w:rPr>
          <w:rFonts w:ascii="GHEA Grapalat" w:hAnsi="GHEA Grapalat" w:cs="Tahoma"/>
          <w:sz w:val="20"/>
          <w:lang w:val="hy-AM"/>
        </w:rPr>
      </w:pPr>
      <w:r w:rsidRPr="004153EE">
        <w:rPr>
          <w:rFonts w:ascii="GHEA Grapalat" w:hAnsi="GHEA Grapalat" w:cs="Arial Armenian"/>
          <w:sz w:val="20"/>
          <w:lang w:val="hy-AM"/>
        </w:rPr>
        <w:t>գ) Մ</w:t>
      </w:r>
      <w:r w:rsidRPr="004153EE">
        <w:rPr>
          <w:rFonts w:ascii="GHEA Grapalat" w:hAnsi="GHEA Grapalat" w:cs="Sylfaen"/>
          <w:sz w:val="20"/>
          <w:lang w:val="hy-AM"/>
        </w:rPr>
        <w:t>ասնակցի</w:t>
      </w:r>
      <w:r w:rsidRPr="004153EE">
        <w:rPr>
          <w:rFonts w:ascii="GHEA Grapalat" w:hAnsi="GHEA Grapalat" w:cs="Arial Armenian"/>
          <w:sz w:val="20"/>
          <w:lang w:val="hy-AM"/>
        </w:rPr>
        <w:t xml:space="preserve"> </w:t>
      </w:r>
      <w:r w:rsidRPr="004153EE">
        <w:rPr>
          <w:rFonts w:ascii="GHEA Grapalat" w:hAnsi="GHEA Grapalat" w:cs="Sylfaen"/>
          <w:sz w:val="20"/>
          <w:lang w:val="hy-AM"/>
        </w:rPr>
        <w:t>որակավորումը</w:t>
      </w:r>
      <w:r w:rsidRPr="004153EE">
        <w:rPr>
          <w:rFonts w:ascii="GHEA Grapalat" w:hAnsi="GHEA Grapalat" w:cs="Arial Armenian"/>
          <w:sz w:val="20"/>
          <w:lang w:val="hy-AM"/>
        </w:rPr>
        <w:t xml:space="preserve"> </w:t>
      </w:r>
      <w:r w:rsidRPr="004153EE">
        <w:rPr>
          <w:rFonts w:ascii="GHEA Grapalat" w:hAnsi="GHEA Grapalat" w:cs="Sylfaen"/>
          <w:sz w:val="20"/>
          <w:lang w:val="hy-AM"/>
        </w:rPr>
        <w:t>այս</w:t>
      </w:r>
      <w:r w:rsidRPr="004153EE">
        <w:rPr>
          <w:rFonts w:ascii="GHEA Grapalat" w:hAnsi="GHEA Grapalat" w:cs="Arial Armenian"/>
          <w:sz w:val="20"/>
          <w:lang w:val="hy-AM"/>
        </w:rPr>
        <w:t xml:space="preserve"> </w:t>
      </w:r>
      <w:r w:rsidRPr="004153EE">
        <w:rPr>
          <w:rFonts w:ascii="GHEA Grapalat" w:hAnsi="GHEA Grapalat" w:cs="Sylfaen"/>
          <w:sz w:val="20"/>
          <w:lang w:val="hy-AM"/>
        </w:rPr>
        <w:t>չափանիշի</w:t>
      </w:r>
      <w:r w:rsidRPr="004153EE">
        <w:rPr>
          <w:rFonts w:ascii="GHEA Grapalat" w:hAnsi="GHEA Grapalat" w:cs="Arial Armenian"/>
          <w:sz w:val="20"/>
          <w:lang w:val="hy-AM"/>
        </w:rPr>
        <w:t xml:space="preserve"> </w:t>
      </w:r>
      <w:r w:rsidRPr="004153EE">
        <w:rPr>
          <w:rFonts w:ascii="GHEA Grapalat" w:hAnsi="GHEA Grapalat" w:cs="Sylfaen"/>
          <w:sz w:val="20"/>
          <w:lang w:val="hy-AM"/>
        </w:rPr>
        <w:t>գծով</w:t>
      </w:r>
      <w:r w:rsidRPr="004153EE">
        <w:rPr>
          <w:rFonts w:ascii="GHEA Grapalat" w:hAnsi="GHEA Grapalat" w:cs="Arial Armenian"/>
          <w:sz w:val="20"/>
          <w:lang w:val="hy-AM"/>
        </w:rPr>
        <w:t xml:space="preserve"> </w:t>
      </w:r>
      <w:r w:rsidRPr="004153EE">
        <w:rPr>
          <w:rFonts w:ascii="GHEA Grapalat" w:hAnsi="GHEA Grapalat" w:cs="Sylfaen"/>
          <w:sz w:val="20"/>
          <w:lang w:val="hy-AM"/>
        </w:rPr>
        <w:t>գնահատվում</w:t>
      </w:r>
      <w:r w:rsidRPr="004153EE">
        <w:rPr>
          <w:rFonts w:ascii="GHEA Grapalat" w:hAnsi="GHEA Grapalat" w:cs="Arial Armenian"/>
          <w:sz w:val="20"/>
          <w:lang w:val="hy-AM"/>
        </w:rPr>
        <w:t xml:space="preserve"> </w:t>
      </w:r>
      <w:r w:rsidRPr="004153EE">
        <w:rPr>
          <w:rFonts w:ascii="GHEA Grapalat" w:hAnsi="GHEA Grapalat" w:cs="Sylfaen"/>
          <w:sz w:val="20"/>
          <w:lang w:val="hy-AM"/>
        </w:rPr>
        <w:t>է</w:t>
      </w:r>
      <w:r w:rsidRPr="004153EE">
        <w:rPr>
          <w:rFonts w:ascii="GHEA Grapalat" w:hAnsi="GHEA Grapalat" w:cs="Arial Armenian"/>
          <w:sz w:val="20"/>
          <w:lang w:val="hy-AM"/>
        </w:rPr>
        <w:t xml:space="preserve"> համապատասխանող, </w:t>
      </w:r>
      <w:r w:rsidRPr="004153EE">
        <w:rPr>
          <w:rFonts w:ascii="GHEA Grapalat" w:hAnsi="GHEA Grapalat" w:cs="Sylfaen"/>
          <w:sz w:val="20"/>
          <w:lang w:val="hy-AM"/>
        </w:rPr>
        <w:t>եթե</w:t>
      </w:r>
      <w:r w:rsidRPr="004153EE">
        <w:rPr>
          <w:rFonts w:ascii="GHEA Grapalat" w:hAnsi="GHEA Grapalat" w:cs="Arial Armenian"/>
          <w:sz w:val="20"/>
          <w:lang w:val="hy-AM"/>
        </w:rPr>
        <w:t xml:space="preserve"> </w:t>
      </w:r>
      <w:r w:rsidRPr="004153EE">
        <w:rPr>
          <w:rFonts w:ascii="GHEA Grapalat" w:hAnsi="GHEA Grapalat" w:cs="Sylfaen"/>
          <w:sz w:val="20"/>
          <w:lang w:val="hy-AM"/>
        </w:rPr>
        <w:t>վերջինս</w:t>
      </w:r>
      <w:r w:rsidRPr="004153EE">
        <w:rPr>
          <w:rFonts w:ascii="GHEA Grapalat" w:hAnsi="GHEA Grapalat" w:cs="Arial Armenian"/>
          <w:sz w:val="20"/>
          <w:lang w:val="hy-AM"/>
        </w:rPr>
        <w:t xml:space="preserve"> </w:t>
      </w:r>
      <w:r w:rsidRPr="004153EE">
        <w:rPr>
          <w:rFonts w:ascii="GHEA Grapalat" w:hAnsi="GHEA Grapalat" w:cs="Sylfaen"/>
          <w:sz w:val="20"/>
          <w:lang w:val="hy-AM"/>
        </w:rPr>
        <w:t>ապահովում</w:t>
      </w:r>
      <w:r w:rsidRPr="004153EE">
        <w:rPr>
          <w:rFonts w:ascii="GHEA Grapalat" w:hAnsi="GHEA Grapalat" w:cs="Arial Armenian"/>
          <w:sz w:val="20"/>
          <w:lang w:val="hy-AM"/>
        </w:rPr>
        <w:t xml:space="preserve"> </w:t>
      </w:r>
      <w:r w:rsidRPr="004153EE">
        <w:rPr>
          <w:rFonts w:ascii="GHEA Grapalat" w:hAnsi="GHEA Grapalat" w:cs="Sylfaen"/>
          <w:sz w:val="20"/>
          <w:lang w:val="hy-AM"/>
        </w:rPr>
        <w:t>է</w:t>
      </w:r>
      <w:r w:rsidRPr="004153EE">
        <w:rPr>
          <w:rFonts w:ascii="GHEA Grapalat" w:hAnsi="GHEA Grapalat" w:cs="Arial Armenian"/>
          <w:sz w:val="20"/>
          <w:lang w:val="hy-AM"/>
        </w:rPr>
        <w:t xml:space="preserve"> </w:t>
      </w:r>
      <w:r w:rsidRPr="004153EE">
        <w:rPr>
          <w:rFonts w:ascii="GHEA Grapalat" w:hAnsi="GHEA Grapalat" w:cs="Sylfaen"/>
          <w:sz w:val="20"/>
          <w:lang w:val="hy-AM"/>
        </w:rPr>
        <w:t>սույն</w:t>
      </w:r>
      <w:r w:rsidRPr="004153EE">
        <w:rPr>
          <w:rFonts w:ascii="GHEA Grapalat" w:hAnsi="GHEA Grapalat" w:cs="Arial Armenian"/>
          <w:sz w:val="20"/>
          <w:lang w:val="hy-AM"/>
        </w:rPr>
        <w:t xml:space="preserve"> </w:t>
      </w:r>
      <w:r w:rsidRPr="004153EE">
        <w:rPr>
          <w:rFonts w:ascii="GHEA Grapalat" w:hAnsi="GHEA Grapalat" w:cs="Sylfaen"/>
          <w:sz w:val="20"/>
          <w:lang w:val="hy-AM"/>
        </w:rPr>
        <w:t>պարբերությամբ</w:t>
      </w:r>
      <w:r w:rsidRPr="004153EE">
        <w:rPr>
          <w:rFonts w:ascii="GHEA Grapalat" w:hAnsi="GHEA Grapalat" w:cs="Arial Armenian"/>
          <w:sz w:val="20"/>
          <w:lang w:val="hy-AM"/>
        </w:rPr>
        <w:t xml:space="preserve"> </w:t>
      </w:r>
      <w:r w:rsidRPr="004153EE">
        <w:rPr>
          <w:rFonts w:ascii="GHEA Grapalat" w:hAnsi="GHEA Grapalat" w:cs="Sylfaen"/>
          <w:sz w:val="20"/>
          <w:lang w:val="hy-AM"/>
        </w:rPr>
        <w:t>նախատեսված</w:t>
      </w:r>
      <w:r w:rsidRPr="004153EE">
        <w:rPr>
          <w:rFonts w:ascii="GHEA Grapalat" w:hAnsi="GHEA Grapalat" w:cs="Arial Armenian"/>
          <w:sz w:val="20"/>
          <w:lang w:val="hy-AM"/>
        </w:rPr>
        <w:t xml:space="preserve"> </w:t>
      </w:r>
      <w:r w:rsidRPr="004153EE">
        <w:rPr>
          <w:rFonts w:ascii="GHEA Grapalat" w:hAnsi="GHEA Grapalat" w:cs="Sylfaen"/>
          <w:sz w:val="20"/>
          <w:lang w:val="hy-AM"/>
        </w:rPr>
        <w:t>պահանջները</w:t>
      </w:r>
      <w:r w:rsidRPr="004153EE">
        <w:rPr>
          <w:rFonts w:ascii="GHEA Grapalat" w:hAnsi="GHEA Grapalat" w:cs="Tahoma"/>
          <w:sz w:val="20"/>
          <w:lang w:val="hy-AM"/>
        </w:rPr>
        <w:t>։</w:t>
      </w:r>
    </w:p>
    <w:p w14:paraId="5C58D2F0" w14:textId="77777777" w:rsidR="00656A44" w:rsidRPr="004153EE" w:rsidRDefault="00656A44" w:rsidP="00656A44">
      <w:pPr>
        <w:spacing w:after="120"/>
        <w:ind w:firstLine="540"/>
        <w:jc w:val="both"/>
        <w:rPr>
          <w:rFonts w:ascii="GHEA Grapalat" w:hAnsi="GHEA Grapalat" w:cs="Arial"/>
          <w:sz w:val="20"/>
          <w:szCs w:val="20"/>
          <w:lang w:val="hy-AM"/>
        </w:rPr>
      </w:pPr>
      <w:r w:rsidRPr="004153EE">
        <w:rPr>
          <w:rFonts w:ascii="GHEA Grapalat" w:hAnsi="GHEA Grapalat" w:cs="Arial Armenian"/>
          <w:b/>
          <w:sz w:val="20"/>
          <w:szCs w:val="20"/>
          <w:lang w:val="hy-AM"/>
        </w:rPr>
        <w:t>2</w:t>
      </w:r>
      <w:r w:rsidRPr="004153EE">
        <w:rPr>
          <w:rFonts w:ascii="GHEA Grapalat" w:hAnsi="GHEA Grapalat" w:cs="Arial Armenian"/>
          <w:b/>
          <w:sz w:val="20"/>
          <w:szCs w:val="20"/>
          <w:lang w:val="pt-BR"/>
        </w:rPr>
        <w:t xml:space="preserve">) </w:t>
      </w:r>
      <w:r w:rsidRPr="004153EE">
        <w:rPr>
          <w:rFonts w:ascii="GHEA Grapalat" w:hAnsi="GHEA Grapalat"/>
          <w:b/>
          <w:color w:val="000000"/>
          <w:sz w:val="20"/>
          <w:szCs w:val="20"/>
          <w:lang w:val="hy-AM"/>
        </w:rPr>
        <w:t>«</w:t>
      </w:r>
      <w:r w:rsidRPr="004153EE">
        <w:rPr>
          <w:rFonts w:ascii="GHEA Grapalat" w:hAnsi="GHEA Grapalat" w:cs="Sylfaen"/>
          <w:b/>
          <w:sz w:val="20"/>
          <w:szCs w:val="20"/>
          <w:lang w:val="hy-AM"/>
        </w:rPr>
        <w:t>Աշխատանքային</w:t>
      </w:r>
      <w:r w:rsidRPr="004153EE">
        <w:rPr>
          <w:rFonts w:ascii="GHEA Grapalat" w:hAnsi="GHEA Grapalat" w:cs="Arial"/>
          <w:b/>
          <w:sz w:val="20"/>
          <w:szCs w:val="20"/>
          <w:lang w:val="hy-AM"/>
        </w:rPr>
        <w:t xml:space="preserve"> </w:t>
      </w:r>
      <w:r w:rsidRPr="004153EE">
        <w:rPr>
          <w:rFonts w:ascii="GHEA Grapalat" w:hAnsi="GHEA Grapalat" w:cs="Sylfaen"/>
          <w:b/>
          <w:sz w:val="20"/>
          <w:szCs w:val="20"/>
          <w:lang w:val="hy-AM"/>
        </w:rPr>
        <w:t>ռեսուրսներ</w:t>
      </w:r>
      <w:r w:rsidRPr="004153EE">
        <w:rPr>
          <w:rFonts w:ascii="GHEA Grapalat" w:hAnsi="GHEA Grapalat"/>
          <w:b/>
          <w:color w:val="000000"/>
          <w:sz w:val="20"/>
          <w:szCs w:val="20"/>
          <w:lang w:val="af-ZA"/>
        </w:rPr>
        <w:t>»</w:t>
      </w:r>
      <w:r w:rsidRPr="004153EE">
        <w:rPr>
          <w:rFonts w:ascii="GHEA Grapalat" w:hAnsi="GHEA Grapalat" w:cs="Arial Armenian"/>
          <w:b/>
          <w:sz w:val="20"/>
          <w:szCs w:val="20"/>
          <w:lang w:val="hy-AM"/>
        </w:rPr>
        <w:t xml:space="preserve"> </w:t>
      </w:r>
      <w:r w:rsidRPr="004153EE">
        <w:rPr>
          <w:rFonts w:ascii="GHEA Grapalat" w:hAnsi="GHEA Grapalat" w:cs="Arial Armenian"/>
          <w:sz w:val="20"/>
          <w:szCs w:val="20"/>
          <w:lang w:val="hy-AM"/>
        </w:rPr>
        <w:t>որակավորման</w:t>
      </w:r>
      <w:r w:rsidRPr="004153EE">
        <w:rPr>
          <w:rFonts w:ascii="GHEA Grapalat" w:hAnsi="GHEA Grapalat" w:cs="Arial Armenian"/>
          <w:sz w:val="20"/>
          <w:szCs w:val="20"/>
          <w:lang w:val="pt-BR"/>
        </w:rPr>
        <w:t xml:space="preserve"> </w:t>
      </w:r>
      <w:r w:rsidRPr="004153EE">
        <w:rPr>
          <w:rFonts w:ascii="GHEA Grapalat" w:hAnsi="GHEA Grapalat" w:cs="Arial Armenian"/>
          <w:sz w:val="20"/>
          <w:szCs w:val="20"/>
          <w:lang w:val="hy-AM"/>
        </w:rPr>
        <w:t>չափանիշը</w:t>
      </w:r>
      <w:r w:rsidRPr="004153EE">
        <w:rPr>
          <w:rFonts w:ascii="GHEA Grapalat" w:hAnsi="GHEA Grapalat" w:cs="Arial Armenian"/>
          <w:sz w:val="20"/>
          <w:szCs w:val="20"/>
          <w:lang w:val="pt-BR"/>
        </w:rPr>
        <w:t xml:space="preserve"> </w:t>
      </w:r>
      <w:r w:rsidRPr="004153EE">
        <w:rPr>
          <w:rFonts w:ascii="GHEA Grapalat" w:hAnsi="GHEA Grapalat" w:cs="Arial Armenian"/>
          <w:sz w:val="20"/>
          <w:szCs w:val="20"/>
          <w:lang w:val="hy-AM"/>
        </w:rPr>
        <w:t>սահմանվում</w:t>
      </w:r>
      <w:r w:rsidRPr="004153EE">
        <w:rPr>
          <w:rFonts w:ascii="GHEA Grapalat" w:hAnsi="GHEA Grapalat" w:cs="Arial Armenian"/>
          <w:sz w:val="20"/>
          <w:szCs w:val="20"/>
          <w:lang w:val="pt-BR"/>
        </w:rPr>
        <w:t xml:space="preserve"> </w:t>
      </w:r>
      <w:r w:rsidRPr="004153EE">
        <w:rPr>
          <w:rFonts w:ascii="GHEA Grapalat" w:hAnsi="GHEA Grapalat" w:cs="Arial Armenian"/>
          <w:sz w:val="20"/>
          <w:szCs w:val="20"/>
          <w:lang w:val="hy-AM"/>
        </w:rPr>
        <w:t>և</w:t>
      </w:r>
      <w:r w:rsidRPr="004153EE">
        <w:rPr>
          <w:rFonts w:ascii="GHEA Grapalat" w:hAnsi="GHEA Grapalat" w:cs="Arial Armenian"/>
          <w:sz w:val="20"/>
          <w:szCs w:val="20"/>
          <w:lang w:val="pt-BR"/>
        </w:rPr>
        <w:t xml:space="preserve"> </w:t>
      </w:r>
      <w:r w:rsidRPr="004153EE">
        <w:rPr>
          <w:rFonts w:ascii="GHEA Grapalat" w:hAnsi="GHEA Grapalat" w:cs="Sylfaen"/>
          <w:sz w:val="20"/>
          <w:szCs w:val="20"/>
          <w:lang w:val="hy-AM"/>
        </w:rPr>
        <w:t>գնահատվում</w:t>
      </w:r>
      <w:r w:rsidRPr="004153EE">
        <w:rPr>
          <w:rFonts w:ascii="GHEA Grapalat" w:hAnsi="GHEA Grapalat" w:cs="Arial"/>
          <w:sz w:val="20"/>
          <w:szCs w:val="20"/>
          <w:lang w:val="hy-AM"/>
        </w:rPr>
        <w:t xml:space="preserve"> </w:t>
      </w:r>
      <w:r w:rsidRPr="004153EE">
        <w:rPr>
          <w:rFonts w:ascii="GHEA Grapalat" w:hAnsi="GHEA Grapalat" w:cs="Sylfaen"/>
          <w:sz w:val="20"/>
          <w:szCs w:val="20"/>
          <w:lang w:val="hy-AM"/>
        </w:rPr>
        <w:t>է</w:t>
      </w:r>
      <w:r w:rsidRPr="004153EE">
        <w:rPr>
          <w:rFonts w:ascii="GHEA Grapalat" w:hAnsi="GHEA Grapalat" w:cs="Arial"/>
          <w:sz w:val="20"/>
          <w:szCs w:val="20"/>
          <w:lang w:val="hy-AM"/>
        </w:rPr>
        <w:t xml:space="preserve"> </w:t>
      </w:r>
      <w:r w:rsidRPr="004153EE">
        <w:rPr>
          <w:rFonts w:ascii="GHEA Grapalat" w:hAnsi="GHEA Grapalat" w:cs="Sylfaen"/>
          <w:sz w:val="20"/>
          <w:szCs w:val="20"/>
          <w:lang w:val="hy-AM"/>
        </w:rPr>
        <w:t>հետևյալ</w:t>
      </w:r>
      <w:r w:rsidRPr="004153EE">
        <w:rPr>
          <w:rFonts w:ascii="GHEA Grapalat" w:hAnsi="GHEA Grapalat" w:cs="Arial"/>
          <w:sz w:val="20"/>
          <w:szCs w:val="20"/>
          <w:lang w:val="hy-AM"/>
        </w:rPr>
        <w:t xml:space="preserve"> </w:t>
      </w:r>
      <w:r w:rsidRPr="004153EE">
        <w:rPr>
          <w:rFonts w:ascii="GHEA Grapalat" w:hAnsi="GHEA Grapalat" w:cs="Sylfaen"/>
          <w:sz w:val="20"/>
          <w:szCs w:val="20"/>
          <w:lang w:val="hy-AM"/>
        </w:rPr>
        <w:t>կարգով</w:t>
      </w:r>
      <w:r w:rsidRPr="004153EE">
        <w:rPr>
          <w:rFonts w:ascii="GHEA Grapalat" w:hAnsi="GHEA Grapalat" w:cs="Arial"/>
          <w:sz w:val="20"/>
          <w:szCs w:val="20"/>
          <w:lang w:val="hy-AM"/>
        </w:rPr>
        <w:t>`</w:t>
      </w:r>
    </w:p>
    <w:p w14:paraId="56A13B78" w14:textId="77777777" w:rsidR="00656A44" w:rsidRPr="00285728" w:rsidRDefault="00656A44" w:rsidP="00656A44">
      <w:pPr>
        <w:shd w:val="clear" w:color="auto" w:fill="FFFFFF"/>
        <w:spacing w:after="120"/>
        <w:ind w:firstLine="630"/>
        <w:jc w:val="both"/>
        <w:rPr>
          <w:rFonts w:ascii="GHEA Grapalat" w:hAnsi="GHEA Grapalat"/>
          <w:color w:val="000000"/>
          <w:sz w:val="20"/>
          <w:szCs w:val="20"/>
          <w:lang w:val="hy-AM"/>
        </w:rPr>
      </w:pPr>
      <w:r w:rsidRPr="004153EE">
        <w:rPr>
          <w:rFonts w:ascii="GHEA Grapalat" w:hAnsi="GHEA Grapalat" w:cs="Arial Armenian"/>
          <w:sz w:val="20"/>
          <w:szCs w:val="20"/>
          <w:lang w:val="hy-AM"/>
        </w:rPr>
        <w:t>ա)</w:t>
      </w:r>
      <w:r w:rsidRPr="004153EE">
        <w:rPr>
          <w:rFonts w:ascii="GHEA Grapalat" w:hAnsi="GHEA Grapalat"/>
          <w:color w:val="000000"/>
          <w:sz w:val="20"/>
          <w:szCs w:val="20"/>
          <w:lang w:val="hy-AM"/>
        </w:rPr>
        <w:t xml:space="preserve"> </w:t>
      </w:r>
      <w:r w:rsidRPr="004153EE">
        <w:rPr>
          <w:rFonts w:ascii="GHEA Grapalat" w:hAnsi="GHEA Grapalat" w:cs="Arial Armenian"/>
          <w:sz w:val="20"/>
          <w:szCs w:val="20"/>
          <w:lang w:val="hy-AM"/>
        </w:rPr>
        <w:t>պ</w:t>
      </w:r>
      <w:r w:rsidRPr="004153EE">
        <w:rPr>
          <w:rFonts w:ascii="GHEA Grapalat" w:hAnsi="GHEA Grapalat" w:cs="Sylfaen"/>
          <w:sz w:val="20"/>
          <w:szCs w:val="20"/>
          <w:lang w:val="hy-AM"/>
        </w:rPr>
        <w:t>այմանագրի</w:t>
      </w:r>
      <w:r w:rsidRPr="004153EE">
        <w:rPr>
          <w:rFonts w:ascii="GHEA Grapalat" w:hAnsi="GHEA Grapalat" w:cs="Arial"/>
          <w:sz w:val="20"/>
          <w:szCs w:val="20"/>
          <w:lang w:val="hy-AM"/>
        </w:rPr>
        <w:t xml:space="preserve"> </w:t>
      </w:r>
      <w:r w:rsidRPr="004153EE">
        <w:rPr>
          <w:rFonts w:ascii="GHEA Grapalat" w:hAnsi="GHEA Grapalat" w:cs="Sylfaen"/>
          <w:sz w:val="20"/>
          <w:szCs w:val="20"/>
          <w:lang w:val="hy-AM"/>
        </w:rPr>
        <w:t>կատարման</w:t>
      </w:r>
      <w:r w:rsidRPr="004153EE">
        <w:rPr>
          <w:rFonts w:ascii="GHEA Grapalat" w:hAnsi="GHEA Grapalat" w:cs="Arial"/>
          <w:sz w:val="20"/>
          <w:szCs w:val="20"/>
          <w:lang w:val="hy-AM"/>
        </w:rPr>
        <w:t xml:space="preserve"> </w:t>
      </w:r>
      <w:r w:rsidRPr="004153EE">
        <w:rPr>
          <w:rFonts w:ascii="GHEA Grapalat" w:hAnsi="GHEA Grapalat" w:cs="Sylfaen"/>
          <w:sz w:val="20"/>
          <w:szCs w:val="20"/>
          <w:lang w:val="hy-AM"/>
        </w:rPr>
        <w:t>համար</w:t>
      </w:r>
      <w:r w:rsidRPr="004153EE">
        <w:rPr>
          <w:rFonts w:ascii="GHEA Grapalat" w:hAnsi="GHEA Grapalat" w:cs="Arial"/>
          <w:sz w:val="20"/>
          <w:szCs w:val="20"/>
          <w:lang w:val="hy-AM"/>
        </w:rPr>
        <w:t xml:space="preserve"> </w:t>
      </w:r>
      <w:r w:rsidRPr="004153EE">
        <w:rPr>
          <w:rFonts w:ascii="GHEA Grapalat" w:hAnsi="GHEA Grapalat" w:cs="Arial Armenian"/>
          <w:sz w:val="20"/>
          <w:szCs w:val="20"/>
          <w:lang w:val="hy-AM" w:eastAsia="x-none"/>
        </w:rPr>
        <w:t>պահանջվող աշխատակազմը</w:t>
      </w:r>
    </w:p>
    <w:tbl>
      <w:tblPr>
        <w:tblW w:w="10710" w:type="dxa"/>
        <w:tblInd w:w="-10" w:type="dxa"/>
        <w:tblBorders>
          <w:top w:val="single" w:sz="8" w:space="0" w:color="000000"/>
          <w:left w:val="single" w:sz="8" w:space="0" w:color="000000"/>
          <w:bottom w:val="single" w:sz="8" w:space="0" w:color="000000"/>
          <w:right w:val="single" w:sz="8" w:space="0" w:color="000000"/>
        </w:tblBorders>
        <w:tblLayout w:type="fixed"/>
        <w:tblLook w:val="0000" w:firstRow="0" w:lastRow="0" w:firstColumn="0" w:lastColumn="0" w:noHBand="0" w:noVBand="0"/>
      </w:tblPr>
      <w:tblGrid>
        <w:gridCol w:w="630"/>
        <w:gridCol w:w="3240"/>
        <w:gridCol w:w="1890"/>
        <w:gridCol w:w="2520"/>
        <w:gridCol w:w="2430"/>
      </w:tblGrid>
      <w:tr w:rsidR="00656A44" w:rsidRPr="004153EE" w14:paraId="6E278E30" w14:textId="77777777" w:rsidTr="009F0607">
        <w:trPr>
          <w:trHeight w:val="256"/>
        </w:trPr>
        <w:tc>
          <w:tcPr>
            <w:tcW w:w="630" w:type="dxa"/>
            <w:vMerge w:val="restart"/>
            <w:tcBorders>
              <w:top w:val="single" w:sz="8" w:space="0" w:color="000000"/>
              <w:left w:val="single" w:sz="8" w:space="0" w:color="000000"/>
              <w:bottom w:val="single" w:sz="8" w:space="0" w:color="000000"/>
              <w:right w:val="single" w:sz="8" w:space="0" w:color="000000"/>
            </w:tcBorders>
            <w:vAlign w:val="center"/>
          </w:tcPr>
          <w:p w14:paraId="02735539" w14:textId="77777777" w:rsidR="00656A44" w:rsidRPr="004153EE" w:rsidRDefault="00656A44" w:rsidP="009F0607">
            <w:pPr>
              <w:pStyle w:val="Heading11"/>
              <w:tabs>
                <w:tab w:val="left" w:pos="3540"/>
              </w:tabs>
              <w:spacing w:before="135" w:line="276" w:lineRule="auto"/>
              <w:ind w:left="238" w:hanging="238"/>
              <w:jc w:val="center"/>
              <w:rPr>
                <w:rFonts w:ascii="GHEA Grapalat" w:hAnsi="GHEA Grapalat"/>
                <w:b w:val="0"/>
                <w:w w:val="105"/>
              </w:rPr>
            </w:pPr>
            <w:r w:rsidRPr="004153EE">
              <w:rPr>
                <w:rFonts w:ascii="GHEA Grapalat" w:hAnsi="GHEA Grapalat"/>
                <w:b w:val="0"/>
                <w:w w:val="105"/>
              </w:rPr>
              <w:t>N</w:t>
            </w:r>
          </w:p>
        </w:tc>
        <w:tc>
          <w:tcPr>
            <w:tcW w:w="3240" w:type="dxa"/>
            <w:vMerge w:val="restart"/>
            <w:tcBorders>
              <w:top w:val="single" w:sz="8" w:space="0" w:color="000000"/>
              <w:left w:val="single" w:sz="8" w:space="0" w:color="000000"/>
              <w:right w:val="single" w:sz="8" w:space="0" w:color="000000"/>
            </w:tcBorders>
            <w:vAlign w:val="center"/>
          </w:tcPr>
          <w:p w14:paraId="1D990B08" w14:textId="77777777" w:rsidR="00656A44" w:rsidRPr="004153EE" w:rsidRDefault="00656A44" w:rsidP="009F0607">
            <w:pPr>
              <w:pStyle w:val="Heading11"/>
              <w:tabs>
                <w:tab w:val="left" w:pos="3540"/>
              </w:tabs>
              <w:spacing w:before="135" w:line="276" w:lineRule="auto"/>
              <w:ind w:left="0"/>
              <w:jc w:val="center"/>
              <w:rPr>
                <w:rFonts w:ascii="GHEA Grapalat" w:hAnsi="GHEA Grapalat"/>
                <w:w w:val="105"/>
              </w:rPr>
            </w:pPr>
            <w:r w:rsidRPr="004153EE">
              <w:rPr>
                <w:rFonts w:ascii="GHEA Grapalat" w:hAnsi="GHEA Grapalat"/>
                <w:w w:val="105"/>
              </w:rPr>
              <w:t>Որակավորումը</w:t>
            </w:r>
          </w:p>
        </w:tc>
        <w:tc>
          <w:tcPr>
            <w:tcW w:w="6840" w:type="dxa"/>
            <w:gridSpan w:val="3"/>
            <w:tcBorders>
              <w:top w:val="single" w:sz="8" w:space="0" w:color="000000"/>
              <w:left w:val="single" w:sz="8" w:space="0" w:color="000000"/>
              <w:bottom w:val="single" w:sz="8" w:space="0" w:color="000000"/>
              <w:right w:val="single" w:sz="8" w:space="0" w:color="000000"/>
            </w:tcBorders>
            <w:vAlign w:val="center"/>
          </w:tcPr>
          <w:p w14:paraId="1348E28A" w14:textId="77777777" w:rsidR="00656A44" w:rsidRPr="004153EE" w:rsidRDefault="00656A44" w:rsidP="009F0607">
            <w:pPr>
              <w:pStyle w:val="Heading11"/>
              <w:tabs>
                <w:tab w:val="left" w:pos="3540"/>
              </w:tabs>
              <w:spacing w:before="135" w:line="276" w:lineRule="auto"/>
              <w:ind w:left="0"/>
              <w:jc w:val="center"/>
              <w:rPr>
                <w:rFonts w:ascii="GHEA Grapalat" w:hAnsi="GHEA Grapalat"/>
                <w:w w:val="105"/>
                <w:lang w:val="ru-RU"/>
              </w:rPr>
            </w:pPr>
            <w:r w:rsidRPr="004153EE">
              <w:rPr>
                <w:rFonts w:ascii="GHEA Grapalat" w:hAnsi="GHEA Grapalat"/>
                <w:w w:val="105"/>
                <w:lang w:val="ru-RU"/>
              </w:rPr>
              <w:t xml:space="preserve">Աշխատանքային </w:t>
            </w:r>
            <w:r w:rsidRPr="004153EE">
              <w:rPr>
                <w:rFonts w:ascii="GHEA Grapalat" w:hAnsi="GHEA Grapalat"/>
                <w:w w:val="105"/>
              </w:rPr>
              <w:t>փորձ</w:t>
            </w:r>
            <w:r w:rsidRPr="004153EE">
              <w:rPr>
                <w:rFonts w:ascii="GHEA Grapalat" w:hAnsi="GHEA Grapalat"/>
                <w:w w:val="105"/>
                <w:lang w:val="ru-RU"/>
              </w:rPr>
              <w:t>առություն</w:t>
            </w:r>
          </w:p>
        </w:tc>
      </w:tr>
      <w:tr w:rsidR="00656A44" w:rsidRPr="004153EE" w14:paraId="56D0FFBA" w14:textId="77777777" w:rsidTr="009F0607">
        <w:trPr>
          <w:trHeight w:val="405"/>
        </w:trPr>
        <w:tc>
          <w:tcPr>
            <w:tcW w:w="630" w:type="dxa"/>
            <w:vMerge/>
            <w:tcBorders>
              <w:top w:val="single" w:sz="8" w:space="0" w:color="000000"/>
              <w:left w:val="single" w:sz="8" w:space="0" w:color="000000"/>
              <w:bottom w:val="single" w:sz="8" w:space="0" w:color="000000"/>
              <w:right w:val="single" w:sz="8" w:space="0" w:color="000000"/>
            </w:tcBorders>
            <w:vAlign w:val="center"/>
          </w:tcPr>
          <w:p w14:paraId="7E86C144" w14:textId="77777777" w:rsidR="00656A44" w:rsidRPr="004153EE" w:rsidRDefault="00656A44" w:rsidP="009F0607">
            <w:pPr>
              <w:pStyle w:val="Heading11"/>
              <w:tabs>
                <w:tab w:val="left" w:pos="3540"/>
              </w:tabs>
              <w:spacing w:before="135" w:line="276" w:lineRule="auto"/>
              <w:ind w:left="0"/>
              <w:rPr>
                <w:rFonts w:ascii="GHEA Grapalat" w:hAnsi="GHEA Grapalat"/>
                <w:b w:val="0"/>
                <w:w w:val="105"/>
              </w:rPr>
            </w:pPr>
          </w:p>
        </w:tc>
        <w:tc>
          <w:tcPr>
            <w:tcW w:w="3240" w:type="dxa"/>
            <w:vMerge/>
            <w:tcBorders>
              <w:left w:val="single" w:sz="8" w:space="0" w:color="000000"/>
              <w:bottom w:val="single" w:sz="8" w:space="0" w:color="000000"/>
              <w:right w:val="single" w:sz="8" w:space="0" w:color="000000"/>
            </w:tcBorders>
            <w:vAlign w:val="center"/>
          </w:tcPr>
          <w:p w14:paraId="12B15B65" w14:textId="77777777" w:rsidR="00656A44" w:rsidRPr="004153EE" w:rsidRDefault="00656A44" w:rsidP="009F0607">
            <w:pPr>
              <w:pStyle w:val="Heading11"/>
              <w:tabs>
                <w:tab w:val="left" w:pos="3540"/>
              </w:tabs>
              <w:spacing w:before="135" w:line="276" w:lineRule="auto"/>
              <w:ind w:left="0"/>
              <w:jc w:val="center"/>
              <w:rPr>
                <w:rFonts w:ascii="GHEA Grapalat" w:hAnsi="GHEA Grapalat"/>
                <w:w w:val="105"/>
              </w:rPr>
            </w:pPr>
          </w:p>
        </w:tc>
        <w:tc>
          <w:tcPr>
            <w:tcW w:w="1890" w:type="dxa"/>
            <w:tcBorders>
              <w:top w:val="single" w:sz="8" w:space="0" w:color="000000"/>
              <w:left w:val="single" w:sz="8" w:space="0" w:color="000000"/>
              <w:bottom w:val="single" w:sz="8" w:space="0" w:color="000000"/>
              <w:right w:val="single" w:sz="8" w:space="0" w:color="000000"/>
            </w:tcBorders>
            <w:vAlign w:val="center"/>
          </w:tcPr>
          <w:p w14:paraId="390BF7C0" w14:textId="77777777" w:rsidR="00656A44" w:rsidRPr="004153EE" w:rsidRDefault="00656A44" w:rsidP="009F0607">
            <w:pPr>
              <w:pStyle w:val="Heading11"/>
              <w:tabs>
                <w:tab w:val="left" w:pos="3540"/>
              </w:tabs>
              <w:spacing w:before="135" w:line="276" w:lineRule="auto"/>
              <w:ind w:left="0"/>
              <w:jc w:val="center"/>
              <w:rPr>
                <w:rFonts w:ascii="GHEA Grapalat" w:hAnsi="GHEA Grapalat"/>
                <w:w w:val="105"/>
              </w:rPr>
            </w:pPr>
            <w:r w:rsidRPr="004153EE">
              <w:rPr>
                <w:rFonts w:ascii="GHEA Grapalat" w:hAnsi="GHEA Grapalat"/>
                <w:w w:val="105"/>
              </w:rPr>
              <w:t>Գործունեության  ոլորտը</w:t>
            </w:r>
          </w:p>
        </w:tc>
        <w:tc>
          <w:tcPr>
            <w:tcW w:w="2520" w:type="dxa"/>
            <w:tcBorders>
              <w:top w:val="single" w:sz="8" w:space="0" w:color="000000"/>
              <w:left w:val="single" w:sz="8" w:space="0" w:color="000000"/>
              <w:bottom w:val="single" w:sz="8" w:space="0" w:color="000000"/>
              <w:right w:val="single" w:sz="8" w:space="0" w:color="000000"/>
            </w:tcBorders>
            <w:vAlign w:val="center"/>
          </w:tcPr>
          <w:p w14:paraId="1B2C5439" w14:textId="77777777" w:rsidR="00656A44" w:rsidRPr="004153EE" w:rsidRDefault="00656A44" w:rsidP="009F0607">
            <w:pPr>
              <w:pStyle w:val="Heading11"/>
              <w:tabs>
                <w:tab w:val="left" w:pos="3540"/>
              </w:tabs>
              <w:spacing w:before="135" w:line="276" w:lineRule="auto"/>
              <w:ind w:left="0"/>
              <w:jc w:val="center"/>
              <w:rPr>
                <w:rFonts w:ascii="GHEA Grapalat" w:hAnsi="GHEA Grapalat"/>
                <w:w w:val="105"/>
              </w:rPr>
            </w:pPr>
            <w:r w:rsidRPr="004153EE">
              <w:rPr>
                <w:rFonts w:ascii="GHEA Grapalat" w:hAnsi="GHEA Grapalat"/>
                <w:w w:val="105"/>
              </w:rPr>
              <w:t>Կատարած աշխատանքը</w:t>
            </w:r>
          </w:p>
        </w:tc>
        <w:tc>
          <w:tcPr>
            <w:tcW w:w="2430" w:type="dxa"/>
            <w:tcBorders>
              <w:top w:val="single" w:sz="8" w:space="0" w:color="000000"/>
              <w:left w:val="single" w:sz="8" w:space="0" w:color="000000"/>
              <w:bottom w:val="single" w:sz="8" w:space="0" w:color="000000"/>
              <w:right w:val="single" w:sz="8" w:space="0" w:color="000000"/>
            </w:tcBorders>
            <w:vAlign w:val="center"/>
          </w:tcPr>
          <w:p w14:paraId="0EA7CF86" w14:textId="77777777" w:rsidR="00656A44" w:rsidRPr="004153EE" w:rsidRDefault="00656A44" w:rsidP="009F0607">
            <w:pPr>
              <w:pStyle w:val="Heading11"/>
              <w:tabs>
                <w:tab w:val="left" w:pos="3540"/>
              </w:tabs>
              <w:spacing w:before="135" w:line="276" w:lineRule="auto"/>
              <w:ind w:left="0"/>
              <w:jc w:val="center"/>
              <w:rPr>
                <w:rFonts w:ascii="GHEA Grapalat" w:hAnsi="GHEA Grapalat"/>
                <w:w w:val="105"/>
                <w:lang w:val="ru-RU"/>
              </w:rPr>
            </w:pPr>
            <w:r w:rsidRPr="004153EE">
              <w:rPr>
                <w:rFonts w:ascii="GHEA Grapalat" w:hAnsi="GHEA Grapalat"/>
                <w:w w:val="105"/>
                <w:lang w:val="ru-RU"/>
              </w:rPr>
              <w:t>Ժամանակահատված</w:t>
            </w:r>
          </w:p>
        </w:tc>
      </w:tr>
      <w:tr w:rsidR="00656A44" w:rsidRPr="004153EE" w14:paraId="555253FF" w14:textId="77777777" w:rsidTr="009F0607">
        <w:trPr>
          <w:trHeight w:val="1124"/>
        </w:trPr>
        <w:tc>
          <w:tcPr>
            <w:tcW w:w="630" w:type="dxa"/>
            <w:tcBorders>
              <w:top w:val="single" w:sz="8" w:space="0" w:color="000000"/>
              <w:left w:val="single" w:sz="8" w:space="0" w:color="000000"/>
              <w:bottom w:val="single" w:sz="8" w:space="0" w:color="000000"/>
              <w:right w:val="single" w:sz="8" w:space="0" w:color="000000"/>
            </w:tcBorders>
            <w:vAlign w:val="center"/>
          </w:tcPr>
          <w:p w14:paraId="2AEF5751" w14:textId="77777777" w:rsidR="00656A44" w:rsidRPr="004153EE" w:rsidRDefault="00656A44" w:rsidP="009F0607">
            <w:pPr>
              <w:pStyle w:val="Heading11"/>
              <w:tabs>
                <w:tab w:val="left" w:pos="3540"/>
              </w:tabs>
              <w:ind w:left="0"/>
              <w:jc w:val="center"/>
              <w:rPr>
                <w:rFonts w:ascii="GHEA Grapalat" w:hAnsi="GHEA Grapalat"/>
                <w:b w:val="0"/>
                <w:w w:val="105"/>
              </w:rPr>
            </w:pPr>
            <w:r w:rsidRPr="004153EE">
              <w:rPr>
                <w:rFonts w:ascii="GHEA Grapalat" w:hAnsi="GHEA Grapalat"/>
                <w:b w:val="0"/>
                <w:w w:val="105"/>
              </w:rPr>
              <w:t>1</w:t>
            </w:r>
          </w:p>
        </w:tc>
        <w:tc>
          <w:tcPr>
            <w:tcW w:w="3240" w:type="dxa"/>
            <w:tcBorders>
              <w:top w:val="single" w:sz="8" w:space="0" w:color="000000"/>
              <w:left w:val="single" w:sz="8" w:space="0" w:color="000000"/>
              <w:bottom w:val="single" w:sz="8" w:space="0" w:color="000000"/>
              <w:right w:val="single" w:sz="8" w:space="0" w:color="000000"/>
            </w:tcBorders>
            <w:vAlign w:val="center"/>
          </w:tcPr>
          <w:p w14:paraId="3AF5829C" w14:textId="77777777" w:rsidR="00656A44" w:rsidRDefault="00656A44" w:rsidP="009F0607">
            <w:pPr>
              <w:pStyle w:val="Heading11"/>
              <w:tabs>
                <w:tab w:val="left" w:pos="3540"/>
              </w:tabs>
              <w:spacing w:line="360" w:lineRule="auto"/>
              <w:ind w:left="0"/>
              <w:jc w:val="center"/>
              <w:rPr>
                <w:rFonts w:ascii="GHEA Grapalat" w:hAnsi="GHEA Grapalat"/>
                <w:b w:val="0"/>
                <w:w w:val="105"/>
              </w:rPr>
            </w:pPr>
            <w:r w:rsidRPr="001F54A2">
              <w:rPr>
                <w:rFonts w:ascii="GHEA Grapalat" w:hAnsi="GHEA Grapalat"/>
                <w:b w:val="0"/>
                <w:w w:val="105"/>
              </w:rPr>
              <w:t>Ճարտարագետ-շինարար</w:t>
            </w:r>
          </w:p>
          <w:p w14:paraId="77A07FBF" w14:textId="77777777" w:rsidR="00656A44" w:rsidRPr="00E27A4E" w:rsidRDefault="00656A44" w:rsidP="009F0607">
            <w:pPr>
              <w:pStyle w:val="Heading11"/>
              <w:tabs>
                <w:tab w:val="left" w:pos="3540"/>
              </w:tabs>
              <w:ind w:left="0"/>
              <w:jc w:val="center"/>
              <w:rPr>
                <w:rFonts w:ascii="GHEA Grapalat" w:hAnsi="GHEA Grapalat"/>
                <w:b w:val="0"/>
                <w:w w:val="105"/>
              </w:rPr>
            </w:pPr>
            <w:r w:rsidRPr="001F54A2">
              <w:rPr>
                <w:rFonts w:ascii="GHEA Grapalat" w:hAnsi="GHEA Grapalat"/>
                <w:b w:val="0"/>
                <w:w w:val="105"/>
              </w:rPr>
              <w:t xml:space="preserve"> (Արդյունաբերական և քաղաքացիական շինարարություն մասնագիտացմամբ)</w:t>
            </w:r>
          </w:p>
        </w:tc>
        <w:tc>
          <w:tcPr>
            <w:tcW w:w="1890" w:type="dxa"/>
            <w:tcBorders>
              <w:top w:val="single" w:sz="8" w:space="0" w:color="000000"/>
              <w:left w:val="single" w:sz="8" w:space="0" w:color="000000"/>
              <w:bottom w:val="single" w:sz="8" w:space="0" w:color="000000"/>
              <w:right w:val="single" w:sz="8" w:space="0" w:color="000000"/>
            </w:tcBorders>
            <w:vAlign w:val="center"/>
          </w:tcPr>
          <w:p w14:paraId="6351C3DC" w14:textId="77777777" w:rsidR="00656A44" w:rsidRPr="00E27A4E" w:rsidRDefault="00656A44" w:rsidP="009F0607">
            <w:pPr>
              <w:pStyle w:val="Heading11"/>
              <w:tabs>
                <w:tab w:val="left" w:pos="3540"/>
              </w:tabs>
              <w:ind w:left="0"/>
              <w:jc w:val="center"/>
              <w:rPr>
                <w:rFonts w:ascii="GHEA Grapalat" w:hAnsi="GHEA Grapalat"/>
                <w:b w:val="0"/>
                <w:w w:val="105"/>
              </w:rPr>
            </w:pPr>
            <w:r w:rsidRPr="001F54A2">
              <w:rPr>
                <w:rFonts w:ascii="GHEA Grapalat" w:hAnsi="GHEA Grapalat"/>
                <w:b w:val="0"/>
                <w:w w:val="105"/>
                <w:lang w:val="ru-RU"/>
              </w:rPr>
              <w:t>բնակելի</w:t>
            </w:r>
            <w:r w:rsidRPr="001F54A2">
              <w:rPr>
                <w:rFonts w:ascii="GHEA Grapalat" w:hAnsi="GHEA Grapalat"/>
                <w:b w:val="0"/>
                <w:w w:val="105"/>
              </w:rPr>
              <w:t xml:space="preserve">, </w:t>
            </w:r>
            <w:r w:rsidRPr="001F54A2">
              <w:rPr>
                <w:rFonts w:ascii="GHEA Grapalat" w:hAnsi="GHEA Grapalat"/>
                <w:b w:val="0"/>
                <w:w w:val="105"/>
                <w:lang w:val="ru-RU"/>
              </w:rPr>
              <w:t>հասարակական</w:t>
            </w:r>
            <w:r w:rsidRPr="001F54A2">
              <w:rPr>
                <w:rFonts w:ascii="GHEA Grapalat" w:hAnsi="GHEA Grapalat"/>
                <w:b w:val="0"/>
                <w:w w:val="105"/>
              </w:rPr>
              <w:t xml:space="preserve">, </w:t>
            </w:r>
            <w:r w:rsidRPr="001F54A2">
              <w:rPr>
                <w:rFonts w:ascii="GHEA Grapalat" w:hAnsi="GHEA Grapalat"/>
                <w:b w:val="0"/>
                <w:w w:val="105"/>
                <w:lang w:val="ru-RU"/>
              </w:rPr>
              <w:t>արտադրական</w:t>
            </w:r>
            <w:r w:rsidRPr="001F54A2">
              <w:rPr>
                <w:rFonts w:ascii="GHEA Grapalat" w:hAnsi="GHEA Grapalat"/>
                <w:color w:val="000000"/>
                <w:lang w:val="hy-AM"/>
              </w:rPr>
              <w:t xml:space="preserve"> </w:t>
            </w:r>
            <w:r w:rsidRPr="001F54A2">
              <w:rPr>
                <w:rFonts w:ascii="GHEA Grapalat" w:hAnsi="GHEA Grapalat"/>
                <w:b w:val="0"/>
                <w:w w:val="105"/>
              </w:rPr>
              <w:t xml:space="preserve">շենքեր </w:t>
            </w:r>
            <w:r w:rsidRPr="001F54A2">
              <w:rPr>
                <w:rFonts w:ascii="GHEA Grapalat" w:hAnsi="GHEA Grapalat"/>
                <w:b w:val="0"/>
                <w:w w:val="105"/>
                <w:lang w:val="ru-RU"/>
              </w:rPr>
              <w:t>և</w:t>
            </w:r>
            <w:r w:rsidRPr="001F54A2">
              <w:rPr>
                <w:rFonts w:ascii="GHEA Grapalat" w:hAnsi="GHEA Grapalat"/>
                <w:b w:val="0"/>
                <w:w w:val="105"/>
              </w:rPr>
              <w:t xml:space="preserve"> </w:t>
            </w:r>
            <w:r w:rsidRPr="001F54A2">
              <w:rPr>
                <w:rFonts w:ascii="GHEA Grapalat" w:hAnsi="GHEA Grapalat"/>
                <w:b w:val="0"/>
                <w:w w:val="105"/>
                <w:lang w:val="ru-RU"/>
              </w:rPr>
              <w:t>շինություններ</w:t>
            </w:r>
          </w:p>
        </w:tc>
        <w:tc>
          <w:tcPr>
            <w:tcW w:w="2520" w:type="dxa"/>
            <w:tcBorders>
              <w:top w:val="single" w:sz="8" w:space="0" w:color="000000"/>
              <w:left w:val="single" w:sz="8" w:space="0" w:color="000000"/>
              <w:bottom w:val="single" w:sz="8" w:space="0" w:color="000000"/>
              <w:right w:val="single" w:sz="8" w:space="0" w:color="000000"/>
            </w:tcBorders>
            <w:vAlign w:val="center"/>
          </w:tcPr>
          <w:p w14:paraId="52D3CA54" w14:textId="77777777" w:rsidR="00656A44" w:rsidRPr="00E27A4E" w:rsidRDefault="00656A44" w:rsidP="009F0607">
            <w:pPr>
              <w:pStyle w:val="Heading11"/>
              <w:ind w:left="0"/>
              <w:jc w:val="center"/>
              <w:rPr>
                <w:rFonts w:ascii="GHEA Grapalat" w:hAnsi="GHEA Grapalat"/>
                <w:b w:val="0"/>
                <w:w w:val="105"/>
              </w:rPr>
            </w:pPr>
            <w:r w:rsidRPr="001F54A2">
              <w:rPr>
                <w:rFonts w:ascii="GHEA Grapalat" w:hAnsi="GHEA Grapalat"/>
                <w:b w:val="0"/>
                <w:w w:val="105"/>
                <w:lang w:val="ru-RU"/>
              </w:rPr>
              <w:t>բնակելի</w:t>
            </w:r>
            <w:r w:rsidRPr="001F54A2">
              <w:rPr>
                <w:rFonts w:ascii="GHEA Grapalat" w:hAnsi="GHEA Grapalat"/>
                <w:b w:val="0"/>
                <w:w w:val="105"/>
              </w:rPr>
              <w:t xml:space="preserve">, </w:t>
            </w:r>
            <w:r w:rsidRPr="001F54A2">
              <w:rPr>
                <w:rFonts w:ascii="GHEA Grapalat" w:hAnsi="GHEA Grapalat"/>
                <w:b w:val="0"/>
                <w:w w:val="105"/>
                <w:lang w:val="ru-RU"/>
              </w:rPr>
              <w:t>հասարակական</w:t>
            </w:r>
            <w:r w:rsidRPr="001F54A2">
              <w:rPr>
                <w:rFonts w:ascii="GHEA Grapalat" w:hAnsi="GHEA Grapalat"/>
                <w:b w:val="0"/>
                <w:w w:val="105"/>
              </w:rPr>
              <w:t xml:space="preserve">, </w:t>
            </w:r>
            <w:r w:rsidRPr="001F54A2">
              <w:rPr>
                <w:rFonts w:ascii="GHEA Grapalat" w:hAnsi="GHEA Grapalat"/>
                <w:b w:val="0"/>
                <w:w w:val="105"/>
                <w:lang w:val="ru-RU"/>
              </w:rPr>
              <w:t>արտադրական</w:t>
            </w:r>
            <w:r w:rsidRPr="001F54A2">
              <w:rPr>
                <w:rFonts w:ascii="GHEA Grapalat" w:hAnsi="GHEA Grapalat"/>
                <w:color w:val="000000"/>
                <w:lang w:val="hy-AM"/>
              </w:rPr>
              <w:t xml:space="preserve"> </w:t>
            </w:r>
            <w:r w:rsidRPr="001F54A2">
              <w:rPr>
                <w:rFonts w:ascii="GHEA Grapalat" w:hAnsi="GHEA Grapalat"/>
                <w:b w:val="0"/>
                <w:w w:val="105"/>
              </w:rPr>
              <w:t xml:space="preserve">շենքերի </w:t>
            </w:r>
            <w:r w:rsidRPr="001F54A2">
              <w:rPr>
                <w:rFonts w:ascii="GHEA Grapalat" w:hAnsi="GHEA Grapalat"/>
                <w:b w:val="0"/>
                <w:w w:val="105"/>
                <w:lang w:val="ru-RU"/>
              </w:rPr>
              <w:t>և</w:t>
            </w:r>
            <w:r w:rsidRPr="001F54A2">
              <w:rPr>
                <w:rFonts w:ascii="GHEA Grapalat" w:hAnsi="GHEA Grapalat"/>
                <w:b w:val="0"/>
                <w:w w:val="105"/>
              </w:rPr>
              <w:t xml:space="preserve"> </w:t>
            </w:r>
            <w:r w:rsidRPr="001F54A2">
              <w:rPr>
                <w:rFonts w:ascii="GHEA Grapalat" w:hAnsi="GHEA Grapalat"/>
                <w:b w:val="0"/>
                <w:w w:val="105"/>
                <w:lang w:val="ru-RU"/>
              </w:rPr>
              <w:t>շինությունների</w:t>
            </w:r>
            <w:r w:rsidRPr="001F54A2">
              <w:rPr>
                <w:rFonts w:ascii="GHEA Grapalat" w:hAnsi="GHEA Grapalat"/>
                <w:b w:val="0"/>
                <w:w w:val="105"/>
              </w:rPr>
              <w:t xml:space="preserve"> շինարարական</w:t>
            </w:r>
            <w:r>
              <w:rPr>
                <w:rFonts w:ascii="GHEA Grapalat" w:hAnsi="GHEA Grapalat"/>
                <w:b w:val="0"/>
                <w:w w:val="105"/>
              </w:rPr>
              <w:t xml:space="preserve"> </w:t>
            </w:r>
            <w:r w:rsidRPr="001F54A2">
              <w:rPr>
                <w:rFonts w:ascii="GHEA Grapalat" w:hAnsi="GHEA Grapalat"/>
                <w:b w:val="0"/>
                <w:w w:val="105"/>
                <w:lang w:val="ru-RU"/>
              </w:rPr>
              <w:t>աշխատանքների</w:t>
            </w:r>
            <w:r w:rsidRPr="001F54A2">
              <w:rPr>
                <w:rFonts w:ascii="GHEA Grapalat" w:hAnsi="GHEA Grapalat"/>
                <w:b w:val="0"/>
                <w:w w:val="105"/>
              </w:rPr>
              <w:t xml:space="preserve"> </w:t>
            </w:r>
            <w:r w:rsidRPr="001F54A2">
              <w:rPr>
                <w:rFonts w:ascii="GHEA Grapalat" w:hAnsi="GHEA Grapalat"/>
                <w:b w:val="0"/>
                <w:w w:val="105"/>
                <w:lang w:val="ru-RU"/>
              </w:rPr>
              <w:t>որակի</w:t>
            </w:r>
            <w:r w:rsidRPr="001F54A2">
              <w:rPr>
                <w:rFonts w:ascii="GHEA Grapalat" w:hAnsi="GHEA Grapalat"/>
                <w:b w:val="0"/>
                <w:w w:val="105"/>
              </w:rPr>
              <w:t xml:space="preserve"> </w:t>
            </w:r>
            <w:r w:rsidRPr="001F54A2">
              <w:rPr>
                <w:rFonts w:ascii="GHEA Grapalat" w:hAnsi="GHEA Grapalat"/>
                <w:b w:val="0"/>
                <w:w w:val="105"/>
                <w:lang w:val="ru-RU"/>
              </w:rPr>
              <w:t>տեխնիկական</w:t>
            </w:r>
            <w:r w:rsidRPr="001F54A2">
              <w:rPr>
                <w:rFonts w:ascii="GHEA Grapalat" w:hAnsi="GHEA Grapalat"/>
                <w:b w:val="0"/>
                <w:w w:val="105"/>
              </w:rPr>
              <w:t xml:space="preserve"> </w:t>
            </w:r>
            <w:r w:rsidRPr="001F54A2">
              <w:rPr>
                <w:rFonts w:ascii="GHEA Grapalat" w:hAnsi="GHEA Grapalat"/>
                <w:b w:val="0"/>
                <w:w w:val="105"/>
                <w:lang w:val="ru-RU"/>
              </w:rPr>
              <w:t>հսկողություն</w:t>
            </w:r>
          </w:p>
        </w:tc>
        <w:tc>
          <w:tcPr>
            <w:tcW w:w="2430" w:type="dxa"/>
            <w:tcBorders>
              <w:top w:val="single" w:sz="8" w:space="0" w:color="000000"/>
              <w:left w:val="single" w:sz="8" w:space="0" w:color="000000"/>
              <w:bottom w:val="single" w:sz="8" w:space="0" w:color="000000"/>
              <w:right w:val="single" w:sz="8" w:space="0" w:color="000000"/>
            </w:tcBorders>
            <w:vAlign w:val="center"/>
          </w:tcPr>
          <w:p w14:paraId="2205D893" w14:textId="77777777" w:rsidR="00656A44" w:rsidRPr="00E27A4E" w:rsidRDefault="00656A44" w:rsidP="009F0607">
            <w:pPr>
              <w:pStyle w:val="Heading11"/>
              <w:tabs>
                <w:tab w:val="left" w:pos="3540"/>
              </w:tabs>
              <w:ind w:left="0"/>
              <w:jc w:val="center"/>
              <w:rPr>
                <w:rFonts w:ascii="GHEA Grapalat" w:hAnsi="GHEA Grapalat"/>
                <w:b w:val="0"/>
                <w:w w:val="105"/>
              </w:rPr>
            </w:pPr>
            <w:r w:rsidRPr="001F54A2">
              <w:rPr>
                <w:rFonts w:ascii="GHEA Grapalat" w:hAnsi="GHEA Grapalat"/>
                <w:b w:val="0"/>
                <w:w w:val="105"/>
              </w:rPr>
              <w:t xml:space="preserve">վերջին 3 տարվա ընթացքում կատարված նմանատիպ առնվազն մեկ </w:t>
            </w:r>
            <w:r w:rsidRPr="001F54A2">
              <w:rPr>
                <w:rFonts w:ascii="GHEA Grapalat" w:hAnsi="GHEA Grapalat"/>
                <w:b w:val="0"/>
                <w:w w:val="105"/>
                <w:lang w:val="ru-RU"/>
              </w:rPr>
              <w:t>ծառայություն</w:t>
            </w:r>
            <w:r w:rsidRPr="001F54A2">
              <w:rPr>
                <w:rFonts w:ascii="GHEA Grapalat" w:hAnsi="GHEA Grapalat"/>
                <w:b w:val="0"/>
                <w:w w:val="105"/>
              </w:rPr>
              <w:t xml:space="preserve"> </w:t>
            </w:r>
            <w:r w:rsidRPr="001F54A2">
              <w:rPr>
                <w:rFonts w:ascii="GHEA Grapalat" w:hAnsi="GHEA Grapalat"/>
                <w:b w:val="0"/>
                <w:w w:val="105"/>
                <w:lang w:val="ru-RU"/>
              </w:rPr>
              <w:t>կամ</w:t>
            </w:r>
            <w:r w:rsidRPr="001F54A2">
              <w:rPr>
                <w:rFonts w:ascii="GHEA Grapalat" w:hAnsi="GHEA Grapalat"/>
                <w:b w:val="0"/>
                <w:w w:val="105"/>
              </w:rPr>
              <w:t xml:space="preserve"> աշխատանք</w:t>
            </w:r>
          </w:p>
        </w:tc>
      </w:tr>
      <w:tr w:rsidR="00656A44" w:rsidRPr="004153EE" w14:paraId="49F258F3" w14:textId="77777777" w:rsidTr="009F0607">
        <w:trPr>
          <w:trHeight w:val="1124"/>
        </w:trPr>
        <w:tc>
          <w:tcPr>
            <w:tcW w:w="630" w:type="dxa"/>
            <w:tcBorders>
              <w:top w:val="single" w:sz="8" w:space="0" w:color="000000"/>
              <w:left w:val="single" w:sz="8" w:space="0" w:color="000000"/>
              <w:bottom w:val="single" w:sz="8" w:space="0" w:color="000000"/>
              <w:right w:val="single" w:sz="8" w:space="0" w:color="000000"/>
            </w:tcBorders>
            <w:vAlign w:val="center"/>
          </w:tcPr>
          <w:p w14:paraId="526D3A3F" w14:textId="77777777" w:rsidR="00656A44" w:rsidRPr="004153EE" w:rsidRDefault="00656A44" w:rsidP="009F0607">
            <w:pPr>
              <w:pStyle w:val="Heading11"/>
              <w:tabs>
                <w:tab w:val="left" w:pos="3540"/>
              </w:tabs>
              <w:ind w:left="0"/>
              <w:jc w:val="center"/>
              <w:rPr>
                <w:rFonts w:ascii="GHEA Grapalat" w:hAnsi="GHEA Grapalat"/>
                <w:b w:val="0"/>
                <w:w w:val="105"/>
              </w:rPr>
            </w:pPr>
            <w:r>
              <w:rPr>
                <w:rFonts w:ascii="GHEA Grapalat" w:hAnsi="GHEA Grapalat"/>
                <w:b w:val="0"/>
                <w:w w:val="105"/>
              </w:rPr>
              <w:t>2</w:t>
            </w:r>
          </w:p>
        </w:tc>
        <w:tc>
          <w:tcPr>
            <w:tcW w:w="3240" w:type="dxa"/>
            <w:tcBorders>
              <w:top w:val="single" w:sz="8" w:space="0" w:color="000000"/>
              <w:left w:val="single" w:sz="8" w:space="0" w:color="000000"/>
              <w:bottom w:val="single" w:sz="8" w:space="0" w:color="000000"/>
              <w:right w:val="single" w:sz="8" w:space="0" w:color="000000"/>
            </w:tcBorders>
            <w:vAlign w:val="center"/>
          </w:tcPr>
          <w:p w14:paraId="43607035" w14:textId="77777777" w:rsidR="00656A44" w:rsidRDefault="00656A44" w:rsidP="009F0607">
            <w:pPr>
              <w:pStyle w:val="Heading11"/>
              <w:tabs>
                <w:tab w:val="left" w:pos="3540"/>
              </w:tabs>
              <w:spacing w:line="360" w:lineRule="auto"/>
              <w:ind w:left="0"/>
              <w:jc w:val="center"/>
              <w:rPr>
                <w:rFonts w:ascii="GHEA Grapalat" w:hAnsi="GHEA Grapalat"/>
                <w:b w:val="0"/>
                <w:w w:val="105"/>
              </w:rPr>
            </w:pPr>
            <w:r w:rsidRPr="001F54A2">
              <w:rPr>
                <w:rFonts w:ascii="GHEA Grapalat" w:hAnsi="GHEA Grapalat"/>
                <w:b w:val="0"/>
                <w:w w:val="105"/>
              </w:rPr>
              <w:t>Ճարտարագետ</w:t>
            </w:r>
          </w:p>
          <w:p w14:paraId="65BD7B9E" w14:textId="388E0124" w:rsidR="00656A44" w:rsidRPr="00E27A4E" w:rsidRDefault="00656A44" w:rsidP="00695E7F">
            <w:pPr>
              <w:pStyle w:val="Heading11"/>
              <w:tabs>
                <w:tab w:val="left" w:pos="3540"/>
              </w:tabs>
              <w:ind w:left="0"/>
              <w:jc w:val="center"/>
              <w:rPr>
                <w:rFonts w:ascii="GHEA Grapalat" w:hAnsi="GHEA Grapalat"/>
                <w:b w:val="0"/>
                <w:w w:val="105"/>
              </w:rPr>
            </w:pPr>
            <w:r w:rsidRPr="001F54A2">
              <w:rPr>
                <w:rFonts w:ascii="GHEA Grapalat" w:hAnsi="GHEA Grapalat"/>
                <w:b w:val="0"/>
                <w:w w:val="105"/>
              </w:rPr>
              <w:t>(</w:t>
            </w:r>
            <w:r w:rsidR="00695E7F">
              <w:rPr>
                <w:rFonts w:ascii="GHEA Grapalat" w:hAnsi="GHEA Grapalat"/>
                <w:b w:val="0"/>
                <w:w w:val="105"/>
                <w:lang w:val="hy-AM"/>
              </w:rPr>
              <w:t>Օ</w:t>
            </w:r>
            <w:r w:rsidRPr="001F54A2">
              <w:rPr>
                <w:rFonts w:ascii="GHEA Grapalat" w:hAnsi="GHEA Grapalat"/>
                <w:b w:val="0"/>
                <w:w w:val="105"/>
              </w:rPr>
              <w:t>դափոխություն կամ քաղաքային տնտեսություն  մասնագւտացմամբ)</w:t>
            </w:r>
          </w:p>
        </w:tc>
        <w:tc>
          <w:tcPr>
            <w:tcW w:w="1890" w:type="dxa"/>
            <w:tcBorders>
              <w:top w:val="single" w:sz="8" w:space="0" w:color="000000"/>
              <w:left w:val="single" w:sz="8" w:space="0" w:color="000000"/>
              <w:bottom w:val="single" w:sz="8" w:space="0" w:color="000000"/>
              <w:right w:val="single" w:sz="8" w:space="0" w:color="000000"/>
            </w:tcBorders>
            <w:vAlign w:val="center"/>
          </w:tcPr>
          <w:p w14:paraId="313C387D" w14:textId="77777777" w:rsidR="00656A44" w:rsidRPr="00285728" w:rsidRDefault="00656A44" w:rsidP="009F0607">
            <w:pPr>
              <w:pStyle w:val="Heading11"/>
              <w:tabs>
                <w:tab w:val="left" w:pos="3540"/>
              </w:tabs>
              <w:ind w:left="0"/>
              <w:jc w:val="center"/>
              <w:rPr>
                <w:rFonts w:ascii="GHEA Grapalat" w:hAnsi="GHEA Grapalat"/>
                <w:b w:val="0"/>
                <w:w w:val="105"/>
              </w:rPr>
            </w:pPr>
            <w:r w:rsidRPr="001F54A2">
              <w:rPr>
                <w:rFonts w:ascii="GHEA Grapalat" w:hAnsi="GHEA Grapalat"/>
                <w:b w:val="0"/>
                <w:w w:val="105"/>
                <w:lang w:val="ru-RU"/>
              </w:rPr>
              <w:t>բնակելի</w:t>
            </w:r>
            <w:r w:rsidRPr="001F54A2">
              <w:rPr>
                <w:rFonts w:ascii="GHEA Grapalat" w:hAnsi="GHEA Grapalat"/>
                <w:b w:val="0"/>
                <w:w w:val="105"/>
              </w:rPr>
              <w:t xml:space="preserve">, </w:t>
            </w:r>
            <w:r w:rsidRPr="001F54A2">
              <w:rPr>
                <w:rFonts w:ascii="GHEA Grapalat" w:hAnsi="GHEA Grapalat"/>
                <w:b w:val="0"/>
                <w:w w:val="105"/>
                <w:lang w:val="ru-RU"/>
              </w:rPr>
              <w:t>հասարակական</w:t>
            </w:r>
            <w:r w:rsidRPr="001F54A2">
              <w:rPr>
                <w:rFonts w:ascii="GHEA Grapalat" w:hAnsi="GHEA Grapalat"/>
                <w:b w:val="0"/>
                <w:w w:val="105"/>
              </w:rPr>
              <w:t xml:space="preserve">, </w:t>
            </w:r>
            <w:r w:rsidRPr="001F54A2">
              <w:rPr>
                <w:rFonts w:ascii="GHEA Grapalat" w:hAnsi="GHEA Grapalat"/>
                <w:b w:val="0"/>
                <w:w w:val="105"/>
                <w:lang w:val="ru-RU"/>
              </w:rPr>
              <w:t>արտադրական</w:t>
            </w:r>
            <w:r w:rsidRPr="001F54A2">
              <w:rPr>
                <w:rFonts w:ascii="GHEA Grapalat" w:hAnsi="GHEA Grapalat"/>
                <w:color w:val="000000"/>
                <w:lang w:val="hy-AM"/>
              </w:rPr>
              <w:t xml:space="preserve"> </w:t>
            </w:r>
            <w:r w:rsidRPr="001F54A2">
              <w:rPr>
                <w:rFonts w:ascii="GHEA Grapalat" w:hAnsi="GHEA Grapalat"/>
                <w:b w:val="0"/>
                <w:w w:val="105"/>
              </w:rPr>
              <w:t xml:space="preserve">շենքեր </w:t>
            </w:r>
            <w:r w:rsidRPr="001F54A2">
              <w:rPr>
                <w:rFonts w:ascii="GHEA Grapalat" w:hAnsi="GHEA Grapalat"/>
                <w:b w:val="0"/>
                <w:w w:val="105"/>
                <w:lang w:val="ru-RU"/>
              </w:rPr>
              <w:t>և</w:t>
            </w:r>
            <w:r w:rsidRPr="001F54A2">
              <w:rPr>
                <w:rFonts w:ascii="GHEA Grapalat" w:hAnsi="GHEA Grapalat"/>
                <w:b w:val="0"/>
                <w:w w:val="105"/>
              </w:rPr>
              <w:t xml:space="preserve"> </w:t>
            </w:r>
            <w:r w:rsidRPr="001F54A2">
              <w:rPr>
                <w:rFonts w:ascii="GHEA Grapalat" w:hAnsi="GHEA Grapalat"/>
                <w:b w:val="0"/>
                <w:w w:val="105"/>
                <w:lang w:val="ru-RU"/>
              </w:rPr>
              <w:t>շինություններ</w:t>
            </w:r>
          </w:p>
        </w:tc>
        <w:tc>
          <w:tcPr>
            <w:tcW w:w="2520" w:type="dxa"/>
            <w:tcBorders>
              <w:top w:val="single" w:sz="8" w:space="0" w:color="000000"/>
              <w:left w:val="single" w:sz="8" w:space="0" w:color="000000"/>
              <w:bottom w:val="single" w:sz="8" w:space="0" w:color="000000"/>
              <w:right w:val="single" w:sz="8" w:space="0" w:color="000000"/>
            </w:tcBorders>
            <w:vAlign w:val="center"/>
          </w:tcPr>
          <w:p w14:paraId="6E4FCFF3" w14:textId="77777777" w:rsidR="00656A44" w:rsidRPr="00285728" w:rsidRDefault="00656A44" w:rsidP="009F0607">
            <w:pPr>
              <w:pStyle w:val="Heading11"/>
              <w:tabs>
                <w:tab w:val="left" w:pos="3540"/>
              </w:tabs>
              <w:ind w:left="0"/>
              <w:jc w:val="center"/>
              <w:rPr>
                <w:rFonts w:ascii="GHEA Grapalat" w:hAnsi="GHEA Grapalat"/>
                <w:b w:val="0"/>
                <w:w w:val="105"/>
              </w:rPr>
            </w:pPr>
            <w:r w:rsidRPr="001F54A2">
              <w:rPr>
                <w:rFonts w:ascii="GHEA Grapalat" w:hAnsi="GHEA Grapalat"/>
                <w:b w:val="0"/>
                <w:w w:val="105"/>
                <w:lang w:val="ru-RU"/>
              </w:rPr>
              <w:t>բնակելի</w:t>
            </w:r>
            <w:r w:rsidRPr="001F54A2">
              <w:rPr>
                <w:rFonts w:ascii="GHEA Grapalat" w:hAnsi="GHEA Grapalat"/>
                <w:b w:val="0"/>
                <w:w w:val="105"/>
              </w:rPr>
              <w:t xml:space="preserve">, </w:t>
            </w:r>
            <w:r w:rsidRPr="001F54A2">
              <w:rPr>
                <w:rFonts w:ascii="GHEA Grapalat" w:hAnsi="GHEA Grapalat"/>
                <w:b w:val="0"/>
                <w:w w:val="105"/>
                <w:lang w:val="ru-RU"/>
              </w:rPr>
              <w:t>հասարակական</w:t>
            </w:r>
            <w:r w:rsidRPr="001F54A2">
              <w:rPr>
                <w:rFonts w:ascii="GHEA Grapalat" w:hAnsi="GHEA Grapalat"/>
                <w:b w:val="0"/>
                <w:w w:val="105"/>
              </w:rPr>
              <w:t xml:space="preserve">, </w:t>
            </w:r>
            <w:r w:rsidRPr="001F54A2">
              <w:rPr>
                <w:rFonts w:ascii="GHEA Grapalat" w:hAnsi="GHEA Grapalat"/>
                <w:b w:val="0"/>
                <w:w w:val="105"/>
                <w:lang w:val="ru-RU"/>
              </w:rPr>
              <w:t>արտադրական</w:t>
            </w:r>
            <w:r w:rsidRPr="001F54A2">
              <w:rPr>
                <w:rFonts w:ascii="GHEA Grapalat" w:hAnsi="GHEA Grapalat"/>
                <w:color w:val="000000"/>
                <w:lang w:val="hy-AM"/>
              </w:rPr>
              <w:t xml:space="preserve"> </w:t>
            </w:r>
            <w:r w:rsidRPr="001F54A2">
              <w:rPr>
                <w:rFonts w:ascii="GHEA Grapalat" w:hAnsi="GHEA Grapalat"/>
                <w:b w:val="0"/>
                <w:w w:val="105"/>
              </w:rPr>
              <w:t xml:space="preserve">շենքերի </w:t>
            </w:r>
            <w:r w:rsidRPr="001F54A2">
              <w:rPr>
                <w:rFonts w:ascii="GHEA Grapalat" w:hAnsi="GHEA Grapalat"/>
                <w:b w:val="0"/>
                <w:w w:val="105"/>
                <w:lang w:val="ru-RU"/>
              </w:rPr>
              <w:t>և</w:t>
            </w:r>
            <w:r w:rsidRPr="001F54A2">
              <w:rPr>
                <w:rFonts w:ascii="GHEA Grapalat" w:hAnsi="GHEA Grapalat"/>
                <w:b w:val="0"/>
                <w:w w:val="105"/>
              </w:rPr>
              <w:t xml:space="preserve"> </w:t>
            </w:r>
            <w:r w:rsidRPr="001F54A2">
              <w:rPr>
                <w:rFonts w:ascii="GHEA Grapalat" w:hAnsi="GHEA Grapalat"/>
                <w:b w:val="0"/>
                <w:w w:val="105"/>
                <w:lang w:val="ru-RU"/>
              </w:rPr>
              <w:t>շինությունների</w:t>
            </w:r>
            <w:r w:rsidRPr="001F54A2">
              <w:rPr>
                <w:rFonts w:ascii="GHEA Grapalat" w:hAnsi="GHEA Grapalat"/>
                <w:b w:val="0"/>
                <w:w w:val="105"/>
              </w:rPr>
              <w:t xml:space="preserve"> </w:t>
            </w:r>
            <w:r w:rsidRPr="001F54A2">
              <w:rPr>
                <w:rFonts w:ascii="GHEA Grapalat" w:hAnsi="GHEA Grapalat"/>
                <w:b w:val="0"/>
                <w:w w:val="105"/>
              </w:rPr>
              <w:lastRenderedPageBreak/>
              <w:t>շինարարական</w:t>
            </w:r>
            <w:r>
              <w:rPr>
                <w:rFonts w:ascii="GHEA Grapalat" w:hAnsi="GHEA Grapalat"/>
                <w:b w:val="0"/>
                <w:w w:val="105"/>
              </w:rPr>
              <w:t xml:space="preserve"> </w:t>
            </w:r>
            <w:r w:rsidRPr="001F54A2">
              <w:rPr>
                <w:rFonts w:ascii="GHEA Grapalat" w:hAnsi="GHEA Grapalat"/>
                <w:b w:val="0"/>
                <w:w w:val="105"/>
                <w:lang w:val="ru-RU"/>
              </w:rPr>
              <w:t>աշխատանքների</w:t>
            </w:r>
            <w:r w:rsidRPr="001F54A2">
              <w:rPr>
                <w:rFonts w:ascii="GHEA Grapalat" w:hAnsi="GHEA Grapalat"/>
                <w:b w:val="0"/>
                <w:w w:val="105"/>
              </w:rPr>
              <w:t xml:space="preserve"> </w:t>
            </w:r>
            <w:r w:rsidRPr="001F54A2">
              <w:rPr>
                <w:rFonts w:ascii="GHEA Grapalat" w:hAnsi="GHEA Grapalat"/>
                <w:b w:val="0"/>
                <w:w w:val="105"/>
                <w:lang w:val="ru-RU"/>
              </w:rPr>
              <w:t>որակի</w:t>
            </w:r>
            <w:r w:rsidRPr="001F54A2">
              <w:rPr>
                <w:rFonts w:ascii="GHEA Grapalat" w:hAnsi="GHEA Grapalat"/>
                <w:b w:val="0"/>
                <w:w w:val="105"/>
              </w:rPr>
              <w:t xml:space="preserve"> </w:t>
            </w:r>
            <w:r w:rsidRPr="001F54A2">
              <w:rPr>
                <w:rFonts w:ascii="GHEA Grapalat" w:hAnsi="GHEA Grapalat"/>
                <w:b w:val="0"/>
                <w:w w:val="105"/>
                <w:lang w:val="ru-RU"/>
              </w:rPr>
              <w:t>տեխնիկական</w:t>
            </w:r>
            <w:r w:rsidRPr="001F54A2">
              <w:rPr>
                <w:rFonts w:ascii="GHEA Grapalat" w:hAnsi="GHEA Grapalat"/>
                <w:b w:val="0"/>
                <w:w w:val="105"/>
              </w:rPr>
              <w:t xml:space="preserve"> </w:t>
            </w:r>
            <w:r w:rsidRPr="001F54A2">
              <w:rPr>
                <w:rFonts w:ascii="GHEA Grapalat" w:hAnsi="GHEA Grapalat"/>
                <w:b w:val="0"/>
                <w:w w:val="105"/>
                <w:lang w:val="ru-RU"/>
              </w:rPr>
              <w:t>հսկողություն</w:t>
            </w:r>
          </w:p>
        </w:tc>
        <w:tc>
          <w:tcPr>
            <w:tcW w:w="2430" w:type="dxa"/>
            <w:tcBorders>
              <w:top w:val="single" w:sz="8" w:space="0" w:color="000000"/>
              <w:left w:val="single" w:sz="8" w:space="0" w:color="000000"/>
              <w:bottom w:val="single" w:sz="8" w:space="0" w:color="000000"/>
              <w:right w:val="single" w:sz="8" w:space="0" w:color="000000"/>
            </w:tcBorders>
            <w:vAlign w:val="center"/>
          </w:tcPr>
          <w:p w14:paraId="06E9947E" w14:textId="77777777" w:rsidR="00656A44" w:rsidRPr="00E27A4E" w:rsidRDefault="00656A44" w:rsidP="009F0607">
            <w:pPr>
              <w:pStyle w:val="Heading11"/>
              <w:tabs>
                <w:tab w:val="left" w:pos="3540"/>
              </w:tabs>
              <w:ind w:left="0"/>
              <w:jc w:val="center"/>
              <w:rPr>
                <w:rFonts w:ascii="GHEA Grapalat" w:hAnsi="GHEA Grapalat"/>
                <w:b w:val="0"/>
                <w:w w:val="105"/>
              </w:rPr>
            </w:pPr>
            <w:r w:rsidRPr="001F54A2">
              <w:rPr>
                <w:rFonts w:ascii="GHEA Grapalat" w:hAnsi="GHEA Grapalat"/>
                <w:b w:val="0"/>
                <w:w w:val="105"/>
              </w:rPr>
              <w:lastRenderedPageBreak/>
              <w:t xml:space="preserve">վերջին 3 տարվա ընթացքում կատարված նմանատիպ առնվազն մեկ </w:t>
            </w:r>
            <w:r w:rsidRPr="001F54A2">
              <w:rPr>
                <w:rFonts w:ascii="GHEA Grapalat" w:hAnsi="GHEA Grapalat"/>
                <w:b w:val="0"/>
                <w:w w:val="105"/>
                <w:lang w:val="ru-RU"/>
              </w:rPr>
              <w:t>ծառայություն</w:t>
            </w:r>
            <w:r w:rsidRPr="001F54A2">
              <w:rPr>
                <w:rFonts w:ascii="GHEA Grapalat" w:hAnsi="GHEA Grapalat"/>
                <w:b w:val="0"/>
                <w:w w:val="105"/>
              </w:rPr>
              <w:t xml:space="preserve"> </w:t>
            </w:r>
            <w:r w:rsidRPr="001F54A2">
              <w:rPr>
                <w:rFonts w:ascii="GHEA Grapalat" w:hAnsi="GHEA Grapalat"/>
                <w:b w:val="0"/>
                <w:w w:val="105"/>
                <w:lang w:val="ru-RU"/>
              </w:rPr>
              <w:t>կամ</w:t>
            </w:r>
            <w:r w:rsidRPr="001F54A2">
              <w:rPr>
                <w:rFonts w:ascii="GHEA Grapalat" w:hAnsi="GHEA Grapalat"/>
                <w:b w:val="0"/>
                <w:w w:val="105"/>
              </w:rPr>
              <w:t xml:space="preserve"> </w:t>
            </w:r>
            <w:r w:rsidRPr="001F54A2">
              <w:rPr>
                <w:rFonts w:ascii="GHEA Grapalat" w:hAnsi="GHEA Grapalat"/>
                <w:b w:val="0"/>
                <w:w w:val="105"/>
              </w:rPr>
              <w:lastRenderedPageBreak/>
              <w:t>աշխատանք</w:t>
            </w:r>
          </w:p>
        </w:tc>
      </w:tr>
    </w:tbl>
    <w:p w14:paraId="714B3E70" w14:textId="77777777" w:rsidR="00656A44" w:rsidRPr="004153EE" w:rsidRDefault="00656A44" w:rsidP="00656A44">
      <w:pPr>
        <w:ind w:firstLine="375"/>
        <w:jc w:val="both"/>
        <w:rPr>
          <w:rFonts w:ascii="GHEA Grapalat" w:hAnsi="GHEA Grapalat" w:cs="Arial Armenian"/>
          <w:sz w:val="20"/>
          <w:szCs w:val="20"/>
          <w:lang w:val="hy-AM"/>
        </w:rPr>
      </w:pPr>
    </w:p>
    <w:p w14:paraId="6EA7388F" w14:textId="77777777" w:rsidR="00656A44" w:rsidRPr="004153EE" w:rsidRDefault="00656A44" w:rsidP="00656A44">
      <w:pPr>
        <w:spacing w:before="120" w:after="120"/>
        <w:ind w:firstLine="374"/>
        <w:jc w:val="both"/>
        <w:rPr>
          <w:rFonts w:ascii="GHEA Grapalat" w:hAnsi="GHEA Grapalat" w:cs="Arial Armenian"/>
          <w:sz w:val="20"/>
          <w:szCs w:val="20"/>
          <w:lang w:val="hy-AM" w:eastAsia="x-none"/>
        </w:rPr>
      </w:pPr>
      <w:r w:rsidRPr="004153EE">
        <w:rPr>
          <w:rFonts w:ascii="GHEA Grapalat" w:hAnsi="GHEA Grapalat" w:cs="Arial Armenian"/>
          <w:sz w:val="20"/>
          <w:szCs w:val="20"/>
          <w:lang w:val="hy-AM"/>
        </w:rPr>
        <w:t>բ</w:t>
      </w:r>
      <w:r w:rsidRPr="004153EE">
        <w:rPr>
          <w:rFonts w:ascii="GHEA Grapalat" w:hAnsi="GHEA Grapalat" w:cs="Arial Armenian"/>
          <w:sz w:val="20"/>
          <w:szCs w:val="20"/>
          <w:lang w:val="af-ZA"/>
        </w:rPr>
        <w:t>)</w:t>
      </w:r>
      <w:r w:rsidRPr="004153EE">
        <w:rPr>
          <w:rFonts w:ascii="GHEA Grapalat" w:hAnsi="GHEA Grapalat" w:cs="Arial Armenian"/>
          <w:sz w:val="20"/>
          <w:szCs w:val="20"/>
          <w:lang w:val="hy-AM"/>
        </w:rPr>
        <w:t xml:space="preserve"> մ</w:t>
      </w:r>
      <w:r w:rsidRPr="004153EE">
        <w:rPr>
          <w:rFonts w:ascii="GHEA Grapalat" w:hAnsi="GHEA Grapalat" w:cs="Arial Armenian"/>
          <w:sz w:val="20"/>
          <w:szCs w:val="20"/>
          <w:lang w:val="hy-AM" w:eastAsia="ru-RU"/>
        </w:rPr>
        <w:t xml:space="preserve">ասնակիցը </w:t>
      </w:r>
      <w:r w:rsidRPr="004153EE">
        <w:rPr>
          <w:rFonts w:ascii="GHEA Grapalat" w:hAnsi="GHEA Grapalat" w:cs="Arial Armenian"/>
          <w:sz w:val="20"/>
          <w:szCs w:val="20"/>
          <w:lang w:val="hy-AM" w:eastAsia="x-none"/>
        </w:rPr>
        <w:t>որպես որակավորման չափանիշի հիմնավորող փաստաթուղթ ներկայացնում է պայմանագրի կատարման համար առաջարկվող աշխատակազմի վերաբերյալ տվյալները  հետևյալ ձևով՝</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78"/>
        <w:gridCol w:w="1782"/>
        <w:gridCol w:w="1560"/>
        <w:gridCol w:w="2693"/>
        <w:gridCol w:w="2693"/>
      </w:tblGrid>
      <w:tr w:rsidR="00656A44" w:rsidRPr="004153EE" w14:paraId="2E976E6B" w14:textId="77777777" w:rsidTr="009F0607">
        <w:tc>
          <w:tcPr>
            <w:tcW w:w="10206" w:type="dxa"/>
            <w:gridSpan w:val="5"/>
          </w:tcPr>
          <w:p w14:paraId="2031B91E" w14:textId="77777777" w:rsidR="00656A44" w:rsidRPr="004153EE" w:rsidRDefault="00656A44" w:rsidP="009F0607">
            <w:pPr>
              <w:ind w:firstLine="567"/>
              <w:jc w:val="center"/>
              <w:rPr>
                <w:rFonts w:ascii="GHEA Grapalat" w:hAnsi="GHEA Grapalat" w:cs="Arial"/>
                <w:sz w:val="20"/>
                <w:szCs w:val="20"/>
                <w:lang w:val="ru-RU"/>
              </w:rPr>
            </w:pPr>
            <w:r w:rsidRPr="004153EE">
              <w:rPr>
                <w:rFonts w:ascii="GHEA Grapalat" w:hAnsi="GHEA Grapalat" w:cs="Sylfaen"/>
                <w:sz w:val="20"/>
                <w:szCs w:val="20"/>
              </w:rPr>
              <w:t>Հիմնական</w:t>
            </w:r>
            <w:r w:rsidRPr="004153EE">
              <w:rPr>
                <w:rFonts w:ascii="GHEA Grapalat" w:hAnsi="GHEA Grapalat" w:cs="Arial"/>
                <w:sz w:val="20"/>
                <w:szCs w:val="20"/>
                <w:lang w:val="ru-RU"/>
              </w:rPr>
              <w:t xml:space="preserve"> </w:t>
            </w:r>
            <w:r w:rsidRPr="004153EE">
              <w:rPr>
                <w:rFonts w:ascii="GHEA Grapalat" w:hAnsi="GHEA Grapalat" w:cs="Sylfaen"/>
                <w:sz w:val="20"/>
                <w:szCs w:val="20"/>
              </w:rPr>
              <w:t>աշխատակազմում</w:t>
            </w:r>
            <w:r w:rsidRPr="004153EE">
              <w:rPr>
                <w:rFonts w:ascii="GHEA Grapalat" w:hAnsi="GHEA Grapalat" w:cs="Arial"/>
                <w:sz w:val="20"/>
                <w:szCs w:val="20"/>
                <w:lang w:val="ru-RU"/>
              </w:rPr>
              <w:t xml:space="preserve"> </w:t>
            </w:r>
            <w:r w:rsidRPr="004153EE">
              <w:rPr>
                <w:rFonts w:ascii="GHEA Grapalat" w:hAnsi="GHEA Grapalat" w:cs="Sylfaen"/>
                <w:sz w:val="20"/>
                <w:szCs w:val="20"/>
              </w:rPr>
              <w:t>ներառված</w:t>
            </w:r>
            <w:r w:rsidRPr="004153EE">
              <w:rPr>
                <w:rFonts w:ascii="GHEA Grapalat" w:hAnsi="GHEA Grapalat" w:cs="Arial"/>
                <w:sz w:val="20"/>
                <w:szCs w:val="20"/>
                <w:lang w:val="ru-RU"/>
              </w:rPr>
              <w:t xml:space="preserve"> </w:t>
            </w:r>
            <w:r w:rsidRPr="004153EE">
              <w:rPr>
                <w:rFonts w:ascii="GHEA Grapalat" w:hAnsi="GHEA Grapalat" w:cs="Sylfaen"/>
                <w:sz w:val="20"/>
                <w:szCs w:val="20"/>
              </w:rPr>
              <w:t>մասնագետների</w:t>
            </w:r>
          </w:p>
        </w:tc>
      </w:tr>
      <w:tr w:rsidR="00656A44" w:rsidRPr="004153EE" w14:paraId="6BB03261" w14:textId="77777777" w:rsidTr="009F0607">
        <w:tc>
          <w:tcPr>
            <w:tcW w:w="1478" w:type="dxa"/>
            <w:vMerge w:val="restart"/>
            <w:vAlign w:val="center"/>
          </w:tcPr>
          <w:p w14:paraId="0273D365" w14:textId="77777777" w:rsidR="00656A44" w:rsidRPr="004153EE" w:rsidRDefault="00656A44" w:rsidP="009F0607">
            <w:pPr>
              <w:jc w:val="center"/>
              <w:rPr>
                <w:rFonts w:ascii="GHEA Grapalat" w:hAnsi="GHEA Grapalat" w:cs="Arial"/>
                <w:sz w:val="20"/>
                <w:szCs w:val="20"/>
                <w:lang w:val="ru-RU"/>
              </w:rPr>
            </w:pPr>
            <w:r w:rsidRPr="004153EE">
              <w:rPr>
                <w:rFonts w:ascii="GHEA Grapalat" w:hAnsi="GHEA Grapalat" w:cs="Sylfaen"/>
                <w:sz w:val="20"/>
                <w:szCs w:val="20"/>
              </w:rPr>
              <w:t>անունը</w:t>
            </w:r>
            <w:r w:rsidRPr="004153EE">
              <w:rPr>
                <w:rFonts w:ascii="GHEA Grapalat" w:hAnsi="GHEA Grapalat" w:cs="Arial"/>
                <w:sz w:val="20"/>
                <w:szCs w:val="20"/>
                <w:lang w:val="ru-RU"/>
              </w:rPr>
              <w:t xml:space="preserve">, </w:t>
            </w:r>
            <w:r w:rsidRPr="004153EE">
              <w:rPr>
                <w:rFonts w:ascii="GHEA Grapalat" w:hAnsi="GHEA Grapalat" w:cs="Sylfaen"/>
                <w:sz w:val="20"/>
                <w:szCs w:val="20"/>
              </w:rPr>
              <w:t>ազգանունը</w:t>
            </w:r>
          </w:p>
        </w:tc>
        <w:tc>
          <w:tcPr>
            <w:tcW w:w="1782" w:type="dxa"/>
            <w:vMerge w:val="restart"/>
            <w:vAlign w:val="center"/>
          </w:tcPr>
          <w:p w14:paraId="308178F9" w14:textId="77777777" w:rsidR="00656A44" w:rsidRPr="004153EE" w:rsidRDefault="00656A44" w:rsidP="009F0607">
            <w:pPr>
              <w:jc w:val="center"/>
              <w:rPr>
                <w:rFonts w:ascii="GHEA Grapalat" w:hAnsi="GHEA Grapalat" w:cs="Arial"/>
                <w:sz w:val="20"/>
                <w:szCs w:val="20"/>
                <w:lang w:val="ru-RU"/>
              </w:rPr>
            </w:pPr>
            <w:r w:rsidRPr="004153EE">
              <w:rPr>
                <w:rFonts w:ascii="GHEA Grapalat" w:hAnsi="GHEA Grapalat" w:cs="Sylfaen"/>
                <w:sz w:val="20"/>
                <w:szCs w:val="20"/>
              </w:rPr>
              <w:t>Որակավորումը</w:t>
            </w:r>
          </w:p>
        </w:tc>
        <w:tc>
          <w:tcPr>
            <w:tcW w:w="4253" w:type="dxa"/>
            <w:gridSpan w:val="2"/>
          </w:tcPr>
          <w:p w14:paraId="720AB389" w14:textId="77777777" w:rsidR="00656A44" w:rsidRPr="004153EE" w:rsidRDefault="00656A44" w:rsidP="009F0607">
            <w:pPr>
              <w:ind w:firstLine="567"/>
              <w:jc w:val="both"/>
              <w:rPr>
                <w:rFonts w:ascii="GHEA Grapalat" w:hAnsi="GHEA Grapalat" w:cs="Arial"/>
                <w:sz w:val="20"/>
                <w:szCs w:val="20"/>
                <w:lang w:val="ru-RU"/>
              </w:rPr>
            </w:pPr>
            <w:r w:rsidRPr="004153EE">
              <w:rPr>
                <w:rFonts w:ascii="GHEA Grapalat" w:hAnsi="GHEA Grapalat" w:cs="Sylfaen"/>
                <w:sz w:val="20"/>
                <w:szCs w:val="20"/>
              </w:rPr>
              <w:t>աշխատանքային</w:t>
            </w:r>
            <w:r w:rsidRPr="004153EE">
              <w:rPr>
                <w:rFonts w:ascii="GHEA Grapalat" w:hAnsi="GHEA Grapalat" w:cs="Arial"/>
                <w:sz w:val="20"/>
                <w:szCs w:val="20"/>
                <w:lang w:val="ru-RU"/>
              </w:rPr>
              <w:t xml:space="preserve"> </w:t>
            </w:r>
            <w:r w:rsidRPr="004153EE">
              <w:rPr>
                <w:rFonts w:ascii="GHEA Grapalat" w:hAnsi="GHEA Grapalat" w:cs="Sylfaen"/>
                <w:sz w:val="20"/>
                <w:szCs w:val="20"/>
              </w:rPr>
              <w:t>փորձը</w:t>
            </w:r>
            <w:r w:rsidRPr="004153EE">
              <w:rPr>
                <w:rFonts w:ascii="GHEA Grapalat" w:hAnsi="GHEA Grapalat" w:cs="Arial"/>
                <w:sz w:val="20"/>
                <w:szCs w:val="20"/>
                <w:lang w:val="ru-RU"/>
              </w:rPr>
              <w:t xml:space="preserve"> </w:t>
            </w:r>
          </w:p>
        </w:tc>
        <w:tc>
          <w:tcPr>
            <w:tcW w:w="2693" w:type="dxa"/>
            <w:vMerge w:val="restart"/>
          </w:tcPr>
          <w:p w14:paraId="1F967FC4" w14:textId="77777777" w:rsidR="00656A44" w:rsidRPr="004153EE" w:rsidRDefault="00656A44" w:rsidP="009F0607">
            <w:pPr>
              <w:jc w:val="center"/>
              <w:rPr>
                <w:rFonts w:ascii="GHEA Grapalat" w:hAnsi="GHEA Grapalat" w:cs="Arial"/>
                <w:sz w:val="20"/>
                <w:szCs w:val="20"/>
                <w:lang w:val="ru-RU"/>
              </w:rPr>
            </w:pPr>
            <w:r w:rsidRPr="004153EE">
              <w:rPr>
                <w:rFonts w:ascii="GHEA Grapalat" w:hAnsi="GHEA Grapalat" w:cs="Sylfaen"/>
                <w:sz w:val="20"/>
                <w:szCs w:val="20"/>
              </w:rPr>
              <w:t>գործատուի</w:t>
            </w:r>
            <w:r w:rsidRPr="004153EE">
              <w:rPr>
                <w:rFonts w:ascii="GHEA Grapalat" w:hAnsi="GHEA Grapalat" w:cs="Sylfaen"/>
                <w:sz w:val="20"/>
                <w:szCs w:val="20"/>
                <w:lang w:val="ru-RU"/>
              </w:rPr>
              <w:t xml:space="preserve"> </w:t>
            </w:r>
            <w:r w:rsidRPr="004153EE">
              <w:rPr>
                <w:rFonts w:ascii="GHEA Grapalat" w:hAnsi="GHEA Grapalat" w:cs="Sylfaen"/>
                <w:sz w:val="20"/>
                <w:szCs w:val="20"/>
              </w:rPr>
              <w:t>անվանումը</w:t>
            </w:r>
          </w:p>
        </w:tc>
      </w:tr>
      <w:tr w:rsidR="00656A44" w:rsidRPr="004153EE" w14:paraId="294C01D5" w14:textId="77777777" w:rsidTr="009F0607">
        <w:tc>
          <w:tcPr>
            <w:tcW w:w="1478" w:type="dxa"/>
            <w:vMerge/>
          </w:tcPr>
          <w:p w14:paraId="6189AB92" w14:textId="77777777" w:rsidR="00656A44" w:rsidRPr="004153EE" w:rsidRDefault="00656A44" w:rsidP="009F0607">
            <w:pPr>
              <w:ind w:firstLine="567"/>
              <w:jc w:val="both"/>
              <w:rPr>
                <w:rFonts w:ascii="GHEA Grapalat" w:hAnsi="GHEA Grapalat" w:cs="Arial Armenian"/>
                <w:sz w:val="20"/>
                <w:szCs w:val="20"/>
                <w:lang w:val="ru-RU"/>
              </w:rPr>
            </w:pPr>
          </w:p>
        </w:tc>
        <w:tc>
          <w:tcPr>
            <w:tcW w:w="1782" w:type="dxa"/>
            <w:vMerge/>
          </w:tcPr>
          <w:p w14:paraId="7987F573" w14:textId="77777777" w:rsidR="00656A44" w:rsidRPr="004153EE" w:rsidRDefault="00656A44" w:rsidP="009F0607">
            <w:pPr>
              <w:ind w:firstLine="567"/>
              <w:jc w:val="both"/>
              <w:rPr>
                <w:rFonts w:ascii="GHEA Grapalat" w:hAnsi="GHEA Grapalat" w:cs="Arial Armenian"/>
                <w:sz w:val="20"/>
                <w:szCs w:val="20"/>
                <w:lang w:val="ru-RU"/>
              </w:rPr>
            </w:pPr>
          </w:p>
        </w:tc>
        <w:tc>
          <w:tcPr>
            <w:tcW w:w="1560" w:type="dxa"/>
          </w:tcPr>
          <w:p w14:paraId="6FE02ED1" w14:textId="77777777" w:rsidR="00656A44" w:rsidRPr="004153EE" w:rsidRDefault="00656A44" w:rsidP="009F0607">
            <w:pPr>
              <w:jc w:val="center"/>
              <w:rPr>
                <w:rFonts w:ascii="GHEA Grapalat" w:hAnsi="GHEA Grapalat" w:cs="Arial"/>
                <w:sz w:val="20"/>
                <w:szCs w:val="20"/>
              </w:rPr>
            </w:pPr>
            <w:r w:rsidRPr="004153EE">
              <w:rPr>
                <w:rFonts w:ascii="GHEA Grapalat" w:hAnsi="GHEA Grapalat" w:cs="Sylfaen"/>
                <w:sz w:val="20"/>
                <w:szCs w:val="20"/>
              </w:rPr>
              <w:t>ժամանակահատվածը</w:t>
            </w:r>
          </w:p>
        </w:tc>
        <w:tc>
          <w:tcPr>
            <w:tcW w:w="2693" w:type="dxa"/>
            <w:vAlign w:val="center"/>
          </w:tcPr>
          <w:p w14:paraId="0670F374" w14:textId="77777777" w:rsidR="00656A44" w:rsidRPr="004153EE" w:rsidRDefault="00656A44" w:rsidP="009F0607">
            <w:pPr>
              <w:jc w:val="center"/>
              <w:rPr>
                <w:rFonts w:ascii="GHEA Grapalat" w:hAnsi="GHEA Grapalat" w:cs="Arial"/>
                <w:sz w:val="20"/>
                <w:szCs w:val="20"/>
              </w:rPr>
            </w:pPr>
            <w:r w:rsidRPr="004153EE">
              <w:rPr>
                <w:rFonts w:ascii="GHEA Grapalat" w:hAnsi="GHEA Grapalat" w:cs="Sylfaen"/>
                <w:sz w:val="20"/>
                <w:szCs w:val="20"/>
              </w:rPr>
              <w:t>գործունեության</w:t>
            </w:r>
            <w:r w:rsidRPr="004153EE">
              <w:rPr>
                <w:rFonts w:ascii="GHEA Grapalat" w:hAnsi="GHEA Grapalat" w:cs="Arial"/>
                <w:sz w:val="20"/>
                <w:szCs w:val="20"/>
              </w:rPr>
              <w:t xml:space="preserve"> </w:t>
            </w:r>
            <w:r w:rsidRPr="004153EE">
              <w:rPr>
                <w:rFonts w:ascii="GHEA Grapalat" w:hAnsi="GHEA Grapalat" w:cs="Sylfaen"/>
                <w:sz w:val="20"/>
                <w:szCs w:val="20"/>
              </w:rPr>
              <w:t>ոլորտը</w:t>
            </w:r>
            <w:r w:rsidRPr="004153EE">
              <w:rPr>
                <w:rFonts w:ascii="GHEA Grapalat" w:hAnsi="GHEA Grapalat" w:cs="Arial"/>
                <w:sz w:val="20"/>
                <w:szCs w:val="20"/>
              </w:rPr>
              <w:t xml:space="preserve"> </w:t>
            </w:r>
            <w:r w:rsidRPr="004153EE">
              <w:rPr>
                <w:rFonts w:ascii="GHEA Grapalat" w:hAnsi="GHEA Grapalat" w:cs="Sylfaen"/>
                <w:sz w:val="20"/>
                <w:szCs w:val="20"/>
              </w:rPr>
              <w:t>և</w:t>
            </w:r>
            <w:r w:rsidRPr="004153EE">
              <w:rPr>
                <w:rFonts w:ascii="GHEA Grapalat" w:hAnsi="GHEA Grapalat" w:cs="Arial"/>
                <w:sz w:val="20"/>
                <w:szCs w:val="20"/>
              </w:rPr>
              <w:t xml:space="preserve"> </w:t>
            </w:r>
            <w:r w:rsidRPr="004153EE">
              <w:rPr>
                <w:rFonts w:ascii="GHEA Grapalat" w:hAnsi="GHEA Grapalat" w:cs="Sylfaen"/>
                <w:sz w:val="20"/>
                <w:szCs w:val="20"/>
              </w:rPr>
              <w:t>կատարած</w:t>
            </w:r>
            <w:r w:rsidRPr="004153EE">
              <w:rPr>
                <w:rFonts w:ascii="GHEA Grapalat" w:hAnsi="GHEA Grapalat" w:cs="Arial"/>
                <w:sz w:val="20"/>
                <w:szCs w:val="20"/>
              </w:rPr>
              <w:t xml:space="preserve"> </w:t>
            </w:r>
            <w:r w:rsidRPr="004153EE">
              <w:rPr>
                <w:rFonts w:ascii="GHEA Grapalat" w:hAnsi="GHEA Grapalat" w:cs="Sylfaen"/>
                <w:sz w:val="20"/>
                <w:szCs w:val="20"/>
              </w:rPr>
              <w:t>աշխատանքը</w:t>
            </w:r>
          </w:p>
        </w:tc>
        <w:tc>
          <w:tcPr>
            <w:tcW w:w="2693" w:type="dxa"/>
            <w:vMerge/>
          </w:tcPr>
          <w:p w14:paraId="36384F6E" w14:textId="77777777" w:rsidR="00656A44" w:rsidRPr="004153EE" w:rsidRDefault="00656A44" w:rsidP="009F0607">
            <w:pPr>
              <w:ind w:firstLine="567"/>
              <w:jc w:val="both"/>
              <w:rPr>
                <w:rFonts w:ascii="GHEA Grapalat" w:hAnsi="GHEA Grapalat" w:cs="Arial Armenian"/>
                <w:sz w:val="20"/>
                <w:szCs w:val="20"/>
              </w:rPr>
            </w:pPr>
          </w:p>
        </w:tc>
      </w:tr>
      <w:tr w:rsidR="00656A44" w:rsidRPr="004153EE" w14:paraId="335DA5E7" w14:textId="77777777" w:rsidTr="009F0607">
        <w:tc>
          <w:tcPr>
            <w:tcW w:w="1478" w:type="dxa"/>
          </w:tcPr>
          <w:p w14:paraId="63EF1E2C" w14:textId="77777777" w:rsidR="00656A44" w:rsidRPr="004153EE" w:rsidRDefault="00656A44" w:rsidP="009F0607">
            <w:pPr>
              <w:ind w:firstLine="567"/>
              <w:jc w:val="both"/>
              <w:rPr>
                <w:rFonts w:ascii="GHEA Grapalat" w:hAnsi="GHEA Grapalat" w:cs="Arial Armenian"/>
                <w:sz w:val="20"/>
                <w:szCs w:val="20"/>
              </w:rPr>
            </w:pPr>
            <w:r w:rsidRPr="004153EE">
              <w:rPr>
                <w:rFonts w:ascii="GHEA Grapalat" w:hAnsi="GHEA Grapalat" w:cs="Arial Armenian"/>
                <w:sz w:val="20"/>
                <w:szCs w:val="20"/>
              </w:rPr>
              <w:t>1</w:t>
            </w:r>
          </w:p>
        </w:tc>
        <w:tc>
          <w:tcPr>
            <w:tcW w:w="1782" w:type="dxa"/>
          </w:tcPr>
          <w:p w14:paraId="676556FF" w14:textId="77777777" w:rsidR="00656A44" w:rsidRPr="004153EE" w:rsidRDefault="00656A44" w:rsidP="009F0607">
            <w:pPr>
              <w:ind w:firstLine="567"/>
              <w:jc w:val="both"/>
              <w:rPr>
                <w:rFonts w:ascii="GHEA Grapalat" w:hAnsi="GHEA Grapalat" w:cs="Arial Armenian"/>
                <w:sz w:val="20"/>
                <w:szCs w:val="20"/>
              </w:rPr>
            </w:pPr>
            <w:r w:rsidRPr="004153EE">
              <w:rPr>
                <w:rFonts w:ascii="GHEA Grapalat" w:hAnsi="GHEA Grapalat" w:cs="Arial Armenian"/>
                <w:sz w:val="20"/>
                <w:szCs w:val="20"/>
              </w:rPr>
              <w:t>2</w:t>
            </w:r>
          </w:p>
        </w:tc>
        <w:tc>
          <w:tcPr>
            <w:tcW w:w="1560" w:type="dxa"/>
          </w:tcPr>
          <w:p w14:paraId="35C76CBF" w14:textId="77777777" w:rsidR="00656A44" w:rsidRPr="004153EE" w:rsidRDefault="00656A44" w:rsidP="009F0607">
            <w:pPr>
              <w:ind w:firstLine="567"/>
              <w:jc w:val="both"/>
              <w:rPr>
                <w:rFonts w:ascii="GHEA Grapalat" w:hAnsi="GHEA Grapalat" w:cs="Arial Armenian"/>
                <w:sz w:val="20"/>
                <w:szCs w:val="20"/>
              </w:rPr>
            </w:pPr>
            <w:r w:rsidRPr="004153EE">
              <w:rPr>
                <w:rFonts w:ascii="GHEA Grapalat" w:hAnsi="GHEA Grapalat" w:cs="Arial Armenian"/>
                <w:sz w:val="20"/>
                <w:szCs w:val="20"/>
              </w:rPr>
              <w:t>3</w:t>
            </w:r>
          </w:p>
        </w:tc>
        <w:tc>
          <w:tcPr>
            <w:tcW w:w="2693" w:type="dxa"/>
          </w:tcPr>
          <w:p w14:paraId="3EA3BBBF" w14:textId="77777777" w:rsidR="00656A44" w:rsidRPr="004153EE" w:rsidRDefault="00656A44" w:rsidP="009F0607">
            <w:pPr>
              <w:ind w:firstLine="567"/>
              <w:jc w:val="both"/>
              <w:rPr>
                <w:rFonts w:ascii="GHEA Grapalat" w:hAnsi="GHEA Grapalat" w:cs="Arial Armenian"/>
                <w:sz w:val="20"/>
                <w:szCs w:val="20"/>
              </w:rPr>
            </w:pPr>
            <w:r w:rsidRPr="004153EE">
              <w:rPr>
                <w:rFonts w:ascii="GHEA Grapalat" w:hAnsi="GHEA Grapalat" w:cs="Arial Armenian"/>
                <w:sz w:val="20"/>
                <w:szCs w:val="20"/>
              </w:rPr>
              <w:t>4</w:t>
            </w:r>
          </w:p>
        </w:tc>
        <w:tc>
          <w:tcPr>
            <w:tcW w:w="2693" w:type="dxa"/>
          </w:tcPr>
          <w:p w14:paraId="2A66587E" w14:textId="77777777" w:rsidR="00656A44" w:rsidRPr="004153EE" w:rsidRDefault="00656A44" w:rsidP="009F0607">
            <w:pPr>
              <w:ind w:firstLine="567"/>
              <w:jc w:val="both"/>
              <w:rPr>
                <w:rFonts w:ascii="GHEA Grapalat" w:hAnsi="GHEA Grapalat" w:cs="Arial Armenian"/>
                <w:sz w:val="20"/>
                <w:szCs w:val="20"/>
              </w:rPr>
            </w:pPr>
            <w:r w:rsidRPr="004153EE">
              <w:rPr>
                <w:rFonts w:ascii="GHEA Grapalat" w:hAnsi="GHEA Grapalat" w:cs="Arial Armenian"/>
                <w:sz w:val="20"/>
                <w:szCs w:val="20"/>
              </w:rPr>
              <w:t>5</w:t>
            </w:r>
          </w:p>
        </w:tc>
      </w:tr>
      <w:tr w:rsidR="00656A44" w:rsidRPr="004153EE" w14:paraId="42A4C650" w14:textId="77777777" w:rsidTr="009F0607">
        <w:tc>
          <w:tcPr>
            <w:tcW w:w="1478" w:type="dxa"/>
          </w:tcPr>
          <w:p w14:paraId="2AB25760" w14:textId="77777777" w:rsidR="00656A44" w:rsidRPr="004153EE" w:rsidRDefault="00656A44" w:rsidP="009F0607">
            <w:pPr>
              <w:ind w:firstLine="567"/>
              <w:jc w:val="both"/>
              <w:rPr>
                <w:rFonts w:ascii="GHEA Grapalat" w:hAnsi="GHEA Grapalat" w:cs="Arial Armenian"/>
                <w:sz w:val="20"/>
                <w:szCs w:val="20"/>
              </w:rPr>
            </w:pPr>
          </w:p>
        </w:tc>
        <w:tc>
          <w:tcPr>
            <w:tcW w:w="1782" w:type="dxa"/>
          </w:tcPr>
          <w:p w14:paraId="16CECA28" w14:textId="77777777" w:rsidR="00656A44" w:rsidRPr="004153EE" w:rsidRDefault="00656A44" w:rsidP="009F0607">
            <w:pPr>
              <w:ind w:firstLine="567"/>
              <w:jc w:val="both"/>
              <w:rPr>
                <w:rFonts w:ascii="GHEA Grapalat" w:hAnsi="GHEA Grapalat" w:cs="Arial Armenian"/>
                <w:sz w:val="20"/>
                <w:szCs w:val="20"/>
              </w:rPr>
            </w:pPr>
          </w:p>
        </w:tc>
        <w:tc>
          <w:tcPr>
            <w:tcW w:w="1560" w:type="dxa"/>
          </w:tcPr>
          <w:p w14:paraId="162E1090" w14:textId="77777777" w:rsidR="00656A44" w:rsidRPr="004153EE" w:rsidRDefault="00656A44" w:rsidP="009F0607">
            <w:pPr>
              <w:ind w:firstLine="567"/>
              <w:jc w:val="both"/>
              <w:rPr>
                <w:rFonts w:ascii="GHEA Grapalat" w:hAnsi="GHEA Grapalat" w:cs="Arial Armenian"/>
                <w:sz w:val="20"/>
                <w:szCs w:val="20"/>
              </w:rPr>
            </w:pPr>
          </w:p>
        </w:tc>
        <w:tc>
          <w:tcPr>
            <w:tcW w:w="2693" w:type="dxa"/>
          </w:tcPr>
          <w:p w14:paraId="003E285A" w14:textId="77777777" w:rsidR="00656A44" w:rsidRPr="004153EE" w:rsidRDefault="00656A44" w:rsidP="009F0607">
            <w:pPr>
              <w:ind w:firstLine="567"/>
              <w:jc w:val="both"/>
              <w:rPr>
                <w:rFonts w:ascii="GHEA Grapalat" w:hAnsi="GHEA Grapalat" w:cs="Arial Armenian"/>
                <w:sz w:val="20"/>
                <w:szCs w:val="20"/>
              </w:rPr>
            </w:pPr>
          </w:p>
        </w:tc>
        <w:tc>
          <w:tcPr>
            <w:tcW w:w="2693" w:type="dxa"/>
          </w:tcPr>
          <w:p w14:paraId="6B9EB579" w14:textId="77777777" w:rsidR="00656A44" w:rsidRPr="004153EE" w:rsidRDefault="00656A44" w:rsidP="009F0607">
            <w:pPr>
              <w:ind w:firstLine="567"/>
              <w:jc w:val="both"/>
              <w:rPr>
                <w:rFonts w:ascii="GHEA Grapalat" w:hAnsi="GHEA Grapalat" w:cs="Arial Armenian"/>
                <w:sz w:val="20"/>
                <w:szCs w:val="20"/>
              </w:rPr>
            </w:pPr>
          </w:p>
        </w:tc>
      </w:tr>
      <w:tr w:rsidR="00656A44" w:rsidRPr="004153EE" w14:paraId="0948B9D3" w14:textId="77777777" w:rsidTr="009F0607">
        <w:tc>
          <w:tcPr>
            <w:tcW w:w="1478" w:type="dxa"/>
          </w:tcPr>
          <w:p w14:paraId="4658CDBE" w14:textId="77777777" w:rsidR="00656A44" w:rsidRPr="004153EE" w:rsidRDefault="00656A44" w:rsidP="009F0607">
            <w:pPr>
              <w:ind w:firstLine="567"/>
              <w:jc w:val="both"/>
              <w:rPr>
                <w:rFonts w:ascii="GHEA Grapalat" w:hAnsi="GHEA Grapalat" w:cs="Arial Armenian"/>
                <w:sz w:val="20"/>
                <w:szCs w:val="20"/>
              </w:rPr>
            </w:pPr>
          </w:p>
        </w:tc>
        <w:tc>
          <w:tcPr>
            <w:tcW w:w="1782" w:type="dxa"/>
          </w:tcPr>
          <w:p w14:paraId="57D9D454" w14:textId="77777777" w:rsidR="00656A44" w:rsidRPr="004153EE" w:rsidRDefault="00656A44" w:rsidP="009F0607">
            <w:pPr>
              <w:ind w:firstLine="567"/>
              <w:jc w:val="both"/>
              <w:rPr>
                <w:rFonts w:ascii="GHEA Grapalat" w:hAnsi="GHEA Grapalat" w:cs="Arial Armenian"/>
                <w:sz w:val="20"/>
                <w:szCs w:val="20"/>
              </w:rPr>
            </w:pPr>
          </w:p>
        </w:tc>
        <w:tc>
          <w:tcPr>
            <w:tcW w:w="1560" w:type="dxa"/>
          </w:tcPr>
          <w:p w14:paraId="5AB38058" w14:textId="77777777" w:rsidR="00656A44" w:rsidRPr="004153EE" w:rsidRDefault="00656A44" w:rsidP="009F0607">
            <w:pPr>
              <w:ind w:firstLine="567"/>
              <w:jc w:val="both"/>
              <w:rPr>
                <w:rFonts w:ascii="GHEA Grapalat" w:hAnsi="GHEA Grapalat" w:cs="Arial Armenian"/>
                <w:sz w:val="20"/>
                <w:szCs w:val="20"/>
              </w:rPr>
            </w:pPr>
          </w:p>
        </w:tc>
        <w:tc>
          <w:tcPr>
            <w:tcW w:w="2693" w:type="dxa"/>
          </w:tcPr>
          <w:p w14:paraId="334F840A" w14:textId="77777777" w:rsidR="00656A44" w:rsidRPr="004153EE" w:rsidRDefault="00656A44" w:rsidP="009F0607">
            <w:pPr>
              <w:ind w:firstLine="567"/>
              <w:jc w:val="both"/>
              <w:rPr>
                <w:rFonts w:ascii="GHEA Grapalat" w:hAnsi="GHEA Grapalat" w:cs="Arial Armenian"/>
                <w:sz w:val="20"/>
                <w:szCs w:val="20"/>
              </w:rPr>
            </w:pPr>
          </w:p>
        </w:tc>
        <w:tc>
          <w:tcPr>
            <w:tcW w:w="2693" w:type="dxa"/>
          </w:tcPr>
          <w:p w14:paraId="0C8945D5" w14:textId="77777777" w:rsidR="00656A44" w:rsidRPr="004153EE" w:rsidRDefault="00656A44" w:rsidP="009F0607">
            <w:pPr>
              <w:ind w:firstLine="567"/>
              <w:jc w:val="both"/>
              <w:rPr>
                <w:rFonts w:ascii="GHEA Grapalat" w:hAnsi="GHEA Grapalat" w:cs="Arial Armenian"/>
                <w:sz w:val="20"/>
                <w:szCs w:val="20"/>
              </w:rPr>
            </w:pPr>
          </w:p>
        </w:tc>
      </w:tr>
      <w:tr w:rsidR="00656A44" w:rsidRPr="004153EE" w14:paraId="755CF92C" w14:textId="77777777" w:rsidTr="009F0607">
        <w:tc>
          <w:tcPr>
            <w:tcW w:w="1478" w:type="dxa"/>
          </w:tcPr>
          <w:p w14:paraId="460D8508" w14:textId="77777777" w:rsidR="00656A44" w:rsidRPr="004153EE" w:rsidRDefault="00656A44" w:rsidP="009F0607">
            <w:pPr>
              <w:ind w:firstLine="567"/>
              <w:jc w:val="both"/>
              <w:rPr>
                <w:rFonts w:ascii="GHEA Grapalat" w:hAnsi="GHEA Grapalat" w:cs="Arial Armenian"/>
                <w:sz w:val="20"/>
                <w:szCs w:val="20"/>
              </w:rPr>
            </w:pPr>
          </w:p>
        </w:tc>
        <w:tc>
          <w:tcPr>
            <w:tcW w:w="1782" w:type="dxa"/>
          </w:tcPr>
          <w:p w14:paraId="0FB55249" w14:textId="77777777" w:rsidR="00656A44" w:rsidRPr="004153EE" w:rsidRDefault="00656A44" w:rsidP="009F0607">
            <w:pPr>
              <w:ind w:firstLine="567"/>
              <w:jc w:val="both"/>
              <w:rPr>
                <w:rFonts w:ascii="GHEA Grapalat" w:hAnsi="GHEA Grapalat" w:cs="Arial Armenian"/>
                <w:sz w:val="20"/>
                <w:szCs w:val="20"/>
              </w:rPr>
            </w:pPr>
          </w:p>
        </w:tc>
        <w:tc>
          <w:tcPr>
            <w:tcW w:w="1560" w:type="dxa"/>
          </w:tcPr>
          <w:p w14:paraId="3A226DD9" w14:textId="77777777" w:rsidR="00656A44" w:rsidRPr="004153EE" w:rsidRDefault="00656A44" w:rsidP="009F0607">
            <w:pPr>
              <w:ind w:firstLine="567"/>
              <w:jc w:val="both"/>
              <w:rPr>
                <w:rFonts w:ascii="GHEA Grapalat" w:hAnsi="GHEA Grapalat" w:cs="Arial Armenian"/>
                <w:sz w:val="20"/>
                <w:szCs w:val="20"/>
              </w:rPr>
            </w:pPr>
          </w:p>
        </w:tc>
        <w:tc>
          <w:tcPr>
            <w:tcW w:w="2693" w:type="dxa"/>
          </w:tcPr>
          <w:p w14:paraId="55DCE191" w14:textId="77777777" w:rsidR="00656A44" w:rsidRPr="004153EE" w:rsidRDefault="00656A44" w:rsidP="009F0607">
            <w:pPr>
              <w:ind w:firstLine="567"/>
              <w:jc w:val="both"/>
              <w:rPr>
                <w:rFonts w:ascii="GHEA Grapalat" w:hAnsi="GHEA Grapalat" w:cs="Arial Armenian"/>
                <w:sz w:val="20"/>
                <w:szCs w:val="20"/>
              </w:rPr>
            </w:pPr>
          </w:p>
        </w:tc>
        <w:tc>
          <w:tcPr>
            <w:tcW w:w="2693" w:type="dxa"/>
          </w:tcPr>
          <w:p w14:paraId="15C6594F" w14:textId="77777777" w:rsidR="00656A44" w:rsidRPr="004153EE" w:rsidRDefault="00656A44" w:rsidP="009F0607">
            <w:pPr>
              <w:ind w:firstLine="567"/>
              <w:jc w:val="both"/>
              <w:rPr>
                <w:rFonts w:ascii="GHEA Grapalat" w:hAnsi="GHEA Grapalat" w:cs="Arial Armenian"/>
                <w:sz w:val="20"/>
                <w:szCs w:val="20"/>
              </w:rPr>
            </w:pPr>
          </w:p>
        </w:tc>
      </w:tr>
    </w:tbl>
    <w:p w14:paraId="0AD00626" w14:textId="77777777" w:rsidR="00656A44" w:rsidRPr="004153EE" w:rsidRDefault="00656A44" w:rsidP="00656A44">
      <w:pPr>
        <w:ind w:firstLine="567"/>
        <w:jc w:val="both"/>
        <w:rPr>
          <w:rFonts w:ascii="GHEA Grapalat" w:hAnsi="GHEA Grapalat"/>
          <w:b/>
          <w:color w:val="000000"/>
          <w:sz w:val="20"/>
          <w:szCs w:val="20"/>
          <w:lang w:val="hy-AM"/>
        </w:rPr>
      </w:pPr>
    </w:p>
    <w:p w14:paraId="69888857" w14:textId="77777777" w:rsidR="00656A44" w:rsidRPr="004153EE" w:rsidRDefault="00656A44" w:rsidP="00656A44">
      <w:pPr>
        <w:ind w:firstLine="708"/>
        <w:jc w:val="both"/>
        <w:rPr>
          <w:rFonts w:ascii="GHEA Grapalat" w:hAnsi="GHEA Grapalat"/>
          <w:b/>
          <w:color w:val="000000"/>
          <w:sz w:val="20"/>
          <w:szCs w:val="20"/>
          <w:lang w:val="es-ES"/>
        </w:rPr>
      </w:pPr>
      <w:r w:rsidRPr="004153EE">
        <w:rPr>
          <w:rFonts w:ascii="GHEA Grapalat" w:hAnsi="GHEA Grapalat" w:cs="Arial Armenian"/>
          <w:sz w:val="20"/>
          <w:szCs w:val="20"/>
          <w:lang w:val="hy-AM" w:eastAsia="x-none"/>
        </w:rPr>
        <w:t xml:space="preserve">գ)  </w:t>
      </w:r>
      <w:r w:rsidRPr="004153EE">
        <w:rPr>
          <w:rFonts w:ascii="GHEA Grapalat" w:hAnsi="GHEA Grapalat" w:cs="Sylfaen"/>
          <w:sz w:val="20"/>
          <w:szCs w:val="20"/>
          <w:lang w:val="hy-AM"/>
        </w:rPr>
        <w:t>Ընդ</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որում</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աշխատանքային</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ռեսուրսների</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առկայությունը</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հիմնավորելու</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համար</w:t>
      </w:r>
      <w:r w:rsidRPr="004153EE">
        <w:rPr>
          <w:rFonts w:ascii="GHEA Grapalat" w:hAnsi="GHEA Grapalat" w:cs="Arial"/>
          <w:sz w:val="20"/>
          <w:szCs w:val="20"/>
          <w:lang w:val="hy-AM"/>
        </w:rPr>
        <w:t xml:space="preserve"> Մ</w:t>
      </w:r>
      <w:r w:rsidRPr="004153EE">
        <w:rPr>
          <w:rFonts w:ascii="GHEA Grapalat" w:hAnsi="GHEA Grapalat" w:cs="Sylfaen"/>
          <w:sz w:val="20"/>
          <w:szCs w:val="20"/>
          <w:lang w:val="hy-AM"/>
        </w:rPr>
        <w:t>ասնակիցը</w:t>
      </w:r>
      <w:r w:rsidRPr="004153EE">
        <w:rPr>
          <w:rFonts w:ascii="GHEA Grapalat" w:hAnsi="GHEA Grapalat" w:cs="Sylfaen"/>
          <w:sz w:val="20"/>
          <w:szCs w:val="20"/>
          <w:lang w:val="es-ES"/>
        </w:rPr>
        <w:t xml:space="preserve"> </w:t>
      </w:r>
      <w:r w:rsidRPr="004153EE">
        <w:rPr>
          <w:rFonts w:ascii="GHEA Grapalat" w:hAnsi="GHEA Grapalat" w:cs="Arial Armenian"/>
          <w:sz w:val="20"/>
          <w:szCs w:val="20"/>
          <w:lang w:val="hy-AM" w:eastAsia="ru-RU"/>
        </w:rPr>
        <w:t xml:space="preserve">հայտով </w:t>
      </w:r>
      <w:r w:rsidRPr="004153EE">
        <w:rPr>
          <w:rFonts w:ascii="GHEA Grapalat" w:hAnsi="GHEA Grapalat" w:cs="Sylfaen"/>
          <w:sz w:val="20"/>
          <w:szCs w:val="20"/>
          <w:lang w:val="hy-AM"/>
        </w:rPr>
        <w:t>ներկայացնում</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է</w:t>
      </w:r>
      <w:r w:rsidRPr="004153EE">
        <w:rPr>
          <w:rFonts w:ascii="GHEA Grapalat" w:hAnsi="GHEA Grapalat" w:cs="Sylfaen"/>
          <w:sz w:val="20"/>
          <w:szCs w:val="20"/>
          <w:lang w:val="es-ES"/>
        </w:rPr>
        <w:t xml:space="preserve"> </w:t>
      </w:r>
      <w:r w:rsidRPr="004153EE">
        <w:rPr>
          <w:rFonts w:ascii="GHEA Grapalat" w:hAnsi="GHEA Grapalat"/>
          <w:sz w:val="20"/>
          <w:szCs w:val="20"/>
          <w:lang w:val="hy-AM"/>
        </w:rPr>
        <w:t>հրավերով սահմանված</w:t>
      </w:r>
      <w:r w:rsidRPr="004153EE">
        <w:rPr>
          <w:rFonts w:ascii="GHEA Grapalat" w:hAnsi="GHEA Grapalat" w:cs="Sylfaen"/>
          <w:sz w:val="20"/>
          <w:szCs w:val="20"/>
          <w:lang w:val="hy-AM"/>
        </w:rPr>
        <w:t xml:space="preserve"> առաջադրված աշխատակազմում</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ներգրավված</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մաս</w:t>
      </w:r>
      <w:r w:rsidRPr="004153EE">
        <w:rPr>
          <w:rFonts w:ascii="GHEA Grapalat" w:hAnsi="GHEA Grapalat" w:cs="Arial"/>
          <w:sz w:val="20"/>
          <w:szCs w:val="20"/>
          <w:lang w:val="hy-AM"/>
        </w:rPr>
        <w:softHyphen/>
      </w:r>
      <w:r w:rsidRPr="004153EE">
        <w:rPr>
          <w:rFonts w:ascii="GHEA Grapalat" w:hAnsi="GHEA Grapalat" w:cs="Sylfaen"/>
          <w:sz w:val="20"/>
          <w:szCs w:val="20"/>
          <w:lang w:val="hy-AM"/>
        </w:rPr>
        <w:t>նագետների</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հաստատած</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գրավոր</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համաձայնությունները</w:t>
      </w:r>
      <w:r w:rsidRPr="004153EE">
        <w:rPr>
          <w:rFonts w:ascii="GHEA Grapalat" w:hAnsi="GHEA Grapalat" w:cs="Arial"/>
          <w:sz w:val="20"/>
          <w:szCs w:val="20"/>
          <w:lang w:val="hy-AM"/>
        </w:rPr>
        <w:t xml:space="preserve">` </w:t>
      </w:r>
      <w:r w:rsidRPr="004153EE">
        <w:rPr>
          <w:rFonts w:ascii="GHEA Grapalat" w:hAnsi="GHEA Grapalat" w:cs="Sylfaen"/>
          <w:sz w:val="20"/>
          <w:szCs w:val="20"/>
          <w:lang w:val="hy-AM"/>
        </w:rPr>
        <w:t>մատուցվող ծառայություններում</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վերջիններիս</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ներգրավվելու</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մասին</w:t>
      </w:r>
      <w:r w:rsidRPr="004153EE">
        <w:rPr>
          <w:rFonts w:ascii="GHEA Grapalat" w:hAnsi="GHEA Grapalat" w:cs="Arial"/>
          <w:sz w:val="20"/>
          <w:szCs w:val="20"/>
          <w:lang w:val="hy-AM"/>
        </w:rPr>
        <w:t xml:space="preserve">, </w:t>
      </w:r>
      <w:r w:rsidRPr="004153EE">
        <w:rPr>
          <w:rFonts w:ascii="GHEA Grapalat" w:hAnsi="GHEA Grapalat" w:cs="Sylfaen"/>
          <w:sz w:val="20"/>
          <w:szCs w:val="20"/>
          <w:lang w:val="hy-AM"/>
        </w:rPr>
        <w:t>ինչպես</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նաև</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մասնագետների</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անձնագրերի</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և</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որակավորումը</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հավաստող</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փաստաթղթերի</w:t>
      </w:r>
      <w:r w:rsidRPr="004153EE">
        <w:rPr>
          <w:rFonts w:ascii="GHEA Grapalat" w:hAnsi="GHEA Grapalat" w:cs="Arial"/>
          <w:sz w:val="20"/>
          <w:szCs w:val="20"/>
          <w:lang w:val="hy-AM"/>
        </w:rPr>
        <w:t xml:space="preserve"> (</w:t>
      </w:r>
      <w:r w:rsidRPr="004153EE">
        <w:rPr>
          <w:rFonts w:ascii="GHEA Grapalat" w:hAnsi="GHEA Grapalat" w:cs="Sylfaen"/>
          <w:sz w:val="20"/>
          <w:szCs w:val="20"/>
          <w:lang w:val="hy-AM"/>
        </w:rPr>
        <w:t>դիպլոմ</w:t>
      </w:r>
      <w:r w:rsidRPr="004153EE">
        <w:rPr>
          <w:rFonts w:ascii="GHEA Grapalat" w:hAnsi="GHEA Grapalat" w:cs="Arial"/>
          <w:sz w:val="20"/>
          <w:szCs w:val="20"/>
          <w:lang w:val="hy-AM"/>
        </w:rPr>
        <w:t xml:space="preserve">, </w:t>
      </w:r>
      <w:r w:rsidRPr="004153EE">
        <w:rPr>
          <w:rFonts w:ascii="GHEA Grapalat" w:hAnsi="GHEA Grapalat" w:cs="Sylfaen"/>
          <w:sz w:val="20"/>
          <w:szCs w:val="20"/>
          <w:lang w:val="hy-AM"/>
        </w:rPr>
        <w:t>վկայագիր</w:t>
      </w:r>
      <w:r w:rsidRPr="004153EE">
        <w:rPr>
          <w:rFonts w:ascii="GHEA Grapalat" w:hAnsi="GHEA Grapalat" w:cs="Arial"/>
          <w:sz w:val="20"/>
          <w:szCs w:val="20"/>
          <w:lang w:val="hy-AM"/>
        </w:rPr>
        <w:t xml:space="preserve">, </w:t>
      </w:r>
      <w:r w:rsidRPr="004153EE">
        <w:rPr>
          <w:rFonts w:ascii="GHEA Grapalat" w:hAnsi="GHEA Grapalat" w:cs="Sylfaen"/>
          <w:sz w:val="20"/>
          <w:szCs w:val="20"/>
          <w:lang w:val="hy-AM"/>
        </w:rPr>
        <w:t>հավաստագիր</w:t>
      </w:r>
      <w:r w:rsidRPr="004153EE">
        <w:rPr>
          <w:rFonts w:ascii="GHEA Grapalat" w:hAnsi="GHEA Grapalat" w:cs="Sylfaen"/>
          <w:sz w:val="20"/>
          <w:szCs w:val="20"/>
          <w:lang w:val="es-ES"/>
        </w:rPr>
        <w:t xml:space="preserve">, </w:t>
      </w:r>
      <w:r w:rsidRPr="004153EE">
        <w:rPr>
          <w:rFonts w:ascii="GHEA Grapalat" w:hAnsi="GHEA Grapalat" w:cs="Sylfaen"/>
          <w:sz w:val="20"/>
          <w:szCs w:val="20"/>
          <w:lang w:val="hy-AM"/>
        </w:rPr>
        <w:t>արտոնագիրևայլն</w:t>
      </w:r>
      <w:r w:rsidRPr="004153EE">
        <w:rPr>
          <w:rFonts w:ascii="GHEA Grapalat" w:hAnsi="GHEA Grapalat" w:cs="Arial"/>
          <w:sz w:val="20"/>
          <w:szCs w:val="20"/>
          <w:lang w:val="hy-AM"/>
        </w:rPr>
        <w:t xml:space="preserve">) </w:t>
      </w:r>
      <w:r w:rsidRPr="004153EE">
        <w:rPr>
          <w:rFonts w:ascii="GHEA Grapalat" w:hAnsi="GHEA Grapalat" w:cs="Sylfaen"/>
          <w:sz w:val="20"/>
          <w:szCs w:val="20"/>
          <w:lang w:val="hy-AM"/>
        </w:rPr>
        <w:t>պատճենները</w:t>
      </w:r>
      <w:r w:rsidRPr="004153EE">
        <w:rPr>
          <w:rFonts w:ascii="GHEA Grapalat" w:hAnsi="GHEA Grapalat"/>
          <w:spacing w:val="1"/>
          <w:w w:val="105"/>
          <w:sz w:val="20"/>
          <w:szCs w:val="20"/>
          <w:lang w:val="es-ES"/>
        </w:rPr>
        <w:t>:</w:t>
      </w:r>
      <w:r w:rsidRPr="004153EE">
        <w:rPr>
          <w:rFonts w:ascii="GHEA Grapalat" w:hAnsi="GHEA Grapalat"/>
          <w:sz w:val="20"/>
          <w:szCs w:val="20"/>
          <w:lang w:val="hy-AM"/>
        </w:rPr>
        <w:t xml:space="preserve"> </w:t>
      </w:r>
    </w:p>
    <w:p w14:paraId="35E355B6" w14:textId="77777777" w:rsidR="00656A44" w:rsidRPr="004153EE" w:rsidRDefault="00656A44" w:rsidP="00656A44">
      <w:pPr>
        <w:ind w:firstLine="567"/>
        <w:jc w:val="both"/>
        <w:rPr>
          <w:rFonts w:ascii="GHEA Grapalat" w:hAnsi="GHEA Grapalat" w:cs="Tahoma"/>
          <w:sz w:val="20"/>
          <w:lang w:val="hy-AM"/>
        </w:rPr>
      </w:pPr>
      <w:r w:rsidRPr="004153EE">
        <w:rPr>
          <w:rFonts w:ascii="GHEA Grapalat" w:hAnsi="GHEA Grapalat" w:cs="Arial Armenian"/>
          <w:sz w:val="20"/>
          <w:lang w:val="ru-RU"/>
        </w:rPr>
        <w:t>դ</w:t>
      </w:r>
      <w:r w:rsidRPr="004153EE">
        <w:rPr>
          <w:rFonts w:ascii="GHEA Grapalat" w:hAnsi="GHEA Grapalat" w:cs="Arial Armenian"/>
          <w:sz w:val="20"/>
          <w:lang w:val="hy-AM"/>
        </w:rPr>
        <w:t>) Մ</w:t>
      </w:r>
      <w:r w:rsidRPr="004153EE">
        <w:rPr>
          <w:rFonts w:ascii="GHEA Grapalat" w:hAnsi="GHEA Grapalat" w:cs="Sylfaen"/>
          <w:sz w:val="20"/>
          <w:lang w:val="hy-AM"/>
        </w:rPr>
        <w:t>ասնակցի</w:t>
      </w:r>
      <w:r w:rsidRPr="004153EE">
        <w:rPr>
          <w:rFonts w:ascii="GHEA Grapalat" w:hAnsi="GHEA Grapalat" w:cs="Arial Armenian"/>
          <w:sz w:val="20"/>
          <w:lang w:val="hy-AM"/>
        </w:rPr>
        <w:t xml:space="preserve"> </w:t>
      </w:r>
      <w:r w:rsidRPr="004153EE">
        <w:rPr>
          <w:rFonts w:ascii="GHEA Grapalat" w:hAnsi="GHEA Grapalat" w:cs="Sylfaen"/>
          <w:sz w:val="20"/>
          <w:lang w:val="hy-AM"/>
        </w:rPr>
        <w:t>որակավորումը</w:t>
      </w:r>
      <w:r w:rsidRPr="004153EE">
        <w:rPr>
          <w:rFonts w:ascii="GHEA Grapalat" w:hAnsi="GHEA Grapalat" w:cs="Arial Armenian"/>
          <w:sz w:val="20"/>
          <w:lang w:val="hy-AM"/>
        </w:rPr>
        <w:t xml:space="preserve"> </w:t>
      </w:r>
      <w:r w:rsidRPr="004153EE">
        <w:rPr>
          <w:rFonts w:ascii="GHEA Grapalat" w:hAnsi="GHEA Grapalat" w:cs="Sylfaen"/>
          <w:sz w:val="20"/>
          <w:lang w:val="hy-AM"/>
        </w:rPr>
        <w:t>այս</w:t>
      </w:r>
      <w:r w:rsidRPr="004153EE">
        <w:rPr>
          <w:rFonts w:ascii="GHEA Grapalat" w:hAnsi="GHEA Grapalat" w:cs="Arial Armenian"/>
          <w:sz w:val="20"/>
          <w:lang w:val="hy-AM"/>
        </w:rPr>
        <w:t xml:space="preserve"> </w:t>
      </w:r>
      <w:r w:rsidRPr="004153EE">
        <w:rPr>
          <w:rFonts w:ascii="GHEA Grapalat" w:hAnsi="GHEA Grapalat" w:cs="Sylfaen"/>
          <w:sz w:val="20"/>
          <w:lang w:val="hy-AM"/>
        </w:rPr>
        <w:t>չափանիշի</w:t>
      </w:r>
      <w:r w:rsidRPr="004153EE">
        <w:rPr>
          <w:rFonts w:ascii="GHEA Grapalat" w:hAnsi="GHEA Grapalat" w:cs="Arial Armenian"/>
          <w:sz w:val="20"/>
          <w:lang w:val="hy-AM"/>
        </w:rPr>
        <w:t xml:space="preserve"> </w:t>
      </w:r>
      <w:r w:rsidRPr="004153EE">
        <w:rPr>
          <w:rFonts w:ascii="GHEA Grapalat" w:hAnsi="GHEA Grapalat" w:cs="Sylfaen"/>
          <w:sz w:val="20"/>
          <w:lang w:val="hy-AM"/>
        </w:rPr>
        <w:t>գծով</w:t>
      </w:r>
      <w:r w:rsidRPr="004153EE">
        <w:rPr>
          <w:rFonts w:ascii="GHEA Grapalat" w:hAnsi="GHEA Grapalat" w:cs="Arial Armenian"/>
          <w:sz w:val="20"/>
          <w:lang w:val="hy-AM"/>
        </w:rPr>
        <w:t xml:space="preserve"> </w:t>
      </w:r>
      <w:r w:rsidRPr="004153EE">
        <w:rPr>
          <w:rFonts w:ascii="GHEA Grapalat" w:hAnsi="GHEA Grapalat" w:cs="Sylfaen"/>
          <w:sz w:val="20"/>
          <w:lang w:val="hy-AM"/>
        </w:rPr>
        <w:t>գնահատվում</w:t>
      </w:r>
      <w:r w:rsidRPr="004153EE">
        <w:rPr>
          <w:rFonts w:ascii="GHEA Grapalat" w:hAnsi="GHEA Grapalat" w:cs="Arial Armenian"/>
          <w:sz w:val="20"/>
          <w:lang w:val="hy-AM"/>
        </w:rPr>
        <w:t xml:space="preserve"> </w:t>
      </w:r>
      <w:r w:rsidRPr="004153EE">
        <w:rPr>
          <w:rFonts w:ascii="GHEA Grapalat" w:hAnsi="GHEA Grapalat" w:cs="Sylfaen"/>
          <w:sz w:val="20"/>
          <w:lang w:val="hy-AM"/>
        </w:rPr>
        <w:t>է</w:t>
      </w:r>
      <w:r w:rsidRPr="004153EE">
        <w:rPr>
          <w:rFonts w:ascii="GHEA Grapalat" w:hAnsi="GHEA Grapalat" w:cs="Arial Armenian"/>
          <w:sz w:val="20"/>
          <w:lang w:val="hy-AM"/>
        </w:rPr>
        <w:t xml:space="preserve"> համապատասխանող, </w:t>
      </w:r>
      <w:r w:rsidRPr="004153EE">
        <w:rPr>
          <w:rFonts w:ascii="GHEA Grapalat" w:hAnsi="GHEA Grapalat" w:cs="Sylfaen"/>
          <w:sz w:val="20"/>
          <w:lang w:val="hy-AM"/>
        </w:rPr>
        <w:t>եթե</w:t>
      </w:r>
      <w:r w:rsidRPr="004153EE">
        <w:rPr>
          <w:rFonts w:ascii="GHEA Grapalat" w:hAnsi="GHEA Grapalat" w:cs="Arial Armenian"/>
          <w:sz w:val="20"/>
          <w:lang w:val="hy-AM"/>
        </w:rPr>
        <w:t xml:space="preserve"> </w:t>
      </w:r>
      <w:r w:rsidRPr="004153EE">
        <w:rPr>
          <w:rFonts w:ascii="GHEA Grapalat" w:hAnsi="GHEA Grapalat" w:cs="Sylfaen"/>
          <w:sz w:val="20"/>
          <w:lang w:val="hy-AM"/>
        </w:rPr>
        <w:t>վերջինս</w:t>
      </w:r>
      <w:r w:rsidRPr="004153EE">
        <w:rPr>
          <w:rFonts w:ascii="GHEA Grapalat" w:hAnsi="GHEA Grapalat" w:cs="Arial Armenian"/>
          <w:sz w:val="20"/>
          <w:lang w:val="hy-AM"/>
        </w:rPr>
        <w:t xml:space="preserve"> </w:t>
      </w:r>
      <w:r w:rsidRPr="004153EE">
        <w:rPr>
          <w:rFonts w:ascii="GHEA Grapalat" w:hAnsi="GHEA Grapalat" w:cs="Sylfaen"/>
          <w:sz w:val="20"/>
          <w:lang w:val="hy-AM"/>
        </w:rPr>
        <w:t>ապահովում</w:t>
      </w:r>
      <w:r w:rsidRPr="004153EE">
        <w:rPr>
          <w:rFonts w:ascii="GHEA Grapalat" w:hAnsi="GHEA Grapalat" w:cs="Arial Armenian"/>
          <w:sz w:val="20"/>
          <w:lang w:val="hy-AM"/>
        </w:rPr>
        <w:t xml:space="preserve"> </w:t>
      </w:r>
      <w:r w:rsidRPr="004153EE">
        <w:rPr>
          <w:rFonts w:ascii="GHEA Grapalat" w:hAnsi="GHEA Grapalat" w:cs="Sylfaen"/>
          <w:sz w:val="20"/>
          <w:lang w:val="hy-AM"/>
        </w:rPr>
        <w:t>է</w:t>
      </w:r>
      <w:r w:rsidRPr="004153EE">
        <w:rPr>
          <w:rFonts w:ascii="GHEA Grapalat" w:hAnsi="GHEA Grapalat" w:cs="Arial Armenian"/>
          <w:sz w:val="20"/>
          <w:lang w:val="hy-AM"/>
        </w:rPr>
        <w:t xml:space="preserve"> </w:t>
      </w:r>
      <w:r w:rsidRPr="004153EE">
        <w:rPr>
          <w:rFonts w:ascii="GHEA Grapalat" w:hAnsi="GHEA Grapalat" w:cs="Sylfaen"/>
          <w:sz w:val="20"/>
          <w:lang w:val="hy-AM"/>
        </w:rPr>
        <w:t>սույն</w:t>
      </w:r>
      <w:r w:rsidRPr="004153EE">
        <w:rPr>
          <w:rFonts w:ascii="GHEA Grapalat" w:hAnsi="GHEA Grapalat" w:cs="Arial Armenian"/>
          <w:sz w:val="20"/>
          <w:lang w:val="hy-AM"/>
        </w:rPr>
        <w:t xml:space="preserve"> </w:t>
      </w:r>
      <w:r w:rsidRPr="004153EE">
        <w:rPr>
          <w:rFonts w:ascii="GHEA Grapalat" w:hAnsi="GHEA Grapalat" w:cs="Sylfaen"/>
          <w:sz w:val="20"/>
          <w:lang w:val="hy-AM"/>
        </w:rPr>
        <w:t>պարբերությամբ</w:t>
      </w:r>
      <w:r w:rsidRPr="004153EE">
        <w:rPr>
          <w:rFonts w:ascii="GHEA Grapalat" w:hAnsi="GHEA Grapalat" w:cs="Arial Armenian"/>
          <w:sz w:val="20"/>
          <w:lang w:val="hy-AM"/>
        </w:rPr>
        <w:t xml:space="preserve"> </w:t>
      </w:r>
      <w:r w:rsidRPr="004153EE">
        <w:rPr>
          <w:rFonts w:ascii="GHEA Grapalat" w:hAnsi="GHEA Grapalat" w:cs="Sylfaen"/>
          <w:sz w:val="20"/>
          <w:lang w:val="hy-AM"/>
        </w:rPr>
        <w:t>նախատեսված</w:t>
      </w:r>
      <w:r w:rsidRPr="004153EE">
        <w:rPr>
          <w:rFonts w:ascii="GHEA Grapalat" w:hAnsi="GHEA Grapalat" w:cs="Arial Armenian"/>
          <w:sz w:val="20"/>
          <w:lang w:val="hy-AM"/>
        </w:rPr>
        <w:t xml:space="preserve"> </w:t>
      </w:r>
      <w:r w:rsidRPr="004153EE">
        <w:rPr>
          <w:rFonts w:ascii="GHEA Grapalat" w:hAnsi="GHEA Grapalat" w:cs="Sylfaen"/>
          <w:sz w:val="20"/>
          <w:lang w:val="hy-AM"/>
        </w:rPr>
        <w:t>պահանջները</w:t>
      </w:r>
      <w:r w:rsidRPr="004153EE">
        <w:rPr>
          <w:rFonts w:ascii="GHEA Grapalat" w:hAnsi="GHEA Grapalat" w:cs="Tahoma"/>
          <w:sz w:val="20"/>
          <w:lang w:val="hy-AM"/>
        </w:rPr>
        <w:t>։</w:t>
      </w:r>
    </w:p>
    <w:p w14:paraId="2781FED8" w14:textId="77777777" w:rsidR="00C656B5" w:rsidRPr="00656A44" w:rsidRDefault="00C656B5" w:rsidP="00E52CAB">
      <w:pPr>
        <w:pStyle w:val="23"/>
        <w:spacing w:line="240" w:lineRule="auto"/>
        <w:ind w:firstLine="567"/>
        <w:rPr>
          <w:rFonts w:ascii="GHEA Grapalat" w:hAnsi="GHEA Grapalat" w:cs="Sylfaen"/>
          <w:szCs w:val="24"/>
          <w:lang w:val="hy-AM"/>
        </w:rPr>
      </w:pPr>
    </w:p>
    <w:p w14:paraId="577C28C3" w14:textId="6D5FE0DB" w:rsidR="00096865" w:rsidRPr="00095A8A" w:rsidRDefault="002B32D6" w:rsidP="00C80F7E">
      <w:pPr>
        <w:ind w:firstLine="540"/>
        <w:jc w:val="center"/>
        <w:rPr>
          <w:rFonts w:ascii="GHEA Grapalat" w:hAnsi="GHEA Grapalat" w:cs="Arial"/>
          <w:b/>
          <w:sz w:val="20"/>
          <w:lang w:val="af-ZA"/>
        </w:rPr>
      </w:pPr>
      <w:r w:rsidRPr="00095A8A">
        <w:rPr>
          <w:rFonts w:ascii="GHEA Grapalat" w:hAnsi="GHEA Grapalat"/>
          <w:b/>
          <w:sz w:val="20"/>
          <w:lang w:val="af-ZA"/>
        </w:rPr>
        <w:t xml:space="preserve">3.  </w:t>
      </w:r>
      <w:r w:rsidRPr="00E52CAB">
        <w:rPr>
          <w:rFonts w:ascii="GHEA Grapalat" w:hAnsi="GHEA Grapalat" w:cs="Sylfaen"/>
          <w:b/>
          <w:sz w:val="20"/>
          <w:lang w:val="hy-AM"/>
        </w:rPr>
        <w:t>ՀՐԱՎԵՐԻ</w:t>
      </w:r>
      <w:r w:rsidRPr="00095A8A">
        <w:rPr>
          <w:rFonts w:ascii="GHEA Grapalat" w:hAnsi="GHEA Grapalat" w:cs="Arial"/>
          <w:b/>
          <w:sz w:val="20"/>
          <w:lang w:val="af-ZA"/>
        </w:rPr>
        <w:t xml:space="preserve">  </w:t>
      </w:r>
      <w:r w:rsidRPr="00E52CAB">
        <w:rPr>
          <w:rFonts w:ascii="GHEA Grapalat" w:hAnsi="GHEA Grapalat" w:cs="Sylfaen"/>
          <w:b/>
          <w:sz w:val="20"/>
          <w:lang w:val="hy-AM"/>
        </w:rPr>
        <w:t>ՊԱՐԶԱԲԱՆՈՒՄԸ</w:t>
      </w:r>
      <w:r w:rsidRPr="00095A8A">
        <w:rPr>
          <w:rFonts w:ascii="GHEA Grapalat" w:hAnsi="GHEA Grapalat" w:cs="Arial"/>
          <w:b/>
          <w:sz w:val="20"/>
          <w:lang w:val="af-ZA"/>
        </w:rPr>
        <w:t xml:space="preserve">  </w:t>
      </w:r>
      <w:r w:rsidRPr="00E52CAB">
        <w:rPr>
          <w:rFonts w:ascii="GHEA Grapalat" w:hAnsi="GHEA Grapalat" w:cs="Arial"/>
          <w:b/>
          <w:sz w:val="20"/>
          <w:lang w:val="hy-AM"/>
        </w:rPr>
        <w:t>ԵՎ</w:t>
      </w:r>
      <w:r w:rsidRPr="00095A8A">
        <w:rPr>
          <w:rFonts w:ascii="GHEA Grapalat" w:hAnsi="GHEA Grapalat" w:cs="Arial"/>
          <w:b/>
          <w:sz w:val="20"/>
          <w:lang w:val="af-ZA"/>
        </w:rPr>
        <w:t xml:space="preserve"> </w:t>
      </w:r>
      <w:r w:rsidRPr="00E52CAB">
        <w:rPr>
          <w:rFonts w:ascii="GHEA Grapalat" w:hAnsi="GHEA Grapalat" w:cs="Sylfaen"/>
          <w:b/>
          <w:sz w:val="20"/>
          <w:lang w:val="hy-AM"/>
        </w:rPr>
        <w:t>ՀՐԱՎԵՐՈՒՄ</w:t>
      </w:r>
      <w:r w:rsidRPr="00095A8A">
        <w:rPr>
          <w:rFonts w:ascii="GHEA Grapalat" w:hAnsi="GHEA Grapalat" w:cs="Arial"/>
          <w:b/>
          <w:sz w:val="20"/>
          <w:lang w:val="af-ZA"/>
        </w:rPr>
        <w:t xml:space="preserve"> </w:t>
      </w:r>
      <w:r w:rsidRPr="00E52CAB">
        <w:rPr>
          <w:rFonts w:ascii="GHEA Grapalat" w:hAnsi="GHEA Grapalat" w:cs="Sylfaen"/>
          <w:b/>
          <w:sz w:val="20"/>
          <w:lang w:val="hy-AM"/>
        </w:rPr>
        <w:t>ՓՈՓՈԽՈՒԹՅՈՒՆ</w:t>
      </w:r>
      <w:r w:rsidRPr="00095A8A">
        <w:rPr>
          <w:rFonts w:ascii="GHEA Grapalat" w:hAnsi="GHEA Grapalat" w:cs="Arial"/>
          <w:b/>
          <w:sz w:val="20"/>
          <w:lang w:val="af-ZA"/>
        </w:rPr>
        <w:t xml:space="preserve"> </w:t>
      </w:r>
      <w:r w:rsidRPr="00E52CAB">
        <w:rPr>
          <w:rFonts w:ascii="GHEA Grapalat" w:hAnsi="GHEA Grapalat" w:cs="Sylfaen"/>
          <w:b/>
          <w:sz w:val="20"/>
          <w:lang w:val="hy-AM"/>
        </w:rPr>
        <w:t>ԿԱՏԱՐԵԼՈՒ</w:t>
      </w:r>
      <w:r w:rsidRPr="00095A8A">
        <w:rPr>
          <w:rFonts w:ascii="GHEA Grapalat" w:hAnsi="GHEA Grapalat" w:cs="Arial"/>
          <w:b/>
          <w:sz w:val="20"/>
          <w:lang w:val="af-ZA"/>
        </w:rPr>
        <w:t xml:space="preserve"> </w:t>
      </w:r>
      <w:r w:rsidRPr="00E52CAB">
        <w:rPr>
          <w:rFonts w:ascii="GHEA Grapalat" w:hAnsi="GHEA Grapalat" w:cs="Sylfaen"/>
          <w:b/>
          <w:sz w:val="20"/>
          <w:lang w:val="hy-AM"/>
        </w:rPr>
        <w:t>ԿԱՐԳԸ</w:t>
      </w:r>
      <w:r w:rsidRPr="00095A8A">
        <w:rPr>
          <w:rFonts w:ascii="GHEA Grapalat" w:hAnsi="GHEA Grapalat" w:cs="Arial"/>
          <w:b/>
          <w:sz w:val="20"/>
          <w:lang w:val="af-ZA"/>
        </w:rPr>
        <w:t xml:space="preserve"> </w:t>
      </w:r>
    </w:p>
    <w:p w14:paraId="51349D13" w14:textId="77777777" w:rsidR="00096865" w:rsidRPr="00095A8A" w:rsidRDefault="00096865" w:rsidP="00EF3662">
      <w:pPr>
        <w:jc w:val="center"/>
        <w:rPr>
          <w:rFonts w:ascii="GHEA Grapalat" w:hAnsi="GHEA Grapalat"/>
          <w:b/>
          <w:sz w:val="12"/>
          <w:lang w:val="af-ZA"/>
        </w:rPr>
      </w:pPr>
    </w:p>
    <w:p w14:paraId="6A7AD2BE" w14:textId="77777777" w:rsidR="00096865" w:rsidRPr="00095A8A" w:rsidRDefault="00096865" w:rsidP="00EF3662">
      <w:pPr>
        <w:ind w:firstLine="567"/>
        <w:jc w:val="both"/>
        <w:rPr>
          <w:rFonts w:ascii="GHEA Grapalat" w:hAnsi="GHEA Grapalat"/>
          <w:sz w:val="20"/>
          <w:lang w:val="af-ZA"/>
        </w:rPr>
      </w:pPr>
      <w:r w:rsidRPr="00095A8A">
        <w:rPr>
          <w:rFonts w:ascii="GHEA Grapalat" w:hAnsi="GHEA Grapalat"/>
          <w:sz w:val="20"/>
          <w:lang w:val="af-ZA"/>
        </w:rPr>
        <w:t xml:space="preserve">3.1 </w:t>
      </w:r>
      <w:r w:rsidRPr="00095A8A">
        <w:rPr>
          <w:rFonts w:ascii="GHEA Grapalat" w:hAnsi="GHEA Grapalat" w:cs="Sylfaen"/>
          <w:sz w:val="20"/>
        </w:rPr>
        <w:t>Օրենքի</w:t>
      </w:r>
      <w:r w:rsidRPr="00095A8A">
        <w:rPr>
          <w:rFonts w:ascii="GHEA Grapalat" w:hAnsi="GHEA Grapalat" w:cs="Arial"/>
          <w:sz w:val="20"/>
          <w:lang w:val="af-ZA"/>
        </w:rPr>
        <w:t xml:space="preserve"> 2</w:t>
      </w:r>
      <w:r w:rsidR="00525BD2" w:rsidRPr="00095A8A">
        <w:rPr>
          <w:rFonts w:ascii="GHEA Grapalat" w:hAnsi="GHEA Grapalat" w:cs="Arial"/>
          <w:sz w:val="20"/>
          <w:lang w:val="af-ZA"/>
        </w:rPr>
        <w:t>9</w:t>
      </w:r>
      <w:r w:rsidRPr="00095A8A">
        <w:rPr>
          <w:rFonts w:ascii="GHEA Grapalat" w:hAnsi="GHEA Grapalat" w:cs="Arial"/>
          <w:sz w:val="20"/>
          <w:lang w:val="af-ZA"/>
        </w:rPr>
        <w:t>-</w:t>
      </w:r>
      <w:r w:rsidRPr="00095A8A">
        <w:rPr>
          <w:rFonts w:ascii="GHEA Grapalat" w:hAnsi="GHEA Grapalat" w:cs="Sylfaen"/>
          <w:sz w:val="20"/>
        </w:rPr>
        <w:t>րդ</w:t>
      </w:r>
      <w:r w:rsidRPr="00095A8A">
        <w:rPr>
          <w:rFonts w:ascii="GHEA Grapalat" w:hAnsi="GHEA Grapalat" w:cs="Arial"/>
          <w:sz w:val="20"/>
          <w:lang w:val="af-ZA"/>
        </w:rPr>
        <w:t xml:space="preserve"> </w:t>
      </w:r>
      <w:r w:rsidRPr="00095A8A">
        <w:rPr>
          <w:rFonts w:ascii="GHEA Grapalat" w:hAnsi="GHEA Grapalat" w:cs="Sylfaen"/>
          <w:sz w:val="20"/>
        </w:rPr>
        <w:t>հոդվածի</w:t>
      </w:r>
      <w:r w:rsidRPr="00095A8A">
        <w:rPr>
          <w:rFonts w:ascii="GHEA Grapalat" w:hAnsi="GHEA Grapalat" w:cs="Arial"/>
          <w:sz w:val="20"/>
          <w:lang w:val="af-ZA"/>
        </w:rPr>
        <w:t xml:space="preserve"> </w:t>
      </w:r>
      <w:r w:rsidRPr="00095A8A">
        <w:rPr>
          <w:rFonts w:ascii="GHEA Grapalat" w:hAnsi="GHEA Grapalat" w:cs="Sylfaen"/>
          <w:sz w:val="20"/>
        </w:rPr>
        <w:t>համաձայն</w:t>
      </w:r>
      <w:r w:rsidRPr="00095A8A">
        <w:rPr>
          <w:rFonts w:ascii="GHEA Grapalat" w:hAnsi="GHEA Grapalat" w:cs="Arial"/>
          <w:sz w:val="20"/>
          <w:lang w:val="af-ZA"/>
        </w:rPr>
        <w:t xml:space="preserve">` </w:t>
      </w:r>
      <w:r w:rsidR="00051B7F" w:rsidRPr="00095A8A">
        <w:rPr>
          <w:rFonts w:ascii="GHEA Grapalat" w:hAnsi="GHEA Grapalat" w:cs="Arial"/>
          <w:sz w:val="20"/>
        </w:rPr>
        <w:t>մ</w:t>
      </w:r>
      <w:r w:rsidRPr="00095A8A">
        <w:rPr>
          <w:rFonts w:ascii="GHEA Grapalat" w:hAnsi="GHEA Grapalat" w:cs="Sylfaen"/>
          <w:sz w:val="20"/>
        </w:rPr>
        <w:t>ասնակիցն</w:t>
      </w:r>
      <w:r w:rsidRPr="00095A8A">
        <w:rPr>
          <w:rFonts w:ascii="GHEA Grapalat" w:hAnsi="GHEA Grapalat" w:cs="Arial"/>
          <w:sz w:val="20"/>
          <w:lang w:val="af-ZA"/>
        </w:rPr>
        <w:t xml:space="preserve"> </w:t>
      </w:r>
      <w:r w:rsidRPr="00095A8A">
        <w:rPr>
          <w:rFonts w:ascii="GHEA Grapalat" w:hAnsi="GHEA Grapalat" w:cs="Sylfaen"/>
          <w:sz w:val="20"/>
        </w:rPr>
        <w:t>իրավունք</w:t>
      </w:r>
      <w:r w:rsidRPr="00095A8A">
        <w:rPr>
          <w:rFonts w:ascii="GHEA Grapalat" w:hAnsi="GHEA Grapalat" w:cs="Arial"/>
          <w:sz w:val="20"/>
          <w:lang w:val="af-ZA"/>
        </w:rPr>
        <w:t xml:space="preserve"> </w:t>
      </w:r>
      <w:r w:rsidRPr="00095A8A">
        <w:rPr>
          <w:rFonts w:ascii="GHEA Grapalat" w:hAnsi="GHEA Grapalat" w:cs="Sylfaen"/>
          <w:sz w:val="20"/>
        </w:rPr>
        <w:t>ունի</w:t>
      </w:r>
      <w:r w:rsidRPr="00095A8A">
        <w:rPr>
          <w:rFonts w:ascii="GHEA Grapalat" w:hAnsi="GHEA Grapalat" w:cs="Arial"/>
          <w:sz w:val="20"/>
          <w:lang w:val="af-ZA"/>
        </w:rPr>
        <w:t xml:space="preserve"> </w:t>
      </w:r>
      <w:r w:rsidR="00AE4008" w:rsidRPr="00095A8A">
        <w:rPr>
          <w:rFonts w:ascii="GHEA Grapalat" w:hAnsi="GHEA Grapalat" w:cs="Sylfaen"/>
          <w:sz w:val="20"/>
        </w:rPr>
        <w:t>պ</w:t>
      </w:r>
      <w:r w:rsidRPr="00095A8A">
        <w:rPr>
          <w:rFonts w:ascii="GHEA Grapalat" w:hAnsi="GHEA Grapalat" w:cs="Sylfaen"/>
          <w:sz w:val="20"/>
        </w:rPr>
        <w:t>ատվիրատուից</w:t>
      </w:r>
      <w:r w:rsidRPr="00095A8A">
        <w:rPr>
          <w:rFonts w:ascii="GHEA Grapalat" w:hAnsi="GHEA Grapalat" w:cs="Arial"/>
          <w:sz w:val="20"/>
          <w:lang w:val="af-ZA"/>
        </w:rPr>
        <w:t xml:space="preserve"> </w:t>
      </w:r>
      <w:r w:rsidRPr="00095A8A">
        <w:rPr>
          <w:rFonts w:ascii="GHEA Grapalat" w:hAnsi="GHEA Grapalat" w:cs="Sylfaen"/>
          <w:sz w:val="20"/>
        </w:rPr>
        <w:t>պահանջել</w:t>
      </w:r>
      <w:r w:rsidRPr="00095A8A">
        <w:rPr>
          <w:rFonts w:ascii="GHEA Grapalat" w:hAnsi="GHEA Grapalat" w:cs="Arial"/>
          <w:sz w:val="20"/>
          <w:lang w:val="af-ZA"/>
        </w:rPr>
        <w:t xml:space="preserve"> </w:t>
      </w:r>
      <w:r w:rsidRPr="00095A8A">
        <w:rPr>
          <w:rFonts w:ascii="GHEA Grapalat" w:hAnsi="GHEA Grapalat" w:cs="Sylfaen"/>
          <w:sz w:val="20"/>
        </w:rPr>
        <w:t>հրավերի</w:t>
      </w:r>
      <w:r w:rsidRPr="00095A8A">
        <w:rPr>
          <w:rFonts w:ascii="GHEA Grapalat" w:hAnsi="GHEA Grapalat" w:cs="Arial"/>
          <w:sz w:val="20"/>
          <w:lang w:val="af-ZA"/>
        </w:rPr>
        <w:t xml:space="preserve"> </w:t>
      </w:r>
      <w:r w:rsidRPr="00095A8A">
        <w:rPr>
          <w:rFonts w:ascii="GHEA Grapalat" w:hAnsi="GHEA Grapalat" w:cs="Sylfaen"/>
          <w:sz w:val="20"/>
        </w:rPr>
        <w:t>պարզաբանում</w:t>
      </w:r>
      <w:r w:rsidR="004D5671" w:rsidRPr="00095A8A">
        <w:rPr>
          <w:rFonts w:ascii="GHEA Grapalat" w:hAnsi="GHEA Grapalat" w:cs="Tahoma"/>
          <w:sz w:val="20"/>
        </w:rPr>
        <w:t>։</w:t>
      </w:r>
    </w:p>
    <w:p w14:paraId="33CEE1A9" w14:textId="77777777" w:rsidR="00C80F7E" w:rsidRPr="00196C92" w:rsidRDefault="00096865" w:rsidP="00C80F7E">
      <w:pPr>
        <w:autoSpaceDE w:val="0"/>
        <w:autoSpaceDN w:val="0"/>
        <w:adjustRightInd w:val="0"/>
        <w:ind w:firstLine="567"/>
        <w:jc w:val="both"/>
        <w:rPr>
          <w:rFonts w:ascii="GHEA Grapalat" w:hAnsi="GHEA Grapalat" w:cs="Tahoma"/>
          <w:sz w:val="20"/>
          <w:lang w:val="af-ZA"/>
        </w:rPr>
      </w:pPr>
      <w:r w:rsidRPr="00095A8A">
        <w:rPr>
          <w:rFonts w:ascii="GHEA Grapalat" w:hAnsi="GHEA Grapalat" w:cs="Sylfaen"/>
          <w:sz w:val="20"/>
        </w:rPr>
        <w:t>Մասնակիցն</w:t>
      </w:r>
      <w:r w:rsidRPr="00095A8A">
        <w:rPr>
          <w:rFonts w:ascii="GHEA Grapalat" w:hAnsi="GHEA Grapalat" w:cs="Arial"/>
          <w:sz w:val="20"/>
          <w:lang w:val="af-ZA"/>
        </w:rPr>
        <w:t xml:space="preserve"> </w:t>
      </w:r>
      <w:r w:rsidRPr="00095A8A">
        <w:rPr>
          <w:rFonts w:ascii="GHEA Grapalat" w:hAnsi="GHEA Grapalat" w:cs="Sylfaen"/>
          <w:sz w:val="20"/>
        </w:rPr>
        <w:t>իրավունք</w:t>
      </w:r>
      <w:r w:rsidRPr="00095A8A">
        <w:rPr>
          <w:rFonts w:ascii="GHEA Grapalat" w:hAnsi="GHEA Grapalat" w:cs="Arial"/>
          <w:sz w:val="20"/>
          <w:lang w:val="af-ZA"/>
        </w:rPr>
        <w:t xml:space="preserve"> </w:t>
      </w:r>
      <w:r w:rsidRPr="00095A8A">
        <w:rPr>
          <w:rFonts w:ascii="GHEA Grapalat" w:hAnsi="GHEA Grapalat" w:cs="Sylfaen"/>
          <w:sz w:val="20"/>
        </w:rPr>
        <w:t>ունի</w:t>
      </w:r>
      <w:r w:rsidRPr="00095A8A">
        <w:rPr>
          <w:rFonts w:ascii="GHEA Grapalat" w:hAnsi="GHEA Grapalat" w:cs="Arial"/>
          <w:sz w:val="20"/>
          <w:lang w:val="af-ZA"/>
        </w:rPr>
        <w:t xml:space="preserve"> </w:t>
      </w:r>
      <w:r w:rsidRPr="00095A8A">
        <w:rPr>
          <w:rFonts w:ascii="GHEA Grapalat" w:hAnsi="GHEA Grapalat" w:cs="Sylfaen"/>
          <w:sz w:val="20"/>
        </w:rPr>
        <w:t>հայտերի</w:t>
      </w:r>
      <w:r w:rsidRPr="00095A8A">
        <w:rPr>
          <w:rFonts w:ascii="GHEA Grapalat" w:hAnsi="GHEA Grapalat" w:cs="Arial"/>
          <w:sz w:val="20"/>
          <w:lang w:val="af-ZA"/>
        </w:rPr>
        <w:t xml:space="preserve"> </w:t>
      </w:r>
      <w:r w:rsidRPr="00095A8A">
        <w:rPr>
          <w:rFonts w:ascii="GHEA Grapalat" w:hAnsi="GHEA Grapalat" w:cs="Sylfaen"/>
          <w:sz w:val="20"/>
        </w:rPr>
        <w:t>ներկայացման</w:t>
      </w:r>
      <w:r w:rsidRPr="00095A8A">
        <w:rPr>
          <w:rFonts w:ascii="GHEA Grapalat" w:hAnsi="GHEA Grapalat" w:cs="Arial"/>
          <w:sz w:val="20"/>
          <w:lang w:val="af-ZA"/>
        </w:rPr>
        <w:t xml:space="preserve"> </w:t>
      </w:r>
      <w:r w:rsidRPr="00095A8A">
        <w:rPr>
          <w:rFonts w:ascii="GHEA Grapalat" w:hAnsi="GHEA Grapalat" w:cs="Sylfaen"/>
          <w:sz w:val="20"/>
        </w:rPr>
        <w:t>վերջնաժամկետը</w:t>
      </w:r>
      <w:r w:rsidRPr="00095A8A">
        <w:rPr>
          <w:rFonts w:ascii="GHEA Grapalat" w:hAnsi="GHEA Grapalat" w:cs="Arial"/>
          <w:sz w:val="20"/>
          <w:lang w:val="af-ZA"/>
        </w:rPr>
        <w:t xml:space="preserve"> </w:t>
      </w:r>
      <w:r w:rsidRPr="00095A8A">
        <w:rPr>
          <w:rFonts w:ascii="GHEA Grapalat" w:hAnsi="GHEA Grapalat" w:cs="Sylfaen"/>
          <w:sz w:val="20"/>
        </w:rPr>
        <w:t>լրանալուց</w:t>
      </w:r>
      <w:r w:rsidRPr="00095A8A">
        <w:rPr>
          <w:rFonts w:ascii="GHEA Grapalat" w:hAnsi="GHEA Grapalat" w:cs="Arial"/>
          <w:sz w:val="20"/>
          <w:lang w:val="af-ZA"/>
        </w:rPr>
        <w:t xml:space="preserve"> </w:t>
      </w:r>
      <w:r w:rsidRPr="00095A8A">
        <w:rPr>
          <w:rFonts w:ascii="GHEA Grapalat" w:hAnsi="GHEA Grapalat" w:cs="Sylfaen"/>
          <w:sz w:val="20"/>
        </w:rPr>
        <w:t>առնվազն</w:t>
      </w:r>
      <w:r w:rsidRPr="00095A8A">
        <w:rPr>
          <w:rFonts w:ascii="GHEA Grapalat" w:hAnsi="GHEA Grapalat" w:cs="Arial"/>
          <w:sz w:val="20"/>
          <w:lang w:val="af-ZA"/>
        </w:rPr>
        <w:t xml:space="preserve"> </w:t>
      </w:r>
      <w:r w:rsidRPr="00095A8A">
        <w:rPr>
          <w:rFonts w:ascii="GHEA Grapalat" w:hAnsi="GHEA Grapalat" w:cs="Sylfaen"/>
          <w:sz w:val="20"/>
        </w:rPr>
        <w:t>հինգ</w:t>
      </w:r>
      <w:r w:rsidRPr="00095A8A">
        <w:rPr>
          <w:rFonts w:ascii="GHEA Grapalat" w:hAnsi="GHEA Grapalat" w:cs="Arial"/>
          <w:sz w:val="20"/>
          <w:lang w:val="af-ZA"/>
        </w:rPr>
        <w:t xml:space="preserve"> </w:t>
      </w:r>
      <w:r w:rsidRPr="00095A8A">
        <w:rPr>
          <w:rFonts w:ascii="GHEA Grapalat" w:hAnsi="GHEA Grapalat" w:cs="Sylfaen"/>
          <w:sz w:val="20"/>
        </w:rPr>
        <w:t>օրացուցային</w:t>
      </w:r>
      <w:r w:rsidRPr="00095A8A">
        <w:rPr>
          <w:rFonts w:ascii="GHEA Grapalat" w:hAnsi="GHEA Grapalat" w:cs="Arial"/>
          <w:sz w:val="20"/>
          <w:lang w:val="af-ZA"/>
        </w:rPr>
        <w:t xml:space="preserve"> </w:t>
      </w:r>
      <w:r w:rsidRPr="00095A8A">
        <w:rPr>
          <w:rFonts w:ascii="GHEA Grapalat" w:hAnsi="GHEA Grapalat" w:cs="Sylfaen"/>
          <w:sz w:val="20"/>
        </w:rPr>
        <w:t>օր</w:t>
      </w:r>
      <w:r w:rsidR="002B5F87" w:rsidRPr="00095A8A">
        <w:rPr>
          <w:rFonts w:ascii="GHEA Grapalat" w:hAnsi="GHEA Grapalat" w:cs="Sylfaen"/>
          <w:sz w:val="20"/>
          <w:lang w:val="af-ZA"/>
        </w:rPr>
        <w:t xml:space="preserve"> </w:t>
      </w:r>
      <w:r w:rsidRPr="00095A8A">
        <w:rPr>
          <w:rFonts w:ascii="GHEA Grapalat" w:hAnsi="GHEA Grapalat" w:cs="Sylfaen"/>
          <w:sz w:val="20"/>
        </w:rPr>
        <w:t>առաջ</w:t>
      </w:r>
      <w:r w:rsidRPr="00095A8A">
        <w:rPr>
          <w:rFonts w:ascii="GHEA Grapalat" w:hAnsi="GHEA Grapalat" w:cs="Arial"/>
          <w:sz w:val="20"/>
          <w:lang w:val="af-ZA"/>
        </w:rPr>
        <w:t xml:space="preserve"> </w:t>
      </w:r>
      <w:r w:rsidR="00965B76" w:rsidRPr="00095A8A">
        <w:rPr>
          <w:rFonts w:ascii="GHEA Grapalat" w:hAnsi="GHEA Grapalat" w:cs="Arial"/>
          <w:sz w:val="20"/>
        </w:rPr>
        <w:t>համակարգի</w:t>
      </w:r>
      <w:r w:rsidR="00965B76" w:rsidRPr="00095A8A">
        <w:rPr>
          <w:rFonts w:ascii="GHEA Grapalat" w:hAnsi="GHEA Grapalat" w:cs="Arial"/>
          <w:sz w:val="20"/>
          <w:lang w:val="af-ZA"/>
        </w:rPr>
        <w:t xml:space="preserve"> </w:t>
      </w:r>
      <w:r w:rsidR="00965B76" w:rsidRPr="00095A8A">
        <w:rPr>
          <w:rFonts w:ascii="GHEA Grapalat" w:hAnsi="GHEA Grapalat" w:cs="Arial"/>
          <w:sz w:val="20"/>
        </w:rPr>
        <w:t>միջոցով</w:t>
      </w:r>
      <w:r w:rsidR="00965B76" w:rsidRPr="00095A8A">
        <w:rPr>
          <w:rFonts w:ascii="GHEA Grapalat" w:hAnsi="GHEA Grapalat" w:cs="Arial"/>
          <w:sz w:val="20"/>
          <w:lang w:val="af-ZA"/>
        </w:rPr>
        <w:t xml:space="preserve"> </w:t>
      </w:r>
      <w:r w:rsidR="000946A3" w:rsidRPr="00095A8A">
        <w:rPr>
          <w:rFonts w:ascii="GHEA Grapalat" w:hAnsi="GHEA Grapalat" w:cs="Sylfaen"/>
          <w:sz w:val="20"/>
        </w:rPr>
        <w:t>հանձնաժողովից</w:t>
      </w:r>
      <w:r w:rsidR="000946A3" w:rsidRPr="00095A8A">
        <w:rPr>
          <w:rFonts w:ascii="GHEA Grapalat" w:hAnsi="GHEA Grapalat" w:cs="Sylfaen"/>
          <w:sz w:val="20"/>
          <w:lang w:val="af-ZA"/>
        </w:rPr>
        <w:t xml:space="preserve"> </w:t>
      </w:r>
      <w:r w:rsidRPr="00095A8A">
        <w:rPr>
          <w:rFonts w:ascii="GHEA Grapalat" w:hAnsi="GHEA Grapalat" w:cs="Sylfaen"/>
          <w:sz w:val="20"/>
        </w:rPr>
        <w:t>պահանջելու</w:t>
      </w:r>
      <w:r w:rsidRPr="00095A8A">
        <w:rPr>
          <w:rFonts w:ascii="GHEA Grapalat" w:hAnsi="GHEA Grapalat" w:cs="Arial"/>
          <w:sz w:val="20"/>
          <w:lang w:val="af-ZA"/>
        </w:rPr>
        <w:t xml:space="preserve"> </w:t>
      </w:r>
      <w:r w:rsidRPr="00095A8A">
        <w:rPr>
          <w:rFonts w:ascii="GHEA Grapalat" w:hAnsi="GHEA Grapalat" w:cs="Sylfaen"/>
          <w:sz w:val="20"/>
        </w:rPr>
        <w:t>հրավերի</w:t>
      </w:r>
      <w:r w:rsidRPr="00095A8A">
        <w:rPr>
          <w:rFonts w:ascii="GHEA Grapalat" w:hAnsi="GHEA Grapalat" w:cs="Arial"/>
          <w:sz w:val="20"/>
          <w:lang w:val="af-ZA"/>
        </w:rPr>
        <w:t xml:space="preserve"> </w:t>
      </w:r>
      <w:r w:rsidRPr="00095A8A">
        <w:rPr>
          <w:rFonts w:ascii="GHEA Grapalat" w:hAnsi="GHEA Grapalat" w:cs="Sylfaen"/>
          <w:sz w:val="20"/>
        </w:rPr>
        <w:t>պարզաբանում</w:t>
      </w:r>
      <w:r w:rsidR="004D5671" w:rsidRPr="00095A8A">
        <w:rPr>
          <w:rFonts w:ascii="GHEA Grapalat" w:hAnsi="GHEA Grapalat" w:cs="Tahoma"/>
          <w:sz w:val="20"/>
        </w:rPr>
        <w:t>։</w:t>
      </w:r>
      <w:r w:rsidRPr="00095A8A">
        <w:rPr>
          <w:rFonts w:ascii="GHEA Grapalat" w:hAnsi="GHEA Grapalat"/>
          <w:sz w:val="20"/>
          <w:lang w:val="af-ZA"/>
        </w:rPr>
        <w:t xml:space="preserve"> </w:t>
      </w:r>
      <w:r w:rsidR="000946A3" w:rsidRPr="00095A8A">
        <w:rPr>
          <w:rFonts w:ascii="GHEA Grapalat" w:hAnsi="GHEA Grapalat"/>
          <w:sz w:val="20"/>
        </w:rPr>
        <w:t>Հանձնաժողովը</w:t>
      </w:r>
      <w:r w:rsidR="000946A3" w:rsidRPr="00095A8A">
        <w:rPr>
          <w:rFonts w:ascii="GHEA Grapalat" w:hAnsi="GHEA Grapalat"/>
          <w:sz w:val="20"/>
          <w:lang w:val="af-ZA"/>
        </w:rPr>
        <w:t xml:space="preserve"> </w:t>
      </w:r>
      <w:r w:rsidR="000946A3" w:rsidRPr="00095A8A">
        <w:rPr>
          <w:rFonts w:ascii="GHEA Grapalat" w:hAnsi="GHEA Grapalat" w:cs="Sylfaen"/>
          <w:sz w:val="20"/>
        </w:rPr>
        <w:t>հարցումը</w:t>
      </w:r>
      <w:r w:rsidR="000946A3" w:rsidRPr="00095A8A">
        <w:rPr>
          <w:rFonts w:ascii="GHEA Grapalat" w:hAnsi="GHEA Grapalat" w:cs="Arial"/>
          <w:sz w:val="20"/>
          <w:lang w:val="af-ZA"/>
        </w:rPr>
        <w:t xml:space="preserve"> </w:t>
      </w:r>
      <w:r w:rsidRPr="00095A8A">
        <w:rPr>
          <w:rFonts w:ascii="GHEA Grapalat" w:hAnsi="GHEA Grapalat" w:cs="Sylfaen"/>
          <w:sz w:val="20"/>
        </w:rPr>
        <w:t>կատարած</w:t>
      </w:r>
      <w:r w:rsidRPr="00095A8A">
        <w:rPr>
          <w:rFonts w:ascii="GHEA Grapalat" w:hAnsi="GHEA Grapalat" w:cs="Arial"/>
          <w:sz w:val="20"/>
          <w:lang w:val="af-ZA"/>
        </w:rPr>
        <w:t xml:space="preserve"> </w:t>
      </w:r>
      <w:r w:rsidR="000946A3" w:rsidRPr="00095A8A">
        <w:rPr>
          <w:rFonts w:ascii="GHEA Grapalat" w:hAnsi="GHEA Grapalat" w:cs="Arial"/>
          <w:sz w:val="20"/>
        </w:rPr>
        <w:t>մ</w:t>
      </w:r>
      <w:r w:rsidR="000946A3" w:rsidRPr="00095A8A">
        <w:rPr>
          <w:rFonts w:ascii="GHEA Grapalat" w:hAnsi="GHEA Grapalat" w:cs="Sylfaen"/>
          <w:sz w:val="20"/>
        </w:rPr>
        <w:t>ասնակցին</w:t>
      </w:r>
      <w:r w:rsidR="000946A3" w:rsidRPr="00095A8A">
        <w:rPr>
          <w:rFonts w:ascii="GHEA Grapalat" w:hAnsi="GHEA Grapalat" w:cs="Arial"/>
          <w:sz w:val="20"/>
          <w:lang w:val="af-ZA"/>
        </w:rPr>
        <w:t xml:space="preserve"> </w:t>
      </w:r>
      <w:r w:rsidRPr="00095A8A">
        <w:rPr>
          <w:rFonts w:ascii="GHEA Grapalat" w:hAnsi="GHEA Grapalat" w:cs="Sylfaen"/>
          <w:sz w:val="20"/>
        </w:rPr>
        <w:t>պարզաբանումը</w:t>
      </w:r>
      <w:r w:rsidRPr="00095A8A">
        <w:rPr>
          <w:rFonts w:ascii="GHEA Grapalat" w:hAnsi="GHEA Grapalat" w:cs="Arial"/>
          <w:sz w:val="20"/>
          <w:lang w:val="af-ZA"/>
        </w:rPr>
        <w:t xml:space="preserve"> </w:t>
      </w:r>
      <w:r w:rsidRPr="00095A8A">
        <w:rPr>
          <w:rFonts w:ascii="GHEA Grapalat" w:hAnsi="GHEA Grapalat" w:cs="Sylfaen"/>
          <w:sz w:val="20"/>
        </w:rPr>
        <w:t>տրամադրում</w:t>
      </w:r>
      <w:r w:rsidRPr="00095A8A">
        <w:rPr>
          <w:rFonts w:ascii="GHEA Grapalat" w:hAnsi="GHEA Grapalat" w:cs="Arial"/>
          <w:sz w:val="20"/>
          <w:lang w:val="af-ZA"/>
        </w:rPr>
        <w:t xml:space="preserve"> </w:t>
      </w:r>
      <w:r w:rsidRPr="00095A8A">
        <w:rPr>
          <w:rFonts w:ascii="GHEA Grapalat" w:hAnsi="GHEA Grapalat" w:cs="Sylfaen"/>
          <w:sz w:val="20"/>
        </w:rPr>
        <w:t>է</w:t>
      </w:r>
      <w:r w:rsidR="00A93710" w:rsidRPr="00095A8A">
        <w:rPr>
          <w:rFonts w:ascii="GHEA Grapalat" w:hAnsi="GHEA Grapalat" w:cs="Sylfaen"/>
          <w:sz w:val="20"/>
          <w:lang w:val="af-ZA"/>
        </w:rPr>
        <w:t xml:space="preserve"> </w:t>
      </w:r>
      <w:r w:rsidR="00926875" w:rsidRPr="00095A8A">
        <w:rPr>
          <w:rFonts w:ascii="GHEA Grapalat" w:hAnsi="GHEA Grapalat" w:cs="Sylfaen"/>
          <w:sz w:val="20"/>
        </w:rPr>
        <w:t>համակարգի</w:t>
      </w:r>
      <w:r w:rsidR="00926875" w:rsidRPr="00095A8A">
        <w:rPr>
          <w:rFonts w:ascii="GHEA Grapalat" w:hAnsi="GHEA Grapalat" w:cs="Sylfaen"/>
          <w:sz w:val="20"/>
          <w:lang w:val="af-ZA"/>
        </w:rPr>
        <w:t xml:space="preserve"> </w:t>
      </w:r>
      <w:r w:rsidR="00926875" w:rsidRPr="00095A8A">
        <w:rPr>
          <w:rFonts w:ascii="GHEA Grapalat" w:hAnsi="GHEA Grapalat" w:cs="Sylfaen"/>
          <w:sz w:val="20"/>
        </w:rPr>
        <w:t>միջոցով</w:t>
      </w:r>
      <w:r w:rsidR="00926875" w:rsidRPr="00095A8A">
        <w:rPr>
          <w:rFonts w:ascii="GHEA Grapalat" w:hAnsi="GHEA Grapalat" w:cs="Sylfaen"/>
          <w:sz w:val="20"/>
          <w:lang w:val="af-ZA"/>
        </w:rPr>
        <w:t xml:space="preserve">` </w:t>
      </w:r>
      <w:r w:rsidRPr="00095A8A">
        <w:rPr>
          <w:rFonts w:ascii="GHEA Grapalat" w:hAnsi="GHEA Grapalat" w:cs="Sylfaen"/>
          <w:sz w:val="20"/>
        </w:rPr>
        <w:t>հարցում</w:t>
      </w:r>
      <w:r w:rsidR="000946A3" w:rsidRPr="00095A8A">
        <w:rPr>
          <w:rFonts w:ascii="GHEA Grapalat" w:hAnsi="GHEA Grapalat" w:cs="Sylfaen"/>
          <w:sz w:val="20"/>
        </w:rPr>
        <w:t>ը</w:t>
      </w:r>
      <w:r w:rsidRPr="00095A8A">
        <w:rPr>
          <w:rFonts w:ascii="GHEA Grapalat" w:hAnsi="GHEA Grapalat" w:cs="Arial"/>
          <w:sz w:val="20"/>
          <w:lang w:val="af-ZA"/>
        </w:rPr>
        <w:t xml:space="preserve"> </w:t>
      </w:r>
      <w:r w:rsidRPr="00095A8A">
        <w:rPr>
          <w:rFonts w:ascii="GHEA Grapalat" w:hAnsi="GHEA Grapalat" w:cs="Sylfaen"/>
          <w:sz w:val="20"/>
        </w:rPr>
        <w:t>ստանալու</w:t>
      </w:r>
      <w:r w:rsidRPr="00095A8A">
        <w:rPr>
          <w:rFonts w:ascii="GHEA Grapalat" w:hAnsi="GHEA Grapalat" w:cs="Arial"/>
          <w:sz w:val="20"/>
          <w:lang w:val="af-ZA"/>
        </w:rPr>
        <w:t xml:space="preserve"> </w:t>
      </w:r>
      <w:r w:rsidRPr="00095A8A">
        <w:rPr>
          <w:rFonts w:ascii="GHEA Grapalat" w:hAnsi="GHEA Grapalat" w:cs="Sylfaen"/>
          <w:sz w:val="20"/>
        </w:rPr>
        <w:t>օրվան</w:t>
      </w:r>
      <w:r w:rsidRPr="00095A8A">
        <w:rPr>
          <w:rFonts w:ascii="GHEA Grapalat" w:hAnsi="GHEA Grapalat" w:cs="Arial"/>
          <w:sz w:val="20"/>
          <w:lang w:val="af-ZA"/>
        </w:rPr>
        <w:t xml:space="preserve"> </w:t>
      </w:r>
      <w:r w:rsidRPr="00095A8A">
        <w:rPr>
          <w:rFonts w:ascii="GHEA Grapalat" w:hAnsi="GHEA Grapalat" w:cs="Sylfaen"/>
          <w:sz w:val="20"/>
        </w:rPr>
        <w:t>հաջորդող</w:t>
      </w:r>
      <w:r w:rsidRPr="00095A8A">
        <w:rPr>
          <w:rFonts w:ascii="GHEA Grapalat" w:hAnsi="GHEA Grapalat" w:cs="Arial"/>
          <w:sz w:val="20"/>
          <w:lang w:val="af-ZA"/>
        </w:rPr>
        <w:t xml:space="preserve"> </w:t>
      </w:r>
      <w:r w:rsidRPr="00095A8A">
        <w:rPr>
          <w:rFonts w:ascii="GHEA Grapalat" w:hAnsi="GHEA Grapalat" w:cs="Sylfaen"/>
          <w:sz w:val="20"/>
        </w:rPr>
        <w:t>եր</w:t>
      </w:r>
      <w:r w:rsidR="00A93710" w:rsidRPr="00095A8A">
        <w:rPr>
          <w:rFonts w:ascii="GHEA Grapalat" w:hAnsi="GHEA Grapalat" w:cs="Sylfaen"/>
          <w:sz w:val="20"/>
        </w:rPr>
        <w:t>կու</w:t>
      </w:r>
      <w:r w:rsidRPr="00095A8A">
        <w:rPr>
          <w:rFonts w:ascii="GHEA Grapalat" w:hAnsi="GHEA Grapalat" w:cs="Arial"/>
          <w:sz w:val="20"/>
          <w:lang w:val="af-ZA"/>
        </w:rPr>
        <w:t xml:space="preserve"> </w:t>
      </w:r>
      <w:r w:rsidRPr="00095A8A">
        <w:rPr>
          <w:rFonts w:ascii="GHEA Grapalat" w:hAnsi="GHEA Grapalat" w:cs="Sylfaen"/>
          <w:sz w:val="20"/>
        </w:rPr>
        <w:t>օրացուցային</w:t>
      </w:r>
      <w:r w:rsidRPr="00095A8A">
        <w:rPr>
          <w:rFonts w:ascii="GHEA Grapalat" w:hAnsi="GHEA Grapalat" w:cs="Arial"/>
          <w:sz w:val="20"/>
          <w:lang w:val="af-ZA"/>
        </w:rPr>
        <w:t xml:space="preserve"> </w:t>
      </w:r>
      <w:r w:rsidRPr="00095A8A">
        <w:rPr>
          <w:rFonts w:ascii="GHEA Grapalat" w:hAnsi="GHEA Grapalat" w:cs="Sylfaen"/>
          <w:sz w:val="20"/>
        </w:rPr>
        <w:t>օրվա</w:t>
      </w:r>
      <w:r w:rsidRPr="00095A8A">
        <w:rPr>
          <w:rFonts w:ascii="GHEA Grapalat" w:hAnsi="GHEA Grapalat" w:cs="Arial"/>
          <w:sz w:val="20"/>
          <w:lang w:val="af-ZA"/>
        </w:rPr>
        <w:t xml:space="preserve"> </w:t>
      </w:r>
      <w:r w:rsidRPr="00095A8A">
        <w:rPr>
          <w:rFonts w:ascii="GHEA Grapalat" w:hAnsi="GHEA Grapalat" w:cs="Sylfaen"/>
          <w:sz w:val="20"/>
        </w:rPr>
        <w:t>ընթացքում</w:t>
      </w:r>
      <w:r w:rsidR="004D5671" w:rsidRPr="00095A8A">
        <w:rPr>
          <w:rFonts w:ascii="GHEA Grapalat" w:hAnsi="GHEA Grapalat" w:cs="Tahoma"/>
          <w:sz w:val="20"/>
        </w:rPr>
        <w:t>։</w:t>
      </w:r>
    </w:p>
    <w:p w14:paraId="1400377D" w14:textId="2C5AD5F5" w:rsidR="00096865" w:rsidRPr="00095A8A" w:rsidRDefault="00096865" w:rsidP="00C80F7E">
      <w:pPr>
        <w:autoSpaceDE w:val="0"/>
        <w:autoSpaceDN w:val="0"/>
        <w:adjustRightInd w:val="0"/>
        <w:ind w:firstLine="567"/>
        <w:jc w:val="both"/>
        <w:rPr>
          <w:rFonts w:ascii="GHEA Grapalat" w:hAnsi="GHEA Grapalat" w:cs="Arial"/>
          <w:sz w:val="20"/>
          <w:lang w:val="af-ZA"/>
        </w:rPr>
      </w:pPr>
      <w:r w:rsidRPr="00095A8A">
        <w:rPr>
          <w:rFonts w:ascii="GHEA Grapalat" w:hAnsi="GHEA Grapalat" w:cs="Arial"/>
          <w:sz w:val="20"/>
          <w:lang w:val="af-ZA"/>
        </w:rPr>
        <w:t xml:space="preserve">3.2 Հարցման և պարզաբանումների բովանդակության մասին հայտարարությունը </w:t>
      </w:r>
      <w:r w:rsidR="00781688" w:rsidRPr="00095A8A">
        <w:rPr>
          <w:rFonts w:ascii="GHEA Grapalat" w:hAnsi="GHEA Grapalat" w:cs="Arial"/>
          <w:sz w:val="20"/>
          <w:lang w:val="af-ZA"/>
        </w:rPr>
        <w:t xml:space="preserve">պարզաբանումը տրամադրելու օրը </w:t>
      </w:r>
      <w:r w:rsidRPr="00095A8A">
        <w:rPr>
          <w:rFonts w:ascii="GHEA Grapalat" w:hAnsi="GHEA Grapalat" w:cs="Arial"/>
          <w:sz w:val="20"/>
          <w:lang w:val="af-ZA"/>
        </w:rPr>
        <w:t xml:space="preserve">հրապարակվում է </w:t>
      </w:r>
      <w:r w:rsidR="00781688" w:rsidRPr="00095A8A">
        <w:rPr>
          <w:rFonts w:ascii="GHEA Grapalat" w:hAnsi="GHEA Grapalat" w:cs="Arial"/>
          <w:sz w:val="20"/>
          <w:lang w:val="af-ZA"/>
        </w:rPr>
        <w:t xml:space="preserve">համակարգում և </w:t>
      </w:r>
      <w:r w:rsidR="00757A3F" w:rsidRPr="00095A8A">
        <w:rPr>
          <w:rFonts w:ascii="GHEA Grapalat" w:hAnsi="GHEA Grapalat" w:cs="Arial"/>
          <w:sz w:val="20"/>
          <w:lang w:val="af-ZA"/>
        </w:rPr>
        <w:t>www.procurement.am հասցեով գործող տեղեկագր</w:t>
      </w:r>
      <w:r w:rsidR="009A73D5" w:rsidRPr="00095A8A">
        <w:rPr>
          <w:rFonts w:ascii="GHEA Grapalat" w:hAnsi="GHEA Grapalat" w:cs="Arial"/>
          <w:sz w:val="20"/>
          <w:lang w:val="af-ZA"/>
        </w:rPr>
        <w:t xml:space="preserve">ի (այսուհետ` տեղեկագիր) </w:t>
      </w:r>
      <w:r w:rsidR="001C76F7" w:rsidRPr="00095A8A">
        <w:rPr>
          <w:rFonts w:ascii="GHEA Grapalat" w:hAnsi="GHEA Grapalat" w:cs="Arial"/>
          <w:sz w:val="20"/>
          <w:lang w:val="af-ZA"/>
        </w:rPr>
        <w:t>«</w:t>
      </w:r>
      <w:r w:rsidR="00051B7F" w:rsidRPr="00095A8A">
        <w:rPr>
          <w:rFonts w:ascii="GHEA Grapalat" w:hAnsi="GHEA Grapalat" w:cs="Arial"/>
          <w:sz w:val="20"/>
          <w:lang w:val="af-ZA"/>
        </w:rPr>
        <w:t>Գնումների հայտարարություններ</w:t>
      </w:r>
      <w:r w:rsidR="001C76F7" w:rsidRPr="00095A8A">
        <w:rPr>
          <w:rFonts w:ascii="GHEA Grapalat" w:hAnsi="GHEA Grapalat" w:cs="Arial"/>
          <w:sz w:val="20"/>
          <w:lang w:val="af-ZA"/>
        </w:rPr>
        <w:t>»</w:t>
      </w:r>
      <w:r w:rsidR="00051B7F" w:rsidRPr="00095A8A">
        <w:rPr>
          <w:rFonts w:ascii="GHEA Grapalat" w:hAnsi="GHEA Grapalat" w:cs="Arial"/>
          <w:sz w:val="20"/>
          <w:lang w:val="af-ZA"/>
        </w:rPr>
        <w:t xml:space="preserve"> բաժնի </w:t>
      </w:r>
      <w:r w:rsidR="001C76F7" w:rsidRPr="00095A8A">
        <w:rPr>
          <w:rFonts w:ascii="GHEA Grapalat" w:hAnsi="GHEA Grapalat" w:cs="Arial"/>
          <w:sz w:val="20"/>
          <w:lang w:val="af-ZA"/>
        </w:rPr>
        <w:t>«</w:t>
      </w:r>
      <w:r w:rsidR="00051B7F" w:rsidRPr="00095A8A">
        <w:rPr>
          <w:rFonts w:ascii="GHEA Grapalat" w:hAnsi="GHEA Grapalat" w:cs="Arial"/>
          <w:sz w:val="20"/>
          <w:lang w:val="af-ZA"/>
        </w:rPr>
        <w:t>Հրավերների պարզաբանումների վերաբերյալ հայտարարություններ</w:t>
      </w:r>
      <w:r w:rsidR="001C76F7" w:rsidRPr="00095A8A">
        <w:rPr>
          <w:rFonts w:ascii="GHEA Grapalat" w:hAnsi="GHEA Grapalat" w:cs="Arial"/>
          <w:sz w:val="20"/>
          <w:lang w:val="af-ZA"/>
        </w:rPr>
        <w:t>»</w:t>
      </w:r>
      <w:r w:rsidR="00051B7F" w:rsidRPr="00095A8A">
        <w:rPr>
          <w:rFonts w:ascii="GHEA Grapalat" w:hAnsi="GHEA Grapalat" w:cs="Arial"/>
          <w:sz w:val="20"/>
          <w:lang w:val="af-ZA"/>
        </w:rPr>
        <w:t xml:space="preserve"> ենթաբա</w:t>
      </w:r>
      <w:r w:rsidR="009A73D5" w:rsidRPr="00095A8A">
        <w:rPr>
          <w:rFonts w:ascii="GHEA Grapalat" w:hAnsi="GHEA Grapalat" w:cs="Arial"/>
          <w:sz w:val="20"/>
          <w:lang w:val="af-ZA"/>
        </w:rPr>
        <w:t>բաժնում</w:t>
      </w:r>
      <w:r w:rsidR="00781688" w:rsidRPr="00095A8A">
        <w:rPr>
          <w:rFonts w:ascii="GHEA Grapalat" w:hAnsi="GHEA Grapalat" w:cs="Arial"/>
          <w:sz w:val="20"/>
          <w:lang w:val="af-ZA"/>
        </w:rPr>
        <w:t>`</w:t>
      </w:r>
      <w:r w:rsidR="009A73D5" w:rsidRPr="00095A8A">
        <w:rPr>
          <w:rFonts w:ascii="GHEA Grapalat" w:hAnsi="GHEA Grapalat" w:cs="Arial"/>
          <w:sz w:val="20"/>
          <w:lang w:val="af-ZA"/>
        </w:rPr>
        <w:t xml:space="preserve"> </w:t>
      </w:r>
      <w:r w:rsidRPr="00095A8A">
        <w:rPr>
          <w:rFonts w:ascii="GHEA Grapalat" w:hAnsi="GHEA Grapalat" w:cs="Arial"/>
          <w:sz w:val="20"/>
          <w:lang w:val="af-ZA"/>
        </w:rPr>
        <w:t xml:space="preserve">առանց նշելու հարցումը կատարած </w:t>
      </w:r>
      <w:r w:rsidR="00051B7F" w:rsidRPr="00095A8A">
        <w:rPr>
          <w:rFonts w:ascii="GHEA Grapalat" w:hAnsi="GHEA Grapalat" w:cs="Arial"/>
          <w:sz w:val="20"/>
          <w:lang w:val="af-ZA"/>
        </w:rPr>
        <w:t>մ</w:t>
      </w:r>
      <w:r w:rsidRPr="00095A8A">
        <w:rPr>
          <w:rFonts w:ascii="GHEA Grapalat" w:hAnsi="GHEA Grapalat" w:cs="Arial"/>
          <w:sz w:val="20"/>
          <w:lang w:val="af-ZA"/>
        </w:rPr>
        <w:t>ասնակցի տվյալները</w:t>
      </w:r>
      <w:r w:rsidR="004D5671" w:rsidRPr="00095A8A">
        <w:rPr>
          <w:rFonts w:ascii="GHEA Grapalat" w:hAnsi="GHEA Grapalat" w:cs="Arial"/>
          <w:sz w:val="20"/>
          <w:lang w:val="af-ZA"/>
        </w:rPr>
        <w:t>։</w:t>
      </w:r>
      <w:r w:rsidR="00A93710" w:rsidRPr="00095A8A">
        <w:rPr>
          <w:rFonts w:ascii="GHEA Grapalat" w:hAnsi="GHEA Grapalat" w:cs="Arial"/>
          <w:sz w:val="20"/>
          <w:lang w:val="af-ZA"/>
        </w:rPr>
        <w:t xml:space="preserve"> </w:t>
      </w:r>
    </w:p>
    <w:p w14:paraId="675D848F" w14:textId="6EEF7553" w:rsidR="00096865" w:rsidRPr="00095A8A" w:rsidRDefault="00096865" w:rsidP="00EF3662">
      <w:pPr>
        <w:autoSpaceDE w:val="0"/>
        <w:autoSpaceDN w:val="0"/>
        <w:adjustRightInd w:val="0"/>
        <w:ind w:firstLine="567"/>
        <w:jc w:val="both"/>
        <w:rPr>
          <w:rFonts w:ascii="GHEA Grapalat" w:hAnsi="GHEA Grapalat" w:cs="Arial Unicode"/>
          <w:sz w:val="20"/>
          <w:lang w:val="af-ZA"/>
        </w:rPr>
      </w:pPr>
      <w:r w:rsidRPr="00095A8A">
        <w:rPr>
          <w:rFonts w:ascii="GHEA Grapalat" w:hAnsi="GHEA Grapalat" w:cs="Arial"/>
          <w:sz w:val="20"/>
          <w:lang w:val="af-ZA"/>
        </w:rPr>
        <w:t>3.3 Պարզաբանում չի տրամադրվում, եթե հարցումը կատարվել է սույն բաժնով սահմանված ժամկետի</w:t>
      </w:r>
      <w:r w:rsidRPr="00095A8A">
        <w:rPr>
          <w:rFonts w:ascii="GHEA Grapalat" w:hAnsi="GHEA Grapalat" w:cs="Arial Unicode"/>
          <w:sz w:val="20"/>
          <w:lang w:val="af-ZA"/>
        </w:rPr>
        <w:t xml:space="preserve"> </w:t>
      </w:r>
      <w:r w:rsidRPr="00095A8A">
        <w:rPr>
          <w:rFonts w:ascii="GHEA Grapalat" w:hAnsi="GHEA Grapalat" w:cs="Sylfaen"/>
          <w:sz w:val="20"/>
          <w:lang w:val="ru-RU"/>
        </w:rPr>
        <w:t>խախտմամբ</w:t>
      </w:r>
      <w:r w:rsidRPr="00095A8A">
        <w:rPr>
          <w:rFonts w:ascii="GHEA Grapalat" w:hAnsi="GHEA Grapalat" w:cs="Arial Unicode"/>
          <w:sz w:val="20"/>
          <w:lang w:val="af-ZA"/>
        </w:rPr>
        <w:t xml:space="preserve">, </w:t>
      </w:r>
      <w:r w:rsidRPr="00095A8A">
        <w:rPr>
          <w:rFonts w:ascii="GHEA Grapalat" w:hAnsi="GHEA Grapalat" w:cs="Sylfaen"/>
          <w:sz w:val="20"/>
          <w:lang w:val="ru-RU"/>
        </w:rPr>
        <w:t>ինչպես</w:t>
      </w:r>
      <w:r w:rsidRPr="00095A8A">
        <w:rPr>
          <w:rFonts w:ascii="GHEA Grapalat" w:hAnsi="GHEA Grapalat" w:cs="Arial Unicode"/>
          <w:sz w:val="20"/>
          <w:lang w:val="af-ZA"/>
        </w:rPr>
        <w:t xml:space="preserve"> </w:t>
      </w:r>
      <w:r w:rsidRPr="00095A8A">
        <w:rPr>
          <w:rFonts w:ascii="GHEA Grapalat" w:hAnsi="GHEA Grapalat" w:cs="Sylfaen"/>
          <w:sz w:val="20"/>
          <w:lang w:val="ru-RU"/>
        </w:rPr>
        <w:t>նաև</w:t>
      </w:r>
      <w:r w:rsidRPr="00095A8A">
        <w:rPr>
          <w:rFonts w:ascii="GHEA Grapalat" w:hAnsi="GHEA Grapalat" w:cs="Arial Unicode"/>
          <w:sz w:val="20"/>
          <w:lang w:val="af-ZA"/>
        </w:rPr>
        <w:t xml:space="preserve">, </w:t>
      </w:r>
      <w:r w:rsidRPr="00095A8A">
        <w:rPr>
          <w:rFonts w:ascii="GHEA Grapalat" w:hAnsi="GHEA Grapalat" w:cs="Sylfaen"/>
          <w:sz w:val="20"/>
          <w:lang w:val="ru-RU"/>
        </w:rPr>
        <w:t>եթե</w:t>
      </w:r>
      <w:r w:rsidRPr="00095A8A">
        <w:rPr>
          <w:rFonts w:ascii="GHEA Grapalat" w:hAnsi="GHEA Grapalat" w:cs="Arial Unicode"/>
          <w:sz w:val="20"/>
          <w:lang w:val="af-ZA"/>
        </w:rPr>
        <w:t xml:space="preserve"> </w:t>
      </w:r>
      <w:r w:rsidRPr="00095A8A">
        <w:rPr>
          <w:rFonts w:ascii="GHEA Grapalat" w:hAnsi="GHEA Grapalat" w:cs="Sylfaen"/>
          <w:sz w:val="20"/>
          <w:lang w:val="ru-RU"/>
        </w:rPr>
        <w:t>հարցումը</w:t>
      </w:r>
      <w:r w:rsidRPr="00095A8A">
        <w:rPr>
          <w:rFonts w:ascii="GHEA Grapalat" w:hAnsi="GHEA Grapalat" w:cs="Arial Unicode"/>
          <w:sz w:val="20"/>
          <w:lang w:val="af-ZA"/>
        </w:rPr>
        <w:t xml:space="preserve"> </w:t>
      </w:r>
      <w:r w:rsidRPr="00095A8A">
        <w:rPr>
          <w:rFonts w:ascii="GHEA Grapalat" w:hAnsi="GHEA Grapalat" w:cs="Sylfaen"/>
          <w:sz w:val="20"/>
          <w:lang w:val="ru-RU"/>
        </w:rPr>
        <w:t>դուրս</w:t>
      </w:r>
      <w:r w:rsidRPr="00095A8A">
        <w:rPr>
          <w:rFonts w:ascii="GHEA Grapalat" w:hAnsi="GHEA Grapalat" w:cs="Arial Unicode"/>
          <w:sz w:val="20"/>
          <w:lang w:val="af-ZA"/>
        </w:rPr>
        <w:t xml:space="preserve"> </w:t>
      </w:r>
      <w:r w:rsidRPr="00095A8A">
        <w:rPr>
          <w:rFonts w:ascii="GHEA Grapalat" w:hAnsi="GHEA Grapalat" w:cs="Sylfaen"/>
          <w:sz w:val="20"/>
          <w:lang w:val="ru-RU"/>
        </w:rPr>
        <w:t>է</w:t>
      </w:r>
      <w:r w:rsidRPr="00095A8A">
        <w:rPr>
          <w:rFonts w:ascii="GHEA Grapalat" w:hAnsi="GHEA Grapalat" w:cs="Arial Unicode"/>
          <w:sz w:val="20"/>
          <w:lang w:val="af-ZA"/>
        </w:rPr>
        <w:t xml:space="preserve"> </w:t>
      </w:r>
      <w:r w:rsidR="009A73D5" w:rsidRPr="00095A8A">
        <w:rPr>
          <w:rFonts w:ascii="GHEA Grapalat" w:hAnsi="GHEA Grapalat" w:cs="Arial Unicode"/>
          <w:sz w:val="20"/>
        </w:rPr>
        <w:t>սույն</w:t>
      </w:r>
      <w:r w:rsidR="009A73D5" w:rsidRPr="00095A8A">
        <w:rPr>
          <w:rFonts w:ascii="GHEA Grapalat" w:hAnsi="GHEA Grapalat" w:cs="Arial Unicode"/>
          <w:sz w:val="20"/>
          <w:lang w:val="af-ZA"/>
        </w:rPr>
        <w:t xml:space="preserve"> </w:t>
      </w:r>
      <w:r w:rsidRPr="00095A8A">
        <w:rPr>
          <w:rFonts w:ascii="GHEA Grapalat" w:hAnsi="GHEA Grapalat" w:cs="Sylfaen"/>
          <w:sz w:val="20"/>
          <w:lang w:val="ru-RU"/>
        </w:rPr>
        <w:t>հրավերի</w:t>
      </w:r>
      <w:r w:rsidRPr="00095A8A">
        <w:rPr>
          <w:rFonts w:ascii="GHEA Grapalat" w:hAnsi="GHEA Grapalat" w:cs="Arial Unicode"/>
          <w:sz w:val="20"/>
          <w:lang w:val="af-ZA"/>
        </w:rPr>
        <w:t xml:space="preserve"> </w:t>
      </w:r>
      <w:r w:rsidRPr="00095A8A">
        <w:rPr>
          <w:rFonts w:ascii="GHEA Grapalat" w:hAnsi="GHEA Grapalat" w:cs="Sylfaen"/>
          <w:sz w:val="20"/>
          <w:lang w:val="ru-RU"/>
        </w:rPr>
        <w:t>բովանդակության</w:t>
      </w:r>
      <w:r w:rsidRPr="00095A8A">
        <w:rPr>
          <w:rFonts w:ascii="GHEA Grapalat" w:hAnsi="GHEA Grapalat" w:cs="Arial Unicode"/>
          <w:sz w:val="20"/>
          <w:lang w:val="af-ZA"/>
        </w:rPr>
        <w:t xml:space="preserve"> </w:t>
      </w:r>
      <w:r w:rsidRPr="00095A8A">
        <w:rPr>
          <w:rFonts w:ascii="GHEA Grapalat" w:hAnsi="GHEA Grapalat" w:cs="Sylfaen"/>
          <w:sz w:val="20"/>
          <w:lang w:val="ru-RU"/>
        </w:rPr>
        <w:t>շրջանակից</w:t>
      </w:r>
      <w:r w:rsidR="002A5E43" w:rsidRPr="00095A8A">
        <w:rPr>
          <w:rFonts w:ascii="GHEA Grapalat" w:hAnsi="GHEA Grapalat" w:cs="Sylfaen"/>
          <w:sz w:val="20"/>
          <w:lang w:val="af-ZA"/>
        </w:rPr>
        <w:t>:</w:t>
      </w:r>
      <w:r w:rsidRPr="00095A8A">
        <w:rPr>
          <w:rFonts w:ascii="GHEA Grapalat" w:hAnsi="GHEA Grapalat" w:cs="Arial Unicode"/>
          <w:sz w:val="20"/>
          <w:lang w:val="af-ZA"/>
        </w:rPr>
        <w:t xml:space="preserve"> </w:t>
      </w:r>
      <w:r w:rsidR="00A4729F" w:rsidRPr="00095A8A">
        <w:rPr>
          <w:rFonts w:ascii="GHEA Grapalat" w:hAnsi="GHEA Grapalat"/>
          <w:sz w:val="20"/>
          <w:szCs w:val="20"/>
        </w:rPr>
        <w:t>Ընդ</w:t>
      </w:r>
      <w:r w:rsidR="00A4729F" w:rsidRPr="00095A8A">
        <w:rPr>
          <w:rFonts w:ascii="GHEA Grapalat" w:hAnsi="GHEA Grapalat"/>
          <w:sz w:val="20"/>
          <w:szCs w:val="20"/>
          <w:lang w:val="af-ZA"/>
        </w:rPr>
        <w:t xml:space="preserve"> </w:t>
      </w:r>
      <w:r w:rsidR="00A4729F" w:rsidRPr="00095A8A">
        <w:rPr>
          <w:rFonts w:ascii="GHEA Grapalat" w:hAnsi="GHEA Grapalat"/>
          <w:sz w:val="20"/>
          <w:szCs w:val="20"/>
        </w:rPr>
        <w:t>որում</w:t>
      </w:r>
      <w:r w:rsidR="00A4729F" w:rsidRPr="00095A8A">
        <w:rPr>
          <w:rFonts w:ascii="GHEA Grapalat" w:hAnsi="GHEA Grapalat"/>
          <w:sz w:val="20"/>
          <w:szCs w:val="20"/>
          <w:lang w:val="af-ZA"/>
        </w:rPr>
        <w:t xml:space="preserve">, </w:t>
      </w:r>
      <w:r w:rsidR="00051B7F" w:rsidRPr="00095A8A">
        <w:rPr>
          <w:rFonts w:ascii="GHEA Grapalat" w:hAnsi="GHEA Grapalat"/>
          <w:sz w:val="20"/>
          <w:szCs w:val="20"/>
        </w:rPr>
        <w:t>մ</w:t>
      </w:r>
      <w:r w:rsidR="00A4729F" w:rsidRPr="00095A8A">
        <w:rPr>
          <w:rFonts w:ascii="GHEA Grapalat" w:hAnsi="GHEA Grapalat"/>
          <w:sz w:val="20"/>
          <w:szCs w:val="20"/>
        </w:rPr>
        <w:t>ասնակիցը</w:t>
      </w:r>
      <w:r w:rsidR="00A4729F" w:rsidRPr="00095A8A">
        <w:rPr>
          <w:rFonts w:ascii="GHEA Grapalat" w:hAnsi="GHEA Grapalat"/>
          <w:sz w:val="20"/>
          <w:szCs w:val="20"/>
          <w:lang w:val="af-ZA"/>
        </w:rPr>
        <w:t xml:space="preserve"> </w:t>
      </w:r>
      <w:r w:rsidR="00A4729F" w:rsidRPr="00095A8A">
        <w:rPr>
          <w:rFonts w:ascii="GHEA Grapalat" w:hAnsi="GHEA Grapalat"/>
          <w:sz w:val="20"/>
          <w:szCs w:val="20"/>
        </w:rPr>
        <w:t>գրավոր</w:t>
      </w:r>
      <w:r w:rsidR="00A4729F" w:rsidRPr="00095A8A">
        <w:rPr>
          <w:rFonts w:ascii="GHEA Grapalat" w:hAnsi="GHEA Grapalat"/>
          <w:sz w:val="20"/>
          <w:szCs w:val="20"/>
          <w:lang w:val="af-ZA"/>
        </w:rPr>
        <w:t xml:space="preserve"> </w:t>
      </w:r>
      <w:r w:rsidR="00A4729F" w:rsidRPr="00095A8A">
        <w:rPr>
          <w:rFonts w:ascii="GHEA Grapalat" w:hAnsi="GHEA Grapalat"/>
          <w:sz w:val="20"/>
          <w:szCs w:val="20"/>
        </w:rPr>
        <w:t>ծանուցվում</w:t>
      </w:r>
      <w:r w:rsidR="00A4729F" w:rsidRPr="00095A8A">
        <w:rPr>
          <w:rFonts w:ascii="GHEA Grapalat" w:hAnsi="GHEA Grapalat"/>
          <w:sz w:val="20"/>
          <w:szCs w:val="20"/>
          <w:lang w:val="af-ZA"/>
        </w:rPr>
        <w:t xml:space="preserve"> </w:t>
      </w:r>
      <w:r w:rsidR="00A4729F" w:rsidRPr="00095A8A">
        <w:rPr>
          <w:rFonts w:ascii="GHEA Grapalat" w:hAnsi="GHEA Grapalat"/>
          <w:sz w:val="20"/>
          <w:szCs w:val="20"/>
        </w:rPr>
        <w:t>է</w:t>
      </w:r>
      <w:r w:rsidR="00A4729F" w:rsidRPr="00095A8A">
        <w:rPr>
          <w:rFonts w:ascii="GHEA Grapalat" w:hAnsi="GHEA Grapalat"/>
          <w:sz w:val="20"/>
          <w:szCs w:val="20"/>
          <w:lang w:val="af-ZA"/>
        </w:rPr>
        <w:t xml:space="preserve"> </w:t>
      </w:r>
      <w:r w:rsidR="00A4729F" w:rsidRPr="00095A8A">
        <w:rPr>
          <w:rFonts w:ascii="GHEA Grapalat" w:hAnsi="GHEA Grapalat"/>
          <w:sz w:val="20"/>
          <w:szCs w:val="20"/>
        </w:rPr>
        <w:t>պարզաբանում</w:t>
      </w:r>
      <w:r w:rsidR="00A4729F" w:rsidRPr="00095A8A">
        <w:rPr>
          <w:rFonts w:ascii="GHEA Grapalat" w:hAnsi="GHEA Grapalat"/>
          <w:sz w:val="20"/>
          <w:szCs w:val="20"/>
          <w:lang w:val="af-ZA"/>
        </w:rPr>
        <w:t xml:space="preserve"> </w:t>
      </w:r>
      <w:r w:rsidR="00A4729F" w:rsidRPr="00095A8A">
        <w:rPr>
          <w:rFonts w:ascii="GHEA Grapalat" w:hAnsi="GHEA Grapalat"/>
          <w:sz w:val="20"/>
          <w:szCs w:val="20"/>
        </w:rPr>
        <w:t>չտրամադրելու</w:t>
      </w:r>
      <w:r w:rsidR="00A4729F" w:rsidRPr="00095A8A">
        <w:rPr>
          <w:rFonts w:ascii="GHEA Grapalat" w:hAnsi="GHEA Grapalat"/>
          <w:sz w:val="20"/>
          <w:szCs w:val="20"/>
          <w:lang w:val="af-ZA"/>
        </w:rPr>
        <w:t xml:space="preserve"> </w:t>
      </w:r>
      <w:r w:rsidR="00A4729F" w:rsidRPr="00095A8A">
        <w:rPr>
          <w:rFonts w:ascii="GHEA Grapalat" w:hAnsi="GHEA Grapalat"/>
          <w:sz w:val="20"/>
          <w:szCs w:val="20"/>
        </w:rPr>
        <w:t>հիմքերի</w:t>
      </w:r>
      <w:r w:rsidR="00A4729F" w:rsidRPr="00095A8A">
        <w:rPr>
          <w:rFonts w:ascii="GHEA Grapalat" w:hAnsi="GHEA Grapalat"/>
          <w:sz w:val="20"/>
          <w:szCs w:val="20"/>
          <w:lang w:val="af-ZA"/>
        </w:rPr>
        <w:t xml:space="preserve"> </w:t>
      </w:r>
      <w:r w:rsidR="00A4729F" w:rsidRPr="00095A8A">
        <w:rPr>
          <w:rFonts w:ascii="GHEA Grapalat" w:hAnsi="GHEA Grapalat"/>
          <w:sz w:val="20"/>
          <w:szCs w:val="20"/>
        </w:rPr>
        <w:t>մասին</w:t>
      </w:r>
      <w:r w:rsidR="00A4729F" w:rsidRPr="00095A8A">
        <w:rPr>
          <w:rFonts w:ascii="GHEA Grapalat" w:hAnsi="GHEA Grapalat"/>
          <w:sz w:val="20"/>
          <w:szCs w:val="20"/>
          <w:lang w:val="af-ZA"/>
        </w:rPr>
        <w:t xml:space="preserve">` </w:t>
      </w:r>
      <w:r w:rsidR="00A4729F" w:rsidRPr="00095A8A">
        <w:rPr>
          <w:rFonts w:ascii="GHEA Grapalat" w:hAnsi="GHEA Grapalat" w:cs="Sylfaen"/>
          <w:sz w:val="20"/>
          <w:szCs w:val="20"/>
        </w:rPr>
        <w:t>հարցումը</w:t>
      </w:r>
      <w:r w:rsidR="00A4729F" w:rsidRPr="00095A8A">
        <w:rPr>
          <w:rFonts w:ascii="GHEA Grapalat" w:hAnsi="GHEA Grapalat"/>
          <w:sz w:val="20"/>
          <w:szCs w:val="20"/>
          <w:lang w:val="af-ZA"/>
        </w:rPr>
        <w:t xml:space="preserve"> </w:t>
      </w:r>
      <w:r w:rsidR="00A4729F" w:rsidRPr="00095A8A">
        <w:rPr>
          <w:rFonts w:ascii="GHEA Grapalat" w:hAnsi="GHEA Grapalat" w:cs="Sylfaen"/>
          <w:sz w:val="20"/>
          <w:szCs w:val="20"/>
        </w:rPr>
        <w:t>ստանալու</w:t>
      </w:r>
      <w:r w:rsidR="00A4729F" w:rsidRPr="00095A8A">
        <w:rPr>
          <w:rFonts w:ascii="GHEA Grapalat" w:hAnsi="GHEA Grapalat"/>
          <w:sz w:val="20"/>
          <w:szCs w:val="20"/>
          <w:lang w:val="af-ZA"/>
        </w:rPr>
        <w:t xml:space="preserve"> </w:t>
      </w:r>
      <w:r w:rsidR="00A4729F" w:rsidRPr="00095A8A">
        <w:rPr>
          <w:rFonts w:ascii="GHEA Grapalat" w:hAnsi="GHEA Grapalat" w:cs="Sylfaen"/>
          <w:sz w:val="20"/>
          <w:szCs w:val="20"/>
        </w:rPr>
        <w:t>օրվան</w:t>
      </w:r>
      <w:r w:rsidR="00A4729F" w:rsidRPr="00095A8A">
        <w:rPr>
          <w:rFonts w:ascii="GHEA Grapalat" w:hAnsi="GHEA Grapalat"/>
          <w:sz w:val="20"/>
          <w:szCs w:val="20"/>
          <w:lang w:val="af-ZA"/>
        </w:rPr>
        <w:t xml:space="preserve"> </w:t>
      </w:r>
      <w:r w:rsidR="00A4729F" w:rsidRPr="00095A8A">
        <w:rPr>
          <w:rFonts w:ascii="GHEA Grapalat" w:hAnsi="GHEA Grapalat" w:cs="Sylfaen"/>
          <w:sz w:val="20"/>
          <w:szCs w:val="20"/>
        </w:rPr>
        <w:t>հաջորդող</w:t>
      </w:r>
      <w:r w:rsidR="00A4729F" w:rsidRPr="00095A8A">
        <w:rPr>
          <w:rFonts w:ascii="GHEA Grapalat" w:hAnsi="GHEA Grapalat"/>
          <w:sz w:val="20"/>
          <w:szCs w:val="20"/>
          <w:lang w:val="af-ZA"/>
        </w:rPr>
        <w:t xml:space="preserve"> </w:t>
      </w:r>
      <w:r w:rsidR="00A4729F" w:rsidRPr="00095A8A">
        <w:rPr>
          <w:rFonts w:ascii="GHEA Grapalat" w:hAnsi="GHEA Grapalat" w:cs="Sylfaen"/>
          <w:sz w:val="20"/>
          <w:szCs w:val="20"/>
        </w:rPr>
        <w:t>երկու</w:t>
      </w:r>
      <w:r w:rsidR="00A4729F" w:rsidRPr="00095A8A">
        <w:rPr>
          <w:rFonts w:ascii="GHEA Grapalat" w:hAnsi="GHEA Grapalat" w:cs="Sylfaen"/>
          <w:sz w:val="20"/>
          <w:szCs w:val="20"/>
          <w:lang w:val="af-ZA"/>
        </w:rPr>
        <w:t xml:space="preserve"> </w:t>
      </w:r>
      <w:r w:rsidR="00A4729F" w:rsidRPr="00095A8A">
        <w:rPr>
          <w:rFonts w:ascii="GHEA Grapalat" w:hAnsi="GHEA Grapalat" w:cs="Sylfaen"/>
          <w:sz w:val="20"/>
          <w:szCs w:val="20"/>
        </w:rPr>
        <w:t>օրացուցային</w:t>
      </w:r>
      <w:r w:rsidR="00A4729F" w:rsidRPr="00095A8A">
        <w:rPr>
          <w:rFonts w:ascii="GHEA Grapalat" w:hAnsi="GHEA Grapalat"/>
          <w:sz w:val="20"/>
          <w:szCs w:val="20"/>
          <w:lang w:val="af-ZA"/>
        </w:rPr>
        <w:t xml:space="preserve"> </w:t>
      </w:r>
      <w:r w:rsidR="00A4729F" w:rsidRPr="00095A8A">
        <w:rPr>
          <w:rFonts w:ascii="GHEA Grapalat" w:hAnsi="GHEA Grapalat" w:cs="Sylfaen"/>
          <w:sz w:val="20"/>
          <w:szCs w:val="20"/>
        </w:rPr>
        <w:t>օրվա</w:t>
      </w:r>
      <w:r w:rsidR="00A4729F" w:rsidRPr="00095A8A">
        <w:rPr>
          <w:rFonts w:ascii="GHEA Grapalat" w:hAnsi="GHEA Grapalat"/>
          <w:sz w:val="20"/>
          <w:szCs w:val="20"/>
          <w:lang w:val="af-ZA"/>
        </w:rPr>
        <w:t xml:space="preserve"> </w:t>
      </w:r>
      <w:r w:rsidR="00A4729F" w:rsidRPr="00095A8A">
        <w:rPr>
          <w:rFonts w:ascii="GHEA Grapalat" w:hAnsi="GHEA Grapalat" w:cs="Sylfaen"/>
          <w:sz w:val="20"/>
          <w:szCs w:val="20"/>
        </w:rPr>
        <w:t>ընթացքում</w:t>
      </w:r>
      <w:r w:rsidR="00A4729F" w:rsidRPr="00095A8A">
        <w:rPr>
          <w:rFonts w:ascii="GHEA Grapalat" w:hAnsi="GHEA Grapalat"/>
          <w:sz w:val="20"/>
          <w:szCs w:val="20"/>
          <w:lang w:val="af-ZA"/>
        </w:rPr>
        <w:t>:</w:t>
      </w:r>
    </w:p>
    <w:p w14:paraId="09B34D1A" w14:textId="77777777" w:rsidR="00096865" w:rsidRPr="00095A8A" w:rsidRDefault="00096865" w:rsidP="00EF3662">
      <w:pPr>
        <w:autoSpaceDE w:val="0"/>
        <w:autoSpaceDN w:val="0"/>
        <w:adjustRightInd w:val="0"/>
        <w:ind w:firstLine="567"/>
        <w:jc w:val="both"/>
        <w:rPr>
          <w:rFonts w:ascii="GHEA Grapalat" w:hAnsi="GHEA Grapalat" w:cs="Arial Unicode"/>
          <w:sz w:val="20"/>
          <w:lang w:val="hy-AM"/>
        </w:rPr>
      </w:pPr>
      <w:r w:rsidRPr="00095A8A">
        <w:rPr>
          <w:rFonts w:ascii="GHEA Grapalat" w:hAnsi="GHEA Grapalat" w:cs="Arial Unicode"/>
          <w:sz w:val="20"/>
          <w:lang w:val="af-ZA"/>
        </w:rPr>
        <w:t xml:space="preserve">3.4 </w:t>
      </w:r>
      <w:r w:rsidRPr="00095A8A">
        <w:rPr>
          <w:rFonts w:ascii="GHEA Grapalat" w:hAnsi="GHEA Grapalat" w:cs="Sylfaen"/>
          <w:sz w:val="20"/>
          <w:lang w:val="ru-RU"/>
        </w:rPr>
        <w:t>Հայտերի</w:t>
      </w:r>
      <w:r w:rsidRPr="00095A8A">
        <w:rPr>
          <w:rFonts w:ascii="GHEA Grapalat" w:hAnsi="GHEA Grapalat" w:cs="Arial Unicode"/>
          <w:sz w:val="20"/>
          <w:lang w:val="af-ZA"/>
        </w:rPr>
        <w:t xml:space="preserve"> </w:t>
      </w:r>
      <w:r w:rsidRPr="00095A8A">
        <w:rPr>
          <w:rFonts w:ascii="GHEA Grapalat" w:hAnsi="GHEA Grapalat" w:cs="Sylfaen"/>
          <w:sz w:val="20"/>
          <w:lang w:val="ru-RU"/>
        </w:rPr>
        <w:t>ներկայացման</w:t>
      </w:r>
      <w:r w:rsidRPr="00095A8A">
        <w:rPr>
          <w:rFonts w:ascii="GHEA Grapalat" w:hAnsi="GHEA Grapalat" w:cs="Arial Unicode"/>
          <w:sz w:val="20"/>
          <w:lang w:val="af-ZA"/>
        </w:rPr>
        <w:t xml:space="preserve"> </w:t>
      </w:r>
      <w:r w:rsidRPr="00095A8A">
        <w:rPr>
          <w:rFonts w:ascii="GHEA Grapalat" w:hAnsi="GHEA Grapalat" w:cs="Sylfaen"/>
          <w:sz w:val="20"/>
          <w:lang w:val="ru-RU"/>
        </w:rPr>
        <w:t>վերջնաժամկետը</w:t>
      </w:r>
      <w:r w:rsidRPr="00095A8A">
        <w:rPr>
          <w:rFonts w:ascii="GHEA Grapalat" w:hAnsi="GHEA Grapalat" w:cs="Arial Unicode"/>
          <w:sz w:val="20"/>
          <w:lang w:val="af-ZA"/>
        </w:rPr>
        <w:t xml:space="preserve"> </w:t>
      </w:r>
      <w:r w:rsidRPr="00095A8A">
        <w:rPr>
          <w:rFonts w:ascii="GHEA Grapalat" w:hAnsi="GHEA Grapalat" w:cs="Sylfaen"/>
          <w:sz w:val="20"/>
          <w:lang w:val="ru-RU"/>
        </w:rPr>
        <w:t>լրանալուց</w:t>
      </w:r>
      <w:r w:rsidRPr="00095A8A">
        <w:rPr>
          <w:rFonts w:ascii="GHEA Grapalat" w:hAnsi="GHEA Grapalat" w:cs="Arial Unicode"/>
          <w:sz w:val="20"/>
          <w:lang w:val="af-ZA"/>
        </w:rPr>
        <w:t xml:space="preserve"> </w:t>
      </w:r>
      <w:r w:rsidRPr="00095A8A">
        <w:rPr>
          <w:rFonts w:ascii="GHEA Grapalat" w:hAnsi="GHEA Grapalat" w:cs="Sylfaen"/>
          <w:sz w:val="20"/>
          <w:lang w:val="ru-RU"/>
        </w:rPr>
        <w:t>առնվազն</w:t>
      </w:r>
      <w:r w:rsidRPr="00095A8A">
        <w:rPr>
          <w:rFonts w:ascii="GHEA Grapalat" w:hAnsi="GHEA Grapalat" w:cs="Arial Unicode"/>
          <w:sz w:val="20"/>
          <w:lang w:val="af-ZA"/>
        </w:rPr>
        <w:t xml:space="preserve"> </w:t>
      </w:r>
      <w:r w:rsidRPr="00095A8A">
        <w:rPr>
          <w:rFonts w:ascii="GHEA Grapalat" w:hAnsi="GHEA Grapalat" w:cs="Sylfaen"/>
          <w:sz w:val="20"/>
          <w:lang w:val="ru-RU"/>
        </w:rPr>
        <w:t>հինգ</w:t>
      </w:r>
      <w:r w:rsidRPr="00095A8A">
        <w:rPr>
          <w:rFonts w:ascii="GHEA Grapalat" w:hAnsi="GHEA Grapalat" w:cs="Arial Unicode"/>
          <w:sz w:val="20"/>
          <w:lang w:val="af-ZA"/>
        </w:rPr>
        <w:t xml:space="preserve"> </w:t>
      </w:r>
      <w:r w:rsidRPr="00095A8A">
        <w:rPr>
          <w:rFonts w:ascii="GHEA Grapalat" w:hAnsi="GHEA Grapalat" w:cs="Sylfaen"/>
          <w:sz w:val="20"/>
          <w:lang w:val="ru-RU"/>
        </w:rPr>
        <w:t>օրացուցային</w:t>
      </w:r>
      <w:r w:rsidRPr="00095A8A">
        <w:rPr>
          <w:rFonts w:ascii="GHEA Grapalat" w:hAnsi="GHEA Grapalat" w:cs="Arial Unicode"/>
          <w:sz w:val="20"/>
          <w:lang w:val="af-ZA"/>
        </w:rPr>
        <w:t xml:space="preserve"> </w:t>
      </w:r>
      <w:r w:rsidRPr="00095A8A">
        <w:rPr>
          <w:rFonts w:ascii="GHEA Grapalat" w:hAnsi="GHEA Grapalat" w:cs="Sylfaen"/>
          <w:sz w:val="20"/>
          <w:lang w:val="ru-RU"/>
        </w:rPr>
        <w:t>օր</w:t>
      </w:r>
      <w:r w:rsidRPr="00095A8A">
        <w:rPr>
          <w:rFonts w:ascii="GHEA Grapalat" w:hAnsi="GHEA Grapalat" w:cs="Arial Unicode"/>
          <w:sz w:val="20"/>
          <w:lang w:val="af-ZA"/>
        </w:rPr>
        <w:t xml:space="preserve"> </w:t>
      </w:r>
      <w:r w:rsidRPr="00095A8A">
        <w:rPr>
          <w:rFonts w:ascii="GHEA Grapalat" w:hAnsi="GHEA Grapalat" w:cs="Sylfaen"/>
          <w:sz w:val="20"/>
          <w:lang w:val="ru-RU"/>
        </w:rPr>
        <w:t>առաջ</w:t>
      </w:r>
      <w:r w:rsidRPr="00095A8A">
        <w:rPr>
          <w:rFonts w:ascii="GHEA Grapalat" w:hAnsi="GHEA Grapalat" w:cs="Arial Unicode"/>
          <w:sz w:val="20"/>
          <w:lang w:val="af-ZA"/>
        </w:rPr>
        <w:t xml:space="preserve"> </w:t>
      </w:r>
      <w:r w:rsidRPr="00095A8A">
        <w:rPr>
          <w:rFonts w:ascii="GHEA Grapalat" w:hAnsi="GHEA Grapalat" w:cs="Sylfaen"/>
          <w:sz w:val="20"/>
          <w:lang w:val="ru-RU"/>
        </w:rPr>
        <w:t>հրավերում</w:t>
      </w:r>
      <w:r w:rsidRPr="00095A8A">
        <w:rPr>
          <w:rFonts w:ascii="GHEA Grapalat" w:hAnsi="GHEA Grapalat" w:cs="Arial Unicode"/>
          <w:sz w:val="20"/>
          <w:lang w:val="af-ZA"/>
        </w:rPr>
        <w:t xml:space="preserve"> </w:t>
      </w:r>
      <w:r w:rsidRPr="00095A8A">
        <w:rPr>
          <w:rFonts w:ascii="GHEA Grapalat" w:hAnsi="GHEA Grapalat" w:cs="Sylfaen"/>
          <w:sz w:val="20"/>
          <w:lang w:val="ru-RU"/>
        </w:rPr>
        <w:t>կարող</w:t>
      </w:r>
      <w:r w:rsidRPr="00095A8A">
        <w:rPr>
          <w:rFonts w:ascii="GHEA Grapalat" w:hAnsi="GHEA Grapalat" w:cs="Arial Unicode"/>
          <w:sz w:val="20"/>
          <w:lang w:val="af-ZA"/>
        </w:rPr>
        <w:t xml:space="preserve"> </w:t>
      </w:r>
      <w:r w:rsidRPr="00095A8A">
        <w:rPr>
          <w:rFonts w:ascii="GHEA Grapalat" w:hAnsi="GHEA Grapalat" w:cs="Sylfaen"/>
          <w:sz w:val="20"/>
          <w:lang w:val="ru-RU"/>
        </w:rPr>
        <w:t>են</w:t>
      </w:r>
      <w:r w:rsidRPr="00095A8A">
        <w:rPr>
          <w:rFonts w:ascii="GHEA Grapalat" w:hAnsi="GHEA Grapalat" w:cs="Arial Unicode"/>
          <w:sz w:val="20"/>
          <w:lang w:val="af-ZA"/>
        </w:rPr>
        <w:t xml:space="preserve"> </w:t>
      </w:r>
      <w:r w:rsidRPr="00095A8A">
        <w:rPr>
          <w:rFonts w:ascii="GHEA Grapalat" w:hAnsi="GHEA Grapalat" w:cs="Sylfaen"/>
          <w:sz w:val="20"/>
          <w:lang w:val="ru-RU"/>
        </w:rPr>
        <w:t>կատարվել</w:t>
      </w:r>
      <w:r w:rsidRPr="00095A8A">
        <w:rPr>
          <w:rFonts w:ascii="GHEA Grapalat" w:hAnsi="GHEA Grapalat" w:cs="Arial Unicode"/>
          <w:sz w:val="20"/>
          <w:lang w:val="af-ZA"/>
        </w:rPr>
        <w:t xml:space="preserve"> </w:t>
      </w:r>
      <w:r w:rsidRPr="00095A8A">
        <w:rPr>
          <w:rFonts w:ascii="GHEA Grapalat" w:hAnsi="GHEA Grapalat" w:cs="Sylfaen"/>
          <w:sz w:val="20"/>
          <w:lang w:val="ru-RU"/>
        </w:rPr>
        <w:t>փոփոխություններ</w:t>
      </w:r>
      <w:r w:rsidR="004D5671" w:rsidRPr="00095A8A">
        <w:rPr>
          <w:rFonts w:ascii="GHEA Grapalat" w:hAnsi="GHEA Grapalat" w:cs="Tahoma"/>
          <w:sz w:val="20"/>
        </w:rPr>
        <w:t>։</w:t>
      </w:r>
      <w:r w:rsidRPr="00095A8A">
        <w:rPr>
          <w:rFonts w:ascii="GHEA Grapalat" w:hAnsi="GHEA Grapalat" w:cs="Arial Unicode"/>
          <w:sz w:val="20"/>
          <w:lang w:val="af-ZA"/>
        </w:rPr>
        <w:t xml:space="preserve"> </w:t>
      </w:r>
      <w:r w:rsidRPr="00095A8A">
        <w:rPr>
          <w:rFonts w:ascii="GHEA Grapalat" w:hAnsi="GHEA Grapalat" w:cs="Sylfaen"/>
          <w:sz w:val="20"/>
        </w:rPr>
        <w:t>Փ</w:t>
      </w:r>
      <w:r w:rsidRPr="00095A8A">
        <w:rPr>
          <w:rFonts w:ascii="GHEA Grapalat" w:hAnsi="GHEA Grapalat" w:cs="Sylfaen"/>
          <w:sz w:val="20"/>
          <w:lang w:val="ru-RU"/>
        </w:rPr>
        <w:t>ոփոխություն</w:t>
      </w:r>
      <w:r w:rsidRPr="00095A8A">
        <w:rPr>
          <w:rFonts w:ascii="GHEA Grapalat" w:hAnsi="GHEA Grapalat" w:cs="Arial Unicode"/>
          <w:sz w:val="20"/>
          <w:lang w:val="af-ZA"/>
        </w:rPr>
        <w:t xml:space="preserve"> </w:t>
      </w:r>
      <w:r w:rsidRPr="00095A8A">
        <w:rPr>
          <w:rFonts w:ascii="GHEA Grapalat" w:hAnsi="GHEA Grapalat" w:cs="Sylfaen"/>
          <w:sz w:val="20"/>
          <w:lang w:val="ru-RU"/>
        </w:rPr>
        <w:t>կատարելու</w:t>
      </w:r>
      <w:r w:rsidRPr="00095A8A">
        <w:rPr>
          <w:rFonts w:ascii="GHEA Grapalat" w:hAnsi="GHEA Grapalat" w:cs="Arial Unicode"/>
          <w:sz w:val="20"/>
          <w:lang w:val="af-ZA"/>
        </w:rPr>
        <w:t xml:space="preserve"> </w:t>
      </w:r>
      <w:r w:rsidRPr="00095A8A">
        <w:rPr>
          <w:rFonts w:ascii="GHEA Grapalat" w:hAnsi="GHEA Grapalat" w:cs="Sylfaen"/>
          <w:sz w:val="20"/>
          <w:lang w:val="ru-RU"/>
        </w:rPr>
        <w:t>օրվան</w:t>
      </w:r>
      <w:r w:rsidRPr="00095A8A">
        <w:rPr>
          <w:rFonts w:ascii="GHEA Grapalat" w:hAnsi="GHEA Grapalat" w:cs="Arial Unicode"/>
          <w:sz w:val="20"/>
          <w:lang w:val="af-ZA"/>
        </w:rPr>
        <w:t xml:space="preserve"> </w:t>
      </w:r>
      <w:r w:rsidRPr="00095A8A">
        <w:rPr>
          <w:rFonts w:ascii="GHEA Grapalat" w:hAnsi="GHEA Grapalat" w:cs="Sylfaen"/>
          <w:sz w:val="20"/>
          <w:lang w:val="ru-RU"/>
        </w:rPr>
        <w:t>հաջորդող</w:t>
      </w:r>
      <w:r w:rsidRPr="00095A8A">
        <w:rPr>
          <w:rFonts w:ascii="GHEA Grapalat" w:hAnsi="GHEA Grapalat" w:cs="Arial Unicode"/>
          <w:sz w:val="20"/>
          <w:lang w:val="af-ZA"/>
        </w:rPr>
        <w:t xml:space="preserve"> </w:t>
      </w:r>
      <w:r w:rsidRPr="00095A8A">
        <w:rPr>
          <w:rFonts w:ascii="GHEA Grapalat" w:hAnsi="GHEA Grapalat" w:cs="Sylfaen"/>
          <w:sz w:val="20"/>
          <w:lang w:val="ru-RU"/>
        </w:rPr>
        <w:t>երեք</w:t>
      </w:r>
      <w:r w:rsidRPr="00095A8A">
        <w:rPr>
          <w:rFonts w:ascii="GHEA Grapalat" w:hAnsi="GHEA Grapalat" w:cs="Arial Unicode"/>
          <w:sz w:val="20"/>
          <w:lang w:val="af-ZA"/>
        </w:rPr>
        <w:t xml:space="preserve"> </w:t>
      </w:r>
      <w:r w:rsidRPr="00095A8A">
        <w:rPr>
          <w:rFonts w:ascii="GHEA Grapalat" w:hAnsi="GHEA Grapalat" w:cs="Sylfaen"/>
          <w:sz w:val="20"/>
          <w:lang w:val="ru-RU"/>
        </w:rPr>
        <w:t>օրացուցային</w:t>
      </w:r>
      <w:r w:rsidRPr="00095A8A">
        <w:rPr>
          <w:rFonts w:ascii="GHEA Grapalat" w:hAnsi="GHEA Grapalat" w:cs="Arial Unicode"/>
          <w:sz w:val="20"/>
          <w:lang w:val="af-ZA"/>
        </w:rPr>
        <w:t xml:space="preserve"> </w:t>
      </w:r>
      <w:r w:rsidRPr="00095A8A">
        <w:rPr>
          <w:rFonts w:ascii="GHEA Grapalat" w:hAnsi="GHEA Grapalat" w:cs="Sylfaen"/>
          <w:sz w:val="20"/>
          <w:lang w:val="ru-RU"/>
        </w:rPr>
        <w:t>օրվա</w:t>
      </w:r>
      <w:r w:rsidRPr="00095A8A">
        <w:rPr>
          <w:rFonts w:ascii="GHEA Grapalat" w:hAnsi="GHEA Grapalat" w:cs="Arial Unicode"/>
          <w:sz w:val="20"/>
          <w:lang w:val="af-ZA"/>
        </w:rPr>
        <w:t xml:space="preserve"> </w:t>
      </w:r>
      <w:r w:rsidRPr="00095A8A">
        <w:rPr>
          <w:rFonts w:ascii="GHEA Grapalat" w:hAnsi="GHEA Grapalat" w:cs="Sylfaen"/>
          <w:sz w:val="20"/>
          <w:lang w:val="ru-RU"/>
        </w:rPr>
        <w:t>ընթացքում</w:t>
      </w:r>
      <w:r w:rsidRPr="00095A8A">
        <w:rPr>
          <w:rFonts w:ascii="GHEA Grapalat" w:hAnsi="GHEA Grapalat" w:cs="Arial Unicode"/>
          <w:sz w:val="20"/>
          <w:lang w:val="af-ZA"/>
        </w:rPr>
        <w:t xml:space="preserve"> </w:t>
      </w:r>
      <w:r w:rsidRPr="00095A8A">
        <w:rPr>
          <w:rFonts w:ascii="GHEA Grapalat" w:hAnsi="GHEA Grapalat" w:cs="Sylfaen"/>
          <w:sz w:val="20"/>
          <w:lang w:val="ru-RU"/>
        </w:rPr>
        <w:t>փոփոխություն</w:t>
      </w:r>
      <w:r w:rsidRPr="00095A8A">
        <w:rPr>
          <w:rFonts w:ascii="GHEA Grapalat" w:hAnsi="GHEA Grapalat" w:cs="Arial Unicode"/>
          <w:sz w:val="20"/>
          <w:lang w:val="af-ZA"/>
        </w:rPr>
        <w:t xml:space="preserve"> </w:t>
      </w:r>
      <w:r w:rsidRPr="00095A8A">
        <w:rPr>
          <w:rFonts w:ascii="GHEA Grapalat" w:hAnsi="GHEA Grapalat" w:cs="Sylfaen"/>
          <w:sz w:val="20"/>
          <w:lang w:val="ru-RU"/>
        </w:rPr>
        <w:t>կատարելու</w:t>
      </w:r>
      <w:r w:rsidRPr="00095A8A">
        <w:rPr>
          <w:rFonts w:ascii="GHEA Grapalat" w:hAnsi="GHEA Grapalat" w:cs="Arial Unicode"/>
          <w:sz w:val="20"/>
          <w:lang w:val="af-ZA"/>
        </w:rPr>
        <w:t xml:space="preserve"> </w:t>
      </w:r>
      <w:r w:rsidRPr="00095A8A">
        <w:rPr>
          <w:rFonts w:ascii="GHEA Grapalat" w:hAnsi="GHEA Grapalat" w:cs="Sylfaen"/>
          <w:sz w:val="20"/>
          <w:lang w:val="ru-RU"/>
        </w:rPr>
        <w:t>և</w:t>
      </w:r>
      <w:r w:rsidRPr="00095A8A">
        <w:rPr>
          <w:rFonts w:ascii="GHEA Grapalat" w:hAnsi="GHEA Grapalat" w:cs="Arial Unicode"/>
          <w:sz w:val="20"/>
          <w:lang w:val="af-ZA"/>
        </w:rPr>
        <w:t xml:space="preserve"> </w:t>
      </w:r>
      <w:r w:rsidRPr="00095A8A">
        <w:rPr>
          <w:rFonts w:ascii="GHEA Grapalat" w:hAnsi="GHEA Grapalat" w:cs="Sylfaen"/>
          <w:sz w:val="20"/>
          <w:lang w:val="ru-RU"/>
        </w:rPr>
        <w:t>դրանք</w:t>
      </w:r>
      <w:r w:rsidRPr="00095A8A">
        <w:rPr>
          <w:rFonts w:ascii="GHEA Grapalat" w:hAnsi="GHEA Grapalat" w:cs="Arial Unicode"/>
          <w:sz w:val="20"/>
          <w:lang w:val="af-ZA"/>
        </w:rPr>
        <w:t xml:space="preserve"> </w:t>
      </w:r>
      <w:r w:rsidRPr="00095A8A">
        <w:rPr>
          <w:rFonts w:ascii="GHEA Grapalat" w:hAnsi="GHEA Grapalat" w:cs="Sylfaen"/>
          <w:sz w:val="20"/>
          <w:lang w:val="ru-RU"/>
        </w:rPr>
        <w:t>տրամադրելու</w:t>
      </w:r>
      <w:r w:rsidRPr="00095A8A">
        <w:rPr>
          <w:rFonts w:ascii="GHEA Grapalat" w:hAnsi="GHEA Grapalat" w:cs="Arial Unicode"/>
          <w:sz w:val="20"/>
          <w:lang w:val="af-ZA"/>
        </w:rPr>
        <w:t xml:space="preserve"> </w:t>
      </w:r>
      <w:r w:rsidRPr="00095A8A">
        <w:rPr>
          <w:rFonts w:ascii="GHEA Grapalat" w:hAnsi="GHEA Grapalat" w:cs="Sylfaen"/>
          <w:sz w:val="20"/>
          <w:lang w:val="ru-RU"/>
        </w:rPr>
        <w:t>պայմանների</w:t>
      </w:r>
      <w:r w:rsidRPr="00095A8A">
        <w:rPr>
          <w:rFonts w:ascii="GHEA Grapalat" w:hAnsi="GHEA Grapalat" w:cs="Arial Unicode"/>
          <w:sz w:val="20"/>
          <w:lang w:val="af-ZA"/>
        </w:rPr>
        <w:t xml:space="preserve"> </w:t>
      </w:r>
      <w:r w:rsidRPr="00095A8A">
        <w:rPr>
          <w:rFonts w:ascii="GHEA Grapalat" w:hAnsi="GHEA Grapalat" w:cs="Sylfaen"/>
          <w:sz w:val="20"/>
          <w:lang w:val="ru-RU"/>
        </w:rPr>
        <w:t>մասին</w:t>
      </w:r>
      <w:r w:rsidRPr="00095A8A">
        <w:rPr>
          <w:rFonts w:ascii="GHEA Grapalat" w:hAnsi="GHEA Grapalat" w:cs="Arial Unicode"/>
          <w:sz w:val="20"/>
          <w:lang w:val="af-ZA"/>
        </w:rPr>
        <w:t xml:space="preserve"> </w:t>
      </w:r>
      <w:r w:rsidRPr="00095A8A">
        <w:rPr>
          <w:rFonts w:ascii="GHEA Grapalat" w:hAnsi="GHEA Grapalat" w:cs="Sylfaen"/>
          <w:sz w:val="20"/>
          <w:lang w:val="ru-RU"/>
        </w:rPr>
        <w:t>հայտարարություն</w:t>
      </w:r>
      <w:r w:rsidRPr="00095A8A">
        <w:rPr>
          <w:rFonts w:ascii="GHEA Grapalat" w:hAnsi="GHEA Grapalat" w:cs="Arial Unicode"/>
          <w:sz w:val="20"/>
          <w:lang w:val="af-ZA"/>
        </w:rPr>
        <w:t xml:space="preserve"> </w:t>
      </w:r>
      <w:r w:rsidRPr="00095A8A">
        <w:rPr>
          <w:rFonts w:ascii="GHEA Grapalat" w:hAnsi="GHEA Grapalat" w:cs="Sylfaen"/>
          <w:sz w:val="20"/>
          <w:lang w:val="ru-RU"/>
        </w:rPr>
        <w:t>է</w:t>
      </w:r>
      <w:r w:rsidRPr="00095A8A">
        <w:rPr>
          <w:rFonts w:ascii="GHEA Grapalat" w:hAnsi="GHEA Grapalat" w:cs="Arial Unicode"/>
          <w:sz w:val="20"/>
          <w:lang w:val="af-ZA"/>
        </w:rPr>
        <w:t xml:space="preserve"> </w:t>
      </w:r>
      <w:r w:rsidRPr="00095A8A">
        <w:rPr>
          <w:rFonts w:ascii="GHEA Grapalat" w:hAnsi="GHEA Grapalat" w:cs="Sylfaen"/>
          <w:sz w:val="20"/>
          <w:lang w:val="ru-RU"/>
        </w:rPr>
        <w:t>հրապարակվում</w:t>
      </w:r>
      <w:r w:rsidRPr="00095A8A">
        <w:rPr>
          <w:rFonts w:ascii="GHEA Grapalat" w:hAnsi="GHEA Grapalat" w:cs="Arial Unicode"/>
          <w:sz w:val="20"/>
          <w:lang w:val="af-ZA"/>
        </w:rPr>
        <w:t xml:space="preserve"> </w:t>
      </w:r>
      <w:r w:rsidR="00781688" w:rsidRPr="00095A8A">
        <w:rPr>
          <w:rFonts w:ascii="GHEA Grapalat" w:hAnsi="GHEA Grapalat" w:cs="Arial Unicode"/>
          <w:sz w:val="20"/>
        </w:rPr>
        <w:t>համակարգում</w:t>
      </w:r>
      <w:r w:rsidR="00781688" w:rsidRPr="00095A8A">
        <w:rPr>
          <w:rFonts w:ascii="GHEA Grapalat" w:hAnsi="GHEA Grapalat" w:cs="Arial Unicode"/>
          <w:sz w:val="20"/>
          <w:lang w:val="af-ZA"/>
        </w:rPr>
        <w:t xml:space="preserve"> </w:t>
      </w:r>
      <w:r w:rsidR="00781688" w:rsidRPr="00095A8A">
        <w:rPr>
          <w:rFonts w:ascii="GHEA Grapalat" w:hAnsi="GHEA Grapalat" w:cs="Arial Unicode"/>
          <w:sz w:val="20"/>
        </w:rPr>
        <w:t>և</w:t>
      </w:r>
      <w:r w:rsidR="00781688" w:rsidRPr="00095A8A">
        <w:rPr>
          <w:rFonts w:ascii="GHEA Grapalat" w:hAnsi="GHEA Grapalat" w:cs="Arial Unicode"/>
          <w:sz w:val="20"/>
          <w:lang w:val="af-ZA"/>
        </w:rPr>
        <w:t xml:space="preserve"> </w:t>
      </w:r>
      <w:r w:rsidRPr="00095A8A">
        <w:rPr>
          <w:rFonts w:ascii="GHEA Grapalat" w:hAnsi="GHEA Grapalat" w:cs="Sylfaen"/>
          <w:sz w:val="20"/>
          <w:lang w:val="ru-RU"/>
        </w:rPr>
        <w:t>տեղեկագրում</w:t>
      </w:r>
      <w:r w:rsidR="004D5671" w:rsidRPr="00095A8A">
        <w:rPr>
          <w:rFonts w:ascii="GHEA Grapalat" w:hAnsi="GHEA Grapalat" w:cs="Tahoma"/>
          <w:sz w:val="20"/>
        </w:rPr>
        <w:t>։</w:t>
      </w:r>
      <w:r w:rsidRPr="00095A8A">
        <w:rPr>
          <w:rFonts w:ascii="GHEA Grapalat" w:hAnsi="GHEA Grapalat" w:cs="Arial Unicode"/>
          <w:sz w:val="20"/>
          <w:lang w:val="af-ZA"/>
        </w:rPr>
        <w:t xml:space="preserve"> </w:t>
      </w:r>
    </w:p>
    <w:p w14:paraId="3EA1882E" w14:textId="77777777" w:rsidR="00581DC3" w:rsidRPr="00095A8A" w:rsidRDefault="005754F7" w:rsidP="00EF3662">
      <w:pPr>
        <w:autoSpaceDE w:val="0"/>
        <w:autoSpaceDN w:val="0"/>
        <w:adjustRightInd w:val="0"/>
        <w:ind w:firstLine="567"/>
        <w:jc w:val="both"/>
        <w:rPr>
          <w:rFonts w:ascii="GHEA Grapalat" w:hAnsi="GHEA Grapalat" w:cs="Arial Unicode"/>
          <w:sz w:val="20"/>
          <w:lang w:val="hy-AM"/>
        </w:rPr>
      </w:pPr>
      <w:r w:rsidRPr="00095A8A">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095A8A">
        <w:rPr>
          <w:rFonts w:ascii="GHEA Grapalat" w:hAnsi="GHEA Grapalat" w:cs="Sylfaen"/>
          <w:sz w:val="20"/>
          <w:lang w:val="hy-AM"/>
        </w:rPr>
        <w:t>ս</w:t>
      </w:r>
      <w:r w:rsidRPr="00095A8A">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095A8A">
        <w:rPr>
          <w:rFonts w:ascii="GHEA Grapalat" w:hAnsi="GHEA Grapalat" w:cs="Sylfaen"/>
          <w:sz w:val="20"/>
          <w:lang w:val="hy-AM"/>
        </w:rPr>
        <w:t xml:space="preserve"> </w:t>
      </w:r>
    </w:p>
    <w:p w14:paraId="1FF3F76F" w14:textId="1624BB42" w:rsidR="00B532A8" w:rsidRPr="00196C92" w:rsidRDefault="00096865" w:rsidP="00C80F7E">
      <w:pPr>
        <w:autoSpaceDE w:val="0"/>
        <w:autoSpaceDN w:val="0"/>
        <w:adjustRightInd w:val="0"/>
        <w:ind w:firstLine="567"/>
        <w:jc w:val="both"/>
        <w:rPr>
          <w:rFonts w:ascii="GHEA Grapalat" w:hAnsi="GHEA Grapalat" w:cs="Sylfaen"/>
          <w:sz w:val="20"/>
          <w:lang w:val="hy-AM"/>
        </w:rPr>
      </w:pPr>
      <w:r w:rsidRPr="00095A8A">
        <w:rPr>
          <w:rFonts w:ascii="GHEA Grapalat" w:hAnsi="GHEA Grapalat" w:cs="Arial Unicode"/>
          <w:sz w:val="20"/>
          <w:lang w:val="hy-AM"/>
        </w:rPr>
        <w:t>3.</w:t>
      </w:r>
      <w:r w:rsidR="00BF74AB" w:rsidRPr="00095A8A">
        <w:rPr>
          <w:rFonts w:ascii="GHEA Grapalat" w:hAnsi="GHEA Grapalat" w:cs="Arial Unicode"/>
          <w:sz w:val="20"/>
          <w:lang w:val="hy-AM"/>
        </w:rPr>
        <w:t xml:space="preserve">6 </w:t>
      </w:r>
      <w:r w:rsidRPr="00095A8A">
        <w:rPr>
          <w:rFonts w:ascii="GHEA Grapalat" w:hAnsi="GHEA Grapalat" w:cs="Sylfaen"/>
          <w:sz w:val="20"/>
          <w:lang w:val="hy-AM"/>
        </w:rPr>
        <w:t>Հրավերում</w:t>
      </w:r>
      <w:r w:rsidRPr="00095A8A">
        <w:rPr>
          <w:rFonts w:ascii="GHEA Grapalat" w:hAnsi="GHEA Grapalat" w:cs="Arial Unicode"/>
          <w:sz w:val="20"/>
          <w:lang w:val="hy-AM"/>
        </w:rPr>
        <w:t xml:space="preserve"> </w:t>
      </w:r>
      <w:r w:rsidRPr="00095A8A">
        <w:rPr>
          <w:rFonts w:ascii="GHEA Grapalat" w:hAnsi="GHEA Grapalat" w:cs="Sylfaen"/>
          <w:sz w:val="20"/>
          <w:lang w:val="hy-AM"/>
        </w:rPr>
        <w:t>փոփոխություններ</w:t>
      </w:r>
      <w:r w:rsidRPr="00095A8A">
        <w:rPr>
          <w:rFonts w:ascii="GHEA Grapalat" w:hAnsi="GHEA Grapalat" w:cs="Arial Unicode"/>
          <w:sz w:val="20"/>
          <w:lang w:val="hy-AM"/>
        </w:rPr>
        <w:t xml:space="preserve"> </w:t>
      </w:r>
      <w:r w:rsidRPr="00095A8A">
        <w:rPr>
          <w:rFonts w:ascii="GHEA Grapalat" w:hAnsi="GHEA Grapalat" w:cs="Sylfaen"/>
          <w:sz w:val="20"/>
          <w:lang w:val="hy-AM"/>
        </w:rPr>
        <w:t>կատարվելու</w:t>
      </w:r>
      <w:r w:rsidRPr="00095A8A">
        <w:rPr>
          <w:rFonts w:ascii="GHEA Grapalat" w:hAnsi="GHEA Grapalat" w:cs="Arial Unicode"/>
          <w:sz w:val="20"/>
          <w:lang w:val="hy-AM"/>
        </w:rPr>
        <w:t xml:space="preserve"> </w:t>
      </w:r>
      <w:r w:rsidRPr="00095A8A">
        <w:rPr>
          <w:rFonts w:ascii="GHEA Grapalat" w:hAnsi="GHEA Grapalat" w:cs="Sylfaen"/>
          <w:sz w:val="20"/>
          <w:lang w:val="hy-AM"/>
        </w:rPr>
        <w:t>դեպքում</w:t>
      </w:r>
      <w:r w:rsidRPr="00095A8A">
        <w:rPr>
          <w:rFonts w:ascii="GHEA Grapalat" w:hAnsi="GHEA Grapalat" w:cs="Arial Unicode"/>
          <w:sz w:val="20"/>
          <w:lang w:val="hy-AM"/>
        </w:rPr>
        <w:t xml:space="preserve"> </w:t>
      </w:r>
      <w:r w:rsidRPr="00095A8A">
        <w:rPr>
          <w:rFonts w:ascii="GHEA Grapalat" w:hAnsi="GHEA Grapalat" w:cs="Sylfaen"/>
          <w:sz w:val="20"/>
          <w:lang w:val="hy-AM"/>
        </w:rPr>
        <w:t>հայտերը</w:t>
      </w:r>
      <w:r w:rsidRPr="00095A8A">
        <w:rPr>
          <w:rFonts w:ascii="GHEA Grapalat" w:hAnsi="GHEA Grapalat" w:cs="Arial Unicode"/>
          <w:sz w:val="20"/>
          <w:lang w:val="hy-AM"/>
        </w:rPr>
        <w:t xml:space="preserve"> </w:t>
      </w:r>
      <w:r w:rsidRPr="00095A8A">
        <w:rPr>
          <w:rFonts w:ascii="GHEA Grapalat" w:hAnsi="GHEA Grapalat" w:cs="Sylfaen"/>
          <w:sz w:val="20"/>
          <w:lang w:val="hy-AM"/>
        </w:rPr>
        <w:t>ներկայացնելու</w:t>
      </w:r>
      <w:r w:rsidRPr="00095A8A">
        <w:rPr>
          <w:rFonts w:ascii="GHEA Grapalat" w:hAnsi="GHEA Grapalat" w:cs="Arial Unicode"/>
          <w:sz w:val="20"/>
          <w:lang w:val="hy-AM"/>
        </w:rPr>
        <w:t xml:space="preserve"> </w:t>
      </w:r>
      <w:r w:rsidRPr="00095A8A">
        <w:rPr>
          <w:rFonts w:ascii="GHEA Grapalat" w:hAnsi="GHEA Grapalat" w:cs="Sylfaen"/>
          <w:sz w:val="20"/>
          <w:lang w:val="hy-AM"/>
        </w:rPr>
        <w:t>վերջնաժամկետը</w:t>
      </w:r>
      <w:r w:rsidRPr="00095A8A">
        <w:rPr>
          <w:rFonts w:ascii="GHEA Grapalat" w:hAnsi="GHEA Grapalat" w:cs="Arial Unicode"/>
          <w:sz w:val="20"/>
          <w:lang w:val="hy-AM"/>
        </w:rPr>
        <w:t xml:space="preserve"> </w:t>
      </w:r>
      <w:r w:rsidRPr="00095A8A">
        <w:rPr>
          <w:rFonts w:ascii="GHEA Grapalat" w:hAnsi="GHEA Grapalat" w:cs="Sylfaen"/>
          <w:sz w:val="20"/>
          <w:lang w:val="hy-AM"/>
        </w:rPr>
        <w:t>հաշվվում</w:t>
      </w:r>
      <w:r w:rsidRPr="00095A8A">
        <w:rPr>
          <w:rFonts w:ascii="GHEA Grapalat" w:hAnsi="GHEA Grapalat" w:cs="Arial Unicode"/>
          <w:sz w:val="20"/>
          <w:lang w:val="hy-AM"/>
        </w:rPr>
        <w:t xml:space="preserve"> </w:t>
      </w:r>
      <w:r w:rsidRPr="00095A8A">
        <w:rPr>
          <w:rFonts w:ascii="GHEA Grapalat" w:hAnsi="GHEA Grapalat" w:cs="Sylfaen"/>
          <w:sz w:val="20"/>
          <w:lang w:val="hy-AM"/>
        </w:rPr>
        <w:t>է</w:t>
      </w:r>
      <w:r w:rsidRPr="00095A8A">
        <w:rPr>
          <w:rFonts w:ascii="GHEA Grapalat" w:hAnsi="GHEA Grapalat" w:cs="Arial Unicode"/>
          <w:sz w:val="20"/>
          <w:lang w:val="hy-AM"/>
        </w:rPr>
        <w:t xml:space="preserve"> </w:t>
      </w:r>
      <w:r w:rsidRPr="00095A8A">
        <w:rPr>
          <w:rFonts w:ascii="GHEA Grapalat" w:hAnsi="GHEA Grapalat" w:cs="Sylfaen"/>
          <w:sz w:val="20"/>
          <w:lang w:val="hy-AM"/>
        </w:rPr>
        <w:t>այդ</w:t>
      </w:r>
      <w:r w:rsidRPr="00095A8A">
        <w:rPr>
          <w:rFonts w:ascii="GHEA Grapalat" w:hAnsi="GHEA Grapalat" w:cs="Arial Unicode"/>
          <w:sz w:val="20"/>
          <w:lang w:val="hy-AM"/>
        </w:rPr>
        <w:t xml:space="preserve"> </w:t>
      </w:r>
      <w:r w:rsidRPr="00095A8A">
        <w:rPr>
          <w:rFonts w:ascii="GHEA Grapalat" w:hAnsi="GHEA Grapalat" w:cs="Sylfaen"/>
          <w:sz w:val="20"/>
          <w:lang w:val="hy-AM"/>
        </w:rPr>
        <w:t>փոփոխությունների</w:t>
      </w:r>
      <w:r w:rsidRPr="00095A8A">
        <w:rPr>
          <w:rFonts w:ascii="GHEA Grapalat" w:hAnsi="GHEA Grapalat" w:cs="Arial Unicode"/>
          <w:sz w:val="20"/>
          <w:lang w:val="hy-AM"/>
        </w:rPr>
        <w:t xml:space="preserve"> </w:t>
      </w:r>
      <w:r w:rsidRPr="00095A8A">
        <w:rPr>
          <w:rFonts w:ascii="GHEA Grapalat" w:hAnsi="GHEA Grapalat" w:cs="Sylfaen"/>
          <w:sz w:val="20"/>
          <w:lang w:val="hy-AM"/>
        </w:rPr>
        <w:t>մասին</w:t>
      </w:r>
      <w:r w:rsidRPr="00095A8A">
        <w:rPr>
          <w:rFonts w:ascii="GHEA Grapalat" w:hAnsi="GHEA Grapalat" w:cs="Arial Unicode"/>
          <w:sz w:val="20"/>
          <w:lang w:val="hy-AM"/>
        </w:rPr>
        <w:t xml:space="preserve"> </w:t>
      </w:r>
      <w:r w:rsidR="00781688" w:rsidRPr="00095A8A">
        <w:rPr>
          <w:rFonts w:ascii="GHEA Grapalat" w:hAnsi="GHEA Grapalat" w:cs="Arial Unicode"/>
          <w:sz w:val="20"/>
          <w:lang w:val="hy-AM"/>
        </w:rPr>
        <w:t xml:space="preserve">համակարգում և </w:t>
      </w:r>
      <w:r w:rsidRPr="00095A8A">
        <w:rPr>
          <w:rFonts w:ascii="GHEA Grapalat" w:hAnsi="GHEA Grapalat" w:cs="Sylfaen"/>
          <w:sz w:val="20"/>
          <w:lang w:val="hy-AM"/>
        </w:rPr>
        <w:t>տեղեկագրում</w:t>
      </w:r>
      <w:r w:rsidRPr="00095A8A">
        <w:rPr>
          <w:rFonts w:ascii="GHEA Grapalat" w:hAnsi="GHEA Grapalat" w:cs="Arial"/>
          <w:sz w:val="20"/>
          <w:lang w:val="hy-AM"/>
        </w:rPr>
        <w:t xml:space="preserve"> </w:t>
      </w:r>
      <w:r w:rsidRPr="00095A8A">
        <w:rPr>
          <w:rFonts w:ascii="GHEA Grapalat" w:hAnsi="GHEA Grapalat" w:cs="Sylfaen"/>
          <w:sz w:val="20"/>
          <w:lang w:val="hy-AM"/>
        </w:rPr>
        <w:t>հայտարարության</w:t>
      </w:r>
      <w:r w:rsidRPr="00095A8A">
        <w:rPr>
          <w:rFonts w:ascii="GHEA Grapalat" w:hAnsi="GHEA Grapalat" w:cs="Arial Unicode"/>
          <w:sz w:val="20"/>
          <w:lang w:val="hy-AM"/>
        </w:rPr>
        <w:t xml:space="preserve"> </w:t>
      </w:r>
      <w:r w:rsidRPr="00095A8A">
        <w:rPr>
          <w:rFonts w:ascii="GHEA Grapalat" w:hAnsi="GHEA Grapalat" w:cs="Sylfaen"/>
          <w:sz w:val="20"/>
          <w:lang w:val="hy-AM"/>
        </w:rPr>
        <w:t>հրապարակման</w:t>
      </w:r>
      <w:r w:rsidRPr="00095A8A">
        <w:rPr>
          <w:rFonts w:ascii="GHEA Grapalat" w:hAnsi="GHEA Grapalat" w:cs="Arial Unicode"/>
          <w:sz w:val="20"/>
          <w:lang w:val="hy-AM"/>
        </w:rPr>
        <w:t xml:space="preserve"> </w:t>
      </w:r>
      <w:r w:rsidRPr="00095A8A">
        <w:rPr>
          <w:rFonts w:ascii="GHEA Grapalat" w:hAnsi="GHEA Grapalat" w:cs="Sylfaen"/>
          <w:sz w:val="20"/>
          <w:lang w:val="hy-AM"/>
        </w:rPr>
        <w:t>օրվանից</w:t>
      </w:r>
      <w:r w:rsidR="004D5671" w:rsidRPr="00095A8A">
        <w:rPr>
          <w:rFonts w:ascii="GHEA Grapalat" w:hAnsi="GHEA Grapalat" w:cs="Tahoma"/>
          <w:sz w:val="20"/>
          <w:lang w:val="hy-AM"/>
        </w:rPr>
        <w:t>։</w:t>
      </w:r>
      <w:r w:rsidRPr="00095A8A">
        <w:rPr>
          <w:rFonts w:ascii="GHEA Grapalat" w:hAnsi="GHEA Grapalat" w:cs="Arial Unicode"/>
          <w:sz w:val="20"/>
          <w:lang w:val="hy-AM"/>
        </w:rPr>
        <w:t xml:space="preserve"> </w:t>
      </w:r>
    </w:p>
    <w:p w14:paraId="505E6BD8" w14:textId="77777777" w:rsidR="00B532A8" w:rsidRPr="00196C92" w:rsidRDefault="00B532A8" w:rsidP="00C80F7E">
      <w:pPr>
        <w:autoSpaceDE w:val="0"/>
        <w:autoSpaceDN w:val="0"/>
        <w:adjustRightInd w:val="0"/>
        <w:ind w:firstLine="567"/>
        <w:jc w:val="both"/>
        <w:rPr>
          <w:rFonts w:ascii="GHEA Grapalat" w:hAnsi="GHEA Grapalat" w:cs="Sylfaen"/>
          <w:sz w:val="20"/>
          <w:lang w:val="hy-AM"/>
        </w:rPr>
      </w:pPr>
    </w:p>
    <w:p w14:paraId="7218BAD9" w14:textId="6D682B9F" w:rsidR="00096865" w:rsidRPr="00095A8A" w:rsidRDefault="00C80F7E" w:rsidP="00C80F7E">
      <w:pPr>
        <w:autoSpaceDE w:val="0"/>
        <w:autoSpaceDN w:val="0"/>
        <w:adjustRightInd w:val="0"/>
        <w:ind w:firstLine="567"/>
        <w:jc w:val="both"/>
        <w:rPr>
          <w:rFonts w:ascii="GHEA Grapalat" w:hAnsi="GHEA Grapalat" w:cs="Arial"/>
          <w:b/>
          <w:sz w:val="20"/>
          <w:lang w:val="hy-AM"/>
        </w:rPr>
      </w:pPr>
      <w:r w:rsidRPr="00196C92">
        <w:rPr>
          <w:rFonts w:ascii="GHEA Grapalat" w:hAnsi="GHEA Grapalat"/>
          <w:b/>
          <w:sz w:val="20"/>
          <w:lang w:val="hy-AM"/>
        </w:rPr>
        <w:lastRenderedPageBreak/>
        <w:t xml:space="preserve">                                                         </w:t>
      </w:r>
      <w:r w:rsidR="00955A1E" w:rsidRPr="00095A8A">
        <w:rPr>
          <w:rFonts w:ascii="GHEA Grapalat" w:hAnsi="GHEA Grapalat"/>
          <w:b/>
          <w:sz w:val="20"/>
          <w:lang w:val="hy-AM"/>
        </w:rPr>
        <w:t xml:space="preserve">4.  </w:t>
      </w:r>
      <w:r w:rsidR="00955A1E" w:rsidRPr="00095A8A">
        <w:rPr>
          <w:rFonts w:ascii="GHEA Grapalat" w:hAnsi="GHEA Grapalat" w:cs="Sylfaen"/>
          <w:b/>
          <w:sz w:val="20"/>
          <w:lang w:val="hy-AM"/>
        </w:rPr>
        <w:t>ՀԱՅՏԸ</w:t>
      </w:r>
      <w:r w:rsidR="00955A1E" w:rsidRPr="00095A8A">
        <w:rPr>
          <w:rFonts w:ascii="GHEA Grapalat" w:hAnsi="GHEA Grapalat" w:cs="Arial"/>
          <w:b/>
          <w:sz w:val="20"/>
          <w:lang w:val="hy-AM"/>
        </w:rPr>
        <w:t xml:space="preserve"> </w:t>
      </w:r>
      <w:r w:rsidR="00955A1E" w:rsidRPr="00095A8A">
        <w:rPr>
          <w:rFonts w:ascii="GHEA Grapalat" w:hAnsi="GHEA Grapalat" w:cs="Sylfaen"/>
          <w:b/>
          <w:sz w:val="20"/>
          <w:lang w:val="hy-AM"/>
        </w:rPr>
        <w:t>ՆԵՐԿԱՅԱՑՆԵԼՈՒ</w:t>
      </w:r>
      <w:r w:rsidR="00955A1E" w:rsidRPr="00095A8A">
        <w:rPr>
          <w:rFonts w:ascii="GHEA Grapalat" w:hAnsi="GHEA Grapalat" w:cs="Arial"/>
          <w:b/>
          <w:sz w:val="20"/>
          <w:lang w:val="hy-AM"/>
        </w:rPr>
        <w:t xml:space="preserve"> </w:t>
      </w:r>
      <w:r w:rsidR="00955A1E" w:rsidRPr="00095A8A">
        <w:rPr>
          <w:rFonts w:ascii="GHEA Grapalat" w:hAnsi="GHEA Grapalat" w:cs="Sylfaen"/>
          <w:b/>
          <w:sz w:val="20"/>
          <w:lang w:val="hy-AM"/>
        </w:rPr>
        <w:t>ԿԱՐԳԸ</w:t>
      </w:r>
    </w:p>
    <w:p w14:paraId="39C50667" w14:textId="77777777" w:rsidR="00096865" w:rsidRPr="00095A8A" w:rsidRDefault="00096865" w:rsidP="00EF3662">
      <w:pPr>
        <w:jc w:val="center"/>
        <w:rPr>
          <w:rFonts w:ascii="GHEA Grapalat" w:hAnsi="GHEA Grapalat"/>
          <w:b/>
          <w:sz w:val="12"/>
          <w:lang w:val="hy-AM"/>
        </w:rPr>
      </w:pPr>
      <w:r w:rsidRPr="00095A8A">
        <w:rPr>
          <w:rFonts w:ascii="GHEA Grapalat" w:hAnsi="GHEA Grapalat"/>
          <w:b/>
          <w:sz w:val="20"/>
          <w:lang w:val="hy-AM"/>
        </w:rPr>
        <w:t xml:space="preserve">  </w:t>
      </w:r>
    </w:p>
    <w:p w14:paraId="569362BA" w14:textId="77777777" w:rsidR="00096865" w:rsidRPr="00095A8A" w:rsidRDefault="00096865" w:rsidP="00EF3662">
      <w:pPr>
        <w:ind w:firstLine="567"/>
        <w:jc w:val="both"/>
        <w:rPr>
          <w:rFonts w:ascii="GHEA Grapalat" w:hAnsi="GHEA Grapalat"/>
          <w:sz w:val="20"/>
          <w:lang w:val="hy-AM"/>
        </w:rPr>
      </w:pPr>
      <w:r w:rsidRPr="00095A8A">
        <w:rPr>
          <w:rFonts w:ascii="GHEA Grapalat" w:hAnsi="GHEA Grapalat"/>
          <w:sz w:val="20"/>
          <w:lang w:val="hy-AM"/>
        </w:rPr>
        <w:t>4</w:t>
      </w:r>
      <w:r w:rsidRPr="00095A8A">
        <w:rPr>
          <w:rFonts w:ascii="GHEA Grapalat" w:hAnsi="GHEA Grapalat" w:cs="Sylfaen"/>
          <w:sz w:val="20"/>
          <w:lang w:val="hy-AM"/>
        </w:rPr>
        <w:t xml:space="preserve">.1 Սույն ընթացակարգին մասնակցելու համար </w:t>
      </w:r>
      <w:r w:rsidR="000946A3" w:rsidRPr="00095A8A">
        <w:rPr>
          <w:rFonts w:ascii="GHEA Grapalat" w:hAnsi="GHEA Grapalat" w:cs="Sylfaen"/>
          <w:sz w:val="20"/>
          <w:lang w:val="hy-AM"/>
        </w:rPr>
        <w:t xml:space="preserve">մասնակիցը </w:t>
      </w:r>
      <w:r w:rsidR="00926875" w:rsidRPr="00095A8A">
        <w:rPr>
          <w:rFonts w:ascii="GHEA Grapalat" w:hAnsi="GHEA Grapalat" w:cs="Sylfaen"/>
          <w:sz w:val="20"/>
          <w:lang w:val="hy-AM"/>
        </w:rPr>
        <w:t xml:space="preserve">համակարգի միջոցով հանձնաժողովին ներկայացնում է </w:t>
      </w:r>
      <w:r w:rsidR="000946A3" w:rsidRPr="00095A8A">
        <w:rPr>
          <w:rFonts w:ascii="GHEA Grapalat" w:hAnsi="GHEA Grapalat" w:cs="Sylfaen"/>
          <w:sz w:val="20"/>
          <w:lang w:val="hy-AM"/>
        </w:rPr>
        <w:t>հայտ</w:t>
      </w:r>
      <w:r w:rsidR="004D5671" w:rsidRPr="00095A8A">
        <w:rPr>
          <w:rFonts w:ascii="GHEA Grapalat" w:hAnsi="GHEA Grapalat" w:cs="Tahoma"/>
          <w:sz w:val="20"/>
          <w:lang w:val="hy-AM"/>
        </w:rPr>
        <w:t>։</w:t>
      </w:r>
      <w:r w:rsidRPr="00095A8A">
        <w:rPr>
          <w:rFonts w:ascii="GHEA Grapalat" w:hAnsi="GHEA Grapalat"/>
          <w:sz w:val="20"/>
          <w:lang w:val="hy-AM"/>
        </w:rPr>
        <w:t xml:space="preserve"> </w:t>
      </w:r>
      <w:r w:rsidR="00220ACB" w:rsidRPr="00095A8A">
        <w:rPr>
          <w:rFonts w:ascii="GHEA Grapalat" w:hAnsi="GHEA Grapalat" w:cs="Sylfaen"/>
          <w:sz w:val="20"/>
          <w:lang w:val="hy-AM"/>
        </w:rPr>
        <w:t xml:space="preserve">Հայտը սույն հրավերի հիման վրա </w:t>
      </w:r>
      <w:r w:rsidR="00051B7F" w:rsidRPr="00095A8A">
        <w:rPr>
          <w:rFonts w:ascii="GHEA Grapalat" w:hAnsi="GHEA Grapalat" w:cs="Sylfaen"/>
          <w:sz w:val="20"/>
          <w:lang w:val="hy-AM"/>
        </w:rPr>
        <w:t>մ</w:t>
      </w:r>
      <w:r w:rsidR="00220ACB" w:rsidRPr="00095A8A">
        <w:rPr>
          <w:rFonts w:ascii="GHEA Grapalat" w:hAnsi="GHEA Grapalat" w:cs="Sylfaen"/>
          <w:sz w:val="20"/>
          <w:lang w:val="hy-AM"/>
        </w:rPr>
        <w:t>ասնակցի կողմից ներկայացվող առաջարկն</w:t>
      </w:r>
      <w:r w:rsidR="005F1F95" w:rsidRPr="00095A8A">
        <w:rPr>
          <w:rFonts w:ascii="GHEA Grapalat" w:hAnsi="GHEA Grapalat" w:cs="Sylfaen"/>
          <w:sz w:val="20"/>
          <w:lang w:val="hy-AM"/>
        </w:rPr>
        <w:t xml:space="preserve"> է:</w:t>
      </w:r>
    </w:p>
    <w:p w14:paraId="6B8993A6" w14:textId="77777777" w:rsidR="00096865" w:rsidRPr="00095A8A" w:rsidRDefault="000946A3" w:rsidP="00EF3662">
      <w:pPr>
        <w:pStyle w:val="23"/>
        <w:spacing w:line="240" w:lineRule="auto"/>
        <w:ind w:firstLine="567"/>
        <w:rPr>
          <w:rFonts w:ascii="GHEA Grapalat" w:hAnsi="GHEA Grapalat" w:cs="Sylfaen"/>
          <w:szCs w:val="24"/>
          <w:lang w:val="hy-AM"/>
        </w:rPr>
      </w:pPr>
      <w:r w:rsidRPr="00095A8A">
        <w:rPr>
          <w:rFonts w:ascii="GHEA Grapalat" w:hAnsi="GHEA Grapalat" w:cs="Sylfaen"/>
          <w:szCs w:val="24"/>
          <w:lang w:val="hy-AM"/>
        </w:rPr>
        <w:t>Հ</w:t>
      </w:r>
      <w:r w:rsidR="00096865" w:rsidRPr="00095A8A">
        <w:rPr>
          <w:rFonts w:ascii="GHEA Grapalat" w:hAnsi="GHEA Grapalat" w:cs="Sylfaen"/>
          <w:szCs w:val="24"/>
          <w:lang w:val="hy-AM"/>
        </w:rPr>
        <w:t xml:space="preserve">այտը ներկայացվում </w:t>
      </w:r>
      <w:r w:rsidRPr="00095A8A">
        <w:rPr>
          <w:rFonts w:ascii="GHEA Grapalat" w:hAnsi="GHEA Grapalat" w:cs="Sylfaen"/>
          <w:szCs w:val="24"/>
          <w:lang w:val="hy-AM"/>
        </w:rPr>
        <w:t xml:space="preserve">է </w:t>
      </w:r>
      <w:r w:rsidR="00096865" w:rsidRPr="00095A8A">
        <w:rPr>
          <w:rFonts w:ascii="GHEA Grapalat" w:hAnsi="GHEA Grapalat" w:cs="Sylfaen"/>
          <w:szCs w:val="24"/>
          <w:lang w:val="hy-AM"/>
        </w:rPr>
        <w:t>մինչև դրա համար սույն հրավերով սահմանված ժամկետի ավարտը</w:t>
      </w:r>
      <w:r w:rsidR="004D5671" w:rsidRPr="00095A8A">
        <w:rPr>
          <w:rFonts w:ascii="GHEA Grapalat" w:hAnsi="GHEA Grapalat" w:cs="Sylfaen"/>
          <w:szCs w:val="24"/>
          <w:lang w:val="hy-AM"/>
        </w:rPr>
        <w:t>։</w:t>
      </w:r>
    </w:p>
    <w:p w14:paraId="17F24869" w14:textId="1E8A1322" w:rsidR="00096865" w:rsidRPr="00095A8A" w:rsidRDefault="000946A3" w:rsidP="00EF3662">
      <w:pPr>
        <w:pStyle w:val="23"/>
        <w:spacing w:line="240" w:lineRule="auto"/>
        <w:ind w:firstLine="567"/>
        <w:rPr>
          <w:rFonts w:ascii="GHEA Grapalat" w:hAnsi="GHEA Grapalat" w:cs="Sylfaen"/>
          <w:szCs w:val="24"/>
          <w:lang w:val="hy-AM"/>
        </w:rPr>
      </w:pPr>
      <w:r w:rsidRPr="00095A8A">
        <w:rPr>
          <w:rFonts w:ascii="GHEA Grapalat" w:hAnsi="GHEA Grapalat" w:cs="Sylfaen"/>
          <w:szCs w:val="24"/>
          <w:lang w:val="hy-AM"/>
        </w:rPr>
        <w:t>Հ</w:t>
      </w:r>
      <w:r w:rsidR="00096865" w:rsidRPr="00095A8A">
        <w:rPr>
          <w:rFonts w:ascii="GHEA Grapalat" w:hAnsi="GHEA Grapalat" w:cs="Sylfaen"/>
          <w:szCs w:val="24"/>
          <w:lang w:val="hy-AM"/>
        </w:rPr>
        <w:t xml:space="preserve">այտի պատրաստման կարգը նկարագրված է սույն հրավերի </w:t>
      </w:r>
      <w:r w:rsidR="00DD4F48" w:rsidRPr="00095A8A">
        <w:rPr>
          <w:rFonts w:ascii="GHEA Grapalat" w:hAnsi="GHEA Grapalat" w:cs="Sylfaen"/>
          <w:szCs w:val="24"/>
          <w:lang w:val="hy-AM"/>
        </w:rPr>
        <w:t>2-րդ</w:t>
      </w:r>
      <w:r w:rsidR="00096865" w:rsidRPr="00095A8A">
        <w:rPr>
          <w:rFonts w:ascii="GHEA Grapalat" w:hAnsi="GHEA Grapalat" w:cs="Sylfaen"/>
          <w:szCs w:val="24"/>
          <w:lang w:val="hy-AM"/>
        </w:rPr>
        <w:t xml:space="preserve"> մասում` </w:t>
      </w:r>
      <w:r w:rsidR="00E80A21" w:rsidRPr="00196C92">
        <w:rPr>
          <w:rFonts w:ascii="GHEA Grapalat" w:hAnsi="GHEA Grapalat" w:cs="Sylfaen"/>
          <w:szCs w:val="24"/>
          <w:lang w:val="hy-AM"/>
        </w:rPr>
        <w:t>գնանշման հարցման</w:t>
      </w:r>
      <w:r w:rsidR="00AE26C8" w:rsidRPr="00095A8A">
        <w:rPr>
          <w:rFonts w:ascii="GHEA Grapalat" w:hAnsi="GHEA Grapalat" w:cs="Sylfaen"/>
          <w:szCs w:val="24"/>
          <w:lang w:val="hy-AM"/>
        </w:rPr>
        <w:t xml:space="preserve"> </w:t>
      </w:r>
      <w:r w:rsidR="00096865" w:rsidRPr="00095A8A">
        <w:rPr>
          <w:rFonts w:ascii="GHEA Grapalat" w:hAnsi="GHEA Grapalat" w:cs="Sylfaen"/>
          <w:szCs w:val="24"/>
          <w:lang w:val="hy-AM"/>
        </w:rPr>
        <w:t>հայտերը պատրաստելու հրահանգում</w:t>
      </w:r>
      <w:r w:rsidR="004D5671" w:rsidRPr="00095A8A">
        <w:rPr>
          <w:rFonts w:ascii="GHEA Grapalat" w:hAnsi="GHEA Grapalat" w:cs="Sylfaen"/>
          <w:szCs w:val="24"/>
          <w:lang w:val="hy-AM"/>
        </w:rPr>
        <w:t>։</w:t>
      </w:r>
    </w:p>
    <w:p w14:paraId="7D53F2A8" w14:textId="1C997A74" w:rsidR="006539DD" w:rsidRDefault="00096865" w:rsidP="00EF3662">
      <w:pPr>
        <w:pStyle w:val="23"/>
        <w:spacing w:line="240" w:lineRule="auto"/>
        <w:ind w:firstLine="567"/>
        <w:rPr>
          <w:rFonts w:ascii="GHEA Grapalat" w:hAnsi="GHEA Grapalat" w:cs="Sylfaen"/>
          <w:szCs w:val="24"/>
          <w:lang w:val="hy-AM"/>
        </w:rPr>
      </w:pPr>
      <w:r w:rsidRPr="00095A8A">
        <w:rPr>
          <w:rFonts w:ascii="GHEA Grapalat" w:hAnsi="GHEA Grapalat" w:cs="Sylfaen"/>
          <w:szCs w:val="24"/>
          <w:lang w:val="hy-AM"/>
        </w:rPr>
        <w:t xml:space="preserve">4.2  </w:t>
      </w:r>
      <w:r w:rsidR="006539DD" w:rsidRPr="006539DD">
        <w:rPr>
          <w:rFonts w:ascii="GHEA Grapalat" w:hAnsi="GHEA Grapalat" w:cs="Sylfaen"/>
          <w:szCs w:val="24"/>
          <w:lang w:val="hy-AM"/>
        </w:rPr>
        <w:t xml:space="preserve">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002F61F9" w:rsidRPr="002F61F9">
        <w:rPr>
          <w:rFonts w:ascii="GHEA Grapalat" w:hAnsi="GHEA Grapalat" w:cs="Sylfaen"/>
          <w:b/>
          <w:szCs w:val="24"/>
          <w:lang w:val="hy-AM"/>
        </w:rPr>
        <w:t>հաշված «7»-րդ օրվա ժամը «11:00»-ն, «Կոմիտասի 54 բ» հասցեով: (19.08.2022թ)</w:t>
      </w:r>
      <w:r w:rsidR="006539DD" w:rsidRPr="006539DD">
        <w:rPr>
          <w:rFonts w:ascii="GHEA Grapalat" w:hAnsi="GHEA Grapalat" w:cs="Sylfaen"/>
          <w:szCs w:val="24"/>
          <w:lang w:val="hy-AM"/>
        </w:rPr>
        <w:t xml:space="preserve">  Հայտերը ներկայացնելու վերջնաժամկետը լրանալուց հետո ներկայացված հայտերը չեն ընդունվում։ </w:t>
      </w:r>
    </w:p>
    <w:p w14:paraId="4EFE820A" w14:textId="77777777" w:rsidR="006539DD" w:rsidRDefault="006539DD" w:rsidP="006539DD">
      <w:pPr>
        <w:pStyle w:val="23"/>
        <w:spacing w:line="240" w:lineRule="auto"/>
        <w:ind w:firstLine="567"/>
        <w:rPr>
          <w:rFonts w:ascii="GHEA Grapalat" w:hAnsi="GHEA Grapalat" w:cs="Sylfaen"/>
          <w:szCs w:val="24"/>
          <w:lang w:val="hy-AM"/>
        </w:rPr>
      </w:pPr>
      <w:r>
        <w:rPr>
          <w:rFonts w:ascii="GHEA Grapalat" w:hAnsi="GHEA Grapalat" w:cs="Sylfaen"/>
          <w:szCs w:val="24"/>
          <w:lang w:val="hy-AM"/>
        </w:rPr>
        <w:t>Ընթացակարգի հայտերը ստանում և հայտերի գրանցամատյանում գրանցում է հանձնաժողովի քարտուղար Մանուշակ Գրիգորյանը։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11278282" w14:textId="189123E6" w:rsidR="00B67CCD" w:rsidRPr="00095A8A" w:rsidRDefault="00B67CCD" w:rsidP="00EF3662">
      <w:pPr>
        <w:pStyle w:val="23"/>
        <w:spacing w:line="240" w:lineRule="auto"/>
        <w:ind w:firstLine="567"/>
        <w:rPr>
          <w:rFonts w:ascii="GHEA Grapalat" w:hAnsi="GHEA Grapalat" w:cs="Sylfaen"/>
          <w:szCs w:val="24"/>
          <w:lang w:val="hy-AM"/>
        </w:rPr>
      </w:pPr>
      <w:r w:rsidRPr="00095A8A">
        <w:rPr>
          <w:rFonts w:ascii="GHEA Grapalat" w:hAnsi="GHEA Grapalat" w:cs="Sylfaen"/>
          <w:szCs w:val="24"/>
          <w:lang w:val="hy-AM"/>
        </w:rPr>
        <w:t>4.</w:t>
      </w:r>
      <w:r w:rsidR="0028726A" w:rsidRPr="00095A8A">
        <w:rPr>
          <w:rFonts w:ascii="GHEA Grapalat" w:hAnsi="GHEA Grapalat" w:cs="Sylfaen"/>
          <w:szCs w:val="24"/>
          <w:lang w:val="hy-AM"/>
        </w:rPr>
        <w:t xml:space="preserve">3 </w:t>
      </w:r>
      <w:r w:rsidRPr="00095A8A">
        <w:rPr>
          <w:rFonts w:ascii="GHEA Grapalat" w:hAnsi="GHEA Grapalat" w:cs="Sylfaen"/>
          <w:szCs w:val="24"/>
          <w:lang w:val="hy-AM"/>
        </w:rPr>
        <w:t>Մասնակիցը հայտով ներկայացնում է`</w:t>
      </w:r>
    </w:p>
    <w:p w14:paraId="33C65D77" w14:textId="77777777" w:rsidR="003850A0" w:rsidRPr="00095A8A" w:rsidRDefault="003850A0" w:rsidP="003850A0">
      <w:pPr>
        <w:pStyle w:val="23"/>
        <w:spacing w:line="240" w:lineRule="auto"/>
        <w:ind w:firstLine="567"/>
        <w:rPr>
          <w:rFonts w:ascii="GHEA Grapalat" w:hAnsi="GHEA Grapalat" w:cs="Sylfaen"/>
          <w:szCs w:val="24"/>
          <w:lang w:val="hy-AM"/>
        </w:rPr>
      </w:pPr>
      <w:bookmarkStart w:id="2" w:name="_Hlk9261647"/>
      <w:r w:rsidRPr="00095A8A">
        <w:rPr>
          <w:rFonts w:ascii="GHEA Grapalat" w:hAnsi="GHEA Grapalat" w:cs="Sylfaen"/>
          <w:b/>
          <w:szCs w:val="24"/>
          <w:lang w:val="hy-AM"/>
        </w:rPr>
        <w:t>1) իր կողմից հաստատված՝ սույն հրավերի 2-րդ մասի 2.1 կետով նախատեսված դիմում-հայտարարություն</w:t>
      </w:r>
      <w:r w:rsidR="006818C6" w:rsidRPr="00095A8A">
        <w:rPr>
          <w:rFonts w:ascii="GHEA Grapalat" w:hAnsi="GHEA Grapalat" w:cs="Sylfaen"/>
          <w:szCs w:val="24"/>
          <w:lang w:val="hy-AM"/>
        </w:rPr>
        <w:t>`</w:t>
      </w:r>
      <w:r w:rsidR="006818C6" w:rsidRPr="00095A8A">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095A8A">
        <w:rPr>
          <w:rFonts w:ascii="GHEA Grapalat" w:hAnsi="GHEA Grapalat" w:cs="Sylfaen"/>
          <w:szCs w:val="24"/>
          <w:lang w:val="hy-AM"/>
        </w:rPr>
        <w:t>, որը ներառում է`</w:t>
      </w:r>
    </w:p>
    <w:p w14:paraId="5BFC6676" w14:textId="77777777" w:rsidR="003850A0" w:rsidRPr="00095A8A" w:rsidRDefault="003850A0" w:rsidP="003850A0">
      <w:pPr>
        <w:pStyle w:val="23"/>
        <w:spacing w:line="240" w:lineRule="auto"/>
        <w:ind w:firstLine="567"/>
        <w:rPr>
          <w:rFonts w:ascii="GHEA Grapalat" w:hAnsi="GHEA Grapalat" w:cs="Sylfaen"/>
          <w:szCs w:val="24"/>
          <w:lang w:val="hy-AM"/>
        </w:rPr>
      </w:pPr>
      <w:r w:rsidRPr="00095A8A">
        <w:rPr>
          <w:rFonts w:ascii="GHEA Grapalat" w:hAnsi="GHEA Grapalat" w:cs="Sylfaen"/>
          <w:szCs w:val="24"/>
          <w:lang w:val="hy-AM"/>
        </w:rPr>
        <w:t xml:space="preserve">ա) </w:t>
      </w:r>
      <w:r w:rsidR="000356CC" w:rsidRPr="00095A8A">
        <w:rPr>
          <w:rFonts w:ascii="GHEA Grapalat" w:hAnsi="GHEA Grapalat" w:cs="Sylfaen"/>
          <w:szCs w:val="24"/>
          <w:lang w:val="hy-AM"/>
        </w:rPr>
        <w:t xml:space="preserve">հավաստում </w:t>
      </w:r>
      <w:r w:rsidRPr="00095A8A">
        <w:rPr>
          <w:rFonts w:ascii="GHEA Grapalat" w:hAnsi="GHEA Grapalat" w:cs="Sylfaen"/>
          <w:szCs w:val="24"/>
          <w:lang w:val="hy-AM"/>
        </w:rPr>
        <w:t>սույն հրավերով սահմանված մասնակ</w:t>
      </w:r>
      <w:r w:rsidRPr="00095A8A">
        <w:rPr>
          <w:rFonts w:ascii="GHEA Grapalat" w:hAnsi="GHEA Grapalat" w:cs="Sylfaen"/>
          <w:szCs w:val="24"/>
          <w:lang w:val="hy-AM"/>
        </w:rPr>
        <w:softHyphen/>
        <w:t>ցության իրավունքի պահանջներին իր տվյալների համապատասխանության մասին.</w:t>
      </w:r>
    </w:p>
    <w:p w14:paraId="7CF39A99" w14:textId="77777777" w:rsidR="00C63E1C" w:rsidRPr="00095A8A" w:rsidRDefault="003850A0" w:rsidP="00972668">
      <w:pPr>
        <w:shd w:val="clear" w:color="auto" w:fill="FFFFFF"/>
        <w:ind w:firstLine="567"/>
        <w:jc w:val="both"/>
        <w:rPr>
          <w:rFonts w:ascii="GHEA Grapalat" w:hAnsi="GHEA Grapalat" w:cs="Sylfaen"/>
          <w:sz w:val="20"/>
          <w:lang w:val="hy-AM"/>
        </w:rPr>
      </w:pPr>
      <w:r w:rsidRPr="00095A8A">
        <w:rPr>
          <w:rFonts w:ascii="GHEA Grapalat" w:hAnsi="GHEA Grapalat" w:cs="Sylfaen"/>
          <w:sz w:val="20"/>
          <w:lang w:val="hy-AM"/>
        </w:rPr>
        <w:t>բ)</w:t>
      </w:r>
      <w:r w:rsidRPr="00095A8A">
        <w:rPr>
          <w:rFonts w:ascii="GHEA Grapalat" w:hAnsi="GHEA Grapalat" w:cs="Sylfaen"/>
          <w:lang w:val="hy-AM"/>
        </w:rPr>
        <w:t xml:space="preserve"> </w:t>
      </w:r>
      <w:r w:rsidR="00C63E1C" w:rsidRPr="00095A8A">
        <w:rPr>
          <w:rFonts w:ascii="GHEA Grapalat" w:hAnsi="GHEA Grapalat" w:cs="Sylfaen"/>
          <w:sz w:val="20"/>
          <w:lang w:val="hy-AM"/>
        </w:rPr>
        <w:t>հավաստում՝ ընտրված մասնակից ճանաչվելու դեպքում, սույն հրավեր</w:t>
      </w:r>
      <w:r w:rsidR="00EA68B2" w:rsidRPr="00095A8A">
        <w:rPr>
          <w:rFonts w:ascii="GHEA Grapalat" w:hAnsi="GHEA Grapalat" w:cs="Sylfaen"/>
          <w:sz w:val="20"/>
          <w:lang w:val="hy-AM"/>
        </w:rPr>
        <w:t xml:space="preserve">ի 1-ին մասի 2.4 կետով </w:t>
      </w:r>
      <w:r w:rsidR="00C63E1C" w:rsidRPr="00095A8A">
        <w:rPr>
          <w:rFonts w:ascii="GHEA Grapalat" w:hAnsi="GHEA Grapalat" w:cs="Sylfaen"/>
          <w:sz w:val="20"/>
          <w:lang w:val="hy-AM"/>
        </w:rPr>
        <w:t xml:space="preserve">սահմանված կարգով և ժամկետում որակավորման ապահովում ներկայացնելու պարտավորության </w:t>
      </w:r>
      <w:r w:rsidR="00FE6521" w:rsidRPr="00095A8A">
        <w:rPr>
          <w:rFonts w:ascii="GHEA Grapalat" w:hAnsi="GHEA Grapalat" w:cs="Sylfaen"/>
          <w:sz w:val="20"/>
          <w:lang w:val="hy-AM"/>
        </w:rPr>
        <w:t>կամ</w:t>
      </w:r>
      <w:r w:rsidR="004D4C3B" w:rsidRPr="00095A8A">
        <w:rPr>
          <w:rFonts w:ascii="GHEA Grapalat" w:hAnsi="GHEA Grapalat" w:cs="Sylfaen"/>
          <w:sz w:val="20"/>
          <w:lang w:val="hy-AM"/>
        </w:rPr>
        <w:t xml:space="preserve"> սույն հրավերով նախատեսված</w:t>
      </w:r>
      <w:r w:rsidR="00FE6521" w:rsidRPr="00095A8A">
        <w:rPr>
          <w:rFonts w:ascii="GHEA Grapalat" w:hAnsi="GHEA Grapalat" w:cs="Sylfaen"/>
          <w:sz w:val="20"/>
          <w:lang w:val="hy-AM"/>
        </w:rPr>
        <w:t xml:space="preserve"> վարկունակության վարկանիշ ունենալու </w:t>
      </w:r>
      <w:r w:rsidR="00C63E1C" w:rsidRPr="00095A8A">
        <w:rPr>
          <w:rFonts w:ascii="GHEA Grapalat" w:hAnsi="GHEA Grapalat" w:cs="Sylfaen"/>
          <w:sz w:val="20"/>
          <w:lang w:val="hy-AM"/>
        </w:rPr>
        <w:t>մասին</w:t>
      </w:r>
      <w:r w:rsidR="00E038DA" w:rsidRPr="00095A8A">
        <w:rPr>
          <w:rFonts w:ascii="GHEA Grapalat" w:hAnsi="GHEA Grapalat" w:cs="Sylfaen"/>
          <w:sz w:val="20"/>
          <w:lang w:val="hy-AM"/>
        </w:rPr>
        <w:t>.</w:t>
      </w:r>
      <w:r w:rsidR="00C63E1C" w:rsidRPr="00095A8A">
        <w:rPr>
          <w:rFonts w:ascii="GHEA Grapalat" w:hAnsi="GHEA Grapalat" w:cs="Sylfaen"/>
          <w:sz w:val="20"/>
          <w:lang w:val="hy-AM"/>
        </w:rPr>
        <w:t xml:space="preserve"> </w:t>
      </w:r>
    </w:p>
    <w:p w14:paraId="287EE8B4" w14:textId="77777777" w:rsidR="003850A0" w:rsidRPr="00095A8A" w:rsidRDefault="003850A0" w:rsidP="003850A0">
      <w:pPr>
        <w:pStyle w:val="23"/>
        <w:spacing w:line="240" w:lineRule="auto"/>
        <w:ind w:firstLine="567"/>
        <w:rPr>
          <w:rFonts w:ascii="GHEA Grapalat" w:hAnsi="GHEA Grapalat" w:cs="Sylfaen"/>
          <w:szCs w:val="24"/>
          <w:lang w:val="hy-AM"/>
        </w:rPr>
      </w:pPr>
      <w:r w:rsidRPr="00095A8A">
        <w:rPr>
          <w:rFonts w:ascii="GHEA Grapalat" w:hAnsi="GHEA Grapalat" w:cs="Sylfaen"/>
          <w:szCs w:val="24"/>
          <w:lang w:val="hy-AM"/>
        </w:rPr>
        <w:t>գ) հայտարարություն սույն ընթացակարգի շրջանակում</w:t>
      </w:r>
      <w:r w:rsidR="007E7500" w:rsidRPr="00095A8A">
        <w:rPr>
          <w:rFonts w:ascii="GHEA Grapalat" w:hAnsi="GHEA Grapalat" w:cs="Sylfaen"/>
          <w:szCs w:val="24"/>
          <w:lang w:val="hy-AM"/>
        </w:rPr>
        <w:t xml:space="preserve">  անբարեխիղճ մրցակցության,</w:t>
      </w:r>
      <w:r w:rsidRPr="00095A8A">
        <w:rPr>
          <w:rFonts w:ascii="GHEA Grapalat" w:hAnsi="GHEA Grapalat" w:cs="Sylfaen"/>
          <w:szCs w:val="24"/>
          <w:lang w:val="hy-AM"/>
        </w:rPr>
        <w:t xml:space="preserve"> գերիշխող դիրքի չարաշահման և հակամրցակցային համաձայնության բացակայության մասին. </w:t>
      </w:r>
    </w:p>
    <w:p w14:paraId="27B20474" w14:textId="77777777" w:rsidR="0059404D" w:rsidRPr="00095A8A" w:rsidRDefault="003850A0" w:rsidP="003850A0">
      <w:pPr>
        <w:pStyle w:val="23"/>
        <w:spacing w:line="240" w:lineRule="auto"/>
        <w:ind w:firstLine="567"/>
        <w:rPr>
          <w:rFonts w:ascii="GHEA Grapalat" w:hAnsi="GHEA Grapalat" w:cs="Sylfaen"/>
          <w:szCs w:val="24"/>
          <w:lang w:val="hy-AM"/>
        </w:rPr>
      </w:pPr>
      <w:bookmarkStart w:id="3" w:name="_Hlk9261892"/>
      <w:bookmarkEnd w:id="2"/>
      <w:r w:rsidRPr="00095A8A">
        <w:rPr>
          <w:rFonts w:ascii="GHEA Grapalat" w:hAnsi="GHEA Grapalat" w:cs="Sylfaen"/>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73619F6B" w14:textId="58BE3EA2" w:rsidR="00821851" w:rsidRPr="00095A8A" w:rsidRDefault="0059404D" w:rsidP="00653A33">
      <w:pPr>
        <w:pStyle w:val="norm"/>
        <w:spacing w:line="240" w:lineRule="auto"/>
        <w:ind w:firstLine="540"/>
        <w:rPr>
          <w:rFonts w:ascii="GHEA Grapalat" w:hAnsi="GHEA Grapalat" w:cs="Sylfaen"/>
          <w:sz w:val="20"/>
          <w:lang w:val="hy-AM"/>
        </w:rPr>
      </w:pPr>
      <w:r w:rsidRPr="00095A8A">
        <w:rPr>
          <w:rFonts w:ascii="GHEA Grapalat" w:hAnsi="GHEA Grapalat"/>
          <w:sz w:val="20"/>
          <w:lang w:val="hy-AM"/>
        </w:rPr>
        <w:t xml:space="preserve">ե) </w:t>
      </w:r>
      <w:r w:rsidR="00821851" w:rsidRPr="00095A8A">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21851" w:rsidRPr="00095A8A">
        <w:rPr>
          <w:rFonts w:ascii="GHEA Grapalat" w:hAnsi="GHEA Grapalat"/>
          <w:sz w:val="20"/>
          <w:lang w:val="hy-AM"/>
        </w:rPr>
        <w:t xml:space="preserve">Ընդ որում </w:t>
      </w:r>
      <w:r w:rsidR="00821851" w:rsidRPr="00095A8A">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p>
    <w:p w14:paraId="07CF0B8E" w14:textId="3082EBC3" w:rsidR="002234C0" w:rsidRPr="00095A8A" w:rsidRDefault="002234C0" w:rsidP="00653A33">
      <w:pPr>
        <w:pStyle w:val="norm"/>
        <w:tabs>
          <w:tab w:val="left" w:pos="450"/>
        </w:tabs>
        <w:spacing w:line="240" w:lineRule="auto"/>
        <w:ind w:firstLine="0"/>
        <w:rPr>
          <w:rFonts w:ascii="GHEA Grapalat" w:hAnsi="GHEA Grapalat" w:cs="Sylfaen"/>
          <w:color w:val="000000"/>
          <w:sz w:val="20"/>
          <w:lang w:val="hy-AM"/>
        </w:rPr>
      </w:pPr>
      <w:r w:rsidRPr="00095A8A">
        <w:rPr>
          <w:rFonts w:ascii="GHEA Grapalat" w:hAnsi="GHEA Grapalat" w:cs="Sylfaen"/>
          <w:b/>
          <w:color w:val="000000"/>
          <w:sz w:val="20"/>
          <w:lang w:val="hy-AM"/>
        </w:rPr>
        <w:t xml:space="preserve">      </w:t>
      </w:r>
      <w:r w:rsidRPr="00196C92">
        <w:rPr>
          <w:rFonts w:ascii="GHEA Grapalat" w:hAnsi="GHEA Grapalat" w:cs="Sylfaen"/>
          <w:b/>
          <w:color w:val="000000"/>
          <w:sz w:val="20"/>
          <w:lang w:val="hy-AM"/>
        </w:rPr>
        <w:t xml:space="preserve"> </w:t>
      </w:r>
      <w:r w:rsidRPr="00095A8A">
        <w:rPr>
          <w:rFonts w:ascii="GHEA Grapalat" w:hAnsi="GHEA Grapalat" w:cs="Sylfaen"/>
          <w:b/>
          <w:color w:val="000000"/>
          <w:sz w:val="20"/>
          <w:lang w:val="hy-AM"/>
        </w:rPr>
        <w:t xml:space="preserve">  2)</w:t>
      </w:r>
      <w:r w:rsidRPr="00095A8A">
        <w:rPr>
          <w:rFonts w:ascii="GHEA Grapalat" w:hAnsi="GHEA Grapalat" w:cs="Sylfaen"/>
          <w:color w:val="000000"/>
          <w:sz w:val="20"/>
          <w:lang w:val="hy-AM"/>
        </w:rPr>
        <w:t xml:space="preserve"> </w:t>
      </w:r>
      <w:r w:rsidRPr="00095A8A">
        <w:rPr>
          <w:rFonts w:ascii="GHEA Grapalat" w:hAnsi="GHEA Grapalat" w:cs="Sylfaen"/>
          <w:b/>
          <w:color w:val="000000"/>
          <w:sz w:val="20"/>
          <w:lang w:val="hy-AM"/>
        </w:rPr>
        <w:t>հրավերով պահանջվող լիցենզիան և լիցենզիայի ներդիրները,</w:t>
      </w:r>
    </w:p>
    <w:p w14:paraId="5EAF37B1" w14:textId="299B6637" w:rsidR="00AC54CE" w:rsidRPr="00095A8A" w:rsidRDefault="002234C0" w:rsidP="00653A33">
      <w:pPr>
        <w:pStyle w:val="af4"/>
        <w:tabs>
          <w:tab w:val="left" w:pos="360"/>
          <w:tab w:val="left" w:pos="450"/>
          <w:tab w:val="left" w:pos="630"/>
        </w:tabs>
        <w:spacing w:before="0" w:beforeAutospacing="0" w:after="0" w:afterAutospacing="0"/>
        <w:ind w:left="162" w:right="162"/>
        <w:jc w:val="both"/>
        <w:rPr>
          <w:rFonts w:ascii="GHEA Grapalat" w:eastAsia="Calibri" w:hAnsi="GHEA Grapalat"/>
          <w:sz w:val="20"/>
          <w:szCs w:val="20"/>
          <w:lang w:val="hy-AM"/>
        </w:rPr>
      </w:pPr>
      <w:r w:rsidRPr="00095A8A">
        <w:rPr>
          <w:rFonts w:ascii="GHEA Grapalat" w:eastAsia="Calibri" w:hAnsi="GHEA Grapalat"/>
          <w:b/>
          <w:sz w:val="20"/>
          <w:szCs w:val="20"/>
          <w:lang w:val="hy-AM"/>
        </w:rPr>
        <w:t xml:space="preserve">  </w:t>
      </w:r>
      <w:r w:rsidRPr="00196C92">
        <w:rPr>
          <w:rFonts w:ascii="GHEA Grapalat" w:eastAsia="Calibri" w:hAnsi="GHEA Grapalat"/>
          <w:b/>
          <w:sz w:val="20"/>
          <w:szCs w:val="20"/>
          <w:lang w:val="hy-AM"/>
        </w:rPr>
        <w:t xml:space="preserve">   </w:t>
      </w:r>
      <w:r w:rsidR="00AC54CE" w:rsidRPr="00196C92">
        <w:rPr>
          <w:rFonts w:ascii="GHEA Grapalat" w:eastAsia="Calibri" w:hAnsi="GHEA Grapalat"/>
          <w:b/>
          <w:sz w:val="20"/>
          <w:szCs w:val="20"/>
          <w:lang w:val="hy-AM"/>
        </w:rPr>
        <w:t xml:space="preserve"> </w:t>
      </w:r>
      <w:r w:rsidR="00AC54CE" w:rsidRPr="00095A8A">
        <w:rPr>
          <w:rFonts w:ascii="GHEA Grapalat" w:eastAsia="Calibri" w:hAnsi="GHEA Grapalat"/>
          <w:b/>
          <w:sz w:val="20"/>
          <w:szCs w:val="20"/>
          <w:lang w:val="hy-AM"/>
        </w:rPr>
        <w:t>3) նախկինում կատարած պայմանագրերի (համաձայնագրերի) պատճենները,</w:t>
      </w:r>
      <w:r w:rsidR="00AC54CE" w:rsidRPr="00095A8A">
        <w:rPr>
          <w:rFonts w:ascii="GHEA Grapalat" w:eastAsia="Calibri" w:hAnsi="GHEA Grapalat"/>
          <w:sz w:val="20"/>
          <w:szCs w:val="20"/>
          <w:lang w:val="hy-AM"/>
        </w:rPr>
        <w:t xml:space="preserve"> իսկ դրանց պատշաճ կատարումը գնահատելու համար` </w:t>
      </w:r>
      <w:r w:rsidR="00AC54CE" w:rsidRPr="00095A8A">
        <w:rPr>
          <w:rFonts w:ascii="GHEA Grapalat" w:eastAsia="Calibri" w:hAnsi="GHEA Grapalat"/>
          <w:b/>
          <w:sz w:val="20"/>
          <w:szCs w:val="20"/>
          <w:lang w:val="hy-AM"/>
        </w:rPr>
        <w:t>տվյալ պայմանագրի կողմերի հաստատած, պայմանագրի (համաձայնագրի)՝ սահմանված ժամկետում կատարումը հավաստող ակտի (հանձնման-ընդունման արձանագրություն կամ պայմանագրով նախատեսված փաստաթուղթ)</w:t>
      </w:r>
      <w:r w:rsidR="00AC54CE" w:rsidRPr="00095A8A">
        <w:rPr>
          <w:rFonts w:ascii="GHEA Grapalat" w:eastAsia="Calibri" w:hAnsi="GHEA Grapalat"/>
          <w:sz w:val="20"/>
          <w:szCs w:val="20"/>
          <w:lang w:val="hy-AM"/>
        </w:rPr>
        <w:t xml:space="preserve"> պատճենը կամ տվյալ պայմանագրի կատարումն ընդունած կողմի գրավոր հավաստումը՝ պայմանով, որ հայտը ներկայացնելու տարվա և դրան նախորդող </w:t>
      </w:r>
      <w:r w:rsidR="00AC54CE" w:rsidRPr="00095A8A">
        <w:rPr>
          <w:rFonts w:ascii="GHEA Grapalat" w:eastAsia="Calibri" w:hAnsi="GHEA Grapalat"/>
          <w:b/>
          <w:sz w:val="20"/>
          <w:szCs w:val="20"/>
          <w:lang w:val="hy-AM"/>
        </w:rPr>
        <w:t>8 տարիների</w:t>
      </w:r>
      <w:r w:rsidR="00AC54CE" w:rsidRPr="00095A8A">
        <w:rPr>
          <w:rFonts w:ascii="GHEA Grapalat" w:eastAsia="Calibri" w:hAnsi="GHEA Grapalat"/>
          <w:sz w:val="20"/>
          <w:szCs w:val="20"/>
          <w:lang w:val="hy-AM"/>
        </w:rPr>
        <w:t xml:space="preserve"> ընթացքում պատշաճ ձևով իրականացրել է </w:t>
      </w:r>
      <w:r w:rsidR="00AC54CE" w:rsidRPr="00095A8A">
        <w:rPr>
          <w:rFonts w:ascii="GHEA Grapalat" w:eastAsia="Calibri" w:hAnsi="GHEA Grapalat"/>
          <w:b/>
          <w:sz w:val="20"/>
          <w:szCs w:val="20"/>
          <w:lang w:val="hy-AM"/>
        </w:rPr>
        <w:t>նմանատիպ</w:t>
      </w:r>
      <w:r w:rsidR="00AC54CE" w:rsidRPr="00095A8A">
        <w:rPr>
          <w:rFonts w:ascii="GHEA Grapalat" w:eastAsia="Calibri" w:hAnsi="GHEA Grapalat"/>
          <w:sz w:val="20"/>
          <w:szCs w:val="20"/>
          <w:lang w:val="hy-AM"/>
        </w:rPr>
        <w:t xml:space="preserve"> առնվազն մեկ պայմանագիր:</w:t>
      </w:r>
    </w:p>
    <w:p w14:paraId="3D05E961" w14:textId="0F5FD370" w:rsidR="00653A33" w:rsidRPr="00196C92" w:rsidRDefault="002A2413" w:rsidP="00653A33">
      <w:pPr>
        <w:pStyle w:val="af4"/>
        <w:shd w:val="clear" w:color="auto" w:fill="FFFFFF"/>
        <w:spacing w:before="0" w:beforeAutospacing="0" w:after="0" w:afterAutospacing="0"/>
        <w:ind w:left="180" w:firstLine="360"/>
        <w:jc w:val="both"/>
        <w:rPr>
          <w:rFonts w:ascii="GHEA Grapalat" w:eastAsia="Calibri" w:hAnsi="GHEA Grapalat"/>
          <w:sz w:val="20"/>
          <w:szCs w:val="20"/>
          <w:lang w:val="hy-AM"/>
        </w:rPr>
      </w:pPr>
      <w:r w:rsidRPr="00196C92">
        <w:rPr>
          <w:rFonts w:ascii="GHEA Grapalat" w:eastAsia="Calibri" w:hAnsi="GHEA Grapalat"/>
          <w:b/>
          <w:sz w:val="20"/>
          <w:szCs w:val="20"/>
          <w:lang w:val="hy-AM"/>
        </w:rPr>
        <w:t>Նմանատիպ է համարվում IV կամ IV-ից բարձր կատեգորիայի ռիսկայնության աստիճանի հասարակական նշանակության օբյեկտի կառուցման կամ վերակառուցման</w:t>
      </w:r>
      <w:r w:rsidR="00D841B2" w:rsidRPr="00196C92">
        <w:rPr>
          <w:rFonts w:ascii="GHEA Grapalat" w:eastAsia="Calibri" w:hAnsi="GHEA Grapalat"/>
          <w:b/>
          <w:sz w:val="20"/>
          <w:szCs w:val="20"/>
          <w:lang w:val="hy-AM"/>
        </w:rPr>
        <w:t>,</w:t>
      </w:r>
      <w:r w:rsidRPr="00196C92">
        <w:rPr>
          <w:rFonts w:ascii="GHEA Grapalat" w:eastAsia="Calibri" w:hAnsi="GHEA Grapalat"/>
          <w:b/>
          <w:sz w:val="20"/>
          <w:szCs w:val="20"/>
          <w:lang w:val="hy-AM"/>
        </w:rPr>
        <w:t xml:space="preserve"> կամ ուժեղացման աշխատանքների նկատմամբ մատուցված ծառայությունը՝ հրավերով պահանջվող լիցենզիայի և ներդիրների շրջանակներում:</w:t>
      </w:r>
      <w:r w:rsidR="00653A33" w:rsidRPr="00196C92">
        <w:rPr>
          <w:rFonts w:ascii="GHEA Grapalat" w:eastAsia="Calibri" w:hAnsi="GHEA Grapalat"/>
          <w:sz w:val="20"/>
          <w:szCs w:val="20"/>
          <w:lang w:val="hy-AM"/>
        </w:rPr>
        <w:t xml:space="preserve"> </w:t>
      </w:r>
    </w:p>
    <w:p w14:paraId="30EDC292" w14:textId="0901A2C7" w:rsidR="009A7FAA" w:rsidRPr="00095A8A" w:rsidRDefault="00D30998" w:rsidP="009A7FAA">
      <w:pPr>
        <w:pStyle w:val="aff3"/>
        <w:tabs>
          <w:tab w:val="left" w:pos="540"/>
        </w:tabs>
        <w:spacing w:after="200"/>
        <w:ind w:left="180"/>
        <w:contextualSpacing/>
        <w:jc w:val="both"/>
        <w:rPr>
          <w:rFonts w:ascii="GHEA Grapalat" w:hAnsi="GHEA Grapalat"/>
          <w:color w:val="000000"/>
          <w:sz w:val="20"/>
          <w:szCs w:val="20"/>
        </w:rPr>
      </w:pPr>
      <w:r w:rsidRPr="00095A8A">
        <w:rPr>
          <w:rFonts w:ascii="GHEA Grapalat" w:hAnsi="GHEA Grapalat" w:cs="Sylfaen"/>
          <w:b/>
          <w:color w:val="000000"/>
          <w:sz w:val="20"/>
          <w:szCs w:val="20"/>
          <w:lang w:val="hy-AM"/>
        </w:rPr>
        <w:tab/>
        <w:t>4) աշխատակազմի մասին տվյալներ՝ համաձայն սույն հրավերի Հավելված N 1.2-ի</w:t>
      </w:r>
      <w:r w:rsidRPr="00095A8A">
        <w:rPr>
          <w:rFonts w:ascii="GHEA Grapalat" w:hAnsi="GHEA Grapalat" w:cs="Sylfaen"/>
          <w:color w:val="000000"/>
          <w:sz w:val="20"/>
          <w:szCs w:val="20"/>
          <w:lang w:val="hy-AM"/>
        </w:rPr>
        <w:t>, որին կցվում են ո</w:t>
      </w:r>
      <w:r w:rsidRPr="00095A8A">
        <w:rPr>
          <w:rFonts w:ascii="GHEA Grapalat" w:hAnsi="GHEA Grapalat"/>
          <w:color w:val="000000"/>
          <w:sz w:val="20"/>
          <w:szCs w:val="20"/>
          <w:lang w:val="hy-AM"/>
        </w:rPr>
        <w:t xml:space="preserve">րակավորումը հավաստող փաստաթղթերը՝ ԲՈՒՀ–ի կողմից շնորհված դիպլոմը, համապատասխան լիազորված մարմինների կողմից` հավաստագրերը, լիցենզիաները,  արտոնագրերը, ինչպես նաև </w:t>
      </w:r>
      <w:r w:rsidRPr="00095A8A">
        <w:rPr>
          <w:rFonts w:ascii="GHEA Grapalat" w:hAnsi="GHEA Grapalat"/>
          <w:color w:val="000000"/>
          <w:sz w:val="20"/>
          <w:szCs w:val="20"/>
        </w:rPr>
        <w:t xml:space="preserve"> </w:t>
      </w:r>
      <w:r w:rsidRPr="00095A8A">
        <w:rPr>
          <w:rFonts w:ascii="GHEA Grapalat" w:hAnsi="GHEA Grapalat"/>
          <w:color w:val="000000"/>
          <w:sz w:val="20"/>
          <w:szCs w:val="20"/>
          <w:lang w:val="hy-AM"/>
        </w:rPr>
        <w:t>բոլոր մասնագետների մասով</w:t>
      </w:r>
      <w:r w:rsidRPr="00095A8A">
        <w:rPr>
          <w:rFonts w:ascii="GHEA Grapalat" w:hAnsi="GHEA Grapalat"/>
          <w:color w:val="000000"/>
          <w:sz w:val="20"/>
          <w:szCs w:val="20"/>
        </w:rPr>
        <w:t xml:space="preserve"> վերջիններիս գրավոր համաձայնությունները </w:t>
      </w:r>
      <w:r w:rsidRPr="00095A8A">
        <w:rPr>
          <w:rFonts w:ascii="GHEA Grapalat" w:hAnsi="GHEA Grapalat"/>
          <w:color w:val="000000"/>
          <w:sz w:val="20"/>
          <w:szCs w:val="20"/>
          <w:lang w:val="hy-AM"/>
        </w:rPr>
        <w:t>գնման առարկա հանդիսացող</w:t>
      </w:r>
      <w:r w:rsidRPr="00095A8A">
        <w:rPr>
          <w:rFonts w:ascii="GHEA Grapalat" w:hAnsi="GHEA Grapalat"/>
          <w:color w:val="000000"/>
          <w:sz w:val="20"/>
          <w:szCs w:val="20"/>
        </w:rPr>
        <w:t xml:space="preserve"> ծառայությունները մատուցելու  վերաբերյալ</w:t>
      </w:r>
      <w:r w:rsidRPr="00095A8A">
        <w:rPr>
          <w:rFonts w:ascii="GHEA Grapalat" w:hAnsi="GHEA Grapalat" w:cs="Sylfaen"/>
          <w:color w:val="000000"/>
          <w:sz w:val="20"/>
          <w:szCs w:val="20"/>
          <w:lang w:val="hy-AM"/>
        </w:rPr>
        <w:t xml:space="preserve">, </w:t>
      </w:r>
      <w:r w:rsidRPr="00095A8A">
        <w:rPr>
          <w:rFonts w:ascii="GHEA Grapalat" w:hAnsi="GHEA Grapalat"/>
          <w:color w:val="000000"/>
          <w:sz w:val="20"/>
          <w:szCs w:val="20"/>
          <w:lang w:val="hy-AM"/>
        </w:rPr>
        <w:t xml:space="preserve">իսկ մատուցած ծառայության գնահատման համար պետք է ներկայացվի յուրաքանչյուր մասնագետի կողմից տեխնիկական հսկողության </w:t>
      </w:r>
      <w:r w:rsidR="00E80A21" w:rsidRPr="00095A8A">
        <w:rPr>
          <w:rFonts w:ascii="GHEA Grapalat" w:hAnsi="GHEA Grapalat"/>
          <w:color w:val="000000"/>
          <w:sz w:val="20"/>
          <w:szCs w:val="20"/>
          <w:lang w:val="hy-AM"/>
        </w:rPr>
        <w:t xml:space="preserve">և/կամ շինարարության </w:t>
      </w:r>
      <w:r w:rsidRPr="00095A8A">
        <w:rPr>
          <w:rFonts w:ascii="GHEA Grapalat" w:hAnsi="GHEA Grapalat"/>
          <w:color w:val="000000"/>
          <w:sz w:val="20"/>
          <w:szCs w:val="20"/>
          <w:lang w:val="hy-AM"/>
        </w:rPr>
        <w:t xml:space="preserve">բնագավառում /որպես </w:t>
      </w:r>
      <w:r w:rsidR="00BD22A3" w:rsidRPr="00095A8A">
        <w:rPr>
          <w:rFonts w:ascii="GHEA Grapalat" w:hAnsi="GHEA Grapalat"/>
          <w:color w:val="000000"/>
          <w:sz w:val="20"/>
          <w:szCs w:val="20"/>
          <w:lang w:val="hy-AM"/>
        </w:rPr>
        <w:t>ճ</w:t>
      </w:r>
      <w:r w:rsidRPr="00095A8A">
        <w:rPr>
          <w:rFonts w:ascii="GHEA Grapalat" w:hAnsi="GHEA Grapalat"/>
          <w:color w:val="000000"/>
          <w:sz w:val="20"/>
          <w:szCs w:val="20"/>
          <w:lang w:val="hy-AM"/>
        </w:rPr>
        <w:t xml:space="preserve">արտարագետ-շինարար, </w:t>
      </w:r>
      <w:r w:rsidR="00BD22A3" w:rsidRPr="00095A8A">
        <w:rPr>
          <w:rFonts w:ascii="GHEA Grapalat" w:hAnsi="GHEA Grapalat"/>
          <w:color w:val="000000"/>
          <w:sz w:val="20"/>
          <w:szCs w:val="20"/>
          <w:lang w:val="hy-AM"/>
        </w:rPr>
        <w:t>ճ</w:t>
      </w:r>
      <w:r w:rsidRPr="00095A8A">
        <w:rPr>
          <w:rFonts w:ascii="GHEA Grapalat" w:hAnsi="GHEA Grapalat"/>
          <w:color w:val="000000"/>
          <w:sz w:val="20"/>
          <w:szCs w:val="20"/>
          <w:lang w:val="hy-AM"/>
        </w:rPr>
        <w:t xml:space="preserve">արտարագետ-էներգետիկ,  </w:t>
      </w:r>
      <w:r w:rsidR="00BD22A3" w:rsidRPr="00095A8A">
        <w:rPr>
          <w:rFonts w:ascii="GHEA Grapalat" w:hAnsi="GHEA Grapalat"/>
          <w:color w:val="000000"/>
          <w:sz w:val="20"/>
          <w:szCs w:val="20"/>
          <w:lang w:val="hy-AM"/>
        </w:rPr>
        <w:t>ճ</w:t>
      </w:r>
      <w:r w:rsidRPr="00095A8A">
        <w:rPr>
          <w:rFonts w:ascii="GHEA Grapalat" w:hAnsi="GHEA Grapalat"/>
          <w:color w:val="000000"/>
          <w:sz w:val="20"/>
          <w:szCs w:val="20"/>
          <w:lang w:val="hy-AM"/>
        </w:rPr>
        <w:t xml:space="preserve">արտարագետ-էլեկտրիկ,  </w:t>
      </w:r>
      <w:r w:rsidR="00BD22A3" w:rsidRPr="00095A8A">
        <w:rPr>
          <w:rFonts w:ascii="GHEA Grapalat" w:hAnsi="GHEA Grapalat"/>
          <w:color w:val="000000"/>
          <w:sz w:val="20"/>
          <w:szCs w:val="20"/>
          <w:lang w:val="hy-AM"/>
        </w:rPr>
        <w:t>ճ</w:t>
      </w:r>
      <w:r w:rsidRPr="00095A8A">
        <w:rPr>
          <w:rFonts w:ascii="GHEA Grapalat" w:hAnsi="GHEA Grapalat"/>
          <w:color w:val="000000"/>
          <w:sz w:val="20"/>
          <w:szCs w:val="20"/>
          <w:lang w:val="hy-AM"/>
        </w:rPr>
        <w:t>արտարագետ-հիդրոտեխնիկ/ առանձին օբյեկտների մասով մատուցված ծառայության</w:t>
      </w:r>
      <w:r w:rsidRPr="00095A8A">
        <w:rPr>
          <w:rFonts w:ascii="GHEA Grapalat" w:hAnsi="GHEA Grapalat"/>
          <w:color w:val="000000"/>
          <w:sz w:val="20"/>
          <w:szCs w:val="20"/>
        </w:rPr>
        <w:t xml:space="preserve"> մասին տեղեկատվությունը՝ հաստատված հայտը ներկայացնողի կողմից,</w:t>
      </w:r>
    </w:p>
    <w:p w14:paraId="57B02A65" w14:textId="77777777" w:rsidR="009A7FAA" w:rsidRPr="00095A8A" w:rsidRDefault="009A7FAA" w:rsidP="009A7FAA">
      <w:pPr>
        <w:pStyle w:val="aff3"/>
        <w:tabs>
          <w:tab w:val="left" w:pos="540"/>
        </w:tabs>
        <w:spacing w:after="200"/>
        <w:ind w:left="180"/>
        <w:contextualSpacing/>
        <w:jc w:val="both"/>
        <w:rPr>
          <w:rFonts w:ascii="GHEA Grapalat" w:hAnsi="GHEA Grapalat" w:cs="Sylfaen"/>
          <w:b/>
          <w:color w:val="000000"/>
          <w:sz w:val="20"/>
          <w:lang w:val="hy-AM"/>
        </w:rPr>
      </w:pPr>
      <w:r w:rsidRPr="00095A8A">
        <w:rPr>
          <w:rFonts w:ascii="GHEA Grapalat" w:hAnsi="GHEA Grapalat" w:cs="Sylfaen"/>
          <w:b/>
          <w:color w:val="000000"/>
          <w:sz w:val="20"/>
          <w:szCs w:val="20"/>
          <w:lang w:val="hy-AM"/>
        </w:rPr>
        <w:tab/>
      </w:r>
      <w:r w:rsidR="00251647" w:rsidRPr="00095A8A">
        <w:rPr>
          <w:rFonts w:ascii="GHEA Grapalat" w:hAnsi="GHEA Grapalat"/>
          <w:b/>
          <w:color w:val="000000"/>
          <w:sz w:val="20"/>
          <w:lang w:val="hy-AM"/>
        </w:rPr>
        <w:t>5)</w:t>
      </w:r>
      <w:r w:rsidR="00251647" w:rsidRPr="00095A8A">
        <w:rPr>
          <w:rFonts w:ascii="GHEA Grapalat" w:hAnsi="GHEA Grapalat"/>
          <w:color w:val="000000"/>
          <w:sz w:val="20"/>
          <w:lang w:val="hy-AM"/>
        </w:rPr>
        <w:t xml:space="preserve"> </w:t>
      </w:r>
      <w:r w:rsidR="00251647" w:rsidRPr="00095A8A">
        <w:rPr>
          <w:rFonts w:ascii="GHEA Grapalat" w:hAnsi="GHEA Grapalat"/>
          <w:b/>
          <w:color w:val="000000"/>
          <w:sz w:val="20"/>
          <w:lang w:val="hy-AM"/>
        </w:rPr>
        <w:t xml:space="preserve">ծառայության մատուցման մեթոդաբանությունը՝ </w:t>
      </w:r>
      <w:r w:rsidR="00251647" w:rsidRPr="00095A8A">
        <w:rPr>
          <w:rFonts w:ascii="GHEA Grapalat" w:hAnsi="GHEA Grapalat" w:cs="Sylfaen"/>
          <w:b/>
          <w:color w:val="000000"/>
          <w:sz w:val="20"/>
          <w:lang w:val="hy-AM" w:eastAsia="en-US"/>
        </w:rPr>
        <w:t xml:space="preserve">համաձայն </w:t>
      </w:r>
      <w:r w:rsidR="00251647" w:rsidRPr="00095A8A">
        <w:rPr>
          <w:rFonts w:ascii="GHEA Grapalat" w:hAnsi="GHEA Grapalat" w:cs="Sylfaen"/>
          <w:b/>
          <w:color w:val="000000"/>
          <w:sz w:val="20"/>
          <w:lang w:val="hy-AM"/>
        </w:rPr>
        <w:t>սույն հրավերի Հավելված N 1.</w:t>
      </w:r>
      <w:r w:rsidR="00251647" w:rsidRPr="00095A8A">
        <w:rPr>
          <w:rFonts w:ascii="GHEA Grapalat" w:hAnsi="GHEA Grapalat" w:cs="Sylfaen"/>
          <w:b/>
          <w:color w:val="000000"/>
          <w:sz w:val="20"/>
        </w:rPr>
        <w:t>3</w:t>
      </w:r>
      <w:r w:rsidR="00251647" w:rsidRPr="00095A8A">
        <w:rPr>
          <w:rFonts w:ascii="GHEA Grapalat" w:hAnsi="GHEA Grapalat" w:cs="Sylfaen"/>
          <w:b/>
          <w:color w:val="000000"/>
          <w:sz w:val="20"/>
          <w:lang w:val="hy-AM"/>
        </w:rPr>
        <w:t>-ի,</w:t>
      </w:r>
      <w:bookmarkEnd w:id="3"/>
    </w:p>
    <w:p w14:paraId="23D9EC46" w14:textId="57A3709A" w:rsidR="009A7FAA" w:rsidRPr="00196C92" w:rsidRDefault="009A7FAA" w:rsidP="009A7FAA">
      <w:pPr>
        <w:pStyle w:val="aff3"/>
        <w:tabs>
          <w:tab w:val="left" w:pos="540"/>
        </w:tabs>
        <w:spacing w:after="200"/>
        <w:ind w:left="180"/>
        <w:contextualSpacing/>
        <w:jc w:val="both"/>
        <w:rPr>
          <w:rFonts w:ascii="GHEA Grapalat" w:hAnsi="GHEA Grapalat" w:cs="Sylfaen"/>
          <w:b/>
          <w:sz w:val="20"/>
          <w:lang w:val="hy-AM" w:eastAsia="en-US"/>
        </w:rPr>
      </w:pPr>
      <w:r w:rsidRPr="00196C92">
        <w:rPr>
          <w:rFonts w:ascii="GHEA Grapalat" w:hAnsi="GHEA Grapalat"/>
          <w:b/>
          <w:color w:val="000000"/>
          <w:sz w:val="20"/>
          <w:lang w:val="hy-AM"/>
        </w:rPr>
        <w:lastRenderedPageBreak/>
        <w:t xml:space="preserve">      </w:t>
      </w:r>
      <w:r w:rsidR="00251647" w:rsidRPr="00095A8A">
        <w:rPr>
          <w:rFonts w:ascii="GHEA Grapalat" w:hAnsi="GHEA Grapalat" w:cs="Sylfaen"/>
          <w:b/>
          <w:sz w:val="20"/>
          <w:lang w:eastAsia="en-US"/>
        </w:rPr>
        <w:t>6</w:t>
      </w:r>
      <w:r w:rsidR="003E3FD0" w:rsidRPr="00095A8A">
        <w:rPr>
          <w:rFonts w:ascii="GHEA Grapalat" w:hAnsi="GHEA Grapalat" w:cs="Sylfaen"/>
          <w:b/>
          <w:sz w:val="20"/>
          <w:lang w:val="hy-AM" w:eastAsia="en-US"/>
        </w:rPr>
        <w:t>)</w:t>
      </w:r>
      <w:r w:rsidR="00B67CCD" w:rsidRPr="00095A8A">
        <w:rPr>
          <w:rFonts w:ascii="GHEA Grapalat" w:hAnsi="GHEA Grapalat" w:cs="Sylfaen"/>
          <w:b/>
          <w:sz w:val="20"/>
          <w:lang w:val="hy-AM" w:eastAsia="en-US"/>
        </w:rPr>
        <w:t xml:space="preserve"> </w:t>
      </w:r>
      <w:r w:rsidR="0047117B" w:rsidRPr="00095A8A">
        <w:rPr>
          <w:rFonts w:ascii="GHEA Grapalat" w:hAnsi="GHEA Grapalat" w:cs="Sylfaen"/>
          <w:b/>
          <w:sz w:val="20"/>
          <w:lang w:val="hy-AM" w:eastAsia="en-US"/>
        </w:rPr>
        <w:t xml:space="preserve">իր կողմից հաստատված </w:t>
      </w:r>
      <w:r w:rsidR="00B67CCD" w:rsidRPr="00095A8A">
        <w:rPr>
          <w:rFonts w:ascii="GHEA Grapalat" w:hAnsi="GHEA Grapalat" w:cs="Sylfaen"/>
          <w:b/>
          <w:sz w:val="20"/>
          <w:lang w:val="hy-AM" w:eastAsia="en-US"/>
        </w:rPr>
        <w:t>գնային առաջարկ</w:t>
      </w:r>
      <w:r w:rsidR="00E80A21" w:rsidRPr="00095A8A">
        <w:rPr>
          <w:rFonts w:ascii="GHEA Grapalat" w:hAnsi="GHEA Grapalat" w:cs="Sylfaen"/>
          <w:b/>
          <w:sz w:val="20"/>
          <w:lang w:val="hy-AM" w:eastAsia="en-US"/>
        </w:rPr>
        <w:t xml:space="preserve">՝ </w:t>
      </w:r>
      <w:r w:rsidR="00E80A21" w:rsidRPr="00095A8A">
        <w:rPr>
          <w:rFonts w:ascii="GHEA Grapalat" w:hAnsi="GHEA Grapalat" w:cs="Sylfaen"/>
          <w:b/>
          <w:color w:val="000000"/>
          <w:sz w:val="20"/>
          <w:lang w:val="hy-AM" w:eastAsia="en-US"/>
        </w:rPr>
        <w:t xml:space="preserve">համաձայն </w:t>
      </w:r>
      <w:r w:rsidR="00E80A21" w:rsidRPr="00095A8A">
        <w:rPr>
          <w:rFonts w:ascii="GHEA Grapalat" w:hAnsi="GHEA Grapalat" w:cs="Sylfaen"/>
          <w:b/>
          <w:color w:val="000000"/>
          <w:sz w:val="20"/>
          <w:lang w:val="hy-AM"/>
        </w:rPr>
        <w:t xml:space="preserve">հրավերի Հավելված N </w:t>
      </w:r>
      <w:r w:rsidR="00E80A21" w:rsidRPr="00196C92">
        <w:rPr>
          <w:rFonts w:ascii="GHEA Grapalat" w:hAnsi="GHEA Grapalat" w:cs="Sylfaen"/>
          <w:b/>
          <w:color w:val="000000"/>
          <w:sz w:val="20"/>
          <w:lang w:val="hy-AM"/>
        </w:rPr>
        <w:t>2</w:t>
      </w:r>
    </w:p>
    <w:p w14:paraId="34978167" w14:textId="77777777" w:rsidR="009A7FAA" w:rsidRPr="00095A8A" w:rsidRDefault="009A7FAA" w:rsidP="009A7FAA">
      <w:pPr>
        <w:pStyle w:val="aff3"/>
        <w:tabs>
          <w:tab w:val="left" w:pos="540"/>
        </w:tabs>
        <w:spacing w:after="200"/>
        <w:ind w:left="180"/>
        <w:contextualSpacing/>
        <w:jc w:val="both"/>
        <w:rPr>
          <w:rFonts w:ascii="GHEA Grapalat" w:hAnsi="GHEA Grapalat" w:cs="Sylfaen"/>
          <w:sz w:val="20"/>
          <w:lang w:val="hy-AM" w:eastAsia="en-US"/>
        </w:rPr>
      </w:pPr>
      <w:r w:rsidRPr="00196C92">
        <w:rPr>
          <w:rFonts w:ascii="GHEA Grapalat" w:hAnsi="GHEA Grapalat" w:cs="Sylfaen"/>
          <w:b/>
          <w:sz w:val="20"/>
          <w:lang w:val="hy-AM" w:eastAsia="en-US"/>
        </w:rPr>
        <w:t xml:space="preserve">      </w:t>
      </w:r>
      <w:r w:rsidR="00A41708" w:rsidRPr="00095A8A">
        <w:rPr>
          <w:rFonts w:ascii="GHEA Grapalat" w:hAnsi="GHEA Grapalat" w:cs="Sylfaen"/>
          <w:b/>
          <w:sz w:val="20"/>
          <w:lang w:eastAsia="en-US"/>
        </w:rPr>
        <w:t>7</w:t>
      </w:r>
      <w:r w:rsidR="003E3FD0" w:rsidRPr="00095A8A">
        <w:rPr>
          <w:rFonts w:ascii="GHEA Grapalat" w:hAnsi="GHEA Grapalat" w:cs="Sylfaen"/>
          <w:b/>
          <w:sz w:val="20"/>
          <w:lang w:val="hy-AM" w:eastAsia="en-US"/>
        </w:rPr>
        <w:t>)</w:t>
      </w:r>
      <w:r w:rsidR="000845F6" w:rsidRPr="00095A8A">
        <w:rPr>
          <w:rFonts w:ascii="GHEA Grapalat" w:hAnsi="GHEA Grapalat" w:cs="Sylfaen"/>
          <w:b/>
          <w:sz w:val="20"/>
          <w:lang w:val="hy-AM" w:eastAsia="en-US"/>
        </w:rPr>
        <w:t xml:space="preserve"> գործակալության պայմանագրի պատճենը</w:t>
      </w:r>
      <w:r w:rsidR="000845F6" w:rsidRPr="00095A8A">
        <w:rPr>
          <w:rFonts w:ascii="GHEA Grapalat" w:hAnsi="GHEA Grapalat" w:cs="Sylfaen"/>
          <w:sz w:val="20"/>
          <w:lang w:val="hy-AM" w:eastAsia="en-US"/>
        </w:rPr>
        <w:t xml:space="preserve"> և դրա կողմ հանդիսացող անձի տվյալները, եթե </w:t>
      </w:r>
      <w:r w:rsidR="00F97D3E" w:rsidRPr="00095A8A">
        <w:rPr>
          <w:rFonts w:ascii="GHEA Grapalat" w:hAnsi="GHEA Grapalat" w:cs="Sylfaen"/>
          <w:sz w:val="20"/>
          <w:lang w:val="hy-AM" w:eastAsia="en-US"/>
        </w:rPr>
        <w:t xml:space="preserve">կնքվելիք </w:t>
      </w:r>
      <w:r w:rsidR="000845F6" w:rsidRPr="00095A8A">
        <w:rPr>
          <w:rFonts w:ascii="GHEA Grapalat" w:hAnsi="GHEA Grapalat" w:cs="Sylfaen"/>
          <w:sz w:val="20"/>
          <w:lang w:val="hy-AM" w:eastAsia="en-US"/>
        </w:rPr>
        <w:t>պայմանագիրն իրականացվելու է գործակալության միջոցով:</w:t>
      </w:r>
    </w:p>
    <w:p w14:paraId="5B2F8BF3" w14:textId="7CBFB8C6" w:rsidR="000845F6" w:rsidRPr="00095A8A" w:rsidRDefault="009A7FAA" w:rsidP="009A7FAA">
      <w:pPr>
        <w:pStyle w:val="aff3"/>
        <w:tabs>
          <w:tab w:val="left" w:pos="540"/>
        </w:tabs>
        <w:spacing w:after="200"/>
        <w:ind w:left="180"/>
        <w:contextualSpacing/>
        <w:jc w:val="both"/>
        <w:rPr>
          <w:rFonts w:ascii="GHEA Grapalat" w:hAnsi="GHEA Grapalat" w:cs="Sylfaen"/>
          <w:color w:val="000000"/>
          <w:sz w:val="20"/>
          <w:szCs w:val="20"/>
        </w:rPr>
      </w:pPr>
      <w:r w:rsidRPr="00196C92">
        <w:rPr>
          <w:rFonts w:ascii="GHEA Grapalat" w:hAnsi="GHEA Grapalat" w:cs="Sylfaen"/>
          <w:b/>
          <w:sz w:val="20"/>
          <w:lang w:val="hy-AM" w:eastAsia="en-US"/>
        </w:rPr>
        <w:t xml:space="preserve">      </w:t>
      </w:r>
      <w:r w:rsidR="00A41708" w:rsidRPr="00095A8A">
        <w:rPr>
          <w:rFonts w:ascii="GHEA Grapalat" w:hAnsi="GHEA Grapalat" w:cs="Sylfaen"/>
          <w:b/>
          <w:sz w:val="20"/>
          <w:lang w:eastAsia="en-US"/>
        </w:rPr>
        <w:t>8</w:t>
      </w:r>
      <w:r w:rsidR="003E3FD0" w:rsidRPr="00095A8A">
        <w:rPr>
          <w:rFonts w:ascii="GHEA Grapalat" w:hAnsi="GHEA Grapalat" w:cs="Sylfaen"/>
          <w:b/>
          <w:sz w:val="20"/>
          <w:lang w:val="hy-AM" w:eastAsia="en-US"/>
        </w:rPr>
        <w:t>)</w:t>
      </w:r>
      <w:r w:rsidR="002B0AEA" w:rsidRPr="00095A8A">
        <w:rPr>
          <w:rFonts w:ascii="GHEA Grapalat" w:hAnsi="GHEA Grapalat" w:cs="Sylfaen"/>
          <w:b/>
          <w:sz w:val="20"/>
          <w:lang w:val="hy-AM" w:eastAsia="en-US"/>
        </w:rPr>
        <w:t xml:space="preserve"> համատեղ գործունեության պայմանագ</w:t>
      </w:r>
      <w:r w:rsidR="00B32124" w:rsidRPr="00095A8A">
        <w:rPr>
          <w:rFonts w:ascii="GHEA Grapalat" w:hAnsi="GHEA Grapalat" w:cs="Sylfaen"/>
          <w:b/>
          <w:sz w:val="20"/>
          <w:lang w:val="hy-AM" w:eastAsia="en-US"/>
        </w:rPr>
        <w:t>րի պատճենը</w:t>
      </w:r>
      <w:r w:rsidR="002B0AEA" w:rsidRPr="00095A8A">
        <w:rPr>
          <w:rFonts w:ascii="GHEA Grapalat" w:hAnsi="GHEA Grapalat" w:cs="Sylfaen"/>
          <w:sz w:val="20"/>
          <w:lang w:val="hy-AM" w:eastAsia="en-US"/>
        </w:rPr>
        <w:t xml:space="preserve">, եթե </w:t>
      </w:r>
      <w:r w:rsidR="00F97D3E" w:rsidRPr="00095A8A">
        <w:rPr>
          <w:rFonts w:ascii="GHEA Grapalat" w:hAnsi="GHEA Grapalat" w:cs="Sylfaen"/>
          <w:sz w:val="20"/>
          <w:lang w:val="hy-AM" w:eastAsia="en-US"/>
        </w:rPr>
        <w:t xml:space="preserve">մասնակիցները սույն </w:t>
      </w:r>
      <w:r w:rsidR="002B0AEA" w:rsidRPr="00095A8A">
        <w:rPr>
          <w:rFonts w:ascii="GHEA Grapalat" w:hAnsi="GHEA Grapalat" w:cs="Sylfaen"/>
          <w:sz w:val="20"/>
          <w:lang w:val="hy-AM" w:eastAsia="en-US"/>
        </w:rPr>
        <w:t xml:space="preserve">ընթացակարգին մասնակցում </w:t>
      </w:r>
      <w:r w:rsidR="00F97D3E" w:rsidRPr="00095A8A">
        <w:rPr>
          <w:rFonts w:ascii="GHEA Grapalat" w:hAnsi="GHEA Grapalat" w:cs="Sylfaen"/>
          <w:sz w:val="20"/>
          <w:lang w:val="hy-AM" w:eastAsia="en-US"/>
        </w:rPr>
        <w:t xml:space="preserve">են </w:t>
      </w:r>
      <w:r w:rsidR="002B0AEA" w:rsidRPr="00095A8A">
        <w:rPr>
          <w:rFonts w:ascii="GHEA Grapalat" w:hAnsi="GHEA Grapalat" w:cs="Sylfaen"/>
          <w:sz w:val="20"/>
          <w:lang w:val="hy-AM" w:eastAsia="en-US"/>
        </w:rPr>
        <w:t>համատեղ գործունեության կարգով (կոնսորցիումով):</w:t>
      </w:r>
    </w:p>
    <w:p w14:paraId="4A18DE8A" w14:textId="77777777" w:rsidR="00E410D5" w:rsidRPr="00095A8A" w:rsidRDefault="00E410D5" w:rsidP="00097E28">
      <w:pPr>
        <w:pStyle w:val="norm"/>
        <w:spacing w:line="240" w:lineRule="auto"/>
        <w:ind w:firstLine="540"/>
        <w:rPr>
          <w:rFonts w:ascii="GHEA Grapalat" w:hAnsi="GHEA Grapalat" w:cs="Sylfaen"/>
          <w:sz w:val="20"/>
          <w:szCs w:val="24"/>
          <w:lang w:val="hy-AM" w:eastAsia="en-US"/>
        </w:rPr>
      </w:pPr>
      <w:bookmarkStart w:id="4" w:name="_Hlk9262052"/>
      <w:r w:rsidRPr="00095A8A">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371E383D" w14:textId="77777777" w:rsidR="00E410D5" w:rsidRPr="00095A8A" w:rsidRDefault="00E410D5" w:rsidP="00097E28">
      <w:pPr>
        <w:pStyle w:val="norm"/>
        <w:numPr>
          <w:ilvl w:val="0"/>
          <w:numId w:val="18"/>
        </w:numPr>
        <w:tabs>
          <w:tab w:val="left" w:pos="900"/>
          <w:tab w:val="left" w:pos="1080"/>
        </w:tabs>
        <w:spacing w:line="240" w:lineRule="auto"/>
        <w:ind w:left="0" w:firstLine="540"/>
        <w:rPr>
          <w:rFonts w:ascii="GHEA Grapalat" w:hAnsi="GHEA Grapalat" w:cs="Sylfaen"/>
          <w:sz w:val="20"/>
          <w:szCs w:val="24"/>
          <w:lang w:val="hy-AM" w:eastAsia="en-US"/>
        </w:rPr>
      </w:pPr>
      <w:r w:rsidRPr="00095A8A">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095A8A">
        <w:rPr>
          <w:rFonts w:ascii="GHEA Grapalat" w:hAnsi="GHEA Grapalat" w:cs="Sylfaen"/>
          <w:sz w:val="20"/>
          <w:szCs w:val="24"/>
          <w:lang w:val="hy-AM" w:eastAsia="en-US"/>
        </w:rPr>
        <w:t xml:space="preserve">(միևնույն չափաբաժնին) </w:t>
      </w:r>
      <w:r w:rsidRPr="00095A8A">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1D60496A" w14:textId="23A321D8" w:rsidR="00E410D5" w:rsidRPr="00095A8A" w:rsidRDefault="00E410D5" w:rsidP="00097E28">
      <w:pPr>
        <w:pStyle w:val="norm"/>
        <w:numPr>
          <w:ilvl w:val="0"/>
          <w:numId w:val="18"/>
        </w:numPr>
        <w:tabs>
          <w:tab w:val="left" w:pos="900"/>
          <w:tab w:val="left" w:pos="1080"/>
        </w:tabs>
        <w:spacing w:line="240" w:lineRule="auto"/>
        <w:ind w:left="0" w:firstLine="540"/>
        <w:rPr>
          <w:rFonts w:ascii="GHEA Grapalat" w:hAnsi="GHEA Grapalat" w:cs="Sylfaen"/>
          <w:sz w:val="20"/>
          <w:szCs w:val="24"/>
          <w:lang w:val="hy-AM" w:eastAsia="en-US"/>
        </w:rPr>
      </w:pPr>
      <w:r w:rsidRPr="00095A8A">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p w14:paraId="44562ECA" w14:textId="75AEE1C4" w:rsidR="001F3FB4" w:rsidRPr="00095A8A" w:rsidRDefault="001F3FB4" w:rsidP="001F3FB4">
      <w:pPr>
        <w:pStyle w:val="norm"/>
        <w:tabs>
          <w:tab w:val="left" w:pos="900"/>
          <w:tab w:val="left" w:pos="1080"/>
        </w:tabs>
        <w:spacing w:line="240" w:lineRule="auto"/>
        <w:rPr>
          <w:rFonts w:ascii="GHEA Grapalat" w:hAnsi="GHEA Grapalat" w:cs="Sylfaen"/>
          <w:sz w:val="20"/>
          <w:szCs w:val="24"/>
          <w:lang w:val="hy-AM" w:eastAsia="en-US"/>
        </w:rPr>
      </w:pPr>
    </w:p>
    <w:p w14:paraId="5118046D" w14:textId="5A7132A3" w:rsidR="00C57E31" w:rsidRPr="00095A8A" w:rsidRDefault="00C57E31" w:rsidP="001F3FB4">
      <w:pPr>
        <w:pStyle w:val="norm"/>
        <w:tabs>
          <w:tab w:val="left" w:pos="900"/>
          <w:tab w:val="left" w:pos="1080"/>
        </w:tabs>
        <w:spacing w:line="240" w:lineRule="auto"/>
        <w:rPr>
          <w:rFonts w:ascii="GHEA Grapalat" w:hAnsi="GHEA Grapalat" w:cs="Sylfaen"/>
          <w:sz w:val="20"/>
          <w:szCs w:val="24"/>
          <w:lang w:val="hy-AM" w:eastAsia="en-US"/>
        </w:rPr>
      </w:pPr>
    </w:p>
    <w:p w14:paraId="43B071BA" w14:textId="77777777" w:rsidR="00C57E31" w:rsidRPr="00095A8A" w:rsidRDefault="00C57E31" w:rsidP="001F3FB4">
      <w:pPr>
        <w:pStyle w:val="norm"/>
        <w:tabs>
          <w:tab w:val="left" w:pos="900"/>
          <w:tab w:val="left" w:pos="1080"/>
        </w:tabs>
        <w:spacing w:line="240" w:lineRule="auto"/>
        <w:rPr>
          <w:rFonts w:ascii="GHEA Grapalat" w:hAnsi="GHEA Grapalat" w:cs="Sylfaen"/>
          <w:sz w:val="20"/>
          <w:szCs w:val="24"/>
          <w:lang w:val="hy-AM" w:eastAsia="en-US"/>
        </w:rPr>
      </w:pPr>
    </w:p>
    <w:bookmarkEnd w:id="4"/>
    <w:p w14:paraId="642A4789" w14:textId="77777777" w:rsidR="00A45946" w:rsidRPr="00095A8A" w:rsidRDefault="00C8055A" w:rsidP="00EF3662">
      <w:pPr>
        <w:jc w:val="center"/>
        <w:rPr>
          <w:rFonts w:ascii="GHEA Grapalat" w:hAnsi="GHEA Grapalat" w:cs="Arial"/>
          <w:b/>
          <w:sz w:val="20"/>
          <w:lang w:val="es-ES"/>
        </w:rPr>
      </w:pPr>
      <w:r w:rsidRPr="00095A8A">
        <w:rPr>
          <w:rFonts w:ascii="GHEA Grapalat" w:hAnsi="GHEA Grapalat"/>
          <w:b/>
          <w:sz w:val="20"/>
          <w:lang w:val="es-ES"/>
        </w:rPr>
        <w:t>5</w:t>
      </w:r>
      <w:r w:rsidR="00A45946" w:rsidRPr="00095A8A">
        <w:rPr>
          <w:rFonts w:ascii="GHEA Grapalat" w:hAnsi="GHEA Grapalat"/>
          <w:b/>
          <w:sz w:val="20"/>
          <w:lang w:val="es-ES"/>
        </w:rPr>
        <w:t xml:space="preserve">.   </w:t>
      </w:r>
      <w:r w:rsidR="00A45946" w:rsidRPr="00095A8A">
        <w:rPr>
          <w:rFonts w:ascii="GHEA Grapalat" w:hAnsi="GHEA Grapalat" w:cs="Sylfaen"/>
          <w:b/>
          <w:sz w:val="20"/>
          <w:lang w:val="es-ES"/>
        </w:rPr>
        <w:t>ՀԱՅՏԻ</w:t>
      </w:r>
      <w:r w:rsidR="00A45946" w:rsidRPr="00095A8A">
        <w:rPr>
          <w:rFonts w:ascii="GHEA Grapalat" w:hAnsi="GHEA Grapalat" w:cs="Arial"/>
          <w:b/>
          <w:sz w:val="20"/>
          <w:lang w:val="es-ES"/>
        </w:rPr>
        <w:t xml:space="preserve">   </w:t>
      </w:r>
      <w:r w:rsidR="00A45946" w:rsidRPr="00095A8A">
        <w:rPr>
          <w:rFonts w:ascii="GHEA Grapalat" w:hAnsi="GHEA Grapalat" w:cs="Sylfaen"/>
          <w:b/>
          <w:sz w:val="20"/>
          <w:lang w:val="es-ES"/>
        </w:rPr>
        <w:t>ԳՆԱՅԻՆ</w:t>
      </w:r>
      <w:r w:rsidR="00A45946" w:rsidRPr="00095A8A">
        <w:rPr>
          <w:rFonts w:ascii="GHEA Grapalat" w:hAnsi="GHEA Grapalat" w:cs="Arial"/>
          <w:b/>
          <w:sz w:val="20"/>
          <w:lang w:val="es-ES"/>
        </w:rPr>
        <w:t xml:space="preserve">  </w:t>
      </w:r>
      <w:r w:rsidR="00A45946" w:rsidRPr="00095A8A">
        <w:rPr>
          <w:rFonts w:ascii="GHEA Grapalat" w:hAnsi="GHEA Grapalat" w:cs="Sylfaen"/>
          <w:b/>
          <w:sz w:val="20"/>
          <w:lang w:val="es-ES"/>
        </w:rPr>
        <w:t>ԱՌԱՋԱՐԿԸ</w:t>
      </w:r>
      <w:r w:rsidR="00A45946" w:rsidRPr="00095A8A">
        <w:rPr>
          <w:rFonts w:ascii="GHEA Grapalat" w:hAnsi="GHEA Grapalat" w:cs="Arial"/>
          <w:b/>
          <w:sz w:val="20"/>
          <w:lang w:val="es-ES"/>
        </w:rPr>
        <w:t xml:space="preserve"> </w:t>
      </w:r>
    </w:p>
    <w:p w14:paraId="45072EB5" w14:textId="77777777" w:rsidR="00A45946" w:rsidRPr="00095A8A" w:rsidRDefault="00A45946" w:rsidP="00EF3662">
      <w:pPr>
        <w:jc w:val="center"/>
        <w:rPr>
          <w:rFonts w:ascii="GHEA Grapalat" w:hAnsi="GHEA Grapalat" w:cs="Arial"/>
          <w:b/>
          <w:sz w:val="10"/>
          <w:lang w:val="es-ES"/>
        </w:rPr>
      </w:pPr>
    </w:p>
    <w:p w14:paraId="3F97AAB9" w14:textId="77777777" w:rsidR="00A45946" w:rsidRPr="00095A8A" w:rsidRDefault="00C8055A" w:rsidP="00EF3662">
      <w:pPr>
        <w:ind w:firstLine="567"/>
        <w:jc w:val="both"/>
        <w:rPr>
          <w:rFonts w:ascii="GHEA Grapalat" w:hAnsi="GHEA Grapalat"/>
          <w:sz w:val="20"/>
          <w:lang w:val="es-ES"/>
        </w:rPr>
      </w:pPr>
      <w:r w:rsidRPr="00095A8A">
        <w:rPr>
          <w:rFonts w:ascii="GHEA Grapalat" w:hAnsi="GHEA Grapalat" w:cs="Sylfaen"/>
          <w:sz w:val="20"/>
          <w:lang w:val="es-ES"/>
        </w:rPr>
        <w:t>5</w:t>
      </w:r>
      <w:r w:rsidR="00A45946" w:rsidRPr="00095A8A">
        <w:rPr>
          <w:rFonts w:ascii="GHEA Grapalat" w:hAnsi="GHEA Grapalat" w:cs="Sylfaen"/>
          <w:sz w:val="20"/>
          <w:lang w:val="es-ES"/>
        </w:rPr>
        <w:t xml:space="preserve">.1 </w:t>
      </w:r>
      <w:r w:rsidR="00A45946" w:rsidRPr="00095A8A">
        <w:rPr>
          <w:rFonts w:ascii="GHEA Grapalat" w:hAnsi="GHEA Grapalat" w:cs="Sylfaen"/>
          <w:sz w:val="20"/>
          <w:lang w:val="hy-AM"/>
        </w:rPr>
        <w:t>Առաջարկվող</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գինը</w:t>
      </w:r>
      <w:r w:rsidR="00A45946" w:rsidRPr="00095A8A">
        <w:rPr>
          <w:rFonts w:ascii="GHEA Grapalat" w:hAnsi="GHEA Grapalat" w:cs="Sylfaen"/>
          <w:sz w:val="20"/>
          <w:lang w:val="es-ES"/>
        </w:rPr>
        <w:t xml:space="preserve"> </w:t>
      </w:r>
      <w:r w:rsidR="007367E3" w:rsidRPr="00095A8A">
        <w:rPr>
          <w:rFonts w:ascii="GHEA Grapalat" w:hAnsi="GHEA Grapalat" w:cs="Sylfaen"/>
          <w:sz w:val="20"/>
          <w:lang w:val="es-ES"/>
        </w:rPr>
        <w:t xml:space="preserve">ծառայության </w:t>
      </w:r>
      <w:r w:rsidR="00A45946" w:rsidRPr="00095A8A">
        <w:rPr>
          <w:rFonts w:ascii="GHEA Grapalat" w:hAnsi="GHEA Grapalat" w:cs="Sylfaen"/>
          <w:sz w:val="20"/>
          <w:lang w:val="hy-AM"/>
        </w:rPr>
        <w:t>արժեքից</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բացի</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ներառում</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է</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փոխադրման</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ապահովագրման</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տուրքերի</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հարկերի</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այլ</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վճարումների</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գծով</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ծախսերը</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և</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չի</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կարող</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պակաս</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լինել</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դրանց</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ինքնարժեքից</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Առաջարկվող</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գնի</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հաշվարկը</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պետք</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է</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ներկայացվի</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hy-AM"/>
        </w:rPr>
        <w:t>հայտով</w:t>
      </w:r>
      <w:r w:rsidR="00A45946" w:rsidRPr="00095A8A">
        <w:rPr>
          <w:rFonts w:ascii="GHEA Grapalat" w:hAnsi="GHEA Grapalat"/>
          <w:sz w:val="20"/>
          <w:lang w:val="es-ES"/>
        </w:rPr>
        <w:t xml:space="preserve"> </w:t>
      </w:r>
      <w:r w:rsidR="00220C7C" w:rsidRPr="00095A8A">
        <w:rPr>
          <w:rFonts w:ascii="GHEA Grapalat" w:hAnsi="GHEA Grapalat"/>
          <w:sz w:val="20"/>
          <w:lang w:val="es-ES"/>
        </w:rPr>
        <w:t>հ</w:t>
      </w:r>
      <w:r w:rsidR="00A45946" w:rsidRPr="00095A8A">
        <w:rPr>
          <w:rFonts w:ascii="GHEA Grapalat" w:hAnsi="GHEA Grapalat"/>
          <w:sz w:val="20"/>
          <w:lang w:val="es-ES"/>
        </w:rPr>
        <w:t>ամակարգի միջոցով:</w:t>
      </w:r>
    </w:p>
    <w:p w14:paraId="3B17C053" w14:textId="1E7014A3" w:rsidR="00337F3C" w:rsidRPr="00196C92" w:rsidRDefault="00C8055A" w:rsidP="00337F3C">
      <w:pPr>
        <w:pStyle w:val="norm"/>
        <w:spacing w:line="240" w:lineRule="auto"/>
        <w:ind w:firstLine="567"/>
        <w:rPr>
          <w:rFonts w:ascii="GHEA Grapalat" w:hAnsi="GHEA Grapalat" w:cs="Sylfaen"/>
          <w:sz w:val="20"/>
          <w:szCs w:val="24"/>
          <w:lang w:val="es-ES" w:eastAsia="en-US"/>
        </w:rPr>
      </w:pPr>
      <w:r w:rsidRPr="00095A8A">
        <w:rPr>
          <w:rFonts w:ascii="GHEA Grapalat" w:hAnsi="GHEA Grapalat"/>
          <w:sz w:val="20"/>
          <w:lang w:val="es-ES"/>
        </w:rPr>
        <w:t>5</w:t>
      </w:r>
      <w:r w:rsidR="00A45946" w:rsidRPr="00095A8A">
        <w:rPr>
          <w:rFonts w:ascii="GHEA Grapalat" w:hAnsi="GHEA Grapalat"/>
          <w:sz w:val="20"/>
          <w:lang w:val="es-ES"/>
        </w:rPr>
        <w:t>.</w:t>
      </w:r>
      <w:r w:rsidR="00A45946" w:rsidRPr="00095A8A">
        <w:rPr>
          <w:rFonts w:ascii="GHEA Grapalat" w:hAnsi="GHEA Grapalat"/>
          <w:sz w:val="20"/>
          <w:lang w:val="hy-AM"/>
        </w:rPr>
        <w:t>2</w:t>
      </w:r>
      <w:r w:rsidR="00A45946" w:rsidRPr="00095A8A">
        <w:rPr>
          <w:rFonts w:ascii="GHEA Grapalat" w:hAnsi="GHEA Grapalat" w:cs="Sylfaen"/>
          <w:sz w:val="20"/>
          <w:lang w:val="es-ES"/>
        </w:rPr>
        <w:t xml:space="preserve"> </w:t>
      </w:r>
      <w:r w:rsidR="00A45946" w:rsidRPr="00095A8A">
        <w:rPr>
          <w:rFonts w:ascii="GHEA Grapalat" w:hAnsi="GHEA Grapalat" w:cs="Sylfaen"/>
          <w:sz w:val="20"/>
          <w:szCs w:val="24"/>
          <w:lang w:val="hy-AM" w:eastAsia="en-US"/>
        </w:rPr>
        <w:t xml:space="preserve">Մասնակիցը գնային առաջարկը ներկայացնում է </w:t>
      </w:r>
      <w:r w:rsidR="004534DB" w:rsidRPr="00095A8A">
        <w:rPr>
          <w:rFonts w:ascii="GHEA Grapalat" w:hAnsi="GHEA Grapalat" w:cs="Sylfaen"/>
          <w:sz w:val="20"/>
          <w:szCs w:val="24"/>
          <w:lang w:val="hy-AM" w:eastAsia="en-US"/>
        </w:rPr>
        <w:t xml:space="preserve">արժեք (ինքնարժեքի և կանխատեսվող շահույթի հանրագումարը) </w:t>
      </w:r>
      <w:r w:rsidR="00A45946" w:rsidRPr="00095A8A">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5855C3" w:rsidRPr="00095A8A">
        <w:rPr>
          <w:rFonts w:ascii="GHEA Grapalat" w:hAnsi="GHEA Grapalat" w:cs="Sylfaen"/>
          <w:sz w:val="20"/>
          <w:szCs w:val="24"/>
          <w:lang w:eastAsia="en-US"/>
        </w:rPr>
        <w:t>Ա</w:t>
      </w:r>
      <w:r w:rsidR="005855C3" w:rsidRPr="00095A8A">
        <w:rPr>
          <w:rFonts w:ascii="GHEA Grapalat" w:hAnsi="GHEA Grapalat" w:cs="Sylfaen"/>
          <w:sz w:val="20"/>
          <w:szCs w:val="24"/>
          <w:lang w:val="hy-AM" w:eastAsia="en-US"/>
        </w:rPr>
        <w:t xml:space="preserve">րժեքի </w:t>
      </w:r>
      <w:r w:rsidR="00A45946" w:rsidRPr="00095A8A">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095A8A">
        <w:rPr>
          <w:rFonts w:ascii="GHEA Grapalat" w:hAnsi="GHEA Grapalat" w:cs="Sylfaen"/>
          <w:sz w:val="20"/>
          <w:szCs w:val="24"/>
          <w:lang w:eastAsia="en-US"/>
        </w:rPr>
        <w:t>մ</w:t>
      </w:r>
      <w:r w:rsidR="00A45946" w:rsidRPr="00095A8A">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095A8A">
        <w:rPr>
          <w:rFonts w:ascii="GHEA Grapalat" w:hAnsi="GHEA Grapalat" w:cs="Sylfaen"/>
          <w:sz w:val="20"/>
          <w:szCs w:val="24"/>
          <w:lang w:val="es-ES" w:eastAsia="en-US"/>
        </w:rPr>
        <w:t xml:space="preserve"> </w:t>
      </w:r>
      <w:r w:rsidR="00A45946" w:rsidRPr="00095A8A">
        <w:rPr>
          <w:rFonts w:ascii="GHEA Grapalat" w:hAnsi="GHEA Grapalat" w:cs="Sylfaen"/>
          <w:sz w:val="20"/>
          <w:lang w:val="ru-RU"/>
        </w:rPr>
        <w:t>ներկայաց</w:t>
      </w:r>
      <w:r w:rsidR="00A45946" w:rsidRPr="00095A8A">
        <w:rPr>
          <w:rFonts w:ascii="GHEA Grapalat" w:hAnsi="GHEA Grapalat" w:cs="Sylfaen"/>
          <w:sz w:val="20"/>
        </w:rPr>
        <w:t>վող</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ru-RU"/>
        </w:rPr>
        <w:t>գնային</w:t>
      </w:r>
      <w:r w:rsidR="00A45946" w:rsidRPr="00095A8A">
        <w:rPr>
          <w:rFonts w:ascii="GHEA Grapalat" w:hAnsi="GHEA Grapalat" w:cs="Sylfaen"/>
          <w:sz w:val="20"/>
          <w:lang w:val="es-ES"/>
        </w:rPr>
        <w:t xml:space="preserve"> </w:t>
      </w:r>
      <w:r w:rsidR="00A45946" w:rsidRPr="00095A8A">
        <w:rPr>
          <w:rFonts w:ascii="GHEA Grapalat" w:hAnsi="GHEA Grapalat" w:cs="Sylfaen"/>
          <w:sz w:val="20"/>
          <w:lang w:val="ru-RU"/>
        </w:rPr>
        <w:t>առաջարկում</w:t>
      </w:r>
      <w:r w:rsidR="00A45946" w:rsidRPr="00095A8A">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095A8A">
        <w:rPr>
          <w:rFonts w:ascii="GHEA Grapalat" w:hAnsi="GHEA Grapalat" w:cs="Sylfaen"/>
          <w:sz w:val="20"/>
          <w:szCs w:val="24"/>
          <w:lang w:val="es-ES" w:eastAsia="en-US"/>
        </w:rPr>
        <w:t xml:space="preserve"> </w:t>
      </w:r>
      <w:r w:rsidR="00C57E31" w:rsidRPr="00095A8A">
        <w:rPr>
          <w:rFonts w:ascii="GHEA Grapalat" w:hAnsi="GHEA Grapalat" w:cs="Sylfaen"/>
          <w:sz w:val="20"/>
          <w:szCs w:val="24"/>
          <w:lang w:val="es-ES" w:eastAsia="en-US"/>
        </w:rPr>
        <w:t xml:space="preserve">Ընդ որում՝ </w:t>
      </w:r>
      <w:r w:rsidR="00337F3C" w:rsidRPr="00095A8A">
        <w:rPr>
          <w:rFonts w:ascii="GHEA Grapalat" w:hAnsi="GHEA Grapalat" w:cs="Sylfaen"/>
          <w:sz w:val="20"/>
          <w:szCs w:val="24"/>
          <w:lang w:eastAsia="en-US"/>
        </w:rPr>
        <w:t>մ</w:t>
      </w:r>
      <w:r w:rsidR="00337F3C" w:rsidRPr="00095A8A">
        <w:rPr>
          <w:rFonts w:ascii="GHEA Grapalat" w:hAnsi="GHEA Grapalat" w:cs="Sylfaen"/>
          <w:sz w:val="20"/>
          <w:szCs w:val="24"/>
          <w:lang w:val="hy-AM" w:eastAsia="en-US"/>
        </w:rPr>
        <w:t>ասնակիցների գնային առաջարկների գնահատում</w:t>
      </w:r>
      <w:r w:rsidR="00337F3C" w:rsidRPr="00095A8A">
        <w:rPr>
          <w:rFonts w:ascii="GHEA Grapalat" w:hAnsi="GHEA Grapalat" w:cs="Sylfaen"/>
          <w:sz w:val="20"/>
          <w:szCs w:val="24"/>
          <w:lang w:eastAsia="en-US"/>
        </w:rPr>
        <w:t>ն</w:t>
      </w:r>
      <w:r w:rsidR="00337F3C" w:rsidRPr="00095A8A">
        <w:rPr>
          <w:rFonts w:ascii="GHEA Grapalat" w:hAnsi="GHEA Grapalat" w:cs="Sylfaen"/>
          <w:sz w:val="20"/>
          <w:szCs w:val="24"/>
          <w:lang w:val="hy-AM" w:eastAsia="en-US"/>
        </w:rPr>
        <w:t xml:space="preserve"> </w:t>
      </w:r>
      <w:r w:rsidR="00337F3C" w:rsidRPr="00095A8A">
        <w:rPr>
          <w:rFonts w:ascii="GHEA Grapalat" w:hAnsi="GHEA Grapalat" w:cs="Sylfaen"/>
          <w:sz w:val="20"/>
          <w:szCs w:val="24"/>
          <w:lang w:eastAsia="en-US"/>
        </w:rPr>
        <w:t>ու</w:t>
      </w:r>
      <w:r w:rsidR="00337F3C" w:rsidRPr="00095A8A">
        <w:rPr>
          <w:rFonts w:ascii="GHEA Grapalat" w:hAnsi="GHEA Grapalat" w:cs="Sylfaen"/>
          <w:sz w:val="20"/>
          <w:szCs w:val="24"/>
          <w:lang w:val="hy-AM" w:eastAsia="en-US"/>
        </w:rPr>
        <w:t xml:space="preserve"> համեմատումն իրականացվում </w:t>
      </w:r>
      <w:r w:rsidR="00337F3C" w:rsidRPr="00095A8A">
        <w:rPr>
          <w:rFonts w:ascii="GHEA Grapalat" w:hAnsi="GHEA Grapalat" w:cs="Sylfaen"/>
          <w:sz w:val="20"/>
          <w:szCs w:val="24"/>
          <w:lang w:eastAsia="en-US"/>
        </w:rPr>
        <w:t>են</w:t>
      </w:r>
      <w:r w:rsidR="00337F3C" w:rsidRPr="00095A8A">
        <w:rPr>
          <w:rFonts w:ascii="GHEA Grapalat" w:hAnsi="GHEA Grapalat" w:cs="Sylfaen"/>
          <w:sz w:val="20"/>
          <w:szCs w:val="24"/>
          <w:lang w:val="hy-AM" w:eastAsia="en-US"/>
        </w:rPr>
        <w:t xml:space="preserve"> առանց սույն կետում նշված հարկի գումարի հաշվարկման</w:t>
      </w:r>
      <w:r w:rsidR="00C57E31" w:rsidRPr="00196C92">
        <w:rPr>
          <w:rFonts w:ascii="GHEA Grapalat" w:hAnsi="GHEA Grapalat" w:cs="Sylfaen"/>
          <w:sz w:val="20"/>
          <w:szCs w:val="24"/>
          <w:lang w:val="es-ES" w:eastAsia="en-US"/>
        </w:rPr>
        <w:t>:</w:t>
      </w:r>
    </w:p>
    <w:p w14:paraId="462A6725" w14:textId="77777777" w:rsidR="00B95FE0" w:rsidRPr="00095A8A" w:rsidRDefault="00B95FE0" w:rsidP="000D26D5">
      <w:pPr>
        <w:pStyle w:val="norm"/>
        <w:spacing w:line="240" w:lineRule="auto"/>
        <w:ind w:firstLine="540"/>
        <w:rPr>
          <w:rFonts w:ascii="GHEA Grapalat" w:hAnsi="GHEA Grapalat" w:cs="Sylfaen"/>
          <w:sz w:val="20"/>
          <w:szCs w:val="24"/>
          <w:lang w:val="hy-AM" w:eastAsia="en-US"/>
        </w:rPr>
      </w:pPr>
      <w:r w:rsidRPr="00095A8A">
        <w:rPr>
          <w:rFonts w:ascii="GHEA Grapalat" w:hAnsi="GHEA Grapalat" w:cs="Sylfaen"/>
          <w:sz w:val="20"/>
          <w:szCs w:val="24"/>
          <w:lang w:val="hy-AM" w:eastAsia="en-US"/>
        </w:rPr>
        <w:t>Մ</w:t>
      </w:r>
      <w:r w:rsidR="00A45946" w:rsidRPr="00095A8A">
        <w:rPr>
          <w:rFonts w:ascii="GHEA Grapalat" w:hAnsi="GHEA Grapalat" w:cs="Sylfaen"/>
          <w:sz w:val="20"/>
          <w:szCs w:val="24"/>
          <w:lang w:val="hy-AM" w:eastAsia="en-US"/>
        </w:rPr>
        <w:t>ասնակ</w:t>
      </w:r>
      <w:r w:rsidR="004A3507" w:rsidRPr="00095A8A">
        <w:rPr>
          <w:rFonts w:ascii="GHEA Grapalat" w:hAnsi="GHEA Grapalat" w:cs="Sylfaen"/>
          <w:sz w:val="20"/>
          <w:szCs w:val="24"/>
          <w:lang w:val="hy-AM" w:eastAsia="en-US"/>
        </w:rPr>
        <w:t xml:space="preserve">ցի </w:t>
      </w:r>
      <w:r w:rsidRPr="00095A8A">
        <w:rPr>
          <w:rFonts w:ascii="GHEA Grapalat" w:hAnsi="GHEA Grapalat" w:cs="Sylfaen"/>
          <w:sz w:val="20"/>
          <w:szCs w:val="24"/>
          <w:lang w:val="hy-AM" w:eastAsia="en-US"/>
        </w:rPr>
        <w:t>հայտը ենթակա չէ մերժման, եթե`</w:t>
      </w:r>
    </w:p>
    <w:p w14:paraId="63C3BE85" w14:textId="77777777" w:rsidR="00B95FE0" w:rsidRPr="00095A8A" w:rsidRDefault="00B95FE0" w:rsidP="000D26D5">
      <w:pPr>
        <w:pStyle w:val="norm"/>
        <w:spacing w:line="240" w:lineRule="auto"/>
        <w:ind w:firstLine="540"/>
        <w:rPr>
          <w:rFonts w:ascii="GHEA Grapalat" w:hAnsi="GHEA Grapalat" w:cs="Sylfaen"/>
          <w:sz w:val="20"/>
          <w:szCs w:val="24"/>
          <w:lang w:val="hy-AM" w:eastAsia="en-US"/>
        </w:rPr>
      </w:pPr>
      <w:r w:rsidRPr="00095A8A">
        <w:rPr>
          <w:rFonts w:ascii="GHEA Grapalat" w:hAnsi="GHEA Grapalat" w:cs="Sylfaen"/>
          <w:sz w:val="20"/>
          <w:szCs w:val="24"/>
          <w:lang w:val="hy-AM" w:eastAsia="en-US"/>
        </w:rPr>
        <w:t xml:space="preserve">ա. գնային առաջարկի </w:t>
      </w:r>
      <w:r w:rsidR="00052F61" w:rsidRPr="00095A8A">
        <w:rPr>
          <w:rFonts w:ascii="GHEA Grapalat" w:hAnsi="GHEA Grapalat" w:cs="Sylfaen"/>
          <w:sz w:val="20"/>
          <w:szCs w:val="24"/>
          <w:lang w:val="hy-AM" w:eastAsia="en-US"/>
        </w:rPr>
        <w:t>արժեք</w:t>
      </w:r>
      <w:r w:rsidRPr="00095A8A">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6770EA7A" w14:textId="77777777" w:rsidR="00B95FE0" w:rsidRPr="00095A8A" w:rsidRDefault="00B95FE0" w:rsidP="000D26D5">
      <w:pPr>
        <w:pStyle w:val="norm"/>
        <w:spacing w:line="240" w:lineRule="auto"/>
        <w:ind w:firstLine="540"/>
        <w:rPr>
          <w:rFonts w:ascii="GHEA Grapalat" w:hAnsi="GHEA Grapalat" w:cs="Sylfaen"/>
          <w:sz w:val="20"/>
          <w:szCs w:val="24"/>
          <w:lang w:val="hy-AM" w:eastAsia="en-US"/>
        </w:rPr>
      </w:pPr>
      <w:r w:rsidRPr="00095A8A">
        <w:rPr>
          <w:rFonts w:ascii="GHEA Grapalat" w:hAnsi="GHEA Grapalat" w:cs="Sylfaen"/>
          <w:sz w:val="20"/>
          <w:szCs w:val="24"/>
          <w:lang w:val="hy-AM" w:eastAsia="en-US"/>
        </w:rPr>
        <w:t xml:space="preserve">բ. գնային առաջարկի </w:t>
      </w:r>
      <w:r w:rsidR="0042084B" w:rsidRPr="00095A8A">
        <w:rPr>
          <w:rFonts w:ascii="GHEA Grapalat" w:hAnsi="GHEA Grapalat" w:cs="Sylfaen"/>
          <w:sz w:val="20"/>
          <w:szCs w:val="24"/>
          <w:lang w:val="hy-AM" w:eastAsia="en-US"/>
        </w:rPr>
        <w:t>արժեք</w:t>
      </w:r>
      <w:r w:rsidRPr="00095A8A">
        <w:rPr>
          <w:rFonts w:ascii="GHEA Grapalat" w:hAnsi="GHEA Grapalat" w:cs="Sylfaen"/>
          <w:sz w:val="20"/>
          <w:szCs w:val="24"/>
          <w:lang w:val="hy-AM" w:eastAsia="en-US"/>
        </w:rPr>
        <w:t xml:space="preserve"> 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71E03551" w14:textId="77777777" w:rsidR="00A45946" w:rsidRPr="00095A8A" w:rsidRDefault="00B95FE0" w:rsidP="000D26D5">
      <w:pPr>
        <w:pStyle w:val="norm"/>
        <w:spacing w:line="240" w:lineRule="auto"/>
        <w:ind w:firstLine="540"/>
        <w:rPr>
          <w:rFonts w:ascii="GHEA Grapalat" w:hAnsi="GHEA Grapalat" w:cs="Sylfaen"/>
          <w:sz w:val="20"/>
          <w:szCs w:val="24"/>
          <w:lang w:val="hy-AM" w:eastAsia="en-US"/>
        </w:rPr>
      </w:pPr>
      <w:r w:rsidRPr="00095A8A">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095A8A">
        <w:rPr>
          <w:rFonts w:ascii="GHEA Grapalat" w:hAnsi="GHEA Grapalat" w:cs="Sylfaen"/>
          <w:sz w:val="20"/>
          <w:szCs w:val="24"/>
          <w:lang w:val="hy-AM" w:eastAsia="en-US"/>
        </w:rPr>
        <w:t>.</w:t>
      </w:r>
    </w:p>
    <w:p w14:paraId="416A4CF3" w14:textId="4B713819" w:rsidR="00A63118" w:rsidRPr="00095A8A" w:rsidRDefault="00A63118" w:rsidP="000D26D5">
      <w:pPr>
        <w:shd w:val="clear" w:color="auto" w:fill="FFFFFF"/>
        <w:ind w:firstLine="540"/>
        <w:jc w:val="both"/>
        <w:rPr>
          <w:rFonts w:ascii="GHEA Grapalat" w:hAnsi="GHEA Grapalat" w:cs="Sylfaen"/>
          <w:sz w:val="20"/>
          <w:lang w:val="hy-AM"/>
        </w:rPr>
      </w:pPr>
      <w:r w:rsidRPr="00095A8A">
        <w:rPr>
          <w:rFonts w:ascii="GHEA Grapalat" w:hAnsi="GHEA Grapalat" w:cs="Sylfaen"/>
          <w:sz w:val="20"/>
          <w:lang w:val="hy-AM"/>
        </w:rPr>
        <w:t xml:space="preserve"> դ. գնային առաջարկի արժեք</w:t>
      </w:r>
      <w:r w:rsidR="00D36A0F" w:rsidRPr="00095A8A">
        <w:rPr>
          <w:rFonts w:ascii="GHEA Grapalat" w:hAnsi="GHEA Grapalat" w:cs="Sylfaen"/>
          <w:sz w:val="20"/>
          <w:lang w:val="hy-AM"/>
        </w:rPr>
        <w:t>,</w:t>
      </w:r>
      <w:r w:rsidRPr="00095A8A">
        <w:rPr>
          <w:rFonts w:ascii="GHEA Grapalat" w:hAnsi="GHEA Grapalat" w:cs="Sylfaen"/>
          <w:sz w:val="20"/>
          <w:lang w:val="hy-AM"/>
        </w:rPr>
        <w:t xml:space="preserve">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2616EF1B" w14:textId="630CBD59" w:rsidR="00A63118" w:rsidRPr="00095A8A" w:rsidRDefault="00A63118" w:rsidP="000D26D5">
      <w:pPr>
        <w:tabs>
          <w:tab w:val="left" w:pos="0"/>
        </w:tabs>
        <w:ind w:firstLine="540"/>
        <w:jc w:val="both"/>
        <w:rPr>
          <w:rFonts w:ascii="GHEA Grapalat" w:hAnsi="GHEA Grapalat" w:cs="Sylfaen"/>
          <w:sz w:val="20"/>
          <w:lang w:val="hy-AM"/>
        </w:rPr>
      </w:pPr>
      <w:r w:rsidRPr="00095A8A">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58DF96B4" w14:textId="77777777" w:rsidR="00A63118" w:rsidRPr="00095A8A" w:rsidRDefault="00A63118" w:rsidP="000D26D5">
      <w:pPr>
        <w:pStyle w:val="norm"/>
        <w:spacing w:line="240" w:lineRule="auto"/>
        <w:ind w:firstLine="540"/>
        <w:rPr>
          <w:rFonts w:ascii="GHEA Grapalat" w:hAnsi="GHEA Grapalat" w:cs="Sylfaen"/>
          <w:sz w:val="20"/>
          <w:szCs w:val="24"/>
          <w:lang w:val="hy-AM" w:eastAsia="en-US"/>
        </w:rPr>
      </w:pPr>
      <w:r w:rsidRPr="00095A8A">
        <w:rPr>
          <w:rFonts w:ascii="GHEA Grapalat" w:hAnsi="GHEA Grapalat" w:cs="Sylfaen"/>
          <w:sz w:val="20"/>
          <w:szCs w:val="24"/>
          <w:lang w:val="hy-AM" w:eastAsia="en-US"/>
        </w:rPr>
        <w:t>զ. գնային առաջարկի սյունակներում տառերով լրացված գումարների մեջ լումաները նշված են թվերով</w:t>
      </w:r>
      <w:r w:rsidR="008128C9" w:rsidRPr="00095A8A">
        <w:rPr>
          <w:rFonts w:ascii="GHEA Grapalat" w:hAnsi="GHEA Grapalat" w:cs="Sylfaen"/>
          <w:sz w:val="20"/>
          <w:szCs w:val="24"/>
          <w:lang w:val="hy-AM" w:eastAsia="en-US"/>
        </w:rPr>
        <w:t>:</w:t>
      </w:r>
    </w:p>
    <w:p w14:paraId="14A56490" w14:textId="77777777" w:rsidR="00A45946" w:rsidRPr="00095A8A" w:rsidRDefault="00C8055A" w:rsidP="00EF3662">
      <w:pPr>
        <w:pStyle w:val="norm"/>
        <w:spacing w:line="240" w:lineRule="auto"/>
        <w:ind w:firstLine="567"/>
        <w:rPr>
          <w:rFonts w:ascii="GHEA Grapalat" w:hAnsi="GHEA Grapalat"/>
          <w:sz w:val="20"/>
          <w:lang w:val="es-ES"/>
        </w:rPr>
      </w:pPr>
      <w:r w:rsidRPr="00095A8A">
        <w:rPr>
          <w:rFonts w:ascii="GHEA Grapalat" w:hAnsi="GHEA Grapalat"/>
          <w:sz w:val="20"/>
          <w:lang w:val="es-ES"/>
        </w:rPr>
        <w:t>5</w:t>
      </w:r>
      <w:r w:rsidR="00A45946" w:rsidRPr="00095A8A">
        <w:rPr>
          <w:rFonts w:ascii="GHEA Grapalat" w:hAnsi="GHEA Grapalat"/>
          <w:sz w:val="20"/>
          <w:lang w:val="es-ES"/>
        </w:rPr>
        <w:t>.</w:t>
      </w:r>
      <w:r w:rsidR="00A45946" w:rsidRPr="00095A8A">
        <w:rPr>
          <w:rFonts w:ascii="GHEA Grapalat" w:hAnsi="GHEA Grapalat"/>
          <w:sz w:val="20"/>
          <w:lang w:val="hy-AM"/>
        </w:rPr>
        <w:t>3</w:t>
      </w:r>
      <w:r w:rsidR="00A45946" w:rsidRPr="00095A8A">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095A8A">
        <w:rPr>
          <w:rFonts w:ascii="GHEA Grapalat" w:hAnsi="GHEA Grapalat"/>
          <w:sz w:val="20"/>
          <w:lang w:val="hy-AM"/>
        </w:rPr>
        <w:t>առանց Հայաստանի Հանրա</w:t>
      </w:r>
      <w:r w:rsidR="00A45946" w:rsidRPr="00095A8A">
        <w:rPr>
          <w:rFonts w:ascii="GHEA Grapalat" w:hAnsi="GHEA Grapalat"/>
          <w:sz w:val="20"/>
          <w:lang w:val="hy-AM"/>
        </w:rPr>
        <w:softHyphen/>
        <w:t>պետության պետական բյուջե վճարվելիք ավելացված արժեքի հարկի գումարի հաշվարկման</w:t>
      </w:r>
      <w:r w:rsidR="00A45946" w:rsidRPr="00095A8A">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095A8A">
        <w:rPr>
          <w:rFonts w:ascii="GHEA Grapalat" w:hAnsi="GHEA Grapalat"/>
          <w:sz w:val="20"/>
          <w:lang w:val="es-ES"/>
        </w:rPr>
        <w:t>մ</w:t>
      </w:r>
      <w:r w:rsidR="00A45946" w:rsidRPr="00095A8A">
        <w:rPr>
          <w:rFonts w:ascii="GHEA Grapalat" w:hAnsi="GHEA Grapalat"/>
          <w:sz w:val="20"/>
          <w:lang w:val="es-ES"/>
        </w:rPr>
        <w:t>ասնակցի շահույթի չափը չի կարող հրավերով սահմանափակվել:</w:t>
      </w:r>
    </w:p>
    <w:p w14:paraId="280FB4BE" w14:textId="77777777" w:rsidR="00096865" w:rsidRPr="00095A8A" w:rsidRDefault="00096865" w:rsidP="00EF3662">
      <w:pPr>
        <w:pStyle w:val="23"/>
        <w:spacing w:line="240" w:lineRule="auto"/>
        <w:ind w:firstLine="567"/>
        <w:rPr>
          <w:rFonts w:ascii="GHEA Grapalat" w:hAnsi="GHEA Grapalat"/>
          <w:lang w:val="es-ES"/>
        </w:rPr>
      </w:pPr>
    </w:p>
    <w:p w14:paraId="7D959AFC" w14:textId="77777777" w:rsidR="00096865" w:rsidRPr="00095A8A" w:rsidRDefault="00220C7C" w:rsidP="00EF3662">
      <w:pPr>
        <w:jc w:val="center"/>
        <w:rPr>
          <w:rFonts w:ascii="GHEA Grapalat" w:hAnsi="GHEA Grapalat"/>
          <w:b/>
          <w:sz w:val="20"/>
          <w:lang w:val="es-ES"/>
        </w:rPr>
      </w:pPr>
      <w:r w:rsidRPr="00095A8A">
        <w:rPr>
          <w:rFonts w:ascii="GHEA Grapalat" w:hAnsi="GHEA Grapalat"/>
          <w:b/>
          <w:sz w:val="20"/>
          <w:lang w:val="es-ES"/>
        </w:rPr>
        <w:lastRenderedPageBreak/>
        <w:t>6</w:t>
      </w:r>
      <w:r w:rsidR="00955A1E" w:rsidRPr="00095A8A">
        <w:rPr>
          <w:rFonts w:ascii="GHEA Grapalat" w:hAnsi="GHEA Grapalat"/>
          <w:b/>
          <w:sz w:val="20"/>
          <w:lang w:val="es-ES"/>
        </w:rPr>
        <w:t xml:space="preserve">. </w:t>
      </w:r>
      <w:r w:rsidR="00955A1E" w:rsidRPr="00095A8A">
        <w:rPr>
          <w:rFonts w:ascii="GHEA Grapalat" w:hAnsi="GHEA Grapalat"/>
          <w:b/>
          <w:sz w:val="20"/>
        </w:rPr>
        <w:t>ՀԱՅՏԻ</w:t>
      </w:r>
      <w:r w:rsidR="00955A1E" w:rsidRPr="00095A8A">
        <w:rPr>
          <w:rFonts w:ascii="GHEA Grapalat" w:hAnsi="GHEA Grapalat"/>
          <w:b/>
          <w:sz w:val="20"/>
          <w:lang w:val="es-ES"/>
        </w:rPr>
        <w:t xml:space="preserve"> </w:t>
      </w:r>
      <w:r w:rsidR="00955A1E" w:rsidRPr="00095A8A">
        <w:rPr>
          <w:rFonts w:ascii="GHEA Grapalat" w:hAnsi="GHEA Grapalat"/>
          <w:b/>
          <w:sz w:val="20"/>
        </w:rPr>
        <w:t>ԳՈՐԾՈՂՈՒԹՅԱՆ</w:t>
      </w:r>
      <w:r w:rsidR="00955A1E" w:rsidRPr="00095A8A">
        <w:rPr>
          <w:rFonts w:ascii="GHEA Grapalat" w:hAnsi="GHEA Grapalat"/>
          <w:b/>
          <w:sz w:val="20"/>
          <w:lang w:val="es-ES"/>
        </w:rPr>
        <w:t xml:space="preserve"> </w:t>
      </w:r>
      <w:r w:rsidR="00955A1E" w:rsidRPr="00095A8A">
        <w:rPr>
          <w:rFonts w:ascii="GHEA Grapalat" w:hAnsi="GHEA Grapalat"/>
          <w:b/>
          <w:sz w:val="20"/>
        </w:rPr>
        <w:t>ԺԱՄԿԵՏԸ</w:t>
      </w:r>
      <w:r w:rsidR="00955A1E" w:rsidRPr="00095A8A">
        <w:rPr>
          <w:rFonts w:ascii="GHEA Grapalat" w:hAnsi="GHEA Grapalat"/>
          <w:b/>
          <w:sz w:val="20"/>
          <w:lang w:val="es-ES"/>
        </w:rPr>
        <w:t xml:space="preserve">, </w:t>
      </w:r>
      <w:r w:rsidR="00955A1E" w:rsidRPr="00095A8A">
        <w:rPr>
          <w:rFonts w:ascii="GHEA Grapalat" w:hAnsi="GHEA Grapalat"/>
          <w:b/>
          <w:sz w:val="20"/>
        </w:rPr>
        <w:t>ՀԱՅՏԵՐՈՒՄ</w:t>
      </w:r>
      <w:r w:rsidR="00955A1E" w:rsidRPr="00095A8A">
        <w:rPr>
          <w:rFonts w:ascii="GHEA Grapalat" w:hAnsi="GHEA Grapalat"/>
          <w:b/>
          <w:sz w:val="20"/>
          <w:lang w:val="es-ES"/>
        </w:rPr>
        <w:t xml:space="preserve"> </w:t>
      </w:r>
      <w:r w:rsidR="00955A1E" w:rsidRPr="00095A8A">
        <w:rPr>
          <w:rFonts w:ascii="GHEA Grapalat" w:hAnsi="GHEA Grapalat"/>
          <w:b/>
          <w:sz w:val="20"/>
        </w:rPr>
        <w:t>ՓՈՓՈԽՈՒԹՅՈՒՆ</w:t>
      </w:r>
      <w:r w:rsidR="00955A1E" w:rsidRPr="00095A8A">
        <w:rPr>
          <w:rFonts w:ascii="GHEA Grapalat" w:hAnsi="GHEA Grapalat"/>
          <w:b/>
          <w:sz w:val="20"/>
          <w:lang w:val="es-ES"/>
        </w:rPr>
        <w:t xml:space="preserve"> </w:t>
      </w:r>
      <w:r w:rsidR="00955A1E" w:rsidRPr="00095A8A">
        <w:rPr>
          <w:rFonts w:ascii="GHEA Grapalat" w:hAnsi="GHEA Grapalat"/>
          <w:b/>
          <w:sz w:val="20"/>
        </w:rPr>
        <w:t>ԿԱՏԱՐԵԼՈՒ</w:t>
      </w:r>
    </w:p>
    <w:p w14:paraId="6F67BE10" w14:textId="77777777" w:rsidR="00096865" w:rsidRPr="00095A8A" w:rsidRDefault="00955A1E" w:rsidP="00EF3662">
      <w:pPr>
        <w:jc w:val="center"/>
        <w:rPr>
          <w:rFonts w:ascii="GHEA Grapalat" w:hAnsi="GHEA Grapalat"/>
          <w:b/>
          <w:sz w:val="20"/>
          <w:lang w:val="es-ES"/>
        </w:rPr>
      </w:pPr>
      <w:r w:rsidRPr="00095A8A">
        <w:rPr>
          <w:rFonts w:ascii="GHEA Grapalat" w:hAnsi="GHEA Grapalat"/>
          <w:b/>
          <w:sz w:val="20"/>
        </w:rPr>
        <w:t>ԵՎ</w:t>
      </w:r>
      <w:r w:rsidRPr="00095A8A">
        <w:rPr>
          <w:rFonts w:ascii="GHEA Grapalat" w:hAnsi="GHEA Grapalat"/>
          <w:b/>
          <w:sz w:val="20"/>
          <w:lang w:val="es-ES"/>
        </w:rPr>
        <w:t xml:space="preserve"> </w:t>
      </w:r>
      <w:r w:rsidRPr="00095A8A">
        <w:rPr>
          <w:rFonts w:ascii="GHEA Grapalat" w:hAnsi="GHEA Grapalat"/>
          <w:b/>
          <w:sz w:val="20"/>
        </w:rPr>
        <w:t>ԴՐԱՆՔ</w:t>
      </w:r>
      <w:r w:rsidRPr="00095A8A">
        <w:rPr>
          <w:rFonts w:ascii="GHEA Grapalat" w:hAnsi="GHEA Grapalat"/>
          <w:b/>
          <w:sz w:val="20"/>
          <w:lang w:val="es-ES"/>
        </w:rPr>
        <w:t xml:space="preserve"> </w:t>
      </w:r>
      <w:r w:rsidRPr="00095A8A">
        <w:rPr>
          <w:rFonts w:ascii="GHEA Grapalat" w:hAnsi="GHEA Grapalat"/>
          <w:b/>
          <w:sz w:val="20"/>
        </w:rPr>
        <w:t>ՀԵՏ</w:t>
      </w:r>
      <w:r w:rsidRPr="00095A8A">
        <w:rPr>
          <w:rFonts w:ascii="GHEA Grapalat" w:hAnsi="GHEA Grapalat"/>
          <w:b/>
          <w:sz w:val="20"/>
          <w:lang w:val="es-ES"/>
        </w:rPr>
        <w:t xml:space="preserve"> </w:t>
      </w:r>
      <w:r w:rsidRPr="00095A8A">
        <w:rPr>
          <w:rFonts w:ascii="GHEA Grapalat" w:hAnsi="GHEA Grapalat"/>
          <w:b/>
          <w:sz w:val="20"/>
        </w:rPr>
        <w:t>ՎԵՐՑՆԵԼՈՒ</w:t>
      </w:r>
      <w:r w:rsidRPr="00095A8A">
        <w:rPr>
          <w:rFonts w:ascii="GHEA Grapalat" w:hAnsi="GHEA Grapalat"/>
          <w:b/>
          <w:sz w:val="20"/>
          <w:lang w:val="es-ES"/>
        </w:rPr>
        <w:t xml:space="preserve"> </w:t>
      </w:r>
      <w:r w:rsidRPr="00095A8A">
        <w:rPr>
          <w:rFonts w:ascii="GHEA Grapalat" w:hAnsi="GHEA Grapalat"/>
          <w:b/>
          <w:sz w:val="20"/>
        </w:rPr>
        <w:t>ԿԱՐԳԸ</w:t>
      </w:r>
    </w:p>
    <w:p w14:paraId="79F36A37" w14:textId="77777777" w:rsidR="00096865" w:rsidRPr="00095A8A" w:rsidRDefault="00096865" w:rsidP="00EF3662">
      <w:pPr>
        <w:pStyle w:val="a3"/>
        <w:spacing w:line="240" w:lineRule="auto"/>
        <w:ind w:firstLine="567"/>
        <w:rPr>
          <w:rFonts w:ascii="GHEA Grapalat" w:hAnsi="GHEA Grapalat"/>
          <w:b/>
          <w:lang w:val="af-ZA"/>
        </w:rPr>
      </w:pPr>
    </w:p>
    <w:p w14:paraId="0A3EAA4F" w14:textId="77777777" w:rsidR="00096865" w:rsidRPr="00095A8A" w:rsidRDefault="00220C7C" w:rsidP="00EF3662">
      <w:pPr>
        <w:pStyle w:val="a3"/>
        <w:spacing w:line="240" w:lineRule="auto"/>
        <w:ind w:firstLine="567"/>
        <w:rPr>
          <w:rFonts w:ascii="GHEA Grapalat" w:hAnsi="GHEA Grapalat" w:cs="Sylfaen"/>
          <w:i w:val="0"/>
          <w:szCs w:val="24"/>
          <w:lang w:val="af-ZA"/>
        </w:rPr>
      </w:pPr>
      <w:r w:rsidRPr="00095A8A">
        <w:rPr>
          <w:rFonts w:ascii="GHEA Grapalat" w:hAnsi="GHEA Grapalat"/>
          <w:i w:val="0"/>
          <w:lang w:val="af-ZA"/>
        </w:rPr>
        <w:t>6</w:t>
      </w:r>
      <w:r w:rsidR="00096865" w:rsidRPr="00095A8A">
        <w:rPr>
          <w:rFonts w:ascii="GHEA Grapalat" w:hAnsi="GHEA Grapalat"/>
          <w:i w:val="0"/>
          <w:lang w:val="af-ZA"/>
        </w:rPr>
        <w:t>.1</w:t>
      </w:r>
      <w:r w:rsidR="00096865" w:rsidRPr="00095A8A">
        <w:rPr>
          <w:rFonts w:ascii="GHEA Grapalat" w:hAnsi="GHEA Grapalat"/>
          <w:lang w:val="af-ZA"/>
        </w:rPr>
        <w:t xml:space="preserve"> </w:t>
      </w:r>
      <w:r w:rsidR="00096865" w:rsidRPr="00095A8A">
        <w:rPr>
          <w:rFonts w:ascii="GHEA Grapalat" w:hAnsi="GHEA Grapalat" w:cs="Sylfaen"/>
          <w:i w:val="0"/>
          <w:szCs w:val="24"/>
          <w:lang w:val="ru-RU"/>
        </w:rPr>
        <w:t>Օրենքի</w:t>
      </w:r>
      <w:r w:rsidR="00096865" w:rsidRPr="00095A8A">
        <w:rPr>
          <w:rFonts w:ascii="GHEA Grapalat" w:hAnsi="GHEA Grapalat" w:cs="Sylfaen"/>
          <w:i w:val="0"/>
          <w:szCs w:val="24"/>
          <w:lang w:val="af-ZA"/>
        </w:rPr>
        <w:t xml:space="preserve"> </w:t>
      </w:r>
      <w:r w:rsidR="00A64339" w:rsidRPr="00095A8A">
        <w:rPr>
          <w:rFonts w:ascii="GHEA Grapalat" w:hAnsi="GHEA Grapalat" w:cs="Sylfaen"/>
          <w:i w:val="0"/>
          <w:szCs w:val="24"/>
          <w:lang w:val="af-ZA"/>
        </w:rPr>
        <w:t>31</w:t>
      </w:r>
      <w:r w:rsidR="00096865" w:rsidRPr="00095A8A">
        <w:rPr>
          <w:rFonts w:ascii="GHEA Grapalat" w:hAnsi="GHEA Grapalat" w:cs="Sylfaen"/>
          <w:i w:val="0"/>
          <w:szCs w:val="24"/>
          <w:lang w:val="af-ZA"/>
        </w:rPr>
        <w:t>-</w:t>
      </w:r>
      <w:r w:rsidR="00096865" w:rsidRPr="00095A8A">
        <w:rPr>
          <w:rFonts w:ascii="GHEA Grapalat" w:hAnsi="GHEA Grapalat" w:cs="Sylfaen"/>
          <w:i w:val="0"/>
          <w:szCs w:val="24"/>
          <w:lang w:val="ru-RU"/>
        </w:rPr>
        <w:t>րդ</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հոդվածի</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համաձայն</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հայտը</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վավեր</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է</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մինչև</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Օրենքին</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համապատասխան</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պայմանագրի</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կնքումը</w:t>
      </w:r>
      <w:r w:rsidR="00096865" w:rsidRPr="00095A8A">
        <w:rPr>
          <w:rFonts w:ascii="GHEA Grapalat" w:hAnsi="GHEA Grapalat" w:cs="Sylfaen"/>
          <w:i w:val="0"/>
          <w:szCs w:val="24"/>
          <w:lang w:val="af-ZA"/>
        </w:rPr>
        <w:t xml:space="preserve">, </w:t>
      </w:r>
      <w:r w:rsidR="00705706" w:rsidRPr="00095A8A">
        <w:rPr>
          <w:rFonts w:ascii="GHEA Grapalat" w:hAnsi="GHEA Grapalat" w:cs="Sylfaen"/>
          <w:i w:val="0"/>
          <w:szCs w:val="24"/>
          <w:lang w:val="en-US"/>
        </w:rPr>
        <w:t>մ</w:t>
      </w:r>
      <w:r w:rsidR="00096865" w:rsidRPr="00095A8A">
        <w:rPr>
          <w:rFonts w:ascii="GHEA Grapalat" w:hAnsi="GHEA Grapalat" w:cs="Sylfaen"/>
          <w:i w:val="0"/>
          <w:szCs w:val="24"/>
          <w:lang w:val="ru-RU"/>
        </w:rPr>
        <w:t>ասնակցի</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կողմից</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հայտի</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հետ</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վերցնելը</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հայտի</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մերժումը</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կամ</w:t>
      </w:r>
      <w:r w:rsidR="00096865" w:rsidRPr="00095A8A">
        <w:rPr>
          <w:rFonts w:ascii="GHEA Grapalat" w:hAnsi="GHEA Grapalat" w:cs="Sylfaen"/>
          <w:i w:val="0"/>
          <w:szCs w:val="24"/>
          <w:lang w:val="af-ZA"/>
        </w:rPr>
        <w:t xml:space="preserve"> </w:t>
      </w:r>
      <w:r w:rsidR="00402941" w:rsidRPr="00095A8A">
        <w:rPr>
          <w:rFonts w:ascii="GHEA Grapalat" w:hAnsi="GHEA Grapalat" w:cs="Sylfaen"/>
          <w:i w:val="0"/>
          <w:szCs w:val="24"/>
          <w:lang w:val="af-ZA"/>
        </w:rPr>
        <w:t xml:space="preserve">սույն </w:t>
      </w:r>
      <w:r w:rsidR="00096865" w:rsidRPr="00095A8A">
        <w:rPr>
          <w:rFonts w:ascii="GHEA Grapalat" w:hAnsi="GHEA Grapalat" w:cs="Sylfaen"/>
          <w:i w:val="0"/>
          <w:szCs w:val="24"/>
          <w:lang w:val="ru-RU"/>
        </w:rPr>
        <w:t>ընթացակարգը</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չկայացած</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հայտարարվելը</w:t>
      </w:r>
      <w:r w:rsidR="004D5671" w:rsidRPr="00095A8A">
        <w:rPr>
          <w:rFonts w:ascii="GHEA Grapalat" w:hAnsi="GHEA Grapalat" w:cs="Sylfaen"/>
          <w:i w:val="0"/>
          <w:szCs w:val="24"/>
          <w:lang w:val="ru-RU"/>
        </w:rPr>
        <w:t>։</w:t>
      </w:r>
    </w:p>
    <w:p w14:paraId="21184296" w14:textId="77777777" w:rsidR="00096865" w:rsidRPr="00095A8A" w:rsidRDefault="00220C7C" w:rsidP="00EF3662">
      <w:pPr>
        <w:pStyle w:val="a3"/>
        <w:spacing w:line="240" w:lineRule="auto"/>
        <w:ind w:firstLine="567"/>
        <w:rPr>
          <w:rFonts w:ascii="GHEA Grapalat" w:hAnsi="GHEA Grapalat" w:cs="Sylfaen"/>
          <w:i w:val="0"/>
          <w:szCs w:val="24"/>
          <w:lang w:val="af-ZA"/>
        </w:rPr>
      </w:pPr>
      <w:r w:rsidRPr="00095A8A">
        <w:rPr>
          <w:rFonts w:ascii="GHEA Grapalat" w:hAnsi="GHEA Grapalat" w:cs="Sylfaen"/>
          <w:i w:val="0"/>
          <w:szCs w:val="24"/>
          <w:lang w:val="af-ZA"/>
        </w:rPr>
        <w:t>6</w:t>
      </w:r>
      <w:r w:rsidR="00096865" w:rsidRPr="00095A8A">
        <w:rPr>
          <w:rFonts w:ascii="GHEA Grapalat" w:hAnsi="GHEA Grapalat" w:cs="Sylfaen"/>
          <w:i w:val="0"/>
          <w:szCs w:val="24"/>
          <w:lang w:val="af-ZA"/>
        </w:rPr>
        <w:t xml:space="preserve">.2 </w:t>
      </w:r>
      <w:r w:rsidR="00F20DA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Օրենքի</w:t>
      </w:r>
      <w:r w:rsidR="00096865" w:rsidRPr="00095A8A">
        <w:rPr>
          <w:rFonts w:ascii="GHEA Grapalat" w:hAnsi="GHEA Grapalat" w:cs="Sylfaen"/>
          <w:i w:val="0"/>
          <w:szCs w:val="24"/>
          <w:lang w:val="af-ZA"/>
        </w:rPr>
        <w:t xml:space="preserve"> </w:t>
      </w:r>
      <w:r w:rsidR="00A64339" w:rsidRPr="00095A8A">
        <w:rPr>
          <w:rFonts w:ascii="GHEA Grapalat" w:hAnsi="GHEA Grapalat" w:cs="Sylfaen"/>
          <w:i w:val="0"/>
          <w:szCs w:val="24"/>
          <w:lang w:val="af-ZA"/>
        </w:rPr>
        <w:t>31</w:t>
      </w:r>
      <w:r w:rsidR="00096865" w:rsidRPr="00095A8A">
        <w:rPr>
          <w:rFonts w:ascii="GHEA Grapalat" w:hAnsi="GHEA Grapalat" w:cs="Sylfaen"/>
          <w:i w:val="0"/>
          <w:szCs w:val="24"/>
          <w:lang w:val="af-ZA"/>
        </w:rPr>
        <w:t>-</w:t>
      </w:r>
      <w:r w:rsidR="00096865" w:rsidRPr="00095A8A">
        <w:rPr>
          <w:rFonts w:ascii="GHEA Grapalat" w:hAnsi="GHEA Grapalat" w:cs="Sylfaen"/>
          <w:i w:val="0"/>
          <w:szCs w:val="24"/>
          <w:lang w:val="ru-RU"/>
        </w:rPr>
        <w:t>րդ</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հոդվածի</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համաձայն</w:t>
      </w:r>
      <w:r w:rsidR="00096865" w:rsidRPr="00095A8A">
        <w:rPr>
          <w:rFonts w:ascii="GHEA Grapalat" w:hAnsi="GHEA Grapalat" w:cs="Sylfaen"/>
          <w:i w:val="0"/>
          <w:szCs w:val="24"/>
          <w:lang w:val="af-ZA"/>
        </w:rPr>
        <w:t xml:space="preserve">` </w:t>
      </w:r>
      <w:r w:rsidR="00F70E55" w:rsidRPr="00095A8A">
        <w:rPr>
          <w:rFonts w:ascii="GHEA Grapalat" w:hAnsi="GHEA Grapalat" w:cs="Sylfaen"/>
          <w:i w:val="0"/>
          <w:szCs w:val="24"/>
          <w:lang w:val="en-US"/>
        </w:rPr>
        <w:t>մ</w:t>
      </w:r>
      <w:r w:rsidR="00096865" w:rsidRPr="00095A8A">
        <w:rPr>
          <w:rFonts w:ascii="GHEA Grapalat" w:hAnsi="GHEA Grapalat" w:cs="Sylfaen"/>
          <w:i w:val="0"/>
          <w:szCs w:val="24"/>
          <w:lang w:val="ru-RU"/>
        </w:rPr>
        <w:t>ասնակիցը</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մինչև</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սույն</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հրավերի</w:t>
      </w:r>
      <w:r w:rsidR="00096865" w:rsidRPr="00095A8A">
        <w:rPr>
          <w:rFonts w:ascii="GHEA Grapalat" w:hAnsi="GHEA Grapalat" w:cs="Sylfaen"/>
          <w:i w:val="0"/>
          <w:szCs w:val="24"/>
          <w:lang w:val="af-ZA"/>
        </w:rPr>
        <w:t xml:space="preserve"> </w:t>
      </w:r>
      <w:r w:rsidRPr="00095A8A">
        <w:rPr>
          <w:rFonts w:ascii="GHEA Grapalat" w:hAnsi="GHEA Grapalat" w:cs="Sylfaen"/>
          <w:i w:val="0"/>
          <w:szCs w:val="24"/>
          <w:lang w:val="af-ZA"/>
        </w:rPr>
        <w:t xml:space="preserve">1-ին մասի </w:t>
      </w:r>
      <w:r w:rsidR="00096865" w:rsidRPr="00095A8A">
        <w:rPr>
          <w:rFonts w:ascii="GHEA Grapalat" w:hAnsi="GHEA Grapalat" w:cs="Sylfaen"/>
          <w:i w:val="0"/>
          <w:szCs w:val="24"/>
          <w:lang w:val="af-ZA"/>
        </w:rPr>
        <w:t xml:space="preserve">4.2 </w:t>
      </w:r>
      <w:r w:rsidR="00096865" w:rsidRPr="00095A8A">
        <w:rPr>
          <w:rFonts w:ascii="GHEA Grapalat" w:hAnsi="GHEA Grapalat" w:cs="Sylfaen"/>
          <w:i w:val="0"/>
          <w:szCs w:val="24"/>
          <w:lang w:val="ru-RU"/>
        </w:rPr>
        <w:t>կետում</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նշված</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հայտերի</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ներկայացման</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վերջնաժամկետը</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կարող</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է</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փոփոխել</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կամ</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հետ</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վերցնել</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իր</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հայտը</w:t>
      </w:r>
      <w:r w:rsidR="004D5671" w:rsidRPr="00095A8A">
        <w:rPr>
          <w:rFonts w:ascii="GHEA Grapalat" w:hAnsi="GHEA Grapalat" w:cs="Sylfaen"/>
          <w:i w:val="0"/>
          <w:szCs w:val="24"/>
          <w:lang w:val="ru-RU"/>
        </w:rPr>
        <w:t>։</w:t>
      </w:r>
    </w:p>
    <w:p w14:paraId="7771F7EB" w14:textId="77777777" w:rsidR="00096865" w:rsidRPr="00095A8A" w:rsidRDefault="00096865" w:rsidP="00EF3662">
      <w:pPr>
        <w:ind w:firstLine="567"/>
        <w:jc w:val="both"/>
        <w:rPr>
          <w:rFonts w:ascii="GHEA Grapalat" w:hAnsi="GHEA Grapalat" w:cs="Sylfaen"/>
          <w:sz w:val="20"/>
          <w:lang w:val="af-ZA"/>
        </w:rPr>
      </w:pPr>
    </w:p>
    <w:p w14:paraId="6A40F977" w14:textId="388EA9DE" w:rsidR="00807178" w:rsidRPr="00095A8A" w:rsidRDefault="002F61F9" w:rsidP="00EF3662">
      <w:pPr>
        <w:ind w:firstLine="567"/>
        <w:jc w:val="center"/>
        <w:rPr>
          <w:rFonts w:ascii="GHEA Grapalat" w:hAnsi="GHEA Grapalat"/>
          <w:b/>
          <w:sz w:val="20"/>
          <w:lang w:val="hy-AM"/>
        </w:rPr>
      </w:pPr>
      <w:r>
        <w:rPr>
          <w:rFonts w:ascii="GHEA Grapalat" w:hAnsi="GHEA Grapalat"/>
          <w:b/>
          <w:sz w:val="20"/>
          <w:lang w:val="hy-AM"/>
        </w:rPr>
        <w:t>7</w:t>
      </w:r>
      <w:r w:rsidR="008D5016" w:rsidRPr="00095A8A">
        <w:rPr>
          <w:rFonts w:ascii="GHEA Grapalat" w:hAnsi="GHEA Grapalat"/>
          <w:b/>
          <w:sz w:val="20"/>
          <w:lang w:val="af-ZA"/>
        </w:rPr>
        <w:t>.  ՀԱՅՏԵՐԻ ԲԱՑՈՒՄԸ</w:t>
      </w:r>
      <w:r w:rsidR="00807178" w:rsidRPr="00095A8A">
        <w:rPr>
          <w:rFonts w:ascii="GHEA Grapalat" w:hAnsi="GHEA Grapalat"/>
          <w:b/>
          <w:sz w:val="20"/>
          <w:lang w:val="hy-AM"/>
        </w:rPr>
        <w:t xml:space="preserve">, </w:t>
      </w:r>
      <w:r w:rsidR="00807178" w:rsidRPr="00095A8A">
        <w:rPr>
          <w:rFonts w:ascii="GHEA Grapalat" w:hAnsi="GHEA Grapalat"/>
          <w:b/>
          <w:sz w:val="20"/>
          <w:lang w:val="af-ZA"/>
        </w:rPr>
        <w:t xml:space="preserve">ԳՆԱՀԱՏՈՒՄԸ  ԵՎ  </w:t>
      </w:r>
    </w:p>
    <w:p w14:paraId="59AF3740" w14:textId="77777777" w:rsidR="00096865" w:rsidRPr="00095A8A" w:rsidRDefault="00807178" w:rsidP="00EF3662">
      <w:pPr>
        <w:ind w:firstLine="567"/>
        <w:jc w:val="center"/>
        <w:rPr>
          <w:rFonts w:ascii="GHEA Grapalat" w:hAnsi="GHEA Grapalat"/>
          <w:b/>
          <w:sz w:val="20"/>
          <w:lang w:val="af-ZA"/>
        </w:rPr>
      </w:pPr>
      <w:r w:rsidRPr="00095A8A">
        <w:rPr>
          <w:rFonts w:ascii="GHEA Grapalat" w:hAnsi="GHEA Grapalat"/>
          <w:b/>
          <w:sz w:val="20"/>
          <w:lang w:val="af-ZA"/>
        </w:rPr>
        <w:t>ԱՐԴՅՈՒՆՔՆԵՐԻ ԱՄՓՈՓՈՒՄԸ</w:t>
      </w:r>
      <w:r w:rsidR="008D5016" w:rsidRPr="00095A8A">
        <w:rPr>
          <w:rFonts w:ascii="GHEA Grapalat" w:hAnsi="GHEA Grapalat"/>
          <w:b/>
          <w:sz w:val="20"/>
          <w:lang w:val="af-ZA"/>
        </w:rPr>
        <w:t xml:space="preserve"> </w:t>
      </w:r>
    </w:p>
    <w:p w14:paraId="31E7771B" w14:textId="77777777" w:rsidR="00096865" w:rsidRPr="00095A8A" w:rsidRDefault="00096865" w:rsidP="00EF3662">
      <w:pPr>
        <w:ind w:firstLine="567"/>
        <w:jc w:val="both"/>
        <w:rPr>
          <w:rFonts w:ascii="GHEA Grapalat" w:hAnsi="GHEA Grapalat"/>
          <w:b/>
          <w:sz w:val="20"/>
          <w:lang w:val="af-ZA"/>
        </w:rPr>
      </w:pPr>
    </w:p>
    <w:p w14:paraId="4BFB69B9" w14:textId="77777777" w:rsidR="00B563CF" w:rsidRPr="00EC33AC" w:rsidRDefault="002F61F9" w:rsidP="00B563CF">
      <w:pPr>
        <w:pStyle w:val="23"/>
        <w:spacing w:line="240" w:lineRule="auto"/>
        <w:ind w:firstLine="567"/>
        <w:rPr>
          <w:rFonts w:ascii="GHEA Grapalat" w:hAnsi="GHEA Grapalat" w:cs="Tahoma"/>
        </w:rPr>
      </w:pPr>
      <w:r>
        <w:rPr>
          <w:rFonts w:ascii="GHEA Grapalat" w:hAnsi="GHEA Grapalat"/>
          <w:lang w:val="hy-AM"/>
        </w:rPr>
        <w:t>7</w:t>
      </w:r>
      <w:r w:rsidR="00096865" w:rsidRPr="00095A8A">
        <w:rPr>
          <w:rFonts w:ascii="GHEA Grapalat" w:hAnsi="GHEA Grapalat"/>
        </w:rPr>
        <w:t xml:space="preserve">.1 </w:t>
      </w:r>
      <w:r w:rsidR="00B563CF" w:rsidRPr="007857DD">
        <w:rPr>
          <w:rFonts w:ascii="GHEA Grapalat" w:hAnsi="GHEA Grapalat" w:cs="Sylfaen"/>
          <w:b/>
          <w:lang w:val="ru-RU"/>
        </w:rPr>
        <w:t>Հայտերի</w:t>
      </w:r>
      <w:r w:rsidR="00B563CF" w:rsidRPr="007857DD">
        <w:rPr>
          <w:rFonts w:ascii="GHEA Grapalat" w:hAnsi="GHEA Grapalat" w:cs="Sylfaen"/>
          <w:b/>
        </w:rPr>
        <w:t xml:space="preserve"> </w:t>
      </w:r>
      <w:r w:rsidR="00B563CF" w:rsidRPr="007857DD">
        <w:rPr>
          <w:rFonts w:ascii="GHEA Grapalat" w:hAnsi="GHEA Grapalat" w:cs="Sylfaen"/>
          <w:b/>
          <w:lang w:val="ru-RU"/>
        </w:rPr>
        <w:t>բացումը</w:t>
      </w:r>
      <w:r w:rsidR="00B563CF" w:rsidRPr="007857DD">
        <w:rPr>
          <w:rFonts w:ascii="GHEA Grapalat" w:hAnsi="GHEA Grapalat" w:cs="Sylfaen"/>
          <w:b/>
        </w:rPr>
        <w:t xml:space="preserve"> </w:t>
      </w:r>
      <w:r w:rsidR="00B563CF" w:rsidRPr="007857DD">
        <w:rPr>
          <w:rFonts w:ascii="GHEA Grapalat" w:hAnsi="GHEA Grapalat" w:cs="Sylfaen"/>
          <w:b/>
          <w:lang w:val="ru-RU"/>
        </w:rPr>
        <w:t>կկատարվի</w:t>
      </w:r>
      <w:r w:rsidR="00B563CF" w:rsidRPr="007857DD">
        <w:rPr>
          <w:rFonts w:ascii="GHEA Grapalat" w:hAnsi="GHEA Grapalat" w:cs="Sylfaen"/>
          <w:b/>
        </w:rPr>
        <w:t xml:space="preserve"> հանձնաժողովի՝ հայտերի բացման և գնահատման նիստում՝ </w:t>
      </w:r>
      <w:r w:rsidR="00B563CF" w:rsidRPr="007857DD">
        <w:rPr>
          <w:rFonts w:ascii="GHEA Grapalat" w:hAnsi="GHEA Grapalat" w:cs="Sylfaen"/>
          <w:b/>
          <w:szCs w:val="24"/>
          <w:lang w:val="ru-RU"/>
        </w:rPr>
        <w:t>սույն</w:t>
      </w:r>
      <w:r w:rsidR="00B563CF" w:rsidRPr="007857DD">
        <w:rPr>
          <w:rFonts w:ascii="GHEA Grapalat" w:hAnsi="GHEA Grapalat" w:cs="Sylfaen"/>
          <w:b/>
          <w:szCs w:val="24"/>
        </w:rPr>
        <w:t xml:space="preserve"> </w:t>
      </w:r>
      <w:r w:rsidR="00B563CF" w:rsidRPr="007857DD">
        <w:rPr>
          <w:rFonts w:ascii="GHEA Grapalat" w:hAnsi="GHEA Grapalat" w:cs="Sylfaen"/>
          <w:b/>
          <w:szCs w:val="24"/>
          <w:lang w:val="ru-RU"/>
        </w:rPr>
        <w:t>ընթացակարգի</w:t>
      </w:r>
      <w:r w:rsidR="00B563CF" w:rsidRPr="007857DD">
        <w:rPr>
          <w:rFonts w:ascii="GHEA Grapalat" w:hAnsi="GHEA Grapalat" w:cs="Sylfaen"/>
          <w:b/>
          <w:szCs w:val="24"/>
        </w:rPr>
        <w:t xml:space="preserve"> </w:t>
      </w:r>
      <w:r w:rsidR="00B563CF" w:rsidRPr="007857DD">
        <w:rPr>
          <w:rFonts w:ascii="GHEA Grapalat" w:hAnsi="GHEA Grapalat" w:cs="Sylfaen"/>
          <w:b/>
          <w:szCs w:val="24"/>
          <w:lang w:val="ru-RU"/>
        </w:rPr>
        <w:t>հայտարարությունը</w:t>
      </w:r>
      <w:r w:rsidR="00B563CF" w:rsidRPr="007857DD">
        <w:rPr>
          <w:rFonts w:ascii="GHEA Grapalat" w:hAnsi="GHEA Grapalat" w:cs="Sylfaen"/>
          <w:b/>
          <w:szCs w:val="24"/>
        </w:rPr>
        <w:t xml:space="preserve"> </w:t>
      </w:r>
      <w:r w:rsidR="00B563CF" w:rsidRPr="007857DD">
        <w:rPr>
          <w:rFonts w:ascii="GHEA Grapalat" w:hAnsi="GHEA Grapalat" w:cs="Sylfaen"/>
          <w:b/>
          <w:szCs w:val="24"/>
          <w:lang w:val="ru-RU"/>
        </w:rPr>
        <w:t>և</w:t>
      </w:r>
      <w:r w:rsidR="00B563CF" w:rsidRPr="007857DD">
        <w:rPr>
          <w:rFonts w:ascii="GHEA Grapalat" w:hAnsi="GHEA Grapalat" w:cs="Sylfaen"/>
          <w:b/>
          <w:szCs w:val="24"/>
        </w:rPr>
        <w:t xml:space="preserve"> </w:t>
      </w:r>
      <w:r w:rsidR="00B563CF" w:rsidRPr="007857DD">
        <w:rPr>
          <w:rFonts w:ascii="GHEA Grapalat" w:hAnsi="GHEA Grapalat" w:cs="Sylfaen"/>
          <w:b/>
          <w:szCs w:val="24"/>
          <w:lang w:val="ru-RU"/>
        </w:rPr>
        <w:t>հրավերը</w:t>
      </w:r>
      <w:r w:rsidR="00B563CF" w:rsidRPr="007857DD">
        <w:rPr>
          <w:rFonts w:ascii="GHEA Grapalat" w:hAnsi="GHEA Grapalat" w:cs="Sylfaen"/>
          <w:b/>
          <w:szCs w:val="24"/>
        </w:rPr>
        <w:t xml:space="preserve"> </w:t>
      </w:r>
      <w:r w:rsidR="00B563CF" w:rsidRPr="007857DD">
        <w:rPr>
          <w:rFonts w:ascii="GHEA Grapalat" w:hAnsi="GHEA Grapalat" w:cs="Sylfaen"/>
          <w:b/>
          <w:szCs w:val="24"/>
          <w:lang w:val="en-US"/>
        </w:rPr>
        <w:t>տեղեկագրում</w:t>
      </w:r>
      <w:r w:rsidR="00B563CF" w:rsidRPr="007857DD">
        <w:rPr>
          <w:rFonts w:ascii="GHEA Grapalat" w:hAnsi="GHEA Grapalat" w:cs="Sylfaen"/>
          <w:b/>
          <w:szCs w:val="24"/>
        </w:rPr>
        <w:t xml:space="preserve"> </w:t>
      </w:r>
      <w:r w:rsidR="00B563CF" w:rsidRPr="007857DD">
        <w:rPr>
          <w:rFonts w:ascii="GHEA Grapalat" w:hAnsi="GHEA Grapalat" w:cs="Sylfaen"/>
          <w:b/>
          <w:szCs w:val="24"/>
          <w:lang w:val="en-US"/>
        </w:rPr>
        <w:t>հ</w:t>
      </w:r>
      <w:r w:rsidR="00B563CF" w:rsidRPr="007857DD">
        <w:rPr>
          <w:rFonts w:ascii="GHEA Grapalat" w:hAnsi="GHEA Grapalat" w:cs="Sylfaen"/>
          <w:b/>
          <w:szCs w:val="24"/>
          <w:lang w:val="ru-RU"/>
        </w:rPr>
        <w:t>րապարակվելու</w:t>
      </w:r>
      <w:r w:rsidR="00B563CF" w:rsidRPr="007857DD">
        <w:rPr>
          <w:rFonts w:ascii="GHEA Grapalat" w:hAnsi="GHEA Grapalat" w:cs="Sylfaen"/>
          <w:b/>
          <w:szCs w:val="24"/>
        </w:rPr>
        <w:t xml:space="preserve"> </w:t>
      </w:r>
      <w:r w:rsidR="00B563CF" w:rsidRPr="007857DD">
        <w:rPr>
          <w:rFonts w:ascii="GHEA Grapalat" w:hAnsi="GHEA Grapalat" w:cs="Sylfaen"/>
          <w:b/>
          <w:szCs w:val="24"/>
          <w:lang w:val="en-US"/>
        </w:rPr>
        <w:t>օրվանից</w:t>
      </w:r>
      <w:r w:rsidR="00B563CF" w:rsidRPr="007857DD">
        <w:rPr>
          <w:rFonts w:ascii="GHEA Grapalat" w:hAnsi="GHEA Grapalat" w:cs="Sylfaen"/>
          <w:b/>
          <w:szCs w:val="24"/>
        </w:rPr>
        <w:t xml:space="preserve"> </w:t>
      </w:r>
      <w:r w:rsidR="00B563CF" w:rsidRPr="007857DD">
        <w:rPr>
          <w:rFonts w:ascii="GHEA Grapalat" w:hAnsi="GHEA Grapalat" w:cs="Sylfaen"/>
          <w:b/>
          <w:szCs w:val="24"/>
          <w:lang w:val="ru-RU"/>
        </w:rPr>
        <w:t>հաշված</w:t>
      </w:r>
      <w:r w:rsidR="00B563CF" w:rsidRPr="007857DD">
        <w:rPr>
          <w:rFonts w:ascii="GHEA Grapalat" w:hAnsi="GHEA Grapalat" w:cs="Sylfaen"/>
          <w:b/>
          <w:szCs w:val="24"/>
        </w:rPr>
        <w:t xml:space="preserve"> «7»</w:t>
      </w:r>
      <w:r w:rsidR="00B563CF" w:rsidRPr="007857DD">
        <w:rPr>
          <w:rFonts w:ascii="GHEA Grapalat" w:hAnsi="GHEA Grapalat" w:cs="Sylfaen"/>
          <w:b/>
          <w:szCs w:val="24"/>
          <w:lang w:val="ru-RU"/>
        </w:rPr>
        <w:t>րդ</w:t>
      </w:r>
      <w:r w:rsidR="00B563CF" w:rsidRPr="007857DD">
        <w:rPr>
          <w:rFonts w:ascii="GHEA Grapalat" w:hAnsi="GHEA Grapalat" w:cs="Sylfaen"/>
          <w:b/>
          <w:szCs w:val="24"/>
        </w:rPr>
        <w:t xml:space="preserve"> </w:t>
      </w:r>
      <w:r w:rsidR="00B563CF" w:rsidRPr="007857DD">
        <w:rPr>
          <w:rFonts w:ascii="GHEA Grapalat" w:hAnsi="GHEA Grapalat" w:cs="Sylfaen"/>
          <w:b/>
          <w:szCs w:val="24"/>
          <w:lang w:val="ru-RU"/>
        </w:rPr>
        <w:t>օրվա</w:t>
      </w:r>
      <w:r w:rsidR="00B563CF" w:rsidRPr="007857DD">
        <w:rPr>
          <w:rFonts w:ascii="GHEA Grapalat" w:hAnsi="GHEA Grapalat" w:cs="Sylfaen"/>
          <w:b/>
          <w:szCs w:val="24"/>
        </w:rPr>
        <w:t xml:space="preserve"> </w:t>
      </w:r>
      <w:r w:rsidR="00B563CF" w:rsidRPr="007857DD">
        <w:rPr>
          <w:rFonts w:ascii="GHEA Grapalat" w:hAnsi="GHEA Grapalat" w:cs="Sylfaen"/>
          <w:b/>
          <w:szCs w:val="24"/>
          <w:lang w:val="ru-RU"/>
        </w:rPr>
        <w:t>ժամը</w:t>
      </w:r>
      <w:r w:rsidR="00B563CF" w:rsidRPr="007857DD">
        <w:rPr>
          <w:rFonts w:ascii="GHEA Grapalat" w:hAnsi="GHEA Grapalat" w:cs="Sylfaen"/>
          <w:b/>
          <w:szCs w:val="24"/>
        </w:rPr>
        <w:t xml:space="preserve"> «1</w:t>
      </w:r>
      <w:r w:rsidR="00B563CF">
        <w:rPr>
          <w:rFonts w:ascii="GHEA Grapalat" w:hAnsi="GHEA Grapalat" w:cs="Sylfaen"/>
          <w:b/>
          <w:szCs w:val="24"/>
          <w:lang w:val="hy-AM"/>
        </w:rPr>
        <w:t>1</w:t>
      </w:r>
      <w:r w:rsidR="00B563CF" w:rsidRPr="007857DD">
        <w:rPr>
          <w:rFonts w:ascii="GHEA Grapalat" w:hAnsi="GHEA Grapalat" w:cs="Sylfaen"/>
          <w:b/>
          <w:szCs w:val="24"/>
        </w:rPr>
        <w:t>:0</w:t>
      </w:r>
      <w:r w:rsidR="00B563CF">
        <w:rPr>
          <w:rFonts w:ascii="GHEA Grapalat" w:hAnsi="GHEA Grapalat" w:cs="Sylfaen"/>
          <w:b/>
          <w:szCs w:val="24"/>
          <w:lang w:val="hy-AM"/>
        </w:rPr>
        <w:t>0</w:t>
      </w:r>
      <w:r w:rsidR="00B563CF" w:rsidRPr="007857DD">
        <w:rPr>
          <w:rFonts w:ascii="GHEA Grapalat" w:hAnsi="GHEA Grapalat" w:cs="Sylfaen"/>
          <w:b/>
          <w:szCs w:val="24"/>
        </w:rPr>
        <w:t>»-</w:t>
      </w:r>
      <w:r w:rsidR="00B563CF" w:rsidRPr="007857DD">
        <w:rPr>
          <w:rFonts w:ascii="GHEA Grapalat" w:hAnsi="GHEA Grapalat" w:cs="Sylfaen"/>
          <w:b/>
          <w:szCs w:val="24"/>
          <w:lang w:val="ru-RU"/>
        </w:rPr>
        <w:t>ին։</w:t>
      </w:r>
      <w:r w:rsidR="00B563CF" w:rsidRPr="007857DD">
        <w:rPr>
          <w:rFonts w:ascii="GHEA Grapalat" w:hAnsi="GHEA Grapalat" w:cs="Sylfaen"/>
          <w:b/>
          <w:szCs w:val="24"/>
        </w:rPr>
        <w:t xml:space="preserve"> (</w:t>
      </w:r>
      <w:r w:rsidR="00B563CF">
        <w:rPr>
          <w:rFonts w:ascii="GHEA Grapalat" w:hAnsi="GHEA Grapalat" w:cs="Sylfaen"/>
          <w:b/>
          <w:szCs w:val="24"/>
          <w:lang w:val="hy-AM"/>
        </w:rPr>
        <w:t>19</w:t>
      </w:r>
      <w:r w:rsidR="00B563CF" w:rsidRPr="007857DD">
        <w:rPr>
          <w:rFonts w:ascii="GHEA Grapalat" w:hAnsi="GHEA Grapalat" w:cs="Sylfaen"/>
          <w:b/>
          <w:szCs w:val="24"/>
        </w:rPr>
        <w:t>.</w:t>
      </w:r>
      <w:r w:rsidR="00B563CF">
        <w:rPr>
          <w:rFonts w:ascii="GHEA Grapalat" w:hAnsi="GHEA Grapalat" w:cs="Sylfaen"/>
          <w:b/>
          <w:szCs w:val="24"/>
          <w:lang w:val="hy-AM"/>
        </w:rPr>
        <w:t>08</w:t>
      </w:r>
      <w:r w:rsidR="00B563CF" w:rsidRPr="007857DD">
        <w:rPr>
          <w:rFonts w:ascii="GHEA Grapalat" w:hAnsi="GHEA Grapalat" w:cs="Sylfaen"/>
          <w:b/>
          <w:szCs w:val="24"/>
        </w:rPr>
        <w:t>.202</w:t>
      </w:r>
      <w:r w:rsidR="00B563CF">
        <w:rPr>
          <w:rFonts w:ascii="GHEA Grapalat" w:hAnsi="GHEA Grapalat" w:cs="Sylfaen"/>
          <w:b/>
          <w:szCs w:val="24"/>
          <w:lang w:val="hy-AM"/>
        </w:rPr>
        <w:t>2</w:t>
      </w:r>
      <w:r w:rsidR="00B563CF" w:rsidRPr="007857DD">
        <w:rPr>
          <w:rFonts w:ascii="GHEA Grapalat" w:hAnsi="GHEA Grapalat" w:cs="Sylfaen"/>
          <w:b/>
          <w:szCs w:val="24"/>
        </w:rPr>
        <w:t>թ.)</w:t>
      </w:r>
    </w:p>
    <w:p w14:paraId="49ED33DC" w14:textId="77777777" w:rsidR="00ED6836" w:rsidRPr="00095A8A" w:rsidRDefault="009B6D58" w:rsidP="00EF3662">
      <w:pPr>
        <w:ind w:firstLine="567"/>
        <w:jc w:val="both"/>
        <w:rPr>
          <w:rFonts w:ascii="GHEA Grapalat" w:hAnsi="GHEA Grapalat" w:cs="Sylfaen"/>
          <w:sz w:val="20"/>
          <w:lang w:val="hy-AM"/>
        </w:rPr>
      </w:pPr>
      <w:r w:rsidRPr="00095A8A">
        <w:rPr>
          <w:rFonts w:ascii="GHEA Grapalat" w:hAnsi="GHEA Grapalat" w:cs="Sylfaen"/>
          <w:sz w:val="20"/>
          <w:lang w:val="ru-RU"/>
        </w:rPr>
        <w:t>Հայտերի</w:t>
      </w:r>
      <w:r w:rsidRPr="00095A8A">
        <w:rPr>
          <w:rFonts w:ascii="GHEA Grapalat" w:hAnsi="GHEA Grapalat" w:cs="Sylfaen"/>
          <w:sz w:val="20"/>
          <w:lang w:val="af-ZA"/>
        </w:rPr>
        <w:t xml:space="preserve"> </w:t>
      </w:r>
      <w:r w:rsidRPr="00095A8A">
        <w:rPr>
          <w:rFonts w:ascii="GHEA Grapalat" w:hAnsi="GHEA Grapalat" w:cs="Sylfaen"/>
          <w:sz w:val="20"/>
          <w:lang w:val="ru-RU"/>
        </w:rPr>
        <w:t>բացման</w:t>
      </w:r>
      <w:r w:rsidR="00CC3419" w:rsidRPr="00095A8A">
        <w:rPr>
          <w:rFonts w:ascii="GHEA Grapalat" w:hAnsi="GHEA Grapalat" w:cs="Sylfaen"/>
          <w:sz w:val="20"/>
          <w:lang w:val="hy-AM"/>
        </w:rPr>
        <w:t xml:space="preserve"> և գնահատման</w:t>
      </w:r>
      <w:r w:rsidRPr="00095A8A">
        <w:rPr>
          <w:rFonts w:ascii="GHEA Grapalat" w:hAnsi="GHEA Grapalat" w:cs="Sylfaen"/>
          <w:sz w:val="20"/>
          <w:lang w:val="af-ZA"/>
        </w:rPr>
        <w:t xml:space="preserve"> </w:t>
      </w:r>
      <w:r w:rsidRPr="00095A8A">
        <w:rPr>
          <w:rFonts w:ascii="GHEA Grapalat" w:hAnsi="GHEA Grapalat" w:cs="Sylfaen"/>
          <w:sz w:val="20"/>
          <w:lang w:val="ru-RU"/>
        </w:rPr>
        <w:t>նիստում</w:t>
      </w:r>
      <w:r w:rsidRPr="00095A8A">
        <w:rPr>
          <w:rFonts w:ascii="GHEA Grapalat" w:hAnsi="GHEA Grapalat" w:cs="Sylfaen"/>
          <w:sz w:val="20"/>
          <w:lang w:val="af-ZA"/>
        </w:rPr>
        <w:t xml:space="preserve"> </w:t>
      </w:r>
      <w:r w:rsidRPr="00095A8A">
        <w:rPr>
          <w:rFonts w:ascii="GHEA Grapalat" w:hAnsi="GHEA Grapalat" w:cs="Sylfaen"/>
          <w:sz w:val="20"/>
        </w:rPr>
        <w:t>հանձնաժողովի</w:t>
      </w:r>
      <w:r w:rsidRPr="00095A8A">
        <w:rPr>
          <w:rFonts w:ascii="GHEA Grapalat" w:hAnsi="GHEA Grapalat" w:cs="Sylfaen"/>
          <w:sz w:val="20"/>
          <w:lang w:val="af-ZA"/>
        </w:rPr>
        <w:t xml:space="preserve"> </w:t>
      </w:r>
      <w:r w:rsidRPr="00095A8A">
        <w:rPr>
          <w:rFonts w:ascii="GHEA Grapalat" w:hAnsi="GHEA Grapalat" w:cs="Sylfaen"/>
          <w:sz w:val="20"/>
        </w:rPr>
        <w:t>նախագահը</w:t>
      </w:r>
      <w:r w:rsidRPr="00095A8A">
        <w:rPr>
          <w:rFonts w:ascii="GHEA Grapalat" w:hAnsi="GHEA Grapalat" w:cs="Sylfaen"/>
          <w:sz w:val="20"/>
          <w:lang w:val="af-ZA"/>
        </w:rPr>
        <w:t xml:space="preserve"> (</w:t>
      </w:r>
      <w:r w:rsidRPr="00095A8A">
        <w:rPr>
          <w:rFonts w:ascii="GHEA Grapalat" w:hAnsi="GHEA Grapalat" w:cs="Sylfaen"/>
          <w:sz w:val="20"/>
          <w:lang w:val="hy-AM"/>
        </w:rPr>
        <w:t>նիստը</w:t>
      </w:r>
      <w:r w:rsidRPr="00095A8A">
        <w:rPr>
          <w:rFonts w:ascii="GHEA Grapalat" w:hAnsi="GHEA Grapalat" w:cs="Sylfaen"/>
          <w:sz w:val="20"/>
          <w:lang w:val="af-ZA"/>
        </w:rPr>
        <w:t xml:space="preserve"> </w:t>
      </w:r>
      <w:r w:rsidRPr="00095A8A">
        <w:rPr>
          <w:rFonts w:ascii="GHEA Grapalat" w:hAnsi="GHEA Grapalat" w:cs="Sylfaen"/>
          <w:sz w:val="20"/>
          <w:lang w:val="hy-AM"/>
        </w:rPr>
        <w:t>նախագահողը</w:t>
      </w:r>
      <w:r w:rsidRPr="00095A8A">
        <w:rPr>
          <w:rFonts w:ascii="GHEA Grapalat" w:hAnsi="GHEA Grapalat" w:cs="Sylfaen"/>
          <w:sz w:val="20"/>
          <w:lang w:val="af-ZA"/>
        </w:rPr>
        <w:t xml:space="preserve">) </w:t>
      </w:r>
      <w:r w:rsidRPr="00095A8A">
        <w:rPr>
          <w:rFonts w:ascii="GHEA Grapalat" w:hAnsi="GHEA Grapalat" w:cs="Sylfaen"/>
          <w:sz w:val="20"/>
          <w:lang w:val="hy-AM"/>
        </w:rPr>
        <w:t>նիստը</w:t>
      </w:r>
      <w:r w:rsidRPr="00095A8A">
        <w:rPr>
          <w:rFonts w:ascii="GHEA Grapalat" w:hAnsi="GHEA Grapalat" w:cs="Sylfaen"/>
          <w:sz w:val="20"/>
          <w:lang w:val="af-ZA"/>
        </w:rPr>
        <w:t xml:space="preserve"> </w:t>
      </w:r>
      <w:r w:rsidRPr="00095A8A">
        <w:rPr>
          <w:rFonts w:ascii="GHEA Grapalat" w:hAnsi="GHEA Grapalat" w:cs="Sylfaen"/>
          <w:sz w:val="20"/>
          <w:lang w:val="hy-AM"/>
        </w:rPr>
        <w:t>հայտարարում</w:t>
      </w:r>
      <w:r w:rsidRPr="00095A8A">
        <w:rPr>
          <w:rFonts w:ascii="GHEA Grapalat" w:hAnsi="GHEA Grapalat" w:cs="Sylfaen"/>
          <w:sz w:val="20"/>
          <w:lang w:val="af-ZA"/>
        </w:rPr>
        <w:t xml:space="preserve"> </w:t>
      </w:r>
      <w:r w:rsidRPr="00095A8A">
        <w:rPr>
          <w:rFonts w:ascii="GHEA Grapalat" w:hAnsi="GHEA Grapalat" w:cs="Sylfaen"/>
          <w:sz w:val="20"/>
          <w:lang w:val="hy-AM"/>
        </w:rPr>
        <w:t>է</w:t>
      </w:r>
      <w:r w:rsidRPr="00095A8A">
        <w:rPr>
          <w:rFonts w:ascii="GHEA Grapalat" w:hAnsi="GHEA Grapalat" w:cs="Sylfaen"/>
          <w:sz w:val="20"/>
          <w:lang w:val="af-ZA"/>
        </w:rPr>
        <w:t xml:space="preserve"> </w:t>
      </w:r>
      <w:r w:rsidRPr="00095A8A">
        <w:rPr>
          <w:rFonts w:ascii="GHEA Grapalat" w:hAnsi="GHEA Grapalat" w:cs="Sylfaen"/>
          <w:sz w:val="20"/>
          <w:lang w:val="hy-AM"/>
        </w:rPr>
        <w:t>բացված</w:t>
      </w:r>
      <w:r w:rsidRPr="00095A8A">
        <w:rPr>
          <w:rFonts w:ascii="GHEA Grapalat" w:hAnsi="GHEA Grapalat" w:cs="Sylfaen"/>
          <w:sz w:val="20"/>
          <w:lang w:val="af-ZA"/>
        </w:rPr>
        <w:t xml:space="preserve"> </w:t>
      </w:r>
      <w:r w:rsidRPr="00095A8A">
        <w:rPr>
          <w:rFonts w:ascii="GHEA Grapalat" w:hAnsi="GHEA Grapalat" w:cs="Sylfaen"/>
          <w:sz w:val="20"/>
          <w:lang w:val="hy-AM"/>
        </w:rPr>
        <w:t>և</w:t>
      </w:r>
      <w:r w:rsidRPr="00095A8A">
        <w:rPr>
          <w:rFonts w:ascii="GHEA Grapalat" w:hAnsi="GHEA Grapalat" w:cs="Sylfaen"/>
          <w:sz w:val="20"/>
          <w:lang w:val="af-ZA"/>
        </w:rPr>
        <w:t xml:space="preserve"> </w:t>
      </w:r>
      <w:r w:rsidRPr="00095A8A">
        <w:rPr>
          <w:rFonts w:ascii="GHEA Grapalat" w:hAnsi="GHEA Grapalat" w:cs="Sylfaen"/>
          <w:sz w:val="20"/>
          <w:lang w:val="hy-AM"/>
        </w:rPr>
        <w:t>հրապա</w:t>
      </w:r>
      <w:r w:rsidRPr="00095A8A">
        <w:rPr>
          <w:rFonts w:ascii="GHEA Grapalat" w:hAnsi="GHEA Grapalat" w:cs="Sylfaen"/>
          <w:sz w:val="20"/>
          <w:lang w:val="hy-AM"/>
        </w:rPr>
        <w:softHyphen/>
        <w:t xml:space="preserve">րակում է </w:t>
      </w:r>
      <w:r w:rsidR="00A222D7" w:rsidRPr="00095A8A">
        <w:rPr>
          <w:rFonts w:ascii="GHEA Grapalat" w:hAnsi="GHEA Grapalat" w:cs="Sylfaen"/>
          <w:sz w:val="20"/>
          <w:lang w:val="hy-AM"/>
        </w:rPr>
        <w:t>գնման հայտով սահմանված</w:t>
      </w:r>
      <w:r w:rsidR="00A222D7" w:rsidRPr="00095A8A">
        <w:rPr>
          <w:rFonts w:ascii="GHEA Grapalat" w:hAnsi="GHEA Grapalat" w:cs="Sylfaen"/>
          <w:sz w:val="20"/>
          <w:lang w:val="af-ZA"/>
        </w:rPr>
        <w:t>`</w:t>
      </w:r>
      <w:r w:rsidR="00A222D7" w:rsidRPr="00095A8A">
        <w:rPr>
          <w:rFonts w:ascii="GHEA Grapalat" w:hAnsi="GHEA Grapalat" w:cs="Sylfaen"/>
          <w:sz w:val="20"/>
          <w:lang w:val="hy-AM"/>
        </w:rPr>
        <w:t xml:space="preserve"> </w:t>
      </w:r>
      <w:r w:rsidR="00A222D7" w:rsidRPr="00095A8A">
        <w:rPr>
          <w:rFonts w:ascii="GHEA Grapalat" w:hAnsi="GHEA Grapalat" w:cs="Sylfaen"/>
          <w:sz w:val="20"/>
        </w:rPr>
        <w:t>սույն</w:t>
      </w:r>
      <w:r w:rsidR="00A222D7" w:rsidRPr="00095A8A">
        <w:rPr>
          <w:rFonts w:ascii="GHEA Grapalat" w:hAnsi="GHEA Grapalat" w:cs="Sylfaen"/>
          <w:sz w:val="20"/>
          <w:lang w:val="af-ZA"/>
        </w:rPr>
        <w:t xml:space="preserve"> </w:t>
      </w:r>
      <w:r w:rsidR="00A222D7" w:rsidRPr="00095A8A">
        <w:rPr>
          <w:rFonts w:ascii="GHEA Grapalat" w:hAnsi="GHEA Grapalat" w:cs="Sylfaen"/>
          <w:sz w:val="20"/>
        </w:rPr>
        <w:t>ընթացակարգի</w:t>
      </w:r>
      <w:r w:rsidR="00A222D7" w:rsidRPr="00095A8A">
        <w:rPr>
          <w:rFonts w:ascii="GHEA Grapalat" w:hAnsi="GHEA Grapalat" w:cs="Sylfaen"/>
          <w:sz w:val="20"/>
          <w:lang w:val="af-ZA"/>
        </w:rPr>
        <w:t xml:space="preserve"> </w:t>
      </w:r>
      <w:r w:rsidR="00A222D7" w:rsidRPr="00095A8A">
        <w:rPr>
          <w:rFonts w:ascii="GHEA Grapalat" w:hAnsi="GHEA Grapalat" w:cs="Sylfaen"/>
          <w:sz w:val="20"/>
        </w:rPr>
        <w:t>շրջանակում</w:t>
      </w:r>
      <w:r w:rsidR="00A222D7" w:rsidRPr="00095A8A">
        <w:rPr>
          <w:rFonts w:ascii="GHEA Grapalat" w:hAnsi="GHEA Grapalat" w:cs="Sylfaen"/>
          <w:sz w:val="20"/>
          <w:lang w:val="af-ZA"/>
        </w:rPr>
        <w:t xml:space="preserve"> </w:t>
      </w:r>
      <w:r w:rsidR="00A222D7" w:rsidRPr="00095A8A">
        <w:rPr>
          <w:rFonts w:ascii="GHEA Grapalat" w:hAnsi="GHEA Grapalat" w:cs="Sylfaen"/>
          <w:sz w:val="20"/>
        </w:rPr>
        <w:t>գնվելիք</w:t>
      </w:r>
      <w:r w:rsidR="00A222D7" w:rsidRPr="00095A8A">
        <w:rPr>
          <w:rFonts w:ascii="GHEA Grapalat" w:hAnsi="GHEA Grapalat" w:cs="Sylfaen"/>
          <w:sz w:val="20"/>
          <w:lang w:val="af-ZA"/>
        </w:rPr>
        <w:t xml:space="preserve"> </w:t>
      </w:r>
      <w:r w:rsidR="002A5E43" w:rsidRPr="00095A8A">
        <w:rPr>
          <w:rFonts w:ascii="GHEA Grapalat" w:hAnsi="GHEA Grapalat" w:cs="Sylfaen"/>
          <w:sz w:val="20"/>
          <w:lang w:val="af-ZA"/>
        </w:rPr>
        <w:t>ծառայությունների</w:t>
      </w:r>
      <w:r w:rsidR="0043390C" w:rsidRPr="00095A8A">
        <w:rPr>
          <w:rFonts w:ascii="GHEA Grapalat" w:hAnsi="GHEA Grapalat" w:cs="Sylfaen"/>
          <w:sz w:val="20"/>
          <w:lang w:val="hy-AM"/>
        </w:rPr>
        <w:t xml:space="preserve"> գնման</w:t>
      </w:r>
      <w:r w:rsidR="00A222D7" w:rsidRPr="00095A8A">
        <w:rPr>
          <w:rFonts w:ascii="GHEA Grapalat" w:hAnsi="GHEA Grapalat" w:cs="Sylfaen"/>
          <w:sz w:val="20"/>
          <w:lang w:val="af-ZA"/>
        </w:rPr>
        <w:t xml:space="preserve"> </w:t>
      </w:r>
      <w:r w:rsidRPr="00095A8A">
        <w:rPr>
          <w:rFonts w:ascii="GHEA Grapalat" w:hAnsi="GHEA Grapalat" w:cs="Sylfaen"/>
          <w:sz w:val="20"/>
          <w:lang w:val="hy-AM"/>
        </w:rPr>
        <w:t>գինը՝</w:t>
      </w:r>
      <w:r w:rsidRPr="00095A8A">
        <w:rPr>
          <w:rFonts w:ascii="GHEA Grapalat" w:hAnsi="GHEA Grapalat" w:cs="Sylfaen"/>
          <w:sz w:val="20"/>
          <w:lang w:val="af-ZA"/>
        </w:rPr>
        <w:t xml:space="preserve"> </w:t>
      </w:r>
      <w:r w:rsidRPr="00095A8A">
        <w:rPr>
          <w:rFonts w:ascii="GHEA Grapalat" w:hAnsi="GHEA Grapalat" w:cs="Sylfaen"/>
          <w:sz w:val="20"/>
          <w:lang w:val="hy-AM"/>
        </w:rPr>
        <w:t>մեկ</w:t>
      </w:r>
      <w:r w:rsidRPr="00095A8A">
        <w:rPr>
          <w:rFonts w:ascii="GHEA Grapalat" w:hAnsi="GHEA Grapalat" w:cs="Sylfaen"/>
          <w:sz w:val="20"/>
          <w:lang w:val="af-ZA"/>
        </w:rPr>
        <w:t xml:space="preserve"> </w:t>
      </w:r>
      <w:r w:rsidRPr="00095A8A">
        <w:rPr>
          <w:rFonts w:ascii="GHEA Grapalat" w:hAnsi="GHEA Grapalat" w:cs="Sylfaen"/>
          <w:sz w:val="20"/>
          <w:lang w:val="hy-AM"/>
        </w:rPr>
        <w:t>թվով</w:t>
      </w:r>
      <w:r w:rsidRPr="00095A8A">
        <w:rPr>
          <w:rFonts w:ascii="GHEA Grapalat" w:hAnsi="GHEA Grapalat" w:cs="Sylfaen"/>
          <w:sz w:val="20"/>
          <w:lang w:val="af-ZA"/>
        </w:rPr>
        <w:t xml:space="preserve"> </w:t>
      </w:r>
      <w:r w:rsidRPr="00095A8A">
        <w:rPr>
          <w:rFonts w:ascii="GHEA Grapalat" w:hAnsi="GHEA Grapalat" w:cs="Sylfaen"/>
          <w:sz w:val="20"/>
          <w:lang w:val="hy-AM"/>
        </w:rPr>
        <w:t>արտահայտված</w:t>
      </w:r>
      <w:r w:rsidR="00745561" w:rsidRPr="00095A8A">
        <w:rPr>
          <w:rFonts w:ascii="GHEA Grapalat" w:hAnsi="GHEA Grapalat" w:cs="Sylfaen"/>
          <w:sz w:val="20"/>
          <w:lang w:val="af-ZA"/>
        </w:rPr>
        <w:t xml:space="preserve">, </w:t>
      </w:r>
      <w:r w:rsidR="00745561" w:rsidRPr="00095A8A">
        <w:rPr>
          <w:rFonts w:ascii="GHEA Grapalat" w:hAnsi="GHEA Grapalat" w:cs="Sylfaen"/>
          <w:sz w:val="20"/>
        </w:rPr>
        <w:t>ինչպես</w:t>
      </w:r>
      <w:r w:rsidR="00745561" w:rsidRPr="00095A8A">
        <w:rPr>
          <w:rFonts w:ascii="GHEA Grapalat" w:hAnsi="GHEA Grapalat" w:cs="Sylfaen"/>
          <w:sz w:val="20"/>
          <w:lang w:val="af-ZA"/>
        </w:rPr>
        <w:t xml:space="preserve"> </w:t>
      </w:r>
      <w:r w:rsidR="00745561" w:rsidRPr="00095A8A">
        <w:rPr>
          <w:rFonts w:ascii="GHEA Grapalat" w:hAnsi="GHEA Grapalat" w:cs="Sylfaen"/>
          <w:sz w:val="20"/>
        </w:rPr>
        <w:t>նաև</w:t>
      </w:r>
      <w:r w:rsidR="00F20DA5" w:rsidRPr="00095A8A">
        <w:rPr>
          <w:rFonts w:ascii="GHEA Grapalat" w:hAnsi="GHEA Grapalat" w:cs="Sylfaen"/>
          <w:sz w:val="20"/>
          <w:lang w:val="af-ZA"/>
        </w:rPr>
        <w:t xml:space="preserve"> </w:t>
      </w:r>
      <w:r w:rsidR="00745561" w:rsidRPr="00095A8A">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00745561" w:rsidRPr="00095A8A">
        <w:rPr>
          <w:rFonts w:ascii="GHEA Grapalat" w:hAnsi="GHEA Grapalat" w:cs="Sylfaen"/>
          <w:sz w:val="20"/>
          <w:lang w:val="af-ZA"/>
        </w:rPr>
        <w:t>:</w:t>
      </w:r>
    </w:p>
    <w:p w14:paraId="2BEB5DDC" w14:textId="77777777" w:rsidR="003B60D5" w:rsidRPr="00095A8A" w:rsidRDefault="00ED6836" w:rsidP="00EF3662">
      <w:pPr>
        <w:ind w:firstLine="567"/>
        <w:jc w:val="both"/>
        <w:rPr>
          <w:rFonts w:ascii="GHEA Grapalat" w:hAnsi="GHEA Grapalat" w:cs="Sylfaen"/>
          <w:sz w:val="20"/>
          <w:lang w:val="af-ZA"/>
        </w:rPr>
      </w:pPr>
      <w:r w:rsidRPr="00095A8A">
        <w:rPr>
          <w:rFonts w:ascii="GHEA Grapalat" w:hAnsi="GHEA Grapalat"/>
          <w:sz w:val="20"/>
          <w:lang w:val="hy-AM"/>
        </w:rPr>
        <w:t>Համակարգում հանձնաժողովի բացող անդամների գործառույթներն աստիճա</w:t>
      </w:r>
      <w:r w:rsidRPr="00095A8A">
        <w:rPr>
          <w:rFonts w:ascii="GHEA Grapalat" w:hAnsi="GHEA Grapalat"/>
          <w:sz w:val="20"/>
          <w:lang w:val="hy-AM"/>
        </w:rPr>
        <w:softHyphen/>
        <w:t>նա</w:t>
      </w:r>
      <w:r w:rsidRPr="00095A8A">
        <w:rPr>
          <w:rFonts w:ascii="GHEA Grapalat" w:hAnsi="GHEA Grapalat"/>
          <w:sz w:val="20"/>
          <w:lang w:val="hy-AM"/>
        </w:rPr>
        <w:softHyphen/>
        <w:t>կարգված են: Աստիճանակարգումը որոշվում է հանձնաժողովի նախա</w:t>
      </w:r>
      <w:r w:rsidRPr="00095A8A">
        <w:rPr>
          <w:rFonts w:ascii="GHEA Grapalat" w:hAnsi="GHEA Grapalat"/>
          <w:sz w:val="20"/>
          <w:lang w:val="hy-AM"/>
        </w:rPr>
        <w:softHyphen/>
        <w:t xml:space="preserve">գահի կողմից: </w:t>
      </w:r>
      <w:r w:rsidR="004C3803" w:rsidRPr="00095A8A">
        <w:rPr>
          <w:rFonts w:ascii="GHEA Grapalat" w:hAnsi="GHEA Grapalat"/>
          <w:sz w:val="20"/>
          <w:lang w:val="hy-AM"/>
        </w:rPr>
        <w:t>Հ</w:t>
      </w:r>
      <w:r w:rsidR="003B60D5" w:rsidRPr="00095A8A">
        <w:rPr>
          <w:rFonts w:ascii="GHEA Grapalat" w:hAnsi="GHEA Grapalat"/>
          <w:sz w:val="20"/>
          <w:lang w:val="hy-AM"/>
        </w:rPr>
        <w:t>անձնաժողովի</w:t>
      </w:r>
      <w:r w:rsidR="003B60D5" w:rsidRPr="00095A8A">
        <w:rPr>
          <w:rFonts w:ascii="GHEA Grapalat" w:hAnsi="GHEA Grapalat"/>
          <w:sz w:val="20"/>
          <w:lang w:val="af-ZA"/>
        </w:rPr>
        <w:t xml:space="preserve"> </w:t>
      </w:r>
      <w:r w:rsidR="003B60D5" w:rsidRPr="00095A8A">
        <w:rPr>
          <w:rFonts w:ascii="GHEA Grapalat" w:hAnsi="GHEA Grapalat"/>
          <w:sz w:val="20"/>
          <w:lang w:val="hy-AM"/>
        </w:rPr>
        <w:t>առաջին</w:t>
      </w:r>
      <w:r w:rsidR="003B60D5" w:rsidRPr="00095A8A">
        <w:rPr>
          <w:rFonts w:ascii="GHEA Grapalat" w:hAnsi="GHEA Grapalat"/>
          <w:sz w:val="20"/>
          <w:lang w:val="af-ZA"/>
        </w:rPr>
        <w:t xml:space="preserve"> </w:t>
      </w:r>
      <w:r w:rsidR="003B60D5" w:rsidRPr="00095A8A">
        <w:rPr>
          <w:rFonts w:ascii="GHEA Grapalat" w:hAnsi="GHEA Grapalat"/>
          <w:sz w:val="20"/>
          <w:lang w:val="hy-AM"/>
        </w:rPr>
        <w:t>բացող</w:t>
      </w:r>
      <w:r w:rsidR="003B60D5" w:rsidRPr="00095A8A">
        <w:rPr>
          <w:rFonts w:ascii="GHEA Grapalat" w:hAnsi="GHEA Grapalat"/>
          <w:sz w:val="20"/>
          <w:lang w:val="af-ZA"/>
        </w:rPr>
        <w:t xml:space="preserve"> </w:t>
      </w:r>
      <w:r w:rsidR="003B60D5" w:rsidRPr="00095A8A">
        <w:rPr>
          <w:rFonts w:ascii="GHEA Grapalat" w:hAnsi="GHEA Grapalat"/>
          <w:sz w:val="20"/>
          <w:lang w:val="hy-AM"/>
        </w:rPr>
        <w:t>անդամն</w:t>
      </w:r>
      <w:r w:rsidR="003B60D5" w:rsidRPr="00095A8A">
        <w:rPr>
          <w:rFonts w:ascii="GHEA Grapalat" w:hAnsi="GHEA Grapalat"/>
          <w:sz w:val="20"/>
          <w:lang w:val="af-ZA"/>
        </w:rPr>
        <w:t xml:space="preserve"> </w:t>
      </w:r>
      <w:r w:rsidR="003B60D5" w:rsidRPr="00095A8A">
        <w:rPr>
          <w:rFonts w:ascii="GHEA Grapalat" w:hAnsi="GHEA Grapalat"/>
          <w:sz w:val="20"/>
          <w:lang w:val="hy-AM"/>
        </w:rPr>
        <w:t>իր</w:t>
      </w:r>
      <w:r w:rsidR="003B60D5" w:rsidRPr="00095A8A">
        <w:rPr>
          <w:rFonts w:ascii="GHEA Grapalat" w:hAnsi="GHEA Grapalat"/>
          <w:sz w:val="20"/>
          <w:lang w:val="af-ZA"/>
        </w:rPr>
        <w:t xml:space="preserve"> </w:t>
      </w:r>
      <w:r w:rsidR="003B60D5" w:rsidRPr="00095A8A">
        <w:rPr>
          <w:rFonts w:ascii="GHEA Grapalat" w:hAnsi="GHEA Grapalat"/>
          <w:sz w:val="20"/>
          <w:lang w:val="hy-AM"/>
        </w:rPr>
        <w:t>կատարած</w:t>
      </w:r>
      <w:r w:rsidR="003B60D5" w:rsidRPr="00095A8A">
        <w:rPr>
          <w:rFonts w:ascii="GHEA Grapalat" w:hAnsi="GHEA Grapalat"/>
          <w:sz w:val="20"/>
          <w:lang w:val="af-ZA"/>
        </w:rPr>
        <w:t xml:space="preserve"> </w:t>
      </w:r>
      <w:r w:rsidR="003B60D5" w:rsidRPr="00095A8A">
        <w:rPr>
          <w:rFonts w:ascii="GHEA Grapalat" w:hAnsi="GHEA Grapalat"/>
          <w:sz w:val="20"/>
          <w:lang w:val="hy-AM"/>
        </w:rPr>
        <w:t>նշումներով</w:t>
      </w:r>
      <w:r w:rsidR="003B60D5" w:rsidRPr="00095A8A">
        <w:rPr>
          <w:rFonts w:ascii="GHEA Grapalat" w:hAnsi="GHEA Grapalat"/>
          <w:sz w:val="20"/>
          <w:lang w:val="af-ZA"/>
        </w:rPr>
        <w:t xml:space="preserve"> </w:t>
      </w:r>
      <w:r w:rsidR="003B60D5" w:rsidRPr="00095A8A">
        <w:rPr>
          <w:rFonts w:ascii="GHEA Grapalat" w:hAnsi="GHEA Grapalat"/>
          <w:sz w:val="20"/>
          <w:lang w:val="hy-AM"/>
        </w:rPr>
        <w:t>երկրորդ</w:t>
      </w:r>
      <w:r w:rsidR="003B60D5" w:rsidRPr="00095A8A">
        <w:rPr>
          <w:rFonts w:ascii="GHEA Grapalat" w:hAnsi="GHEA Grapalat"/>
          <w:sz w:val="20"/>
          <w:lang w:val="af-ZA"/>
        </w:rPr>
        <w:t xml:space="preserve"> </w:t>
      </w:r>
      <w:r w:rsidR="003B60D5" w:rsidRPr="00095A8A">
        <w:rPr>
          <w:rFonts w:ascii="GHEA Grapalat" w:hAnsi="GHEA Grapalat"/>
          <w:sz w:val="20"/>
          <w:lang w:val="hy-AM"/>
        </w:rPr>
        <w:t>բացող</w:t>
      </w:r>
      <w:r w:rsidR="003B60D5" w:rsidRPr="00095A8A">
        <w:rPr>
          <w:rFonts w:ascii="GHEA Grapalat" w:hAnsi="GHEA Grapalat"/>
          <w:sz w:val="20"/>
          <w:lang w:val="af-ZA"/>
        </w:rPr>
        <w:t xml:space="preserve"> </w:t>
      </w:r>
      <w:r w:rsidR="003B60D5" w:rsidRPr="00095A8A">
        <w:rPr>
          <w:rFonts w:ascii="GHEA Grapalat" w:hAnsi="GHEA Grapalat"/>
          <w:sz w:val="20"/>
          <w:lang w:val="hy-AM"/>
        </w:rPr>
        <w:t>անդամի</w:t>
      </w:r>
      <w:r w:rsidR="003B60D5" w:rsidRPr="00095A8A">
        <w:rPr>
          <w:rFonts w:ascii="GHEA Grapalat" w:hAnsi="GHEA Grapalat"/>
          <w:sz w:val="20"/>
          <w:lang w:val="af-ZA"/>
        </w:rPr>
        <w:t xml:space="preserve"> </w:t>
      </w:r>
      <w:r w:rsidR="003B60D5" w:rsidRPr="00095A8A">
        <w:rPr>
          <w:rFonts w:ascii="GHEA Grapalat" w:hAnsi="GHEA Grapalat"/>
          <w:sz w:val="20"/>
          <w:lang w:val="hy-AM"/>
        </w:rPr>
        <w:t>դիտարկմանն</w:t>
      </w:r>
      <w:r w:rsidR="003B60D5" w:rsidRPr="00095A8A">
        <w:rPr>
          <w:rFonts w:ascii="GHEA Grapalat" w:hAnsi="GHEA Grapalat"/>
          <w:sz w:val="20"/>
          <w:lang w:val="af-ZA"/>
        </w:rPr>
        <w:t xml:space="preserve"> </w:t>
      </w:r>
      <w:r w:rsidR="003B60D5" w:rsidRPr="00095A8A">
        <w:rPr>
          <w:rFonts w:ascii="GHEA Grapalat" w:hAnsi="GHEA Grapalat"/>
          <w:sz w:val="20"/>
          <w:lang w:val="hy-AM"/>
        </w:rPr>
        <w:t>է</w:t>
      </w:r>
      <w:r w:rsidR="003B60D5" w:rsidRPr="00095A8A">
        <w:rPr>
          <w:rFonts w:ascii="GHEA Grapalat" w:hAnsi="GHEA Grapalat"/>
          <w:sz w:val="20"/>
          <w:lang w:val="af-ZA"/>
        </w:rPr>
        <w:t xml:space="preserve"> </w:t>
      </w:r>
      <w:r w:rsidR="003B60D5" w:rsidRPr="00095A8A">
        <w:rPr>
          <w:rFonts w:ascii="GHEA Grapalat" w:hAnsi="GHEA Grapalat"/>
          <w:sz w:val="20"/>
          <w:lang w:val="hy-AM"/>
        </w:rPr>
        <w:t>ներկայացնում</w:t>
      </w:r>
      <w:r w:rsidR="003B60D5" w:rsidRPr="00095A8A">
        <w:rPr>
          <w:rFonts w:ascii="GHEA Grapalat" w:hAnsi="GHEA Grapalat"/>
          <w:sz w:val="20"/>
          <w:lang w:val="af-ZA"/>
        </w:rPr>
        <w:t xml:space="preserve"> </w:t>
      </w:r>
      <w:r w:rsidR="003B60D5" w:rsidRPr="00095A8A">
        <w:rPr>
          <w:rFonts w:ascii="GHEA Grapalat" w:hAnsi="GHEA Grapalat"/>
          <w:sz w:val="20"/>
          <w:lang w:val="hy-AM"/>
        </w:rPr>
        <w:t>բացման</w:t>
      </w:r>
      <w:r w:rsidR="003B60D5" w:rsidRPr="00095A8A">
        <w:rPr>
          <w:rFonts w:ascii="GHEA Grapalat" w:hAnsi="GHEA Grapalat"/>
          <w:sz w:val="20"/>
          <w:lang w:val="af-ZA"/>
        </w:rPr>
        <w:t xml:space="preserve"> </w:t>
      </w:r>
      <w:r w:rsidR="003B60D5" w:rsidRPr="00095A8A">
        <w:rPr>
          <w:rFonts w:ascii="GHEA Grapalat" w:hAnsi="GHEA Grapalat"/>
          <w:sz w:val="20"/>
          <w:lang w:val="hy-AM"/>
        </w:rPr>
        <w:t>ենթակա</w:t>
      </w:r>
      <w:r w:rsidR="003B60D5" w:rsidRPr="00095A8A">
        <w:rPr>
          <w:rFonts w:ascii="GHEA Grapalat" w:hAnsi="GHEA Grapalat"/>
          <w:sz w:val="20"/>
          <w:lang w:val="af-ZA"/>
        </w:rPr>
        <w:t xml:space="preserve"> </w:t>
      </w:r>
      <w:r w:rsidR="003B60D5" w:rsidRPr="00095A8A">
        <w:rPr>
          <w:rFonts w:ascii="GHEA Grapalat" w:hAnsi="GHEA Grapalat"/>
          <w:sz w:val="20"/>
          <w:lang w:val="hy-AM"/>
        </w:rPr>
        <w:t>այն</w:t>
      </w:r>
      <w:r w:rsidR="003B60D5" w:rsidRPr="00095A8A">
        <w:rPr>
          <w:rFonts w:ascii="GHEA Grapalat" w:hAnsi="GHEA Grapalat"/>
          <w:sz w:val="20"/>
          <w:lang w:val="af-ZA"/>
        </w:rPr>
        <w:t xml:space="preserve"> </w:t>
      </w:r>
      <w:r w:rsidR="003B60D5" w:rsidRPr="00095A8A">
        <w:rPr>
          <w:rFonts w:ascii="GHEA Grapalat" w:hAnsi="GHEA Grapalat"/>
          <w:sz w:val="20"/>
          <w:lang w:val="hy-AM"/>
        </w:rPr>
        <w:t>հայտերի</w:t>
      </w:r>
      <w:r w:rsidR="003B60D5" w:rsidRPr="00095A8A">
        <w:rPr>
          <w:rFonts w:ascii="GHEA Grapalat" w:hAnsi="GHEA Grapalat"/>
          <w:sz w:val="20"/>
          <w:lang w:val="af-ZA"/>
        </w:rPr>
        <w:t xml:space="preserve"> </w:t>
      </w:r>
      <w:r w:rsidR="003B60D5" w:rsidRPr="00095A8A">
        <w:rPr>
          <w:rFonts w:ascii="GHEA Grapalat" w:hAnsi="GHEA Grapalat"/>
          <w:sz w:val="20"/>
          <w:lang w:val="hy-AM"/>
        </w:rPr>
        <w:t>ցուցակը</w:t>
      </w:r>
      <w:r w:rsidR="003B60D5" w:rsidRPr="00095A8A">
        <w:rPr>
          <w:rFonts w:ascii="GHEA Grapalat" w:hAnsi="GHEA Grapalat"/>
          <w:sz w:val="20"/>
          <w:lang w:val="af-ZA"/>
        </w:rPr>
        <w:t xml:space="preserve">, </w:t>
      </w:r>
      <w:r w:rsidR="003B60D5" w:rsidRPr="00095A8A">
        <w:rPr>
          <w:rFonts w:ascii="GHEA Grapalat" w:hAnsi="GHEA Grapalat"/>
          <w:sz w:val="20"/>
          <w:lang w:val="hy-AM"/>
        </w:rPr>
        <w:t>որոնց</w:t>
      </w:r>
      <w:r w:rsidR="003B60D5" w:rsidRPr="00095A8A">
        <w:rPr>
          <w:rFonts w:ascii="GHEA Grapalat" w:hAnsi="GHEA Grapalat"/>
          <w:sz w:val="20"/>
          <w:lang w:val="af-ZA"/>
        </w:rPr>
        <w:t xml:space="preserve"> </w:t>
      </w:r>
      <w:r w:rsidR="004C3803" w:rsidRPr="00095A8A">
        <w:rPr>
          <w:rFonts w:ascii="GHEA Grapalat" w:hAnsi="GHEA Grapalat"/>
          <w:sz w:val="20"/>
          <w:lang w:val="hy-AM"/>
        </w:rPr>
        <w:t>համակարգը</w:t>
      </w:r>
      <w:r w:rsidR="004C3803" w:rsidRPr="00095A8A">
        <w:rPr>
          <w:rFonts w:ascii="GHEA Grapalat" w:hAnsi="GHEA Grapalat"/>
          <w:sz w:val="20"/>
          <w:lang w:val="af-ZA"/>
        </w:rPr>
        <w:t xml:space="preserve"> </w:t>
      </w:r>
      <w:r w:rsidR="003B60D5" w:rsidRPr="00095A8A">
        <w:rPr>
          <w:rFonts w:ascii="GHEA Grapalat" w:hAnsi="GHEA Grapalat"/>
          <w:sz w:val="20"/>
          <w:lang w:val="hy-AM"/>
        </w:rPr>
        <w:t>դիտել</w:t>
      </w:r>
      <w:r w:rsidR="003B60D5" w:rsidRPr="00095A8A">
        <w:rPr>
          <w:rFonts w:ascii="GHEA Grapalat" w:hAnsi="GHEA Grapalat"/>
          <w:sz w:val="20"/>
          <w:lang w:val="af-ZA"/>
        </w:rPr>
        <w:t xml:space="preserve"> </w:t>
      </w:r>
      <w:r w:rsidR="003B60D5" w:rsidRPr="00095A8A">
        <w:rPr>
          <w:rFonts w:ascii="GHEA Grapalat" w:hAnsi="GHEA Grapalat"/>
          <w:sz w:val="20"/>
          <w:lang w:val="hy-AM"/>
        </w:rPr>
        <w:t>է</w:t>
      </w:r>
      <w:r w:rsidR="003B60D5" w:rsidRPr="00095A8A">
        <w:rPr>
          <w:rFonts w:ascii="GHEA Grapalat" w:hAnsi="GHEA Grapalat"/>
          <w:sz w:val="20"/>
          <w:lang w:val="af-ZA"/>
        </w:rPr>
        <w:t xml:space="preserve"> </w:t>
      </w:r>
      <w:r w:rsidR="003B60D5" w:rsidRPr="00095A8A">
        <w:rPr>
          <w:rFonts w:ascii="GHEA Grapalat" w:hAnsi="GHEA Grapalat"/>
          <w:sz w:val="20"/>
          <w:lang w:val="hy-AM"/>
        </w:rPr>
        <w:t>որպես</w:t>
      </w:r>
      <w:r w:rsidR="003B60D5" w:rsidRPr="00095A8A">
        <w:rPr>
          <w:rFonts w:ascii="GHEA Grapalat" w:hAnsi="GHEA Grapalat"/>
          <w:sz w:val="20"/>
          <w:lang w:val="af-ZA"/>
        </w:rPr>
        <w:t xml:space="preserve"> </w:t>
      </w:r>
      <w:r w:rsidR="003B60D5" w:rsidRPr="00095A8A">
        <w:rPr>
          <w:rFonts w:ascii="GHEA Grapalat" w:hAnsi="GHEA Grapalat"/>
          <w:sz w:val="20"/>
          <w:lang w:val="hy-AM"/>
        </w:rPr>
        <w:t>ներկայացված</w:t>
      </w:r>
      <w:r w:rsidR="003B60D5" w:rsidRPr="00095A8A">
        <w:rPr>
          <w:rFonts w:ascii="GHEA Grapalat" w:hAnsi="GHEA Grapalat"/>
          <w:sz w:val="20"/>
          <w:lang w:val="af-ZA"/>
        </w:rPr>
        <w:t xml:space="preserve"> (</w:t>
      </w:r>
      <w:r w:rsidR="003B60D5" w:rsidRPr="00095A8A">
        <w:rPr>
          <w:rFonts w:ascii="GHEA Grapalat" w:hAnsi="GHEA Grapalat"/>
          <w:sz w:val="20"/>
          <w:lang w:val="hy-AM"/>
        </w:rPr>
        <w:t>պիտանի</w:t>
      </w:r>
      <w:r w:rsidR="003B60D5" w:rsidRPr="00095A8A">
        <w:rPr>
          <w:rFonts w:ascii="GHEA Grapalat" w:hAnsi="GHEA Grapalat"/>
          <w:sz w:val="20"/>
          <w:lang w:val="af-ZA"/>
        </w:rPr>
        <w:t xml:space="preserve">) </w:t>
      </w:r>
      <w:r w:rsidR="003B60D5" w:rsidRPr="00095A8A">
        <w:rPr>
          <w:rFonts w:ascii="GHEA Grapalat" w:hAnsi="GHEA Grapalat"/>
          <w:sz w:val="20"/>
          <w:lang w:val="hy-AM"/>
        </w:rPr>
        <w:t>հայտեր</w:t>
      </w:r>
      <w:r w:rsidR="003B60D5" w:rsidRPr="00095A8A">
        <w:rPr>
          <w:rFonts w:ascii="GHEA Grapalat" w:hAnsi="GHEA Grapalat"/>
          <w:sz w:val="20"/>
          <w:lang w:val="af-ZA"/>
        </w:rPr>
        <w:t xml:space="preserve">, </w:t>
      </w:r>
      <w:r w:rsidR="003B60D5" w:rsidRPr="00095A8A">
        <w:rPr>
          <w:rFonts w:ascii="GHEA Grapalat" w:hAnsi="GHEA Grapalat"/>
          <w:sz w:val="20"/>
          <w:lang w:val="hy-AM"/>
        </w:rPr>
        <w:t>որից</w:t>
      </w:r>
      <w:r w:rsidR="003B60D5" w:rsidRPr="00095A8A">
        <w:rPr>
          <w:rFonts w:ascii="GHEA Grapalat" w:hAnsi="GHEA Grapalat"/>
          <w:sz w:val="20"/>
          <w:lang w:val="af-ZA"/>
        </w:rPr>
        <w:t xml:space="preserve"> </w:t>
      </w:r>
      <w:r w:rsidR="003B60D5" w:rsidRPr="00095A8A">
        <w:rPr>
          <w:rFonts w:ascii="GHEA Grapalat" w:hAnsi="GHEA Grapalat"/>
          <w:sz w:val="20"/>
          <w:lang w:val="hy-AM"/>
        </w:rPr>
        <w:t>հետո</w:t>
      </w:r>
      <w:r w:rsidR="003B60D5" w:rsidRPr="00095A8A">
        <w:rPr>
          <w:rFonts w:ascii="GHEA Grapalat" w:hAnsi="GHEA Grapalat"/>
          <w:sz w:val="20"/>
          <w:lang w:val="af-ZA"/>
        </w:rPr>
        <w:t xml:space="preserve"> </w:t>
      </w:r>
      <w:r w:rsidR="003B60D5" w:rsidRPr="00095A8A">
        <w:rPr>
          <w:rFonts w:ascii="GHEA Grapalat" w:hAnsi="GHEA Grapalat"/>
          <w:sz w:val="20"/>
          <w:lang w:val="hy-AM"/>
        </w:rPr>
        <w:t>երկրորդ</w:t>
      </w:r>
      <w:r w:rsidR="003B60D5" w:rsidRPr="00095A8A">
        <w:rPr>
          <w:rFonts w:ascii="GHEA Grapalat" w:hAnsi="GHEA Grapalat"/>
          <w:sz w:val="20"/>
          <w:lang w:val="af-ZA"/>
        </w:rPr>
        <w:t xml:space="preserve"> </w:t>
      </w:r>
      <w:r w:rsidR="003B60D5" w:rsidRPr="00095A8A">
        <w:rPr>
          <w:rFonts w:ascii="GHEA Grapalat" w:hAnsi="GHEA Grapalat"/>
          <w:sz w:val="20"/>
          <w:lang w:val="hy-AM"/>
        </w:rPr>
        <w:t>բացող</w:t>
      </w:r>
      <w:r w:rsidR="003B60D5" w:rsidRPr="00095A8A">
        <w:rPr>
          <w:rFonts w:ascii="GHEA Grapalat" w:hAnsi="GHEA Grapalat"/>
          <w:sz w:val="20"/>
          <w:lang w:val="af-ZA"/>
        </w:rPr>
        <w:t xml:space="preserve"> </w:t>
      </w:r>
      <w:r w:rsidR="003B60D5" w:rsidRPr="00095A8A">
        <w:rPr>
          <w:rFonts w:ascii="GHEA Grapalat" w:hAnsi="GHEA Grapalat"/>
          <w:sz w:val="20"/>
          <w:lang w:val="hy-AM"/>
        </w:rPr>
        <w:t>անդամը</w:t>
      </w:r>
      <w:r w:rsidR="003B60D5" w:rsidRPr="00095A8A">
        <w:rPr>
          <w:rFonts w:ascii="GHEA Grapalat" w:hAnsi="GHEA Grapalat"/>
          <w:sz w:val="20"/>
          <w:lang w:val="af-ZA"/>
        </w:rPr>
        <w:t xml:space="preserve"> </w:t>
      </w:r>
      <w:r w:rsidR="003B60D5" w:rsidRPr="00095A8A">
        <w:rPr>
          <w:rFonts w:ascii="GHEA Grapalat" w:hAnsi="GHEA Grapalat"/>
          <w:sz w:val="20"/>
          <w:lang w:val="hy-AM"/>
        </w:rPr>
        <w:t>հաստատում</w:t>
      </w:r>
      <w:r w:rsidR="003B60D5" w:rsidRPr="00095A8A">
        <w:rPr>
          <w:rFonts w:ascii="GHEA Grapalat" w:hAnsi="GHEA Grapalat"/>
          <w:sz w:val="20"/>
          <w:lang w:val="af-ZA"/>
        </w:rPr>
        <w:t xml:space="preserve"> </w:t>
      </w:r>
      <w:r w:rsidR="003B60D5" w:rsidRPr="00095A8A">
        <w:rPr>
          <w:rFonts w:ascii="GHEA Grapalat" w:hAnsi="GHEA Grapalat"/>
          <w:sz w:val="20"/>
          <w:lang w:val="hy-AM"/>
        </w:rPr>
        <w:t>է</w:t>
      </w:r>
      <w:r w:rsidR="003B60D5" w:rsidRPr="00095A8A">
        <w:rPr>
          <w:rFonts w:ascii="GHEA Grapalat" w:hAnsi="GHEA Grapalat"/>
          <w:sz w:val="20"/>
          <w:lang w:val="af-ZA"/>
        </w:rPr>
        <w:t xml:space="preserve"> </w:t>
      </w:r>
      <w:r w:rsidR="003B60D5" w:rsidRPr="00095A8A">
        <w:rPr>
          <w:rFonts w:ascii="GHEA Grapalat" w:hAnsi="GHEA Grapalat"/>
          <w:sz w:val="20"/>
          <w:lang w:val="hy-AM"/>
        </w:rPr>
        <w:t>իրեն</w:t>
      </w:r>
      <w:r w:rsidR="003B60D5" w:rsidRPr="00095A8A">
        <w:rPr>
          <w:rFonts w:ascii="GHEA Grapalat" w:hAnsi="GHEA Grapalat"/>
          <w:sz w:val="20"/>
          <w:lang w:val="af-ZA"/>
        </w:rPr>
        <w:t xml:space="preserve"> </w:t>
      </w:r>
      <w:r w:rsidR="003B60D5" w:rsidRPr="00095A8A">
        <w:rPr>
          <w:rFonts w:ascii="GHEA Grapalat" w:hAnsi="GHEA Grapalat" w:cs="Sylfaen"/>
          <w:sz w:val="20"/>
          <w:lang w:val="hy-AM"/>
        </w:rPr>
        <w:t>ներկայացված</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հայտերի</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ցուցակը</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Հաստատումից</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հետո</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բեռնվում</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է</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հայտերի</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բացման</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մասին</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արձանագրությունը</w:t>
      </w:r>
      <w:r w:rsidR="003B60D5" w:rsidRPr="00095A8A">
        <w:rPr>
          <w:rFonts w:ascii="GHEA Grapalat" w:hAnsi="GHEA Grapalat" w:cs="Sylfaen"/>
          <w:sz w:val="20"/>
          <w:lang w:val="af-ZA"/>
        </w:rPr>
        <w:t xml:space="preserve"> (</w:t>
      </w:r>
      <w:r w:rsidR="00CB79A4" w:rsidRPr="00095A8A">
        <w:rPr>
          <w:rFonts w:ascii="GHEA Grapalat" w:hAnsi="GHEA Grapalat" w:cs="Sylfaen"/>
          <w:sz w:val="20"/>
          <w:lang w:val="hy-AM"/>
        </w:rPr>
        <w:t>հ</w:t>
      </w:r>
      <w:r w:rsidR="003B60D5" w:rsidRPr="00095A8A">
        <w:rPr>
          <w:rFonts w:ascii="GHEA Grapalat" w:hAnsi="GHEA Grapalat" w:cs="Sylfaen"/>
          <w:sz w:val="20"/>
          <w:lang w:val="hy-AM"/>
        </w:rPr>
        <w:t>ամակարգում՝</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հաշվետվություն</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որը</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հայտերի</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բացման</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օրը</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հանձնաժողովի</w:t>
      </w:r>
      <w:r w:rsidR="003B60D5" w:rsidRPr="00095A8A">
        <w:rPr>
          <w:rFonts w:ascii="GHEA Grapalat" w:hAnsi="GHEA Grapalat" w:cs="Sylfaen"/>
          <w:sz w:val="20"/>
          <w:lang w:val="af-ZA"/>
        </w:rPr>
        <w:t xml:space="preserve"> </w:t>
      </w:r>
      <w:r w:rsidR="003B60D5" w:rsidRPr="00095A8A">
        <w:rPr>
          <w:rFonts w:ascii="GHEA Grapalat" w:hAnsi="GHEA Grapalat" w:cs="Sylfaen"/>
          <w:sz w:val="20"/>
          <w:lang w:val="hy-AM"/>
        </w:rPr>
        <w:t>քարտուղարը</w:t>
      </w:r>
      <w:r w:rsidR="003B60D5" w:rsidRPr="00095A8A">
        <w:rPr>
          <w:rFonts w:ascii="GHEA Grapalat" w:hAnsi="GHEA Grapalat" w:cs="Sylfaen"/>
          <w:sz w:val="20"/>
          <w:lang w:val="af-ZA"/>
        </w:rPr>
        <w:t xml:space="preserve"> </w:t>
      </w:r>
      <w:r w:rsidRPr="00095A8A">
        <w:rPr>
          <w:rFonts w:ascii="GHEA Grapalat" w:hAnsi="GHEA Grapalat" w:cs="Sylfaen"/>
          <w:sz w:val="20"/>
          <w:lang w:val="hy-AM"/>
        </w:rPr>
        <w:t xml:space="preserve"> </w:t>
      </w:r>
      <w:r w:rsidR="00CB79A4" w:rsidRPr="00095A8A">
        <w:rPr>
          <w:rFonts w:ascii="GHEA Grapalat" w:hAnsi="GHEA Grapalat" w:cs="Sylfaen"/>
          <w:sz w:val="20"/>
          <w:lang w:val="hy-AM"/>
        </w:rPr>
        <w:t xml:space="preserve">համակարգի </w:t>
      </w:r>
      <w:r w:rsidRPr="00095A8A">
        <w:rPr>
          <w:rFonts w:ascii="GHEA Grapalat" w:hAnsi="GHEA Grapalat" w:cs="Sylfaen"/>
          <w:sz w:val="20"/>
          <w:lang w:val="hy-AM"/>
        </w:rPr>
        <w:t>միջոցով</w:t>
      </w:r>
      <w:r w:rsidR="003B60D5" w:rsidRPr="00095A8A">
        <w:rPr>
          <w:rFonts w:ascii="GHEA Grapalat" w:hAnsi="GHEA Grapalat" w:cs="Sylfaen"/>
          <w:sz w:val="20"/>
          <w:lang w:val="af-ZA"/>
        </w:rPr>
        <w:t xml:space="preserve"> </w:t>
      </w:r>
      <w:r w:rsidRPr="00095A8A">
        <w:rPr>
          <w:rFonts w:ascii="GHEA Grapalat" w:hAnsi="GHEA Grapalat" w:cs="Sylfaen"/>
          <w:sz w:val="20"/>
          <w:lang w:val="hy-AM"/>
        </w:rPr>
        <w:t xml:space="preserve">ուղարկում է </w:t>
      </w:r>
      <w:r w:rsidR="00153C87" w:rsidRPr="00095A8A">
        <w:rPr>
          <w:rFonts w:ascii="GHEA Grapalat" w:hAnsi="GHEA Grapalat" w:cs="Sylfaen"/>
          <w:sz w:val="20"/>
          <w:lang w:val="hy-AM"/>
        </w:rPr>
        <w:t xml:space="preserve">մասնակիցների </w:t>
      </w:r>
      <w:r w:rsidRPr="00095A8A">
        <w:rPr>
          <w:rFonts w:ascii="GHEA Grapalat" w:hAnsi="GHEA Grapalat" w:cs="Sylfaen"/>
          <w:sz w:val="20"/>
          <w:lang w:val="hy-AM"/>
        </w:rPr>
        <w:t>էլեկտրոնային փոստերին</w:t>
      </w:r>
      <w:r w:rsidR="003B60D5" w:rsidRPr="00095A8A">
        <w:rPr>
          <w:rFonts w:ascii="GHEA Grapalat" w:hAnsi="GHEA Grapalat" w:cs="Sylfaen"/>
          <w:sz w:val="20"/>
          <w:lang w:val="af-ZA"/>
        </w:rPr>
        <w:t>:</w:t>
      </w:r>
    </w:p>
    <w:p w14:paraId="7F7C79B7" w14:textId="2B0DFDFC" w:rsidR="009A796C" w:rsidRPr="00095A8A" w:rsidRDefault="002F61F9" w:rsidP="00EF3662">
      <w:pPr>
        <w:ind w:firstLine="567"/>
        <w:jc w:val="both"/>
        <w:rPr>
          <w:rFonts w:ascii="GHEA Grapalat" w:hAnsi="GHEA Grapalat" w:cs="Sylfaen"/>
          <w:sz w:val="20"/>
          <w:lang w:val="af-ZA"/>
        </w:rPr>
      </w:pPr>
      <w:r>
        <w:rPr>
          <w:rFonts w:ascii="GHEA Grapalat" w:hAnsi="GHEA Grapalat" w:cs="Sylfaen"/>
          <w:sz w:val="20"/>
          <w:lang w:val="hy-AM"/>
        </w:rPr>
        <w:t>7</w:t>
      </w:r>
      <w:r w:rsidR="00152564" w:rsidRPr="00095A8A">
        <w:rPr>
          <w:rFonts w:ascii="GHEA Grapalat" w:hAnsi="GHEA Grapalat" w:cs="Sylfaen"/>
          <w:sz w:val="20"/>
          <w:lang w:val="af-ZA"/>
        </w:rPr>
        <w:t>.</w:t>
      </w:r>
      <w:r w:rsidR="00C029B6" w:rsidRPr="00095A8A">
        <w:rPr>
          <w:rFonts w:ascii="GHEA Grapalat" w:hAnsi="GHEA Grapalat" w:cs="Sylfaen"/>
          <w:sz w:val="20"/>
          <w:lang w:val="af-ZA"/>
        </w:rPr>
        <w:t>2</w:t>
      </w:r>
      <w:r w:rsidR="00152564" w:rsidRPr="00095A8A">
        <w:rPr>
          <w:rFonts w:ascii="GHEA Grapalat" w:hAnsi="GHEA Grapalat" w:cs="Sylfaen"/>
          <w:sz w:val="20"/>
          <w:lang w:val="af-ZA"/>
        </w:rPr>
        <w:t xml:space="preserve"> </w:t>
      </w:r>
      <w:r w:rsidR="00F61898" w:rsidRPr="00095A8A">
        <w:rPr>
          <w:rFonts w:ascii="GHEA Grapalat" w:hAnsi="GHEA Grapalat" w:cs="Sylfaen"/>
          <w:sz w:val="20"/>
        </w:rPr>
        <w:t>Հայտերը</w:t>
      </w:r>
      <w:r w:rsidR="00F61898" w:rsidRPr="00095A8A">
        <w:rPr>
          <w:rFonts w:ascii="GHEA Grapalat" w:hAnsi="GHEA Grapalat" w:cs="Sylfaen"/>
          <w:sz w:val="20"/>
          <w:lang w:val="af-ZA"/>
        </w:rPr>
        <w:t xml:space="preserve"> </w:t>
      </w:r>
      <w:r w:rsidR="00F61898" w:rsidRPr="00095A8A">
        <w:rPr>
          <w:rFonts w:ascii="GHEA Grapalat" w:hAnsi="GHEA Grapalat" w:cs="Sylfaen"/>
          <w:sz w:val="20"/>
        </w:rPr>
        <w:t>գնահատվում</w:t>
      </w:r>
      <w:r w:rsidR="00F61898" w:rsidRPr="00095A8A">
        <w:rPr>
          <w:rFonts w:ascii="GHEA Grapalat" w:hAnsi="GHEA Grapalat" w:cs="Sylfaen"/>
          <w:sz w:val="20"/>
          <w:lang w:val="af-ZA"/>
        </w:rPr>
        <w:t xml:space="preserve"> </w:t>
      </w:r>
      <w:r w:rsidR="00F61898" w:rsidRPr="00095A8A">
        <w:rPr>
          <w:rFonts w:ascii="GHEA Grapalat" w:hAnsi="GHEA Grapalat" w:cs="Sylfaen"/>
          <w:sz w:val="20"/>
        </w:rPr>
        <w:t>են</w:t>
      </w:r>
      <w:r w:rsidR="00F61898" w:rsidRPr="00095A8A">
        <w:rPr>
          <w:rFonts w:ascii="GHEA Grapalat" w:hAnsi="GHEA Grapalat" w:cs="Sylfaen"/>
          <w:sz w:val="20"/>
          <w:lang w:val="af-ZA"/>
        </w:rPr>
        <w:t xml:space="preserve"> </w:t>
      </w:r>
      <w:r w:rsidR="00F61898" w:rsidRPr="00095A8A">
        <w:rPr>
          <w:rFonts w:ascii="GHEA Grapalat" w:hAnsi="GHEA Grapalat" w:cs="Sylfaen"/>
          <w:sz w:val="20"/>
        </w:rPr>
        <w:t>սույն</w:t>
      </w:r>
      <w:r w:rsidR="00F61898" w:rsidRPr="00095A8A">
        <w:rPr>
          <w:rFonts w:ascii="GHEA Grapalat" w:hAnsi="GHEA Grapalat" w:cs="Sylfaen"/>
          <w:sz w:val="20"/>
          <w:lang w:val="af-ZA"/>
        </w:rPr>
        <w:t xml:space="preserve"> </w:t>
      </w:r>
      <w:r w:rsidR="00F61898" w:rsidRPr="00095A8A">
        <w:rPr>
          <w:rFonts w:ascii="GHEA Grapalat" w:hAnsi="GHEA Grapalat" w:cs="Sylfaen"/>
          <w:sz w:val="20"/>
        </w:rPr>
        <w:t>հրավերով</w:t>
      </w:r>
      <w:r w:rsidR="00F61898" w:rsidRPr="00095A8A">
        <w:rPr>
          <w:rFonts w:ascii="GHEA Grapalat" w:hAnsi="GHEA Grapalat" w:cs="Sylfaen"/>
          <w:sz w:val="20"/>
          <w:lang w:val="af-ZA"/>
        </w:rPr>
        <w:t xml:space="preserve"> </w:t>
      </w:r>
      <w:r w:rsidR="00F61898" w:rsidRPr="00095A8A">
        <w:rPr>
          <w:rFonts w:ascii="GHEA Grapalat" w:hAnsi="GHEA Grapalat" w:cs="Sylfaen"/>
          <w:sz w:val="20"/>
        </w:rPr>
        <w:t>սահմանված</w:t>
      </w:r>
      <w:r w:rsidR="00F61898" w:rsidRPr="00095A8A">
        <w:rPr>
          <w:rFonts w:ascii="GHEA Grapalat" w:hAnsi="GHEA Grapalat" w:cs="Sylfaen"/>
          <w:sz w:val="20"/>
          <w:lang w:val="af-ZA"/>
        </w:rPr>
        <w:t xml:space="preserve"> </w:t>
      </w:r>
      <w:r w:rsidR="00F61898" w:rsidRPr="00095A8A">
        <w:rPr>
          <w:rFonts w:ascii="GHEA Grapalat" w:hAnsi="GHEA Grapalat" w:cs="Sylfaen"/>
          <w:sz w:val="20"/>
        </w:rPr>
        <w:t>կարգով</w:t>
      </w:r>
      <w:r w:rsidR="00152564" w:rsidRPr="00095A8A">
        <w:rPr>
          <w:rFonts w:ascii="GHEA Grapalat" w:hAnsi="GHEA Grapalat" w:cs="Sylfaen"/>
          <w:sz w:val="20"/>
          <w:lang w:val="af-ZA"/>
        </w:rPr>
        <w:t>:</w:t>
      </w:r>
      <w:r w:rsidR="00B46279" w:rsidRPr="00095A8A">
        <w:rPr>
          <w:rFonts w:ascii="GHEA Grapalat" w:hAnsi="GHEA Grapalat" w:cs="Sylfaen"/>
          <w:sz w:val="20"/>
          <w:lang w:val="af-ZA"/>
        </w:rPr>
        <w:t xml:space="preserve"> </w:t>
      </w:r>
    </w:p>
    <w:p w14:paraId="6556558B" w14:textId="42B9AE8E" w:rsidR="009A796C" w:rsidRPr="00095A8A" w:rsidRDefault="00E6123F" w:rsidP="00F7009A">
      <w:pPr>
        <w:ind w:firstLine="567"/>
        <w:jc w:val="both"/>
        <w:rPr>
          <w:rFonts w:ascii="GHEA Grapalat" w:hAnsi="GHEA Grapalat" w:cs="Sylfaen"/>
          <w:sz w:val="20"/>
          <w:lang w:val="af-ZA"/>
        </w:rPr>
      </w:pPr>
      <w:r w:rsidRPr="00095A8A">
        <w:rPr>
          <w:rFonts w:ascii="GHEA Grapalat" w:hAnsi="GHEA Grapalat" w:cs="Sylfaen"/>
          <w:sz w:val="20"/>
        </w:rPr>
        <w:t>Հ</w:t>
      </w:r>
      <w:r w:rsidR="009A796C" w:rsidRPr="00095A8A">
        <w:rPr>
          <w:rFonts w:ascii="GHEA Grapalat" w:hAnsi="GHEA Grapalat" w:cs="Sylfaen"/>
          <w:sz w:val="20"/>
        </w:rPr>
        <w:t>այտերի</w:t>
      </w:r>
      <w:r w:rsidR="009A796C" w:rsidRPr="00095A8A">
        <w:rPr>
          <w:rFonts w:ascii="GHEA Grapalat" w:hAnsi="GHEA Grapalat" w:cs="Sylfaen"/>
          <w:sz w:val="20"/>
          <w:lang w:val="af-ZA"/>
        </w:rPr>
        <w:t xml:space="preserve"> </w:t>
      </w:r>
      <w:r w:rsidR="009A796C" w:rsidRPr="00095A8A">
        <w:rPr>
          <w:rFonts w:ascii="GHEA Grapalat" w:hAnsi="GHEA Grapalat" w:cs="Sylfaen"/>
          <w:sz w:val="20"/>
        </w:rPr>
        <w:t>գնահատումն</w:t>
      </w:r>
      <w:r w:rsidR="009A796C" w:rsidRPr="00095A8A">
        <w:rPr>
          <w:rFonts w:ascii="GHEA Grapalat" w:hAnsi="GHEA Grapalat" w:cs="Sylfaen"/>
          <w:sz w:val="20"/>
          <w:lang w:val="af-ZA"/>
        </w:rPr>
        <w:t xml:space="preserve"> </w:t>
      </w:r>
      <w:r w:rsidR="009A796C" w:rsidRPr="00095A8A">
        <w:rPr>
          <w:rFonts w:ascii="GHEA Grapalat" w:hAnsi="GHEA Grapalat" w:cs="Sylfaen"/>
          <w:sz w:val="20"/>
        </w:rPr>
        <w:t>իրականացվում</w:t>
      </w:r>
      <w:r w:rsidR="009A796C" w:rsidRPr="00095A8A">
        <w:rPr>
          <w:rFonts w:ascii="GHEA Grapalat" w:hAnsi="GHEA Grapalat" w:cs="Sylfaen"/>
          <w:sz w:val="20"/>
          <w:lang w:val="af-ZA"/>
        </w:rPr>
        <w:t xml:space="preserve"> </w:t>
      </w:r>
      <w:r w:rsidR="009A796C" w:rsidRPr="00095A8A">
        <w:rPr>
          <w:rFonts w:ascii="GHEA Grapalat" w:hAnsi="GHEA Grapalat" w:cs="Sylfaen"/>
          <w:sz w:val="20"/>
        </w:rPr>
        <w:t>է</w:t>
      </w:r>
      <w:r w:rsidR="009A796C" w:rsidRPr="00095A8A">
        <w:rPr>
          <w:rFonts w:ascii="GHEA Grapalat" w:hAnsi="GHEA Grapalat" w:cs="Sylfaen"/>
          <w:sz w:val="20"/>
          <w:lang w:val="af-ZA"/>
        </w:rPr>
        <w:t xml:space="preserve"> </w:t>
      </w:r>
      <w:r w:rsidR="009A796C" w:rsidRPr="00095A8A">
        <w:rPr>
          <w:rFonts w:ascii="GHEA Grapalat" w:hAnsi="GHEA Grapalat" w:cs="Sylfaen"/>
          <w:sz w:val="20"/>
        </w:rPr>
        <w:t>դրանց</w:t>
      </w:r>
      <w:r w:rsidR="009A796C" w:rsidRPr="00095A8A">
        <w:rPr>
          <w:rFonts w:ascii="GHEA Grapalat" w:hAnsi="GHEA Grapalat" w:cs="Sylfaen"/>
          <w:sz w:val="20"/>
          <w:lang w:val="af-ZA"/>
        </w:rPr>
        <w:t xml:space="preserve"> </w:t>
      </w:r>
      <w:r w:rsidR="009A796C" w:rsidRPr="00095A8A">
        <w:rPr>
          <w:rFonts w:ascii="GHEA Grapalat" w:hAnsi="GHEA Grapalat" w:cs="Sylfaen"/>
          <w:sz w:val="20"/>
        </w:rPr>
        <w:t>ներկայացման</w:t>
      </w:r>
      <w:r w:rsidR="009A796C" w:rsidRPr="00095A8A">
        <w:rPr>
          <w:rFonts w:ascii="GHEA Grapalat" w:hAnsi="GHEA Grapalat" w:cs="Sylfaen"/>
          <w:sz w:val="20"/>
          <w:lang w:val="af-ZA"/>
        </w:rPr>
        <w:t xml:space="preserve"> </w:t>
      </w:r>
      <w:r w:rsidR="009A796C" w:rsidRPr="00095A8A">
        <w:rPr>
          <w:rFonts w:ascii="GHEA Grapalat" w:hAnsi="GHEA Grapalat" w:cs="Sylfaen"/>
          <w:sz w:val="20"/>
        </w:rPr>
        <w:t>վերջնաժամկետը</w:t>
      </w:r>
      <w:r w:rsidR="009A796C" w:rsidRPr="00095A8A">
        <w:rPr>
          <w:rFonts w:ascii="GHEA Grapalat" w:hAnsi="GHEA Grapalat" w:cs="Sylfaen"/>
          <w:sz w:val="20"/>
          <w:lang w:val="af-ZA"/>
        </w:rPr>
        <w:t xml:space="preserve"> </w:t>
      </w:r>
      <w:r w:rsidR="009A796C" w:rsidRPr="00095A8A">
        <w:rPr>
          <w:rFonts w:ascii="GHEA Grapalat" w:hAnsi="GHEA Grapalat" w:cs="Sylfaen"/>
          <w:sz w:val="20"/>
        </w:rPr>
        <w:t>լրանալու</w:t>
      </w:r>
      <w:r w:rsidR="009A796C" w:rsidRPr="00095A8A">
        <w:rPr>
          <w:rFonts w:ascii="GHEA Grapalat" w:hAnsi="GHEA Grapalat" w:cs="Sylfaen"/>
          <w:sz w:val="20"/>
          <w:lang w:val="af-ZA"/>
        </w:rPr>
        <w:t xml:space="preserve"> </w:t>
      </w:r>
      <w:r w:rsidR="009A796C" w:rsidRPr="00095A8A">
        <w:rPr>
          <w:rFonts w:ascii="GHEA Grapalat" w:hAnsi="GHEA Grapalat" w:cs="Sylfaen"/>
          <w:sz w:val="20"/>
        </w:rPr>
        <w:t>օրվանից</w:t>
      </w:r>
      <w:r w:rsidR="009A796C" w:rsidRPr="00095A8A">
        <w:rPr>
          <w:rFonts w:ascii="GHEA Grapalat" w:hAnsi="GHEA Grapalat" w:cs="Sylfaen"/>
          <w:sz w:val="20"/>
          <w:lang w:val="af-ZA"/>
        </w:rPr>
        <w:t xml:space="preserve"> </w:t>
      </w:r>
      <w:r w:rsidR="009A796C" w:rsidRPr="00095A8A">
        <w:rPr>
          <w:rFonts w:ascii="GHEA Grapalat" w:hAnsi="GHEA Grapalat" w:cs="Sylfaen"/>
          <w:sz w:val="20"/>
        </w:rPr>
        <w:t>հաշված</w:t>
      </w:r>
      <w:r w:rsidR="009A796C" w:rsidRPr="00095A8A">
        <w:rPr>
          <w:rFonts w:ascii="GHEA Grapalat" w:hAnsi="GHEA Grapalat" w:cs="Sylfaen"/>
          <w:sz w:val="20"/>
          <w:lang w:val="af-ZA"/>
        </w:rPr>
        <w:t xml:space="preserve"> </w:t>
      </w:r>
      <w:r w:rsidR="00DA10C9" w:rsidRPr="00095A8A">
        <w:rPr>
          <w:rFonts w:ascii="GHEA Grapalat" w:hAnsi="GHEA Grapalat" w:cs="Sylfaen"/>
          <w:sz w:val="20"/>
          <w:lang w:val="af-ZA"/>
        </w:rPr>
        <w:t xml:space="preserve"> </w:t>
      </w:r>
      <w:r w:rsidR="009A796C" w:rsidRPr="00095A8A">
        <w:rPr>
          <w:rFonts w:ascii="GHEA Grapalat" w:hAnsi="GHEA Grapalat" w:cs="Sylfaen"/>
          <w:sz w:val="20"/>
        </w:rPr>
        <w:t>տաս</w:t>
      </w:r>
      <w:r w:rsidR="0043390C" w:rsidRPr="00095A8A">
        <w:rPr>
          <w:rFonts w:ascii="GHEA Grapalat" w:hAnsi="GHEA Grapalat" w:cs="Sylfaen"/>
          <w:sz w:val="20"/>
          <w:lang w:val="hy-AM"/>
        </w:rPr>
        <w:t>նհինգ</w:t>
      </w:r>
      <w:r w:rsidR="00F7009A" w:rsidRPr="00095A8A">
        <w:rPr>
          <w:rFonts w:ascii="GHEA Grapalat" w:hAnsi="GHEA Grapalat" w:cs="Sylfaen"/>
          <w:sz w:val="20"/>
          <w:lang w:val="af-ZA"/>
        </w:rPr>
        <w:t xml:space="preserve"> </w:t>
      </w:r>
      <w:r w:rsidR="009A796C" w:rsidRPr="00095A8A">
        <w:rPr>
          <w:rFonts w:ascii="GHEA Grapalat" w:hAnsi="GHEA Grapalat" w:cs="Sylfaen"/>
          <w:sz w:val="20"/>
        </w:rPr>
        <w:t>աշխատանքային</w:t>
      </w:r>
      <w:r w:rsidR="009A796C" w:rsidRPr="00095A8A">
        <w:rPr>
          <w:rFonts w:ascii="GHEA Grapalat" w:hAnsi="GHEA Grapalat" w:cs="Sylfaen"/>
          <w:sz w:val="20"/>
          <w:lang w:val="af-ZA"/>
        </w:rPr>
        <w:t xml:space="preserve"> </w:t>
      </w:r>
      <w:r w:rsidR="009A796C" w:rsidRPr="00095A8A">
        <w:rPr>
          <w:rFonts w:ascii="GHEA Grapalat" w:hAnsi="GHEA Grapalat" w:cs="Sylfaen"/>
          <w:sz w:val="20"/>
        </w:rPr>
        <w:t>օրվա</w:t>
      </w:r>
      <w:r w:rsidR="009A796C" w:rsidRPr="00095A8A">
        <w:rPr>
          <w:rFonts w:ascii="GHEA Grapalat" w:hAnsi="GHEA Grapalat" w:cs="Sylfaen"/>
          <w:sz w:val="20"/>
          <w:lang w:val="af-ZA"/>
        </w:rPr>
        <w:t xml:space="preserve"> </w:t>
      </w:r>
      <w:r w:rsidR="009A796C" w:rsidRPr="00095A8A">
        <w:rPr>
          <w:rFonts w:ascii="GHEA Grapalat" w:hAnsi="GHEA Grapalat" w:cs="Sylfaen"/>
          <w:sz w:val="20"/>
        </w:rPr>
        <w:t>ընթացքում</w:t>
      </w:r>
      <w:r w:rsidR="009A796C" w:rsidRPr="00095A8A">
        <w:rPr>
          <w:rFonts w:ascii="GHEA Grapalat" w:hAnsi="GHEA Grapalat" w:cs="Sylfaen"/>
          <w:sz w:val="20"/>
          <w:lang w:val="af-ZA"/>
        </w:rPr>
        <w:t>:</w:t>
      </w:r>
      <w:r w:rsidR="001E17BA" w:rsidRPr="00095A8A">
        <w:rPr>
          <w:rFonts w:ascii="GHEA Grapalat" w:hAnsi="GHEA Grapalat" w:cs="Sylfaen"/>
          <w:sz w:val="20"/>
          <w:lang w:val="af-ZA"/>
        </w:rPr>
        <w:t xml:space="preserve"> </w:t>
      </w:r>
    </w:p>
    <w:p w14:paraId="3C1C9D46" w14:textId="04C0AD82" w:rsidR="00ED6836" w:rsidRPr="00095A8A" w:rsidRDefault="00745561" w:rsidP="00EF3662">
      <w:pPr>
        <w:ind w:firstLine="567"/>
        <w:jc w:val="both"/>
        <w:rPr>
          <w:rFonts w:ascii="GHEA Grapalat" w:hAnsi="GHEA Grapalat" w:cs="Sylfaen"/>
          <w:sz w:val="20"/>
          <w:lang w:val="af-ZA"/>
        </w:rPr>
      </w:pPr>
      <w:r w:rsidRPr="00095A8A">
        <w:rPr>
          <w:rFonts w:ascii="GHEA Grapalat" w:hAnsi="GHEA Grapalat" w:cs="Sylfaen"/>
          <w:sz w:val="20"/>
        </w:rPr>
        <w:t>Բավարար</w:t>
      </w:r>
      <w:r w:rsidRPr="00095A8A">
        <w:rPr>
          <w:rFonts w:ascii="GHEA Grapalat" w:hAnsi="GHEA Grapalat" w:cs="Sylfaen"/>
          <w:sz w:val="20"/>
          <w:lang w:val="af-ZA"/>
        </w:rPr>
        <w:t xml:space="preserve"> </w:t>
      </w:r>
      <w:r w:rsidRPr="00095A8A">
        <w:rPr>
          <w:rFonts w:ascii="GHEA Grapalat" w:hAnsi="GHEA Grapalat" w:cs="Sylfaen"/>
          <w:sz w:val="20"/>
        </w:rPr>
        <w:t>են</w:t>
      </w:r>
      <w:r w:rsidRPr="00095A8A">
        <w:rPr>
          <w:rFonts w:ascii="GHEA Grapalat" w:hAnsi="GHEA Grapalat" w:cs="Sylfaen"/>
          <w:sz w:val="20"/>
          <w:lang w:val="af-ZA"/>
        </w:rPr>
        <w:t xml:space="preserve"> </w:t>
      </w:r>
      <w:r w:rsidRPr="00095A8A">
        <w:rPr>
          <w:rFonts w:ascii="GHEA Grapalat" w:hAnsi="GHEA Grapalat" w:cs="Sylfaen"/>
          <w:sz w:val="20"/>
        </w:rPr>
        <w:t>գնահատվում</w:t>
      </w:r>
      <w:r w:rsidRPr="00095A8A">
        <w:rPr>
          <w:rFonts w:ascii="GHEA Grapalat" w:hAnsi="GHEA Grapalat" w:cs="Sylfaen"/>
          <w:sz w:val="20"/>
          <w:lang w:val="af-ZA"/>
        </w:rPr>
        <w:t xml:space="preserve"> </w:t>
      </w:r>
      <w:r w:rsidRPr="00095A8A">
        <w:rPr>
          <w:rFonts w:ascii="GHEA Grapalat" w:hAnsi="GHEA Grapalat" w:cs="Sylfaen"/>
          <w:sz w:val="20"/>
        </w:rPr>
        <w:t>սույն</w:t>
      </w:r>
      <w:r w:rsidRPr="00095A8A">
        <w:rPr>
          <w:rFonts w:ascii="GHEA Grapalat" w:hAnsi="GHEA Grapalat" w:cs="Sylfaen"/>
          <w:sz w:val="20"/>
          <w:lang w:val="af-ZA"/>
        </w:rPr>
        <w:t xml:space="preserve"> </w:t>
      </w:r>
      <w:r w:rsidRPr="00095A8A">
        <w:rPr>
          <w:rFonts w:ascii="GHEA Grapalat" w:hAnsi="GHEA Grapalat" w:cs="Sylfaen"/>
          <w:sz w:val="20"/>
        </w:rPr>
        <w:t>հրավերով</w:t>
      </w:r>
      <w:r w:rsidRPr="00095A8A">
        <w:rPr>
          <w:rFonts w:ascii="GHEA Grapalat" w:hAnsi="GHEA Grapalat" w:cs="Sylfaen"/>
          <w:sz w:val="20"/>
          <w:lang w:val="af-ZA"/>
        </w:rPr>
        <w:t xml:space="preserve"> </w:t>
      </w:r>
      <w:r w:rsidRPr="00095A8A">
        <w:rPr>
          <w:rFonts w:ascii="GHEA Grapalat" w:hAnsi="GHEA Grapalat" w:cs="Sylfaen"/>
          <w:sz w:val="20"/>
        </w:rPr>
        <w:t>նախատեսված</w:t>
      </w:r>
      <w:r w:rsidRPr="00095A8A">
        <w:rPr>
          <w:rFonts w:ascii="GHEA Grapalat" w:hAnsi="GHEA Grapalat" w:cs="Sylfaen"/>
          <w:sz w:val="20"/>
          <w:lang w:val="af-ZA"/>
        </w:rPr>
        <w:t xml:space="preserve"> </w:t>
      </w:r>
      <w:r w:rsidRPr="00095A8A">
        <w:rPr>
          <w:rFonts w:ascii="GHEA Grapalat" w:hAnsi="GHEA Grapalat" w:cs="Sylfaen"/>
          <w:sz w:val="20"/>
        </w:rPr>
        <w:t>պայմաններին</w:t>
      </w:r>
      <w:r w:rsidRPr="00095A8A">
        <w:rPr>
          <w:rFonts w:ascii="GHEA Grapalat" w:hAnsi="GHEA Grapalat" w:cs="Sylfaen"/>
          <w:sz w:val="20"/>
          <w:lang w:val="af-ZA"/>
        </w:rPr>
        <w:t xml:space="preserve"> </w:t>
      </w:r>
      <w:r w:rsidRPr="00095A8A">
        <w:rPr>
          <w:rFonts w:ascii="GHEA Grapalat" w:hAnsi="GHEA Grapalat" w:cs="Sylfaen"/>
          <w:sz w:val="20"/>
        </w:rPr>
        <w:t>համապատասխանող</w:t>
      </w:r>
      <w:r w:rsidRPr="00095A8A">
        <w:rPr>
          <w:rFonts w:ascii="GHEA Grapalat" w:hAnsi="GHEA Grapalat" w:cs="Sylfaen"/>
          <w:sz w:val="20"/>
          <w:lang w:val="af-ZA"/>
        </w:rPr>
        <w:t xml:space="preserve"> </w:t>
      </w:r>
      <w:r w:rsidRPr="00095A8A">
        <w:rPr>
          <w:rFonts w:ascii="GHEA Grapalat" w:hAnsi="GHEA Grapalat" w:cs="Sylfaen"/>
          <w:sz w:val="20"/>
        </w:rPr>
        <w:t>հայտերը</w:t>
      </w:r>
      <w:r w:rsidRPr="00095A8A">
        <w:rPr>
          <w:rFonts w:ascii="GHEA Grapalat" w:hAnsi="GHEA Grapalat" w:cs="Sylfaen"/>
          <w:sz w:val="20"/>
          <w:lang w:val="af-ZA"/>
        </w:rPr>
        <w:t xml:space="preserve">, </w:t>
      </w:r>
      <w:r w:rsidRPr="00095A8A">
        <w:rPr>
          <w:rFonts w:ascii="GHEA Grapalat" w:hAnsi="GHEA Grapalat" w:cs="Sylfaen"/>
          <w:sz w:val="20"/>
        </w:rPr>
        <w:t>հակառակ</w:t>
      </w:r>
      <w:r w:rsidRPr="00095A8A">
        <w:rPr>
          <w:rFonts w:ascii="GHEA Grapalat" w:hAnsi="GHEA Grapalat" w:cs="Sylfaen"/>
          <w:sz w:val="20"/>
          <w:lang w:val="af-ZA"/>
        </w:rPr>
        <w:t xml:space="preserve"> </w:t>
      </w:r>
      <w:r w:rsidRPr="00095A8A">
        <w:rPr>
          <w:rFonts w:ascii="GHEA Grapalat" w:hAnsi="GHEA Grapalat" w:cs="Sylfaen"/>
          <w:sz w:val="20"/>
        </w:rPr>
        <w:t>դեպքում</w:t>
      </w:r>
      <w:r w:rsidRPr="00095A8A">
        <w:rPr>
          <w:rFonts w:ascii="GHEA Grapalat" w:hAnsi="GHEA Grapalat" w:cs="Sylfaen"/>
          <w:sz w:val="20"/>
          <w:lang w:val="af-ZA"/>
        </w:rPr>
        <w:t xml:space="preserve"> </w:t>
      </w:r>
      <w:r w:rsidRPr="00095A8A">
        <w:rPr>
          <w:rFonts w:ascii="GHEA Grapalat" w:hAnsi="GHEA Grapalat" w:cs="Sylfaen"/>
          <w:sz w:val="20"/>
        </w:rPr>
        <w:t>հայտերը</w:t>
      </w:r>
      <w:r w:rsidRPr="00095A8A">
        <w:rPr>
          <w:rFonts w:ascii="GHEA Grapalat" w:hAnsi="GHEA Grapalat" w:cs="Sylfaen"/>
          <w:sz w:val="20"/>
          <w:lang w:val="af-ZA"/>
        </w:rPr>
        <w:t xml:space="preserve"> </w:t>
      </w:r>
      <w:r w:rsidRPr="00095A8A">
        <w:rPr>
          <w:rFonts w:ascii="GHEA Grapalat" w:hAnsi="GHEA Grapalat" w:cs="Sylfaen"/>
          <w:sz w:val="20"/>
        </w:rPr>
        <w:t>գնահատվում</w:t>
      </w:r>
      <w:r w:rsidRPr="00095A8A">
        <w:rPr>
          <w:rFonts w:ascii="GHEA Grapalat" w:hAnsi="GHEA Grapalat" w:cs="Sylfaen"/>
          <w:sz w:val="20"/>
          <w:lang w:val="af-ZA"/>
        </w:rPr>
        <w:t xml:space="preserve"> </w:t>
      </w:r>
      <w:r w:rsidRPr="00095A8A">
        <w:rPr>
          <w:rFonts w:ascii="GHEA Grapalat" w:hAnsi="GHEA Grapalat" w:cs="Sylfaen"/>
          <w:sz w:val="20"/>
        </w:rPr>
        <w:t>են</w:t>
      </w:r>
      <w:r w:rsidRPr="00095A8A">
        <w:rPr>
          <w:rFonts w:ascii="GHEA Grapalat" w:hAnsi="GHEA Grapalat" w:cs="Sylfaen"/>
          <w:sz w:val="20"/>
          <w:lang w:val="af-ZA"/>
        </w:rPr>
        <w:t xml:space="preserve"> </w:t>
      </w:r>
      <w:r w:rsidRPr="00095A8A">
        <w:rPr>
          <w:rFonts w:ascii="GHEA Grapalat" w:hAnsi="GHEA Grapalat" w:cs="Sylfaen"/>
          <w:sz w:val="20"/>
        </w:rPr>
        <w:t>անբավարար</w:t>
      </w:r>
      <w:r w:rsidRPr="00095A8A">
        <w:rPr>
          <w:rFonts w:ascii="GHEA Grapalat" w:hAnsi="GHEA Grapalat" w:cs="Sylfaen"/>
          <w:sz w:val="20"/>
          <w:lang w:val="af-ZA"/>
        </w:rPr>
        <w:t xml:space="preserve"> </w:t>
      </w:r>
      <w:r w:rsidRPr="00095A8A">
        <w:rPr>
          <w:rFonts w:ascii="GHEA Grapalat" w:hAnsi="GHEA Grapalat" w:cs="Sylfaen"/>
          <w:sz w:val="20"/>
        </w:rPr>
        <w:t>և</w:t>
      </w:r>
      <w:r w:rsidRPr="00095A8A">
        <w:rPr>
          <w:rFonts w:ascii="GHEA Grapalat" w:hAnsi="GHEA Grapalat" w:cs="Sylfaen"/>
          <w:sz w:val="20"/>
          <w:lang w:val="af-ZA"/>
        </w:rPr>
        <w:t xml:space="preserve"> </w:t>
      </w:r>
      <w:r w:rsidRPr="00095A8A">
        <w:rPr>
          <w:rFonts w:ascii="GHEA Grapalat" w:hAnsi="GHEA Grapalat" w:cs="Sylfaen"/>
          <w:sz w:val="20"/>
        </w:rPr>
        <w:t>մերժվում</w:t>
      </w:r>
      <w:r w:rsidRPr="00095A8A">
        <w:rPr>
          <w:rFonts w:ascii="GHEA Grapalat" w:hAnsi="GHEA Grapalat" w:cs="Sylfaen"/>
          <w:sz w:val="20"/>
          <w:lang w:val="af-ZA"/>
        </w:rPr>
        <w:t xml:space="preserve"> </w:t>
      </w:r>
      <w:r w:rsidRPr="00095A8A">
        <w:rPr>
          <w:rFonts w:ascii="GHEA Grapalat" w:hAnsi="GHEA Grapalat" w:cs="Sylfaen"/>
          <w:sz w:val="20"/>
        </w:rPr>
        <w:t>են</w:t>
      </w:r>
      <w:r w:rsidR="00F20DA5" w:rsidRPr="00095A8A">
        <w:rPr>
          <w:rFonts w:ascii="GHEA Grapalat" w:hAnsi="GHEA Grapalat" w:cs="Sylfaen"/>
          <w:sz w:val="20"/>
          <w:lang w:val="af-ZA"/>
        </w:rPr>
        <w:t>:</w:t>
      </w:r>
      <w:r w:rsidRPr="00095A8A">
        <w:rPr>
          <w:rFonts w:ascii="GHEA Grapalat" w:hAnsi="GHEA Grapalat" w:cs="Sylfaen"/>
          <w:sz w:val="20"/>
          <w:lang w:val="af-ZA"/>
        </w:rPr>
        <w:t xml:space="preserve"> </w:t>
      </w:r>
      <w:r w:rsidR="00B46279" w:rsidRPr="00095A8A">
        <w:rPr>
          <w:rFonts w:ascii="GHEA Grapalat" w:hAnsi="GHEA Grapalat" w:cs="Sylfaen"/>
          <w:sz w:val="20"/>
        </w:rPr>
        <w:t>Ընդ</w:t>
      </w:r>
      <w:r w:rsidR="00B46279" w:rsidRPr="00095A8A">
        <w:rPr>
          <w:rFonts w:ascii="GHEA Grapalat" w:hAnsi="GHEA Grapalat" w:cs="Sylfaen"/>
          <w:sz w:val="20"/>
          <w:lang w:val="af-ZA"/>
        </w:rPr>
        <w:t xml:space="preserve"> որում հայտերի բացման </w:t>
      </w:r>
      <w:r w:rsidR="00F7009A" w:rsidRPr="00095A8A">
        <w:rPr>
          <w:rFonts w:ascii="GHEA Grapalat" w:hAnsi="GHEA Grapalat" w:cs="Sylfaen"/>
          <w:sz w:val="20"/>
          <w:lang w:val="af-ZA"/>
        </w:rPr>
        <w:t xml:space="preserve">և գնահատման </w:t>
      </w:r>
      <w:r w:rsidR="00B46279" w:rsidRPr="00095A8A">
        <w:rPr>
          <w:rFonts w:ascii="GHEA Grapalat" w:hAnsi="GHEA Grapalat" w:cs="Sylfaen"/>
          <w:sz w:val="20"/>
          <w:lang w:val="af-ZA"/>
        </w:rPr>
        <w:t xml:space="preserve">նիստում հանձնաժողովը մերժում է այն հայտերը, </w:t>
      </w:r>
      <w:r w:rsidR="00B46279" w:rsidRPr="00095A8A">
        <w:rPr>
          <w:rFonts w:ascii="GHEA Grapalat" w:hAnsi="GHEA Grapalat" w:cs="Sylfaen"/>
          <w:sz w:val="20"/>
        </w:rPr>
        <w:t>որոնցում</w:t>
      </w:r>
      <w:r w:rsidR="00B46279" w:rsidRPr="00095A8A">
        <w:rPr>
          <w:rFonts w:ascii="GHEA Grapalat" w:hAnsi="GHEA Grapalat" w:cs="Sylfaen"/>
          <w:sz w:val="20"/>
          <w:lang w:val="af-ZA"/>
        </w:rPr>
        <w:t xml:space="preserve"> </w:t>
      </w:r>
      <w:r w:rsidR="00ED6836" w:rsidRPr="00095A8A">
        <w:rPr>
          <w:rFonts w:ascii="GHEA Grapalat" w:hAnsi="GHEA Grapalat" w:cs="Sylfaen"/>
          <w:sz w:val="20"/>
        </w:rPr>
        <w:t>բացակայում</w:t>
      </w:r>
      <w:r w:rsidR="00ED6836" w:rsidRPr="00095A8A">
        <w:rPr>
          <w:rFonts w:ascii="GHEA Grapalat" w:hAnsi="GHEA Grapalat" w:cs="Sylfaen"/>
          <w:sz w:val="20"/>
          <w:lang w:val="af-ZA"/>
        </w:rPr>
        <w:t xml:space="preserve"> </w:t>
      </w:r>
      <w:r w:rsidR="0043390C" w:rsidRPr="00095A8A">
        <w:rPr>
          <w:rFonts w:ascii="GHEA Grapalat" w:hAnsi="GHEA Grapalat" w:cs="Sylfaen"/>
          <w:sz w:val="20"/>
          <w:lang w:val="hy-AM"/>
        </w:rPr>
        <w:t>են</w:t>
      </w:r>
      <w:r w:rsidR="00763EF7" w:rsidRPr="00095A8A">
        <w:rPr>
          <w:rFonts w:ascii="GHEA Grapalat" w:hAnsi="GHEA Grapalat" w:cs="Sylfaen"/>
          <w:sz w:val="20"/>
          <w:lang w:val="af-ZA"/>
        </w:rPr>
        <w:t xml:space="preserve"> </w:t>
      </w:r>
      <w:r w:rsidR="00ED6836" w:rsidRPr="00095A8A">
        <w:rPr>
          <w:rFonts w:ascii="GHEA Grapalat" w:hAnsi="GHEA Grapalat" w:cs="Sylfaen"/>
          <w:sz w:val="20"/>
        </w:rPr>
        <w:t>գնային</w:t>
      </w:r>
      <w:r w:rsidR="00ED6836" w:rsidRPr="00095A8A">
        <w:rPr>
          <w:rFonts w:ascii="GHEA Grapalat" w:hAnsi="GHEA Grapalat" w:cs="Sylfaen"/>
          <w:sz w:val="20"/>
          <w:lang w:val="af-ZA"/>
        </w:rPr>
        <w:t xml:space="preserve"> </w:t>
      </w:r>
      <w:r w:rsidR="00ED6836" w:rsidRPr="00095A8A">
        <w:rPr>
          <w:rFonts w:ascii="GHEA Grapalat" w:hAnsi="GHEA Grapalat" w:cs="Sylfaen"/>
          <w:sz w:val="20"/>
        </w:rPr>
        <w:t>առաջարկ</w:t>
      </w:r>
      <w:r w:rsidR="00771A92" w:rsidRPr="00095A8A">
        <w:rPr>
          <w:rFonts w:ascii="GHEA Grapalat" w:hAnsi="GHEA Grapalat" w:cs="Sylfaen"/>
          <w:sz w:val="20"/>
        </w:rPr>
        <w:t>ներ</w:t>
      </w:r>
      <w:r w:rsidR="00ED6836" w:rsidRPr="00095A8A">
        <w:rPr>
          <w:rFonts w:ascii="GHEA Grapalat" w:hAnsi="GHEA Grapalat" w:cs="Sylfaen"/>
          <w:sz w:val="20"/>
        </w:rPr>
        <w:t>ը</w:t>
      </w:r>
      <w:r w:rsidR="0043390C" w:rsidRPr="00095A8A">
        <w:rPr>
          <w:rFonts w:ascii="GHEA Grapalat" w:hAnsi="GHEA Grapalat" w:cs="Sylfaen"/>
          <w:sz w:val="20"/>
          <w:lang w:val="hy-AM"/>
        </w:rPr>
        <w:t xml:space="preserve"> </w:t>
      </w:r>
      <w:r w:rsidR="00ED6836" w:rsidRPr="00095A8A">
        <w:rPr>
          <w:rFonts w:ascii="GHEA Grapalat" w:hAnsi="GHEA Grapalat" w:cs="Sylfaen"/>
          <w:sz w:val="20"/>
        </w:rPr>
        <w:t>կամ</w:t>
      </w:r>
      <w:r w:rsidR="00ED6836" w:rsidRPr="00095A8A">
        <w:rPr>
          <w:rFonts w:ascii="GHEA Grapalat" w:hAnsi="GHEA Grapalat" w:cs="Sylfaen"/>
          <w:sz w:val="20"/>
          <w:lang w:val="af-ZA"/>
        </w:rPr>
        <w:t xml:space="preserve"> </w:t>
      </w:r>
      <w:r w:rsidR="00771A92" w:rsidRPr="00095A8A">
        <w:rPr>
          <w:rFonts w:ascii="GHEA Grapalat" w:hAnsi="GHEA Grapalat" w:cs="Sylfaen"/>
          <w:sz w:val="20"/>
          <w:lang w:val="af-ZA"/>
        </w:rPr>
        <w:t xml:space="preserve">դրանք </w:t>
      </w:r>
      <w:r w:rsidR="00ED6836" w:rsidRPr="00095A8A">
        <w:rPr>
          <w:rFonts w:ascii="GHEA Grapalat" w:hAnsi="GHEA Grapalat" w:cs="Sylfaen"/>
          <w:sz w:val="20"/>
        </w:rPr>
        <w:t>ներկայացված</w:t>
      </w:r>
      <w:r w:rsidR="00ED6836" w:rsidRPr="00095A8A">
        <w:rPr>
          <w:rFonts w:ascii="GHEA Grapalat" w:hAnsi="GHEA Grapalat" w:cs="Sylfaen"/>
          <w:sz w:val="20"/>
          <w:lang w:val="af-ZA"/>
        </w:rPr>
        <w:t xml:space="preserve"> </w:t>
      </w:r>
      <w:r w:rsidR="00ED6836" w:rsidRPr="00095A8A">
        <w:rPr>
          <w:rFonts w:ascii="GHEA Grapalat" w:hAnsi="GHEA Grapalat" w:cs="Sylfaen"/>
          <w:sz w:val="20"/>
        </w:rPr>
        <w:t>են</w:t>
      </w:r>
      <w:r w:rsidR="00B1695D" w:rsidRPr="00095A8A">
        <w:rPr>
          <w:rFonts w:ascii="GHEA Grapalat" w:hAnsi="GHEA Grapalat" w:cs="Sylfaen"/>
          <w:sz w:val="20"/>
          <w:lang w:val="af-ZA"/>
        </w:rPr>
        <w:t xml:space="preserve"> </w:t>
      </w:r>
      <w:r w:rsidR="00ED6836" w:rsidRPr="00095A8A">
        <w:rPr>
          <w:rFonts w:ascii="GHEA Grapalat" w:hAnsi="GHEA Grapalat" w:cs="Sylfaen"/>
          <w:sz w:val="20"/>
        </w:rPr>
        <w:t>հրավերի</w:t>
      </w:r>
      <w:r w:rsidR="00ED6836" w:rsidRPr="00095A8A">
        <w:rPr>
          <w:rFonts w:ascii="GHEA Grapalat" w:hAnsi="GHEA Grapalat" w:cs="Sylfaen"/>
          <w:sz w:val="20"/>
          <w:lang w:val="af-ZA"/>
        </w:rPr>
        <w:t xml:space="preserve"> </w:t>
      </w:r>
      <w:r w:rsidR="00ED6836" w:rsidRPr="00095A8A">
        <w:rPr>
          <w:rFonts w:ascii="GHEA Grapalat" w:hAnsi="GHEA Grapalat" w:cs="Sylfaen"/>
          <w:sz w:val="20"/>
        </w:rPr>
        <w:t>պահանջներին</w:t>
      </w:r>
      <w:r w:rsidR="00ED6836" w:rsidRPr="00095A8A">
        <w:rPr>
          <w:rFonts w:ascii="GHEA Grapalat" w:hAnsi="GHEA Grapalat" w:cs="Sylfaen"/>
          <w:sz w:val="20"/>
          <w:lang w:val="af-ZA"/>
        </w:rPr>
        <w:t xml:space="preserve"> </w:t>
      </w:r>
      <w:r w:rsidR="00ED6836" w:rsidRPr="00095A8A">
        <w:rPr>
          <w:rFonts w:ascii="GHEA Grapalat" w:hAnsi="GHEA Grapalat" w:cs="Sylfaen"/>
          <w:sz w:val="20"/>
        </w:rPr>
        <w:t>անհամապատասխան</w:t>
      </w:r>
      <w:r w:rsidR="00B5713B" w:rsidRPr="00095A8A">
        <w:rPr>
          <w:rFonts w:ascii="GHEA Grapalat" w:hAnsi="GHEA Grapalat" w:cs="Sylfaen"/>
          <w:sz w:val="20"/>
          <w:lang w:val="hy-AM"/>
        </w:rPr>
        <w:t xml:space="preserve">, բացառությամբ </w:t>
      </w:r>
      <w:r w:rsidR="00270AF6" w:rsidRPr="00095A8A">
        <w:rPr>
          <w:rFonts w:ascii="GHEA Grapalat" w:hAnsi="GHEA Grapalat" w:cs="Sylfaen"/>
          <w:sz w:val="20"/>
          <w:lang w:val="hy-AM"/>
        </w:rPr>
        <w:t>սույն հրավերի</w:t>
      </w:r>
      <w:r w:rsidR="00CC186A" w:rsidRPr="00196C92">
        <w:rPr>
          <w:rFonts w:ascii="GHEA Grapalat" w:hAnsi="GHEA Grapalat" w:cs="Sylfaen"/>
          <w:sz w:val="20"/>
          <w:lang w:val="af-ZA"/>
        </w:rPr>
        <w:t xml:space="preserve">      </w:t>
      </w:r>
      <w:r w:rsidR="00270AF6" w:rsidRPr="00095A8A">
        <w:rPr>
          <w:rFonts w:ascii="GHEA Grapalat" w:hAnsi="GHEA Grapalat" w:cs="Sylfaen"/>
          <w:sz w:val="20"/>
          <w:lang w:val="hy-AM"/>
        </w:rPr>
        <w:t xml:space="preserve"> 1-ին մասի 8.9 կետով սահմանված դեպքի: </w:t>
      </w:r>
    </w:p>
    <w:p w14:paraId="30CA4FDC" w14:textId="60C8A138" w:rsidR="00096865" w:rsidRPr="00095A8A" w:rsidRDefault="002F61F9" w:rsidP="00EF3662">
      <w:pPr>
        <w:pStyle w:val="norm"/>
        <w:spacing w:line="240" w:lineRule="auto"/>
        <w:ind w:firstLine="567"/>
        <w:rPr>
          <w:rFonts w:ascii="GHEA Grapalat" w:hAnsi="GHEA Grapalat" w:cs="Sylfaen"/>
          <w:szCs w:val="24"/>
          <w:lang w:val="af-ZA"/>
        </w:rPr>
      </w:pPr>
      <w:r>
        <w:rPr>
          <w:rFonts w:ascii="GHEA Grapalat" w:hAnsi="GHEA Grapalat" w:cs="Sylfaen"/>
          <w:sz w:val="20"/>
          <w:lang w:val="hy-AM"/>
        </w:rPr>
        <w:t>7</w:t>
      </w:r>
      <w:r w:rsidR="00152564" w:rsidRPr="00095A8A">
        <w:rPr>
          <w:rFonts w:ascii="GHEA Grapalat" w:hAnsi="GHEA Grapalat" w:cs="Sylfaen"/>
          <w:sz w:val="20"/>
          <w:lang w:val="af-ZA"/>
        </w:rPr>
        <w:t>.</w:t>
      </w:r>
      <w:r w:rsidR="00C029B6" w:rsidRPr="00095A8A">
        <w:rPr>
          <w:rFonts w:ascii="GHEA Grapalat" w:hAnsi="GHEA Grapalat" w:cs="Sylfaen"/>
          <w:sz w:val="20"/>
          <w:lang w:val="af-ZA"/>
        </w:rPr>
        <w:t>3</w:t>
      </w:r>
      <w:r w:rsidR="00152564" w:rsidRPr="00095A8A">
        <w:rPr>
          <w:rFonts w:ascii="GHEA Grapalat" w:hAnsi="GHEA Grapalat" w:cs="Sylfaen"/>
          <w:sz w:val="20"/>
          <w:lang w:val="af-ZA"/>
        </w:rPr>
        <w:t xml:space="preserve"> </w:t>
      </w:r>
      <w:r w:rsidR="001669C1" w:rsidRPr="00095A8A">
        <w:rPr>
          <w:rFonts w:ascii="GHEA Grapalat" w:hAnsi="GHEA Grapalat" w:cs="Sylfaen"/>
          <w:sz w:val="20"/>
          <w:szCs w:val="24"/>
          <w:lang w:val="ru-RU" w:eastAsia="en-US"/>
        </w:rPr>
        <w:t>Ընտրված</w:t>
      </w:r>
      <w:r w:rsidR="001669C1"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և</w:t>
      </w:r>
      <w:r w:rsidR="003755FD" w:rsidRPr="00095A8A">
        <w:rPr>
          <w:rFonts w:ascii="GHEA Grapalat" w:hAnsi="GHEA Grapalat" w:cs="Sylfaen"/>
          <w:sz w:val="20"/>
          <w:szCs w:val="24"/>
          <w:lang w:val="af-ZA" w:eastAsia="en-US"/>
        </w:rPr>
        <w:t xml:space="preserve"> </w:t>
      </w:r>
      <w:r w:rsidR="0043390C" w:rsidRPr="00095A8A">
        <w:rPr>
          <w:rFonts w:ascii="GHEA Grapalat" w:hAnsi="GHEA Grapalat" w:cs="Sylfaen"/>
          <w:sz w:val="20"/>
          <w:szCs w:val="24"/>
          <w:lang w:val="hy-AM" w:eastAsia="en-US"/>
        </w:rPr>
        <w:t>այդպիսին չճանաչված</w:t>
      </w:r>
      <w:r w:rsidR="00B377E6" w:rsidRPr="00196C92">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մասնակիցների</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որոշման</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նպատակով</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հանձնաժողովի</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նախագահն</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ավտոմատ</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եղանակով</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ստեղծում</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է</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հայտերի</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գնահատման</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մասին</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արձանագրություն</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որը</w:t>
      </w:r>
      <w:r w:rsidR="003755FD" w:rsidRPr="00095A8A">
        <w:rPr>
          <w:rFonts w:ascii="GHEA Grapalat" w:hAnsi="GHEA Grapalat" w:cs="Sylfaen"/>
          <w:sz w:val="20"/>
          <w:szCs w:val="24"/>
          <w:lang w:val="af-ZA" w:eastAsia="en-US"/>
        </w:rPr>
        <w:t xml:space="preserve"> </w:t>
      </w:r>
      <w:r w:rsidR="00153C87" w:rsidRPr="00095A8A">
        <w:rPr>
          <w:rFonts w:ascii="GHEA Grapalat" w:hAnsi="GHEA Grapalat" w:cs="Sylfaen"/>
          <w:sz w:val="20"/>
          <w:szCs w:val="24"/>
          <w:lang w:eastAsia="en-US"/>
        </w:rPr>
        <w:t>հ</w:t>
      </w:r>
      <w:r w:rsidR="003755FD" w:rsidRPr="00095A8A">
        <w:rPr>
          <w:rFonts w:ascii="GHEA Grapalat" w:hAnsi="GHEA Grapalat" w:cs="Sylfaen"/>
          <w:sz w:val="20"/>
          <w:szCs w:val="24"/>
          <w:lang w:eastAsia="en-US"/>
        </w:rPr>
        <w:t>ամակարգում</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հաստատվում</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է</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հանձնաժողովի</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անդամների</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կողմից</w:t>
      </w:r>
      <w:r w:rsidR="003755FD" w:rsidRPr="00095A8A">
        <w:rPr>
          <w:rFonts w:ascii="GHEA Grapalat" w:hAnsi="GHEA Grapalat" w:cs="Sylfaen"/>
          <w:sz w:val="20"/>
          <w:szCs w:val="24"/>
          <w:lang w:val="af-ZA" w:eastAsia="en-US"/>
        </w:rPr>
        <w:t xml:space="preserve">` </w:t>
      </w:r>
      <w:r w:rsidR="00AE4008" w:rsidRPr="00095A8A">
        <w:rPr>
          <w:rFonts w:ascii="GHEA Grapalat" w:hAnsi="GHEA Grapalat" w:cs="Sylfaen"/>
          <w:sz w:val="20"/>
          <w:szCs w:val="24"/>
          <w:lang w:eastAsia="en-US"/>
        </w:rPr>
        <w:t>հ</w:t>
      </w:r>
      <w:r w:rsidR="003755FD" w:rsidRPr="00095A8A">
        <w:rPr>
          <w:rFonts w:ascii="GHEA Grapalat" w:hAnsi="GHEA Grapalat" w:cs="Sylfaen"/>
          <w:sz w:val="20"/>
          <w:szCs w:val="24"/>
          <w:lang w:eastAsia="en-US"/>
        </w:rPr>
        <w:t>ամակարգում</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նշում</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կատարելու</w:t>
      </w:r>
      <w:r w:rsidR="003755FD" w:rsidRPr="00095A8A">
        <w:rPr>
          <w:rFonts w:ascii="GHEA Grapalat" w:hAnsi="GHEA Grapalat" w:cs="Sylfaen"/>
          <w:sz w:val="20"/>
          <w:szCs w:val="24"/>
          <w:lang w:val="af-ZA" w:eastAsia="en-US"/>
        </w:rPr>
        <w:t xml:space="preserve"> </w:t>
      </w:r>
      <w:r w:rsidR="003755FD" w:rsidRPr="00095A8A">
        <w:rPr>
          <w:rFonts w:ascii="GHEA Grapalat" w:hAnsi="GHEA Grapalat" w:cs="Sylfaen"/>
          <w:sz w:val="20"/>
          <w:szCs w:val="24"/>
          <w:lang w:eastAsia="en-US"/>
        </w:rPr>
        <w:t>միջոցով</w:t>
      </w:r>
      <w:r w:rsidR="003755FD" w:rsidRPr="00095A8A">
        <w:rPr>
          <w:rFonts w:ascii="GHEA Grapalat" w:hAnsi="GHEA Grapalat" w:cs="Sylfaen"/>
          <w:sz w:val="20"/>
          <w:szCs w:val="24"/>
          <w:lang w:val="af-ZA" w:eastAsia="en-US"/>
        </w:rPr>
        <w:t>:</w:t>
      </w:r>
    </w:p>
    <w:p w14:paraId="16BC51D9" w14:textId="55799F33" w:rsidR="00E14E48" w:rsidRPr="00095A8A" w:rsidRDefault="002F61F9" w:rsidP="00E14E48">
      <w:pPr>
        <w:ind w:firstLine="567"/>
        <w:jc w:val="both"/>
        <w:rPr>
          <w:rFonts w:ascii="GHEA Grapalat" w:hAnsi="GHEA Grapalat" w:cs="Sylfaen"/>
          <w:b/>
          <w:sz w:val="20"/>
          <w:szCs w:val="20"/>
          <w:lang w:val="af-ZA"/>
        </w:rPr>
      </w:pPr>
      <w:r>
        <w:rPr>
          <w:rFonts w:ascii="GHEA Grapalat" w:hAnsi="GHEA Grapalat" w:cs="Sylfaen"/>
          <w:b/>
          <w:sz w:val="20"/>
          <w:szCs w:val="20"/>
          <w:lang w:val="hy-AM"/>
        </w:rPr>
        <w:t>7</w:t>
      </w:r>
      <w:r w:rsidR="00E14E48" w:rsidRPr="00095A8A">
        <w:rPr>
          <w:rFonts w:ascii="GHEA Grapalat" w:hAnsi="GHEA Grapalat" w:cs="Sylfaen"/>
          <w:b/>
          <w:sz w:val="20"/>
          <w:szCs w:val="20"/>
          <w:lang w:val="af-ZA"/>
        </w:rPr>
        <w:t>.</w:t>
      </w:r>
      <w:r w:rsidR="00E14E48" w:rsidRPr="00095A8A">
        <w:rPr>
          <w:rFonts w:ascii="GHEA Grapalat" w:hAnsi="GHEA Grapalat" w:cs="Sylfaen"/>
          <w:b/>
          <w:sz w:val="20"/>
          <w:szCs w:val="20"/>
          <w:lang w:val="hy-AM"/>
        </w:rPr>
        <w:t>4</w:t>
      </w:r>
      <w:r w:rsidR="00E14E48" w:rsidRPr="00095A8A">
        <w:rPr>
          <w:rFonts w:ascii="GHEA Grapalat" w:hAnsi="GHEA Grapalat" w:cs="Sylfaen"/>
          <w:sz w:val="20"/>
          <w:szCs w:val="20"/>
          <w:lang w:val="af-ZA"/>
        </w:rPr>
        <w:t xml:space="preserve"> </w:t>
      </w:r>
      <w:r w:rsidR="00E14E48" w:rsidRPr="00095A8A">
        <w:rPr>
          <w:rFonts w:ascii="GHEA Grapalat" w:hAnsi="GHEA Grapalat" w:cs="Sylfaen"/>
          <w:b/>
          <w:sz w:val="20"/>
          <w:szCs w:val="20"/>
        </w:rPr>
        <w:t>Ընտրված</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մասնակիցը</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որոշվում</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է</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առաջարկած</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գնին</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և</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աշխատանքային</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փորձին</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աշխատակազմին</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ծառայության</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մատուցման</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առաջարկվող</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կարգին</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կամ</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հրավերով</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սահմանված</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ոչ</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գնային</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այլ</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պայմանին</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պայմաններին</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հրավերով</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սահմանված</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կարգով</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տրված</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գործակիցների</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հանրագումարներից</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ամենաբարձրն</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ընտրելու</w:t>
      </w:r>
      <w:r w:rsidR="00E14E48" w:rsidRPr="00095A8A">
        <w:rPr>
          <w:rFonts w:ascii="GHEA Grapalat" w:hAnsi="GHEA Grapalat" w:cs="Sylfaen"/>
          <w:b/>
          <w:sz w:val="20"/>
          <w:szCs w:val="20"/>
          <w:lang w:val="af-ZA"/>
        </w:rPr>
        <w:t xml:space="preserve"> </w:t>
      </w:r>
      <w:r w:rsidR="00E14E48" w:rsidRPr="00095A8A">
        <w:rPr>
          <w:rFonts w:ascii="GHEA Grapalat" w:hAnsi="GHEA Grapalat" w:cs="Sylfaen"/>
          <w:b/>
          <w:sz w:val="20"/>
          <w:szCs w:val="20"/>
        </w:rPr>
        <w:t>սկզբունքով</w:t>
      </w:r>
      <w:r w:rsidR="00E14E48" w:rsidRPr="00095A8A">
        <w:rPr>
          <w:rFonts w:ascii="GHEA Grapalat" w:hAnsi="GHEA Grapalat" w:cs="Sylfaen"/>
          <w:b/>
          <w:sz w:val="20"/>
          <w:szCs w:val="20"/>
          <w:lang w:val="af-ZA"/>
        </w:rPr>
        <w:t>:</w:t>
      </w:r>
    </w:p>
    <w:p w14:paraId="640B7DFE" w14:textId="0765FF31" w:rsidR="00096865" w:rsidRPr="00095A8A" w:rsidRDefault="002F61F9" w:rsidP="00EF3662">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00E14E48" w:rsidRPr="00095A8A">
        <w:rPr>
          <w:rFonts w:ascii="GHEA Grapalat" w:hAnsi="GHEA Grapalat" w:cs="Sylfaen"/>
          <w:i w:val="0"/>
          <w:szCs w:val="24"/>
          <w:lang w:val="af-ZA"/>
        </w:rPr>
        <w:t>.</w:t>
      </w:r>
      <w:r w:rsidR="00E14E48" w:rsidRPr="00095A8A">
        <w:rPr>
          <w:rFonts w:ascii="GHEA Grapalat" w:hAnsi="GHEA Grapalat" w:cs="Sylfaen"/>
          <w:i w:val="0"/>
          <w:szCs w:val="24"/>
          <w:lang w:val="hy-AM"/>
        </w:rPr>
        <w:t>5</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Եթե</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հայտում</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անհամապատասխանություն</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է</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տեղ</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գտել</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տառերով</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և</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թվերով</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գրված</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գումարների</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միջև</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ապա</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հիմք</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է</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ընդունվում</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տառերով</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գրված</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hy-AM"/>
        </w:rPr>
        <w:t>գումարը։</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Եթե</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առաջարկվող</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գները</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ներկայացված</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են</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երկու</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կամ</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ավելի</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արժույթներով</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ապա</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դրանք</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համեմատվում</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են</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Հայաստանի</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Հանրապետության</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szCs w:val="24"/>
          <w:lang w:val="ru-RU"/>
        </w:rPr>
        <w:t>դրամով</w:t>
      </w:r>
      <w:r w:rsidR="00E14E48" w:rsidRPr="00095A8A">
        <w:rPr>
          <w:rFonts w:ascii="GHEA Grapalat" w:hAnsi="GHEA Grapalat" w:cs="Sylfaen"/>
          <w:i w:val="0"/>
          <w:szCs w:val="24"/>
          <w:lang w:val="af-ZA"/>
        </w:rPr>
        <w:t xml:space="preserve">` </w:t>
      </w:r>
      <w:r w:rsidR="00E14E48" w:rsidRPr="00095A8A">
        <w:rPr>
          <w:rFonts w:ascii="GHEA Grapalat" w:hAnsi="GHEA Grapalat" w:cs="Sylfaen"/>
          <w:i w:val="0"/>
          <w:color w:val="000000"/>
          <w:szCs w:val="24"/>
          <w:lang w:val="af-ZA"/>
        </w:rPr>
        <w:t>տվյալ օրվա ՀՀ Կենտրոնական Բանկի սահմանած փոխարժեքով</w:t>
      </w:r>
      <w:r w:rsidR="00CC1174" w:rsidRPr="00196C92">
        <w:rPr>
          <w:rFonts w:ascii="GHEA Grapalat" w:hAnsi="GHEA Grapalat" w:cs="Sylfaen"/>
          <w:i w:val="0"/>
          <w:szCs w:val="24"/>
          <w:lang w:val="af-ZA"/>
        </w:rPr>
        <w:t>:</w:t>
      </w:r>
      <w:r w:rsidR="00507FEA" w:rsidRPr="00095A8A">
        <w:rPr>
          <w:rFonts w:ascii="GHEA Grapalat" w:hAnsi="GHEA Grapalat" w:cs="Sylfaen"/>
          <w:i w:val="0"/>
          <w:szCs w:val="24"/>
          <w:lang w:val="af-ZA"/>
        </w:rPr>
        <w:t xml:space="preserve"> </w:t>
      </w:r>
    </w:p>
    <w:p w14:paraId="27ED688B" w14:textId="46CA1D71" w:rsidR="00096865" w:rsidRPr="00095A8A" w:rsidRDefault="002F61F9" w:rsidP="00EF3662">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7</w:t>
      </w:r>
      <w:r w:rsidR="00096865" w:rsidRPr="00095A8A">
        <w:rPr>
          <w:rFonts w:ascii="GHEA Grapalat" w:hAnsi="GHEA Grapalat" w:cs="Sylfaen"/>
          <w:i w:val="0"/>
          <w:szCs w:val="24"/>
          <w:lang w:val="af-ZA"/>
        </w:rPr>
        <w:t>.</w:t>
      </w:r>
      <w:r w:rsidR="00D770E9" w:rsidRPr="00095A8A">
        <w:rPr>
          <w:rFonts w:ascii="GHEA Grapalat" w:hAnsi="GHEA Grapalat" w:cs="Sylfaen"/>
          <w:i w:val="0"/>
          <w:szCs w:val="24"/>
          <w:lang w:val="hy-AM"/>
        </w:rPr>
        <w:t>6</w:t>
      </w:r>
      <w:r w:rsidR="00D7435F" w:rsidRPr="00095A8A">
        <w:rPr>
          <w:rFonts w:ascii="GHEA Grapalat" w:hAnsi="GHEA Grapalat" w:cs="Sylfaen"/>
          <w:i w:val="0"/>
          <w:szCs w:val="24"/>
          <w:lang w:val="af-ZA"/>
        </w:rPr>
        <w:t xml:space="preserve"> </w:t>
      </w:r>
      <w:r w:rsidR="00153C87" w:rsidRPr="00095A8A">
        <w:rPr>
          <w:rFonts w:ascii="GHEA Grapalat" w:hAnsi="GHEA Grapalat" w:cs="Sylfaen"/>
          <w:i w:val="0"/>
          <w:szCs w:val="24"/>
          <w:lang w:val="af-ZA"/>
        </w:rPr>
        <w:t>Հ</w:t>
      </w:r>
      <w:r w:rsidR="00096865" w:rsidRPr="00095A8A">
        <w:rPr>
          <w:rFonts w:ascii="GHEA Grapalat" w:hAnsi="GHEA Grapalat" w:cs="Sylfaen"/>
          <w:i w:val="0"/>
          <w:szCs w:val="24"/>
          <w:lang w:val="ru-RU"/>
        </w:rPr>
        <w:t>անձնաժողովի</w:t>
      </w:r>
      <w:r w:rsidR="00096865" w:rsidRPr="00095A8A">
        <w:rPr>
          <w:rFonts w:ascii="GHEA Grapalat" w:hAnsi="GHEA Grapalat" w:cs="Sylfaen"/>
          <w:i w:val="0"/>
          <w:szCs w:val="24"/>
          <w:lang w:val="af-ZA"/>
        </w:rPr>
        <w:t xml:space="preserve">, </w:t>
      </w:r>
      <w:r w:rsidR="00153C87" w:rsidRPr="00095A8A">
        <w:rPr>
          <w:rFonts w:ascii="GHEA Grapalat" w:hAnsi="GHEA Grapalat" w:cs="Sylfaen"/>
          <w:i w:val="0"/>
          <w:szCs w:val="24"/>
          <w:lang w:val="en-US"/>
        </w:rPr>
        <w:t>պ</w:t>
      </w:r>
      <w:r w:rsidR="00153C87" w:rsidRPr="00095A8A">
        <w:rPr>
          <w:rFonts w:ascii="GHEA Grapalat" w:hAnsi="GHEA Grapalat" w:cs="Sylfaen"/>
          <w:i w:val="0"/>
          <w:szCs w:val="24"/>
          <w:lang w:val="ru-RU"/>
        </w:rPr>
        <w:t>ատվիրատուի</w:t>
      </w:r>
      <w:r w:rsidR="00153C87"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և</w:t>
      </w:r>
      <w:r w:rsidR="00096865" w:rsidRPr="00095A8A">
        <w:rPr>
          <w:rFonts w:ascii="GHEA Grapalat" w:hAnsi="GHEA Grapalat" w:cs="Sylfaen"/>
          <w:i w:val="0"/>
          <w:szCs w:val="24"/>
          <w:lang w:val="af-ZA"/>
        </w:rPr>
        <w:t xml:space="preserve"> </w:t>
      </w:r>
      <w:r w:rsidR="00153C87" w:rsidRPr="00095A8A">
        <w:rPr>
          <w:rFonts w:ascii="GHEA Grapalat" w:hAnsi="GHEA Grapalat" w:cs="Sylfaen"/>
          <w:i w:val="0"/>
          <w:szCs w:val="24"/>
          <w:lang w:val="en-US"/>
        </w:rPr>
        <w:t>մ</w:t>
      </w:r>
      <w:r w:rsidR="00153C87" w:rsidRPr="00095A8A">
        <w:rPr>
          <w:rFonts w:ascii="GHEA Grapalat" w:hAnsi="GHEA Grapalat" w:cs="Sylfaen"/>
          <w:i w:val="0"/>
          <w:szCs w:val="24"/>
          <w:lang w:val="ru-RU"/>
        </w:rPr>
        <w:t>ասնակիցների</w:t>
      </w:r>
      <w:r w:rsidR="00153C87"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միջև</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բանակցություններն</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արգելվում</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են</w:t>
      </w:r>
      <w:r w:rsidR="00096865" w:rsidRPr="00095A8A">
        <w:rPr>
          <w:rFonts w:ascii="GHEA Grapalat" w:hAnsi="GHEA Grapalat" w:cs="Sylfaen"/>
          <w:i w:val="0"/>
          <w:szCs w:val="24"/>
          <w:lang w:val="af-ZA"/>
        </w:rPr>
        <w:t xml:space="preserve">, </w:t>
      </w:r>
      <w:r w:rsidR="00096865" w:rsidRPr="00095A8A">
        <w:rPr>
          <w:rFonts w:ascii="GHEA Grapalat" w:hAnsi="GHEA Grapalat" w:cs="Sylfaen"/>
          <w:i w:val="0"/>
          <w:szCs w:val="24"/>
          <w:lang w:val="ru-RU"/>
        </w:rPr>
        <w:t>բացառությամբ</w:t>
      </w:r>
      <w:r w:rsidR="00096865" w:rsidRPr="00095A8A">
        <w:rPr>
          <w:rFonts w:ascii="GHEA Grapalat" w:hAnsi="GHEA Grapalat" w:cs="Sylfaen"/>
          <w:i w:val="0"/>
          <w:szCs w:val="24"/>
          <w:lang w:val="af-ZA"/>
        </w:rPr>
        <w:t>`</w:t>
      </w:r>
    </w:p>
    <w:p w14:paraId="59D06C38" w14:textId="070D8728" w:rsidR="00096865" w:rsidRPr="00095A8A" w:rsidRDefault="00096865" w:rsidP="00E14E48">
      <w:pPr>
        <w:pStyle w:val="a3"/>
        <w:spacing w:line="240" w:lineRule="auto"/>
        <w:ind w:firstLine="540"/>
        <w:rPr>
          <w:rFonts w:ascii="GHEA Grapalat" w:hAnsi="GHEA Grapalat" w:cs="Sylfaen"/>
          <w:i w:val="0"/>
          <w:szCs w:val="24"/>
          <w:lang w:val="af-ZA"/>
        </w:rPr>
      </w:pPr>
      <w:r w:rsidRPr="00095A8A">
        <w:rPr>
          <w:rFonts w:ascii="GHEA Grapalat" w:hAnsi="GHEA Grapalat" w:cs="Sylfaen"/>
          <w:i w:val="0"/>
          <w:szCs w:val="24"/>
          <w:lang w:val="af-ZA"/>
        </w:rPr>
        <w:t xml:space="preserve">1) </w:t>
      </w:r>
      <w:r w:rsidRPr="00095A8A">
        <w:rPr>
          <w:rFonts w:ascii="GHEA Grapalat" w:hAnsi="GHEA Grapalat" w:cs="Sylfaen"/>
          <w:i w:val="0"/>
          <w:szCs w:val="24"/>
          <w:lang w:val="ru-RU"/>
        </w:rPr>
        <w:t>երբ</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ընթացակարգին</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մասնակցել</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է</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մեկ</w:t>
      </w:r>
      <w:r w:rsidRPr="00095A8A">
        <w:rPr>
          <w:rFonts w:ascii="GHEA Grapalat" w:hAnsi="GHEA Grapalat" w:cs="Sylfaen"/>
          <w:i w:val="0"/>
          <w:szCs w:val="24"/>
          <w:lang w:val="af-ZA"/>
        </w:rPr>
        <w:t xml:space="preserve"> </w:t>
      </w:r>
      <w:r w:rsidR="00153C87" w:rsidRPr="00095A8A">
        <w:rPr>
          <w:rFonts w:ascii="GHEA Grapalat" w:hAnsi="GHEA Grapalat" w:cs="Sylfaen"/>
          <w:i w:val="0"/>
          <w:szCs w:val="24"/>
          <w:lang w:val="af-ZA"/>
        </w:rPr>
        <w:t>մ</w:t>
      </w:r>
      <w:r w:rsidR="00153C87" w:rsidRPr="00095A8A">
        <w:rPr>
          <w:rFonts w:ascii="GHEA Grapalat" w:hAnsi="GHEA Grapalat" w:cs="Sylfaen"/>
          <w:i w:val="0"/>
          <w:szCs w:val="24"/>
          <w:lang w:val="ru-RU"/>
        </w:rPr>
        <w:t>ասնակից</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որի</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ներկայացրած</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հայտը</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համապատասխանում</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է</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հրավերի</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պահանջներին</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կամ</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հայտերի</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գնահատման</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արդյունքում</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հրավերի</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պահանջներին</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համապատասխան</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է</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գնահատվել</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միայն</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մեկ</w:t>
      </w:r>
      <w:r w:rsidRPr="00095A8A">
        <w:rPr>
          <w:rFonts w:ascii="GHEA Grapalat" w:hAnsi="GHEA Grapalat" w:cs="Sylfaen"/>
          <w:i w:val="0"/>
          <w:szCs w:val="24"/>
          <w:lang w:val="af-ZA"/>
        </w:rPr>
        <w:t xml:space="preserve"> </w:t>
      </w:r>
      <w:r w:rsidR="00153C87" w:rsidRPr="00095A8A">
        <w:rPr>
          <w:rFonts w:ascii="GHEA Grapalat" w:hAnsi="GHEA Grapalat" w:cs="Sylfaen"/>
          <w:i w:val="0"/>
          <w:szCs w:val="24"/>
          <w:lang w:val="af-ZA"/>
        </w:rPr>
        <w:t>մ</w:t>
      </w:r>
      <w:r w:rsidR="00153C87" w:rsidRPr="00095A8A">
        <w:rPr>
          <w:rFonts w:ascii="GHEA Grapalat" w:hAnsi="GHEA Grapalat" w:cs="Sylfaen"/>
          <w:i w:val="0"/>
          <w:szCs w:val="24"/>
          <w:lang w:val="ru-RU"/>
        </w:rPr>
        <w:t>ասնակցի</w:t>
      </w:r>
      <w:r w:rsidR="00153C87" w:rsidRPr="00095A8A">
        <w:rPr>
          <w:rFonts w:ascii="GHEA Grapalat" w:hAnsi="GHEA Grapalat" w:cs="Sylfaen"/>
          <w:i w:val="0"/>
          <w:szCs w:val="24"/>
          <w:lang w:val="af-ZA"/>
        </w:rPr>
        <w:t xml:space="preserve"> </w:t>
      </w:r>
      <w:r w:rsidRPr="00095A8A">
        <w:rPr>
          <w:rFonts w:ascii="GHEA Grapalat" w:hAnsi="GHEA Grapalat" w:cs="Sylfaen"/>
          <w:i w:val="0"/>
          <w:szCs w:val="24"/>
          <w:lang w:val="ru-RU"/>
        </w:rPr>
        <w:t>հայտ</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կամ</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առաջարկված</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նվազագույն</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գների</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հավասարության</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դեպքում</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կամ</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եթե</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ոչ</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գնային</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պայմանները</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բավարարող</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գնահատված</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հայտեր</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ներկայացրած</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բոլոր</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մասնակիցների</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ներկայացրած</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գնային</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առաջարկները</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գերազանցում</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են</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այդ</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գնումը</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կատարելու</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համար</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նախատեսված</w:t>
      </w:r>
      <w:r w:rsidR="00C57E31" w:rsidRPr="00095A8A">
        <w:rPr>
          <w:rFonts w:ascii="GHEA Grapalat" w:hAnsi="GHEA Grapalat" w:cs="Sylfaen"/>
          <w:i w:val="0"/>
          <w:szCs w:val="24"/>
          <w:lang w:val="af-ZA"/>
        </w:rPr>
        <w:t xml:space="preserve"> գնման գինը</w:t>
      </w:r>
      <w:r w:rsidR="004D5671" w:rsidRPr="00095A8A">
        <w:rPr>
          <w:rFonts w:ascii="GHEA Grapalat" w:hAnsi="GHEA Grapalat" w:cs="Sylfaen"/>
          <w:i w:val="0"/>
          <w:szCs w:val="24"/>
          <w:lang w:val="ru-RU"/>
        </w:rPr>
        <w:t>։</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Սույն</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կետի</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համաձայն</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վարվող</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բանակցությունները</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կարող</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են</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հանգեցնել</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միայն</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առաջարկված</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գնի</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նվազեցմանը</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կամ</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վճարման</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պայմանների</w:t>
      </w:r>
      <w:r w:rsidRPr="00095A8A">
        <w:rPr>
          <w:rFonts w:ascii="GHEA Grapalat" w:hAnsi="GHEA Grapalat" w:cs="Sylfaen"/>
          <w:i w:val="0"/>
          <w:szCs w:val="24"/>
          <w:lang w:val="af-ZA"/>
        </w:rPr>
        <w:t xml:space="preserve"> </w:t>
      </w:r>
      <w:r w:rsidRPr="00095A8A">
        <w:rPr>
          <w:rFonts w:ascii="GHEA Grapalat" w:hAnsi="GHEA Grapalat" w:cs="Sylfaen"/>
          <w:i w:val="0"/>
          <w:szCs w:val="24"/>
          <w:lang w:val="ru-RU"/>
        </w:rPr>
        <w:t>փոփոխությանը</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իսկ</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բանակցությունները</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վարվում</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են</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միաժամանակյա</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բոլոր</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մասնակիցների</w:t>
      </w:r>
      <w:r w:rsidR="00940C2A" w:rsidRPr="00095A8A">
        <w:rPr>
          <w:rFonts w:ascii="GHEA Grapalat" w:hAnsi="GHEA Grapalat" w:cs="Sylfaen"/>
          <w:i w:val="0"/>
          <w:szCs w:val="24"/>
          <w:lang w:val="af-ZA"/>
        </w:rPr>
        <w:t xml:space="preserve"> </w:t>
      </w:r>
      <w:r w:rsidR="00940C2A" w:rsidRPr="00095A8A">
        <w:rPr>
          <w:rFonts w:ascii="GHEA Grapalat" w:hAnsi="GHEA Grapalat" w:cs="Sylfaen"/>
          <w:i w:val="0"/>
          <w:szCs w:val="24"/>
          <w:lang w:val="ru-RU"/>
        </w:rPr>
        <w:t>հետ</w:t>
      </w:r>
      <w:r w:rsidRPr="00095A8A">
        <w:rPr>
          <w:rFonts w:ascii="GHEA Grapalat" w:hAnsi="GHEA Grapalat" w:cs="Sylfaen"/>
          <w:i w:val="0"/>
          <w:szCs w:val="24"/>
          <w:lang w:val="af-ZA"/>
        </w:rPr>
        <w:t>.</w:t>
      </w:r>
    </w:p>
    <w:p w14:paraId="2BD48460" w14:textId="7556DE38" w:rsidR="00096865" w:rsidRPr="00196C92" w:rsidRDefault="00096865" w:rsidP="00EF3662">
      <w:pPr>
        <w:pStyle w:val="23"/>
        <w:spacing w:line="240" w:lineRule="auto"/>
        <w:ind w:firstLine="567"/>
        <w:rPr>
          <w:rFonts w:ascii="GHEA Grapalat" w:hAnsi="GHEA Grapalat" w:cs="Sylfaen"/>
          <w:szCs w:val="24"/>
        </w:rPr>
      </w:pPr>
      <w:r w:rsidRPr="00095A8A">
        <w:rPr>
          <w:rFonts w:ascii="GHEA Grapalat" w:hAnsi="GHEA Grapalat" w:cs="Sylfaen"/>
          <w:szCs w:val="24"/>
        </w:rPr>
        <w:t xml:space="preserve">2)  </w:t>
      </w:r>
      <w:r w:rsidRPr="00095A8A">
        <w:rPr>
          <w:rFonts w:ascii="GHEA Grapalat" w:hAnsi="GHEA Grapalat" w:cs="Sylfaen"/>
          <w:szCs w:val="24"/>
          <w:lang w:val="ru-RU"/>
        </w:rPr>
        <w:t>Օրենքով</w:t>
      </w:r>
      <w:r w:rsidRPr="00095A8A">
        <w:rPr>
          <w:rFonts w:ascii="GHEA Grapalat" w:hAnsi="GHEA Grapalat" w:cs="Sylfaen"/>
          <w:szCs w:val="24"/>
        </w:rPr>
        <w:t xml:space="preserve"> </w:t>
      </w:r>
      <w:r w:rsidRPr="00095A8A">
        <w:rPr>
          <w:rFonts w:ascii="GHEA Grapalat" w:hAnsi="GHEA Grapalat" w:cs="Sylfaen"/>
          <w:szCs w:val="24"/>
          <w:lang w:val="ru-RU"/>
        </w:rPr>
        <w:t>նախատեսված</w:t>
      </w:r>
      <w:r w:rsidRPr="00095A8A">
        <w:rPr>
          <w:rFonts w:ascii="GHEA Grapalat" w:hAnsi="GHEA Grapalat" w:cs="Sylfaen"/>
          <w:szCs w:val="24"/>
        </w:rPr>
        <w:t xml:space="preserve"> </w:t>
      </w:r>
      <w:r w:rsidRPr="00095A8A">
        <w:rPr>
          <w:rFonts w:ascii="GHEA Grapalat" w:hAnsi="GHEA Grapalat" w:cs="Sylfaen"/>
          <w:szCs w:val="24"/>
          <w:lang w:val="ru-RU"/>
        </w:rPr>
        <w:t>այլ</w:t>
      </w:r>
      <w:r w:rsidRPr="00095A8A">
        <w:rPr>
          <w:rFonts w:ascii="GHEA Grapalat" w:hAnsi="GHEA Grapalat" w:cs="Sylfaen"/>
          <w:szCs w:val="24"/>
        </w:rPr>
        <w:t xml:space="preserve"> </w:t>
      </w:r>
      <w:r w:rsidRPr="00095A8A">
        <w:rPr>
          <w:rFonts w:ascii="GHEA Grapalat" w:hAnsi="GHEA Grapalat" w:cs="Sylfaen"/>
          <w:szCs w:val="24"/>
          <w:lang w:val="ru-RU"/>
        </w:rPr>
        <w:t>դեպքերի</w:t>
      </w:r>
      <w:r w:rsidR="004D5671" w:rsidRPr="00095A8A">
        <w:rPr>
          <w:rFonts w:ascii="GHEA Grapalat" w:hAnsi="GHEA Grapalat" w:cs="Sylfaen"/>
          <w:szCs w:val="24"/>
          <w:lang w:val="ru-RU"/>
        </w:rPr>
        <w:t>։</w:t>
      </w:r>
    </w:p>
    <w:p w14:paraId="1BC48787" w14:textId="4F576EAC" w:rsidR="004E7126" w:rsidRPr="00196C92" w:rsidRDefault="004E7126" w:rsidP="00EF539F">
      <w:pPr>
        <w:shd w:val="clear" w:color="auto" w:fill="FFFFFF"/>
        <w:ind w:firstLine="375"/>
        <w:jc w:val="both"/>
        <w:rPr>
          <w:rFonts w:ascii="GHEA Grapalat" w:hAnsi="GHEA Grapalat"/>
          <w:color w:val="000000"/>
          <w:sz w:val="20"/>
          <w:szCs w:val="20"/>
          <w:lang w:val="af-ZA"/>
        </w:rPr>
      </w:pPr>
      <w:r w:rsidRPr="00196C92">
        <w:rPr>
          <w:rFonts w:ascii="GHEA Grapalat" w:hAnsi="GHEA Grapalat"/>
          <w:color w:val="000000"/>
          <w:sz w:val="20"/>
          <w:szCs w:val="20"/>
          <w:lang w:val="af-ZA"/>
        </w:rPr>
        <w:lastRenderedPageBreak/>
        <w:t xml:space="preserve">   </w:t>
      </w:r>
      <w:r w:rsidR="002F61F9">
        <w:rPr>
          <w:rFonts w:ascii="GHEA Grapalat" w:hAnsi="GHEA Grapalat"/>
          <w:color w:val="000000"/>
          <w:sz w:val="20"/>
          <w:szCs w:val="20"/>
          <w:lang w:val="hy-AM"/>
        </w:rPr>
        <w:t>7</w:t>
      </w:r>
      <w:r w:rsidRPr="00196C92">
        <w:rPr>
          <w:rFonts w:ascii="GHEA Grapalat" w:hAnsi="GHEA Grapalat"/>
          <w:color w:val="000000"/>
          <w:sz w:val="20"/>
          <w:szCs w:val="20"/>
          <w:lang w:val="af-ZA"/>
        </w:rPr>
        <w:t xml:space="preserve">.7 </w:t>
      </w:r>
      <w:r w:rsidRPr="00095A8A">
        <w:rPr>
          <w:rFonts w:ascii="GHEA Grapalat" w:hAnsi="GHEA Grapalat"/>
          <w:color w:val="000000"/>
          <w:sz w:val="20"/>
          <w:szCs w:val="20"/>
        </w:rPr>
        <w:t>խորհրդատվական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ծառայությունների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գնման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դեպքում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ընտրված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մասնակից</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է</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ճանաչվում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այն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մասնակիցը</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որին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տրված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գնահատականն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ամենաբարձրն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է</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Մասնակիցներին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տրված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գնահատ</w:t>
      </w:r>
      <w:r w:rsidR="00E563A7" w:rsidRPr="00095A8A">
        <w:rPr>
          <w:rFonts w:ascii="GHEA Grapalat" w:hAnsi="GHEA Grapalat"/>
          <w:color w:val="000000"/>
          <w:sz w:val="20"/>
          <w:szCs w:val="20"/>
        </w:rPr>
        <w:t>ականների</w:t>
      </w:r>
      <w:r w:rsidR="00E563A7" w:rsidRPr="00196C92">
        <w:rPr>
          <w:rFonts w:ascii="GHEA Grapalat" w:hAnsi="GHEA Grapalat"/>
          <w:color w:val="000000"/>
          <w:sz w:val="20"/>
          <w:szCs w:val="20"/>
          <w:lang w:val="af-ZA"/>
        </w:rPr>
        <w:t xml:space="preserve"> </w:t>
      </w:r>
      <w:r w:rsidR="00E563A7" w:rsidRPr="00095A8A">
        <w:rPr>
          <w:rFonts w:ascii="GHEA Grapalat" w:hAnsi="GHEA Grapalat"/>
          <w:color w:val="000000"/>
          <w:sz w:val="20"/>
          <w:szCs w:val="20"/>
        </w:rPr>
        <w:t>հավասարության</w:t>
      </w:r>
      <w:r w:rsidR="00E563A7" w:rsidRPr="00196C92">
        <w:rPr>
          <w:rFonts w:ascii="GHEA Grapalat" w:hAnsi="GHEA Grapalat"/>
          <w:color w:val="000000"/>
          <w:sz w:val="20"/>
          <w:szCs w:val="20"/>
          <w:lang w:val="af-ZA"/>
        </w:rPr>
        <w:t xml:space="preserve"> </w:t>
      </w:r>
      <w:r w:rsidR="00E563A7" w:rsidRPr="00095A8A">
        <w:rPr>
          <w:rFonts w:ascii="GHEA Grapalat" w:hAnsi="GHEA Grapalat"/>
          <w:color w:val="000000"/>
          <w:sz w:val="20"/>
          <w:szCs w:val="20"/>
        </w:rPr>
        <w:t>դեպքում</w:t>
      </w:r>
      <w:r w:rsidRPr="00095A8A">
        <w:rPr>
          <w:rFonts w:ascii="GHEA Grapalat" w:hAnsi="GHEA Grapalat"/>
          <w:color w:val="000000"/>
          <w:sz w:val="20"/>
          <w:szCs w:val="20"/>
        </w:rPr>
        <w:t>՝</w:t>
      </w:r>
    </w:p>
    <w:p w14:paraId="5D90061B" w14:textId="77777777" w:rsidR="004E7126" w:rsidRPr="00196C92" w:rsidRDefault="004E7126" w:rsidP="00E64A85">
      <w:pPr>
        <w:shd w:val="clear" w:color="auto" w:fill="FFFFFF"/>
        <w:ind w:firstLine="540"/>
        <w:jc w:val="both"/>
        <w:rPr>
          <w:rFonts w:ascii="GHEA Grapalat" w:hAnsi="GHEA Grapalat"/>
          <w:color w:val="000000"/>
          <w:sz w:val="20"/>
          <w:szCs w:val="20"/>
          <w:lang w:val="af-ZA"/>
        </w:rPr>
      </w:pPr>
      <w:r w:rsidRPr="00095A8A">
        <w:rPr>
          <w:rFonts w:ascii="GHEA Grapalat" w:hAnsi="GHEA Grapalat"/>
          <w:color w:val="000000"/>
          <w:sz w:val="20"/>
          <w:szCs w:val="20"/>
        </w:rPr>
        <w:t>ա</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ընտրված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և</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այդպիսին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չճանաչված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մասնակիցներին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որոշելու</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նպատակով</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հանձնաժողովի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նիստում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առաջարկված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գների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նվազեցման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նպատակով</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նվազագույն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գնահատական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ստացած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բոլոր</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մասնակիցների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հետ</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վարվում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են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միաժամանակյա</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բանակցություններ</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եթե</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նիստին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ներկա</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են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բոլոր</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մասնակիցները</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համապատասխան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լիազորություն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ունեցող</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ներկայացուցիչները</w:t>
      </w:r>
      <w:r w:rsidRPr="00196C92">
        <w:rPr>
          <w:rFonts w:ascii="GHEA Grapalat" w:hAnsi="GHEA Grapalat"/>
          <w:color w:val="000000"/>
          <w:sz w:val="20"/>
          <w:szCs w:val="20"/>
          <w:lang w:val="af-ZA"/>
        </w:rPr>
        <w:t>),</w:t>
      </w:r>
    </w:p>
    <w:p w14:paraId="79471F42" w14:textId="77777777" w:rsidR="004E7126" w:rsidRPr="00196C92" w:rsidRDefault="004E7126" w:rsidP="00E64A85">
      <w:pPr>
        <w:shd w:val="clear" w:color="auto" w:fill="FFFFFF"/>
        <w:ind w:firstLine="540"/>
        <w:jc w:val="both"/>
        <w:rPr>
          <w:rFonts w:ascii="GHEA Grapalat" w:hAnsi="GHEA Grapalat"/>
          <w:color w:val="000000"/>
          <w:sz w:val="20"/>
          <w:szCs w:val="20"/>
          <w:lang w:val="af-ZA"/>
        </w:rPr>
      </w:pPr>
      <w:r w:rsidRPr="00095A8A">
        <w:rPr>
          <w:rFonts w:ascii="GHEA Grapalat" w:hAnsi="GHEA Grapalat"/>
          <w:color w:val="000000"/>
          <w:sz w:val="20"/>
          <w:szCs w:val="20"/>
        </w:rPr>
        <w:t>բ</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հակառակ</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դեպքում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հանձնաժողովի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նիստը</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կասեցվում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է</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և</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մեկ</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աշխատանքային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օրվա</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ընթացքում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գնահատող</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հանձնաժողովի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քարտուղարը</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նվազագույն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գնահատական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ստացած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բոլոր</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մասնակիցներին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էլեկտրոնային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ձևով</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միաժամանակ</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ծանուցում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է</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գների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նվազեցման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շուրջ</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միաժամանակյա</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բանակցությունների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վարման</w:t>
      </w:r>
      <w:r w:rsidRPr="00196C92">
        <w:rPr>
          <w:rFonts w:ascii="Calibri" w:hAnsi="Calibri" w:cs="Calibri"/>
          <w:color w:val="000000"/>
          <w:sz w:val="20"/>
          <w:szCs w:val="20"/>
          <w:lang w:val="af-ZA"/>
        </w:rPr>
        <w:t> </w:t>
      </w:r>
      <w:r w:rsidRPr="00095A8A">
        <w:rPr>
          <w:rFonts w:ascii="GHEA Grapalat" w:hAnsi="GHEA Grapalat" w:cs="Arial Unicode"/>
          <w:color w:val="000000"/>
          <w:sz w:val="20"/>
          <w:szCs w:val="20"/>
        </w:rPr>
        <w:t>պայմանների</w:t>
      </w:r>
      <w:r w:rsidRPr="00196C92">
        <w:rPr>
          <w:rFonts w:ascii="GHEA Grapalat" w:hAnsi="GHEA Grapalat"/>
          <w:color w:val="000000"/>
          <w:sz w:val="20"/>
          <w:szCs w:val="20"/>
          <w:lang w:val="af-ZA"/>
        </w:rPr>
        <w:t xml:space="preserve">, </w:t>
      </w:r>
      <w:r w:rsidRPr="00095A8A">
        <w:rPr>
          <w:rFonts w:ascii="GHEA Grapalat" w:hAnsi="GHEA Grapalat" w:cs="Arial Unicode"/>
          <w:color w:val="000000"/>
          <w:sz w:val="20"/>
          <w:szCs w:val="20"/>
        </w:rPr>
        <w:t>տևողության</w:t>
      </w:r>
      <w:r w:rsidRPr="00196C92">
        <w:rPr>
          <w:rFonts w:ascii="GHEA Grapalat" w:hAnsi="GHEA Grapalat"/>
          <w:color w:val="000000"/>
          <w:sz w:val="20"/>
          <w:szCs w:val="20"/>
          <w:lang w:val="af-ZA"/>
        </w:rPr>
        <w:t xml:space="preserve">, </w:t>
      </w:r>
      <w:r w:rsidRPr="00095A8A">
        <w:rPr>
          <w:rFonts w:ascii="GHEA Grapalat" w:hAnsi="GHEA Grapalat" w:cs="Arial Unicode"/>
          <w:color w:val="000000"/>
          <w:sz w:val="20"/>
          <w:szCs w:val="20"/>
        </w:rPr>
        <w:t>օրվա</w:t>
      </w:r>
      <w:r w:rsidRPr="00196C92">
        <w:rPr>
          <w:rFonts w:ascii="GHEA Grapalat" w:hAnsi="GHEA Grapalat"/>
          <w:color w:val="000000"/>
          <w:sz w:val="20"/>
          <w:szCs w:val="20"/>
          <w:lang w:val="af-ZA"/>
        </w:rPr>
        <w:t xml:space="preserve">, </w:t>
      </w:r>
      <w:r w:rsidRPr="00095A8A">
        <w:rPr>
          <w:rFonts w:ascii="GHEA Grapalat" w:hAnsi="GHEA Grapalat" w:cs="Arial Unicode"/>
          <w:color w:val="000000"/>
          <w:sz w:val="20"/>
          <w:szCs w:val="20"/>
        </w:rPr>
        <w:t>ժամի</w:t>
      </w:r>
      <w:r w:rsidRPr="00196C92">
        <w:rPr>
          <w:rFonts w:ascii="GHEA Grapalat" w:hAnsi="GHEA Grapalat"/>
          <w:color w:val="000000"/>
          <w:sz w:val="20"/>
          <w:szCs w:val="20"/>
          <w:lang w:val="af-ZA"/>
        </w:rPr>
        <w:t xml:space="preserve"> </w:t>
      </w:r>
      <w:r w:rsidRPr="00095A8A">
        <w:rPr>
          <w:rFonts w:ascii="GHEA Grapalat" w:hAnsi="GHEA Grapalat" w:cs="Arial Unicode"/>
          <w:color w:val="000000"/>
          <w:sz w:val="20"/>
          <w:szCs w:val="20"/>
        </w:rPr>
        <w:t>և</w:t>
      </w:r>
      <w:r w:rsidRPr="00196C92">
        <w:rPr>
          <w:rFonts w:ascii="GHEA Grapalat" w:hAnsi="GHEA Grapalat"/>
          <w:color w:val="000000"/>
          <w:sz w:val="20"/>
          <w:szCs w:val="20"/>
          <w:lang w:val="af-ZA"/>
        </w:rPr>
        <w:t xml:space="preserve"> </w:t>
      </w:r>
      <w:r w:rsidRPr="00095A8A">
        <w:rPr>
          <w:rFonts w:ascii="GHEA Grapalat" w:hAnsi="GHEA Grapalat" w:cs="Arial Unicode"/>
          <w:color w:val="000000"/>
          <w:sz w:val="20"/>
          <w:szCs w:val="20"/>
        </w:rPr>
        <w:t>վայրի</w:t>
      </w:r>
      <w:r w:rsidRPr="00196C92">
        <w:rPr>
          <w:rFonts w:ascii="GHEA Grapalat" w:hAnsi="GHEA Grapalat"/>
          <w:color w:val="000000"/>
          <w:sz w:val="20"/>
          <w:szCs w:val="20"/>
          <w:lang w:val="af-ZA"/>
        </w:rPr>
        <w:t xml:space="preserve"> </w:t>
      </w:r>
      <w:r w:rsidRPr="00095A8A">
        <w:rPr>
          <w:rFonts w:ascii="GHEA Grapalat" w:hAnsi="GHEA Grapalat" w:cs="Arial Unicode"/>
          <w:color w:val="000000"/>
          <w:sz w:val="20"/>
          <w:szCs w:val="20"/>
        </w:rPr>
        <w:t>մասին</w:t>
      </w:r>
      <w:r w:rsidRPr="00196C92">
        <w:rPr>
          <w:rFonts w:ascii="GHEA Grapalat" w:hAnsi="GHEA Grapalat"/>
          <w:color w:val="000000"/>
          <w:sz w:val="20"/>
          <w:szCs w:val="20"/>
          <w:lang w:val="af-ZA"/>
        </w:rPr>
        <w:t>,</w:t>
      </w:r>
    </w:p>
    <w:p w14:paraId="388724EF" w14:textId="77777777" w:rsidR="004E7126" w:rsidRPr="00196C92" w:rsidRDefault="004E7126" w:rsidP="00E64A85">
      <w:pPr>
        <w:shd w:val="clear" w:color="auto" w:fill="FFFFFF"/>
        <w:ind w:firstLine="540"/>
        <w:jc w:val="both"/>
        <w:rPr>
          <w:rFonts w:ascii="GHEA Grapalat" w:hAnsi="GHEA Grapalat"/>
          <w:color w:val="000000"/>
          <w:sz w:val="20"/>
          <w:szCs w:val="20"/>
          <w:lang w:val="af-ZA"/>
        </w:rPr>
      </w:pPr>
      <w:r w:rsidRPr="00095A8A">
        <w:rPr>
          <w:rFonts w:ascii="GHEA Grapalat" w:hAnsi="GHEA Grapalat"/>
          <w:color w:val="000000"/>
          <w:sz w:val="20"/>
          <w:szCs w:val="20"/>
        </w:rPr>
        <w:t>գ</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բանակցությունները</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վարվում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են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ոչ</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շուտ</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քան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ծանուցումն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ուղարկվելու</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օրվան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հաջորդող</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օրվանից</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երկրորդ</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և</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ոչ</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ուշ</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քան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հինգերորդ</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աշխատանքային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օրը</w:t>
      </w:r>
      <w:r w:rsidRPr="00196C92">
        <w:rPr>
          <w:rFonts w:ascii="GHEA Grapalat" w:hAnsi="GHEA Grapalat"/>
          <w:color w:val="000000"/>
          <w:sz w:val="20"/>
          <w:szCs w:val="20"/>
          <w:lang w:val="af-ZA"/>
        </w:rPr>
        <w:t>,</w:t>
      </w:r>
    </w:p>
    <w:p w14:paraId="33A0A557" w14:textId="77777777" w:rsidR="004E7126" w:rsidRPr="00196C92" w:rsidRDefault="004E7126" w:rsidP="00E64A85">
      <w:pPr>
        <w:shd w:val="clear" w:color="auto" w:fill="FFFFFF"/>
        <w:ind w:firstLine="540"/>
        <w:jc w:val="both"/>
        <w:rPr>
          <w:rFonts w:ascii="GHEA Grapalat" w:hAnsi="GHEA Grapalat"/>
          <w:color w:val="000000"/>
          <w:sz w:val="20"/>
          <w:szCs w:val="20"/>
          <w:lang w:val="af-ZA"/>
        </w:rPr>
      </w:pPr>
      <w:r w:rsidRPr="00095A8A">
        <w:rPr>
          <w:rFonts w:ascii="GHEA Grapalat" w:hAnsi="GHEA Grapalat"/>
          <w:color w:val="000000"/>
          <w:sz w:val="20"/>
          <w:szCs w:val="20"/>
        </w:rPr>
        <w:t>դ</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յուրաքանչյուր</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մասնակցի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տվյալ</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պահին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ներկայացրած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գնային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առաջարկը</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հրապարակվում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է</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մյուս</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մասնակիցների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համար</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և</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մինչև</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բանակցությունների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համար</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նախատեսված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վերջնաժամկետի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ավարտը</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մասնակիցը</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կարող</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է</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վերանայել</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իր</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գնային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առաջարկը</w:t>
      </w:r>
      <w:r w:rsidRPr="00196C92">
        <w:rPr>
          <w:rFonts w:ascii="GHEA Grapalat" w:hAnsi="GHEA Grapalat"/>
          <w:color w:val="000000"/>
          <w:sz w:val="20"/>
          <w:szCs w:val="20"/>
          <w:lang w:val="af-ZA"/>
        </w:rPr>
        <w:t>,</w:t>
      </w:r>
    </w:p>
    <w:p w14:paraId="34F3BD25" w14:textId="77777777" w:rsidR="004E7126" w:rsidRPr="00196C92" w:rsidRDefault="004E7126" w:rsidP="00E64A85">
      <w:pPr>
        <w:shd w:val="clear" w:color="auto" w:fill="FFFFFF"/>
        <w:ind w:firstLine="540"/>
        <w:jc w:val="both"/>
        <w:rPr>
          <w:rFonts w:ascii="GHEA Grapalat" w:hAnsi="GHEA Grapalat"/>
          <w:color w:val="000000"/>
          <w:sz w:val="20"/>
          <w:szCs w:val="20"/>
          <w:lang w:val="af-ZA"/>
        </w:rPr>
      </w:pPr>
      <w:r w:rsidRPr="00095A8A">
        <w:rPr>
          <w:rFonts w:ascii="GHEA Grapalat" w:hAnsi="GHEA Grapalat"/>
          <w:color w:val="000000"/>
          <w:sz w:val="20"/>
          <w:szCs w:val="20"/>
        </w:rPr>
        <w:t>ե</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բանակցությունների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համար</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սահմանված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վերջնաժամկետը</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լրանալու</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պահին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ըստ</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դրան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ներկա</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մասնակիցների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ներկայացրած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գների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հրավերով</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սահմանված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չափանիշների</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գնահատման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հիման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վրա</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որոշվում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ու</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հայտարարվում</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են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ընտրված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և</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այդպիսին</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չճանաչված</w:t>
      </w:r>
      <w:r w:rsidRPr="00196C92">
        <w:rPr>
          <w:rFonts w:ascii="GHEA Grapalat" w:hAnsi="GHEA Grapalat"/>
          <w:color w:val="000000"/>
          <w:sz w:val="20"/>
          <w:szCs w:val="20"/>
          <w:lang w:val="af-ZA"/>
        </w:rPr>
        <w:t xml:space="preserve"> </w:t>
      </w:r>
      <w:r w:rsidRPr="00095A8A">
        <w:rPr>
          <w:rFonts w:ascii="GHEA Grapalat" w:hAnsi="GHEA Grapalat"/>
          <w:color w:val="000000"/>
          <w:sz w:val="20"/>
          <w:szCs w:val="20"/>
        </w:rPr>
        <w:t>մասնակիցները</w:t>
      </w:r>
      <w:r w:rsidRPr="00196C92">
        <w:rPr>
          <w:rFonts w:ascii="GHEA Grapalat" w:hAnsi="GHEA Grapalat"/>
          <w:color w:val="000000"/>
          <w:sz w:val="20"/>
          <w:szCs w:val="20"/>
          <w:lang w:val="af-ZA"/>
        </w:rPr>
        <w:t>,</w:t>
      </w:r>
    </w:p>
    <w:p w14:paraId="30A1E063" w14:textId="526BB3E2" w:rsidR="004E7126" w:rsidRPr="00196C92" w:rsidRDefault="00E563A7" w:rsidP="00E64A85">
      <w:pPr>
        <w:shd w:val="clear" w:color="auto" w:fill="FFFFFF"/>
        <w:ind w:firstLine="540"/>
        <w:jc w:val="both"/>
        <w:rPr>
          <w:rFonts w:ascii="GHEA Grapalat" w:hAnsi="GHEA Grapalat"/>
          <w:color w:val="000000"/>
          <w:sz w:val="20"/>
          <w:szCs w:val="20"/>
          <w:lang w:val="af-ZA"/>
        </w:rPr>
      </w:pPr>
      <w:r w:rsidRPr="00095A8A">
        <w:rPr>
          <w:rFonts w:ascii="GHEA Grapalat" w:hAnsi="GHEA Grapalat"/>
          <w:color w:val="000000"/>
          <w:sz w:val="20"/>
          <w:szCs w:val="20"/>
        </w:rPr>
        <w:t>զ</w:t>
      </w:r>
      <w:r w:rsidR="004E7126" w:rsidRPr="00196C92">
        <w:rPr>
          <w:rFonts w:ascii="Cambria Math" w:hAnsi="Cambria Math" w:cs="Cambria Math"/>
          <w:color w:val="000000"/>
          <w:sz w:val="20"/>
          <w:szCs w:val="20"/>
          <w:lang w:val="af-ZA"/>
        </w:rPr>
        <w:t>․</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բանակցությունների</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համար</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սահմանված</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վերջնաժամկետը</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լրանալու</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պահին</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եթե</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դրան</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ներկա</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մասնակիցների</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ներկայացրած</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գները</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գերազանցում</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են</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գնման</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գինը</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կամ</w:t>
      </w:r>
      <w:r w:rsidR="004E7126" w:rsidRPr="00196C92">
        <w:rPr>
          <w:rFonts w:ascii="GHEA Grapalat" w:hAnsi="GHEA Grapalat"/>
          <w:color w:val="000000"/>
          <w:sz w:val="20"/>
          <w:szCs w:val="20"/>
          <w:lang w:val="af-ZA"/>
        </w:rPr>
        <w:t xml:space="preserve"> </w:t>
      </w:r>
      <w:r w:rsidR="004E7126" w:rsidRPr="00095A8A">
        <w:rPr>
          <w:rFonts w:ascii="GHEA Grapalat" w:hAnsi="GHEA Grapalat" w:cs="Arial Unicode"/>
          <w:color w:val="000000"/>
          <w:sz w:val="20"/>
          <w:szCs w:val="20"/>
        </w:rPr>
        <w:t>նվազագու</w:t>
      </w:r>
      <w:r w:rsidR="004E7126" w:rsidRPr="00095A8A">
        <w:rPr>
          <w:rFonts w:ascii="GHEA Grapalat" w:hAnsi="GHEA Grapalat"/>
          <w:color w:val="000000"/>
          <w:sz w:val="20"/>
          <w:szCs w:val="20"/>
        </w:rPr>
        <w:t>յն</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գները</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հավասար</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են</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գնման</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ընթացակարգն</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օրենքի</w:t>
      </w:r>
      <w:r w:rsidR="004E7126" w:rsidRPr="00196C92">
        <w:rPr>
          <w:rFonts w:ascii="GHEA Grapalat" w:hAnsi="GHEA Grapalat"/>
          <w:color w:val="000000"/>
          <w:sz w:val="20"/>
          <w:szCs w:val="20"/>
          <w:lang w:val="af-ZA"/>
        </w:rPr>
        <w:t xml:space="preserve"> 37-</w:t>
      </w:r>
      <w:r w:rsidR="004E7126" w:rsidRPr="00095A8A">
        <w:rPr>
          <w:rFonts w:ascii="GHEA Grapalat" w:hAnsi="GHEA Grapalat"/>
          <w:color w:val="000000"/>
          <w:sz w:val="20"/>
          <w:szCs w:val="20"/>
        </w:rPr>
        <w:t>րդ</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հոդվածի</w:t>
      </w:r>
      <w:r w:rsidR="004E7126" w:rsidRPr="00196C92">
        <w:rPr>
          <w:rFonts w:ascii="GHEA Grapalat" w:hAnsi="GHEA Grapalat"/>
          <w:color w:val="000000"/>
          <w:sz w:val="20"/>
          <w:szCs w:val="20"/>
          <w:lang w:val="af-ZA"/>
        </w:rPr>
        <w:t xml:space="preserve"> 1-</w:t>
      </w:r>
      <w:r w:rsidR="004E7126" w:rsidRPr="00095A8A">
        <w:rPr>
          <w:rFonts w:ascii="GHEA Grapalat" w:hAnsi="GHEA Grapalat"/>
          <w:color w:val="000000"/>
          <w:sz w:val="20"/>
          <w:szCs w:val="20"/>
        </w:rPr>
        <w:t>ին</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մասի</w:t>
      </w:r>
      <w:r w:rsidR="004E7126" w:rsidRPr="00196C92">
        <w:rPr>
          <w:rFonts w:ascii="GHEA Grapalat" w:hAnsi="GHEA Grapalat"/>
          <w:color w:val="000000"/>
          <w:sz w:val="20"/>
          <w:szCs w:val="20"/>
          <w:lang w:val="af-ZA"/>
        </w:rPr>
        <w:t xml:space="preserve"> 1-</w:t>
      </w:r>
      <w:r w:rsidR="004E7126" w:rsidRPr="00095A8A">
        <w:rPr>
          <w:rFonts w:ascii="GHEA Grapalat" w:hAnsi="GHEA Grapalat"/>
          <w:color w:val="000000"/>
          <w:sz w:val="20"/>
          <w:szCs w:val="20"/>
        </w:rPr>
        <w:t>ին</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կետի</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հիման</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վրա</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հայտարարվում</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է</w:t>
      </w:r>
      <w:r w:rsidR="004E7126" w:rsidRPr="00196C92">
        <w:rPr>
          <w:rFonts w:ascii="GHEA Grapalat" w:hAnsi="GHEA Grapalat"/>
          <w:color w:val="000000"/>
          <w:sz w:val="20"/>
          <w:szCs w:val="20"/>
          <w:lang w:val="af-ZA"/>
        </w:rPr>
        <w:t xml:space="preserve"> </w:t>
      </w:r>
      <w:r w:rsidR="004E7126" w:rsidRPr="00095A8A">
        <w:rPr>
          <w:rFonts w:ascii="GHEA Grapalat" w:hAnsi="GHEA Grapalat"/>
          <w:color w:val="000000"/>
          <w:sz w:val="20"/>
          <w:szCs w:val="20"/>
        </w:rPr>
        <w:t>չկայացած</w:t>
      </w:r>
      <w:r w:rsidR="004E7126" w:rsidRPr="00196C92">
        <w:rPr>
          <w:rFonts w:ascii="GHEA Grapalat" w:hAnsi="GHEA Grapalat"/>
          <w:color w:val="000000"/>
          <w:sz w:val="20"/>
          <w:szCs w:val="20"/>
          <w:lang w:val="af-ZA"/>
        </w:rPr>
        <w:t>:</w:t>
      </w:r>
    </w:p>
    <w:p w14:paraId="615288CC" w14:textId="77777777" w:rsidR="00474F46" w:rsidRPr="00095A8A" w:rsidRDefault="00474F46" w:rsidP="00474F46">
      <w:pPr>
        <w:pStyle w:val="norm"/>
        <w:spacing w:line="240" w:lineRule="auto"/>
        <w:rPr>
          <w:rFonts w:ascii="GHEA Grapalat" w:hAnsi="GHEA Grapalat"/>
          <w:sz w:val="20"/>
          <w:lang w:val="hy-AM" w:eastAsia="x-none"/>
        </w:rPr>
      </w:pPr>
      <w:r w:rsidRPr="00095A8A">
        <w:rPr>
          <w:rFonts w:ascii="GHEA Grapalat" w:hAnsi="GHEA Grapalat" w:cs="Sylfaen"/>
          <w:noProof/>
          <w:color w:val="000000"/>
          <w:sz w:val="20"/>
          <w:lang w:val="hy-AM"/>
        </w:rPr>
        <w:t>Բանակցությունները</w:t>
      </w:r>
      <w:r w:rsidRPr="00095A8A">
        <w:rPr>
          <w:rFonts w:ascii="GHEA Grapalat" w:hAnsi="GHEA Grapalat" w:cs="Sylfaen"/>
          <w:noProof/>
          <w:color w:val="000000"/>
          <w:sz w:val="20"/>
          <w:lang w:val="sq-AL"/>
        </w:rPr>
        <w:t xml:space="preserve"> </w:t>
      </w:r>
      <w:r w:rsidRPr="00095A8A">
        <w:rPr>
          <w:rFonts w:ascii="GHEA Grapalat" w:hAnsi="GHEA Grapalat" w:cs="Sylfaen"/>
          <w:noProof/>
          <w:color w:val="000000"/>
          <w:sz w:val="20"/>
          <w:lang w:val="hy-AM"/>
        </w:rPr>
        <w:t>կազմակեպվում են հետևյալ կերպ՝ պահպանելով 8.7 կետի պահանջները.</w:t>
      </w:r>
    </w:p>
    <w:p w14:paraId="3656DFB7" w14:textId="77777777" w:rsidR="00474F46" w:rsidRPr="00095A8A" w:rsidRDefault="00474F46" w:rsidP="00474F46">
      <w:pPr>
        <w:spacing w:after="120"/>
        <w:ind w:firstLine="708"/>
        <w:jc w:val="both"/>
        <w:rPr>
          <w:rFonts w:ascii="GHEA Grapalat" w:hAnsi="GHEA Grapalat" w:cs="Arial Armenian"/>
          <w:b/>
          <w:color w:val="000000"/>
          <w:sz w:val="20"/>
          <w:szCs w:val="20"/>
          <w:lang w:val="es-ES"/>
        </w:rPr>
      </w:pPr>
      <w:r w:rsidRPr="00095A8A">
        <w:rPr>
          <w:rFonts w:ascii="GHEA Grapalat" w:hAnsi="GHEA Grapalat" w:cs="Arial Armenian"/>
          <w:color w:val="000000"/>
          <w:sz w:val="20"/>
          <w:szCs w:val="20"/>
          <w:lang w:val="es-ES"/>
        </w:rPr>
        <w:t>Բանակցությունների համար ներկա մասնակցի կողմից նվազագույն գին ներկայացնելու նպատակով կտրամադրվի 3 (երեք) րոպե ժամանակ, որի ընթացքում կարող են լինել գնի իջեցումներ և դրանք կարող են բարձրաձայնվել ինչպես մասնակցի, այնպես էլ, եթե փոխանցվել է հանձնաժողովի նախագահին՝ հանձնաժողովի նախագահի կողմից: Բանակցությունների համար սահմանված վերջնաժամկետը լրանալու պահին մասնակցի կողմից նվազագույն գնային առաջարկը սահմանված ձևաչափով կփոխանցվի գնահատող հանձնաժողովի նախագահին, որը կհամարվի վերջնական: Վերջինիս կողմից դրանք կբարձրաձայնվեն, իսկ գնահատող հանձնաժողովի քարտուղարի կողմից կներկայացվեն էլեկտրոնային աղյուսակի տեսքով: Բ</w:t>
      </w:r>
      <w:r w:rsidRPr="00095A8A">
        <w:rPr>
          <w:rFonts w:ascii="GHEA Grapalat" w:hAnsi="GHEA Grapalat"/>
          <w:color w:val="000000"/>
          <w:sz w:val="20"/>
          <w:szCs w:val="20"/>
          <w:lang w:val="hy-AM"/>
        </w:rPr>
        <w:t>անակցությունների</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համար</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սահմանված</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վերջնաժամկետը</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լրանալու</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պահին</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ըստ</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մասնակցի</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ներկայացրած</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գնի</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հրավերով</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սահմանված</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չափանիշների</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գնահատման</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հիման</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վրա</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որոշվում</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ու</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հայտարարվում</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է</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ընտրված</w:t>
      </w:r>
      <w:r w:rsidRPr="00095A8A">
        <w:rPr>
          <w:rFonts w:ascii="GHEA Grapalat" w:hAnsi="GHEA Grapalat"/>
          <w:color w:val="000000"/>
          <w:sz w:val="20"/>
          <w:szCs w:val="20"/>
          <w:lang w:val="af-ZA"/>
        </w:rPr>
        <w:t xml:space="preserve"> </w:t>
      </w:r>
      <w:r w:rsidRPr="00095A8A">
        <w:rPr>
          <w:rFonts w:ascii="GHEA Grapalat" w:hAnsi="GHEA Grapalat"/>
          <w:color w:val="000000"/>
          <w:sz w:val="20"/>
          <w:szCs w:val="20"/>
          <w:lang w:val="hy-AM"/>
        </w:rPr>
        <w:t>մասնակից</w:t>
      </w:r>
      <w:r w:rsidRPr="00095A8A">
        <w:rPr>
          <w:rFonts w:ascii="GHEA Grapalat" w:hAnsi="GHEA Grapalat"/>
          <w:color w:val="000000"/>
          <w:sz w:val="20"/>
          <w:szCs w:val="20"/>
          <w:lang w:val="sq-AL"/>
        </w:rPr>
        <w:t>:</w:t>
      </w:r>
    </w:p>
    <w:p w14:paraId="023FB529" w14:textId="1F606CF2" w:rsidR="00B514E8" w:rsidRPr="00095A8A" w:rsidRDefault="002F61F9" w:rsidP="00EF3662">
      <w:pPr>
        <w:ind w:firstLine="708"/>
        <w:jc w:val="both"/>
        <w:rPr>
          <w:rFonts w:ascii="GHEA Grapalat" w:hAnsi="GHEA Grapalat"/>
          <w:sz w:val="20"/>
          <w:szCs w:val="20"/>
          <w:lang w:val="hy-AM" w:eastAsia="x-none"/>
        </w:rPr>
      </w:pPr>
      <w:r>
        <w:rPr>
          <w:rFonts w:ascii="GHEA Grapalat" w:hAnsi="GHEA Grapalat"/>
          <w:sz w:val="20"/>
          <w:szCs w:val="20"/>
          <w:lang w:val="hy-AM" w:eastAsia="x-none"/>
        </w:rPr>
        <w:t>7</w:t>
      </w:r>
      <w:r w:rsidR="00C82BD2" w:rsidRPr="00095A8A">
        <w:rPr>
          <w:rFonts w:ascii="GHEA Grapalat" w:hAnsi="GHEA Grapalat"/>
          <w:sz w:val="20"/>
          <w:szCs w:val="20"/>
          <w:lang w:val="af-ZA" w:eastAsia="x-none"/>
        </w:rPr>
        <w:t>.</w:t>
      </w:r>
      <w:r w:rsidR="00D770E9" w:rsidRPr="00095A8A">
        <w:rPr>
          <w:rFonts w:ascii="GHEA Grapalat" w:hAnsi="GHEA Grapalat"/>
          <w:sz w:val="20"/>
          <w:szCs w:val="20"/>
          <w:lang w:val="hy-AM" w:eastAsia="x-none"/>
        </w:rPr>
        <w:t>8</w:t>
      </w:r>
      <w:r w:rsidR="00E24EBF" w:rsidRPr="00095A8A">
        <w:rPr>
          <w:rFonts w:ascii="GHEA Grapalat" w:hAnsi="GHEA Grapalat"/>
          <w:sz w:val="20"/>
          <w:szCs w:val="20"/>
          <w:lang w:val="af-ZA" w:eastAsia="x-none"/>
        </w:rPr>
        <w:t xml:space="preserve"> </w:t>
      </w:r>
      <w:r w:rsidR="00753C9B" w:rsidRPr="00095A8A">
        <w:rPr>
          <w:rFonts w:ascii="GHEA Grapalat" w:hAnsi="GHEA Grapalat"/>
          <w:sz w:val="20"/>
          <w:szCs w:val="20"/>
          <w:lang w:val="af-ZA" w:eastAsia="x-none"/>
        </w:rPr>
        <w:t>Պ</w:t>
      </w:r>
      <w:r w:rsidR="00B514E8" w:rsidRPr="00095A8A">
        <w:rPr>
          <w:rFonts w:ascii="GHEA Grapalat" w:hAnsi="GHEA Grapalat"/>
          <w:sz w:val="20"/>
          <w:szCs w:val="20"/>
          <w:lang w:val="af-ZA" w:eastAsia="x-none"/>
        </w:rPr>
        <w:t xml:space="preserve">ահանջի դեպքում </w:t>
      </w:r>
      <w:r w:rsidR="00AD522C" w:rsidRPr="00095A8A">
        <w:rPr>
          <w:rFonts w:ascii="GHEA Grapalat" w:hAnsi="GHEA Grapalat"/>
          <w:sz w:val="20"/>
          <w:szCs w:val="20"/>
          <w:lang w:val="af-ZA" w:eastAsia="x-none"/>
        </w:rPr>
        <w:t xml:space="preserve">որևէ </w:t>
      </w:r>
      <w:r w:rsidR="007210AC" w:rsidRPr="00095A8A">
        <w:rPr>
          <w:rFonts w:ascii="GHEA Grapalat" w:hAnsi="GHEA Grapalat"/>
          <w:sz w:val="20"/>
          <w:szCs w:val="20"/>
          <w:lang w:val="af-ZA" w:eastAsia="x-none"/>
        </w:rPr>
        <w:t>մ</w:t>
      </w:r>
      <w:r w:rsidR="00B514E8" w:rsidRPr="00095A8A">
        <w:rPr>
          <w:rFonts w:ascii="GHEA Grapalat" w:hAnsi="GHEA Grapalat"/>
          <w:sz w:val="20"/>
          <w:szCs w:val="20"/>
          <w:lang w:val="af-ZA" w:eastAsia="x-none"/>
        </w:rPr>
        <w:t>ասնակցի հայտի</w:t>
      </w:r>
      <w:r w:rsidR="008C2D3A" w:rsidRPr="00095A8A">
        <w:rPr>
          <w:rFonts w:ascii="GHEA Grapalat" w:hAnsi="GHEA Grapalat"/>
          <w:sz w:val="20"/>
          <w:szCs w:val="20"/>
          <w:lang w:val="af-ZA" w:eastAsia="x-none"/>
        </w:rPr>
        <w:t xml:space="preserve"> </w:t>
      </w:r>
      <w:r w:rsidR="00B514E8" w:rsidRPr="00095A8A">
        <w:rPr>
          <w:rFonts w:ascii="GHEA Grapalat" w:hAnsi="GHEA Grapalat"/>
          <w:sz w:val="20"/>
          <w:szCs w:val="20"/>
          <w:lang w:val="af-ZA" w:eastAsia="x-none"/>
        </w:rPr>
        <w:t xml:space="preserve">պատճենները հանձնաժողովի քարտուղարն անհապաղ տրամադրում է նման պահանջ ներկայացրած </w:t>
      </w:r>
      <w:r w:rsidR="00A66431" w:rsidRPr="00095A8A">
        <w:rPr>
          <w:rFonts w:ascii="GHEA Grapalat" w:hAnsi="GHEA Grapalat"/>
          <w:sz w:val="20"/>
          <w:szCs w:val="20"/>
          <w:lang w:val="af-ZA" w:eastAsia="x-none"/>
        </w:rPr>
        <w:t xml:space="preserve">այլ </w:t>
      </w:r>
      <w:r w:rsidR="007B36E4" w:rsidRPr="00095A8A">
        <w:rPr>
          <w:rFonts w:ascii="GHEA Grapalat" w:hAnsi="GHEA Grapalat"/>
          <w:sz w:val="20"/>
          <w:szCs w:val="20"/>
          <w:lang w:val="af-ZA" w:eastAsia="x-none"/>
        </w:rPr>
        <w:t>մ</w:t>
      </w:r>
      <w:r w:rsidR="00B514E8" w:rsidRPr="00095A8A">
        <w:rPr>
          <w:rFonts w:ascii="GHEA Grapalat" w:hAnsi="GHEA Grapalat"/>
          <w:sz w:val="20"/>
          <w:szCs w:val="20"/>
          <w:lang w:val="af-ZA" w:eastAsia="x-none"/>
        </w:rPr>
        <w:t>ասնակցին:</w:t>
      </w:r>
      <w:r w:rsidR="007B6811" w:rsidRPr="00095A8A">
        <w:rPr>
          <w:rFonts w:ascii="GHEA Grapalat" w:hAnsi="GHEA Grapalat"/>
          <w:sz w:val="20"/>
          <w:szCs w:val="20"/>
          <w:lang w:val="hy-AM" w:eastAsia="x-none"/>
        </w:rPr>
        <w:t xml:space="preserve"> </w:t>
      </w:r>
      <w:r w:rsidR="007B6811" w:rsidRPr="00095A8A">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095A8A">
        <w:rPr>
          <w:rFonts w:ascii="GHEA Grapalat" w:hAnsi="GHEA Grapalat"/>
          <w:sz w:val="20"/>
          <w:szCs w:val="20"/>
          <w:lang w:val="hy-AM" w:eastAsia="x-none"/>
        </w:rPr>
        <w:t xml:space="preserve">հայտում ներառված </w:t>
      </w:r>
      <w:r w:rsidR="007B6811" w:rsidRPr="00095A8A">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095A8A">
        <w:rPr>
          <w:rFonts w:ascii="GHEA Grapalat" w:hAnsi="GHEA Grapalat"/>
          <w:sz w:val="20"/>
          <w:szCs w:val="20"/>
          <w:lang w:val="af-ZA" w:eastAsia="x-none"/>
        </w:rPr>
        <w:t xml:space="preserve">հանձնաժողովի </w:t>
      </w:r>
      <w:r w:rsidR="007B6811" w:rsidRPr="00095A8A">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095A8A">
        <w:rPr>
          <w:rFonts w:ascii="GHEA Grapalat" w:hAnsi="GHEA Grapalat"/>
          <w:sz w:val="20"/>
          <w:szCs w:val="20"/>
          <w:lang w:val="hy-AM" w:eastAsia="x-none"/>
        </w:rPr>
        <w:t>:</w:t>
      </w:r>
    </w:p>
    <w:p w14:paraId="61158BF5" w14:textId="28C0C0D4" w:rsidR="00116E47" w:rsidRPr="00095A8A" w:rsidRDefault="002F61F9" w:rsidP="00EF3662">
      <w:pPr>
        <w:pStyle w:val="norm"/>
        <w:spacing w:line="240" w:lineRule="auto"/>
        <w:rPr>
          <w:rFonts w:ascii="GHEA Grapalat" w:hAnsi="GHEA Grapalat" w:cs="Sylfaen"/>
          <w:sz w:val="20"/>
          <w:szCs w:val="24"/>
          <w:lang w:val="af-ZA" w:eastAsia="en-US"/>
        </w:rPr>
      </w:pPr>
      <w:r>
        <w:rPr>
          <w:rFonts w:ascii="GHEA Grapalat" w:hAnsi="GHEA Grapalat"/>
          <w:sz w:val="20"/>
          <w:lang w:val="hy-AM" w:eastAsia="x-none"/>
        </w:rPr>
        <w:t>7</w:t>
      </w:r>
      <w:r w:rsidR="002B121D" w:rsidRPr="00095A8A">
        <w:rPr>
          <w:rFonts w:ascii="GHEA Grapalat" w:hAnsi="GHEA Grapalat"/>
          <w:sz w:val="20"/>
          <w:lang w:val="af-ZA" w:eastAsia="x-none"/>
        </w:rPr>
        <w:t>.</w:t>
      </w:r>
      <w:r w:rsidR="00D770E9" w:rsidRPr="00095A8A">
        <w:rPr>
          <w:rFonts w:ascii="GHEA Grapalat" w:hAnsi="GHEA Grapalat"/>
          <w:sz w:val="20"/>
          <w:lang w:val="hy-AM" w:eastAsia="x-none"/>
        </w:rPr>
        <w:t>9</w:t>
      </w:r>
      <w:r w:rsidR="002B121D" w:rsidRPr="00095A8A">
        <w:rPr>
          <w:rFonts w:ascii="GHEA Grapalat" w:hAnsi="GHEA Grapalat"/>
          <w:sz w:val="20"/>
          <w:lang w:val="af-ZA" w:eastAsia="x-none"/>
        </w:rPr>
        <w:t xml:space="preserve"> Եթե հայտերի բացման</w:t>
      </w:r>
      <w:r w:rsidR="00DE1C00" w:rsidRPr="00095A8A">
        <w:rPr>
          <w:rFonts w:ascii="GHEA Grapalat" w:hAnsi="GHEA Grapalat"/>
          <w:sz w:val="20"/>
          <w:lang w:val="hy-AM" w:eastAsia="x-none"/>
        </w:rPr>
        <w:t xml:space="preserve"> և գնահատման</w:t>
      </w:r>
      <w:r w:rsidR="002B121D" w:rsidRPr="00095A8A">
        <w:rPr>
          <w:rFonts w:ascii="GHEA Grapalat" w:hAnsi="GHEA Grapalat"/>
          <w:sz w:val="20"/>
          <w:lang w:val="af-ZA" w:eastAsia="x-none"/>
        </w:rPr>
        <w:t xml:space="preserve"> նիստի ընթացքում</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իրականացված</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գնահատման</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արդյուն</w:t>
      </w:r>
      <w:r w:rsidR="002B121D" w:rsidRPr="00095A8A">
        <w:rPr>
          <w:rFonts w:ascii="GHEA Grapalat" w:hAnsi="GHEA Grapalat" w:cs="Sylfaen"/>
          <w:sz w:val="20"/>
          <w:szCs w:val="24"/>
          <w:lang w:val="af-ZA" w:eastAsia="en-US"/>
        </w:rPr>
        <w:softHyphen/>
      </w:r>
      <w:r w:rsidR="002B121D" w:rsidRPr="00095A8A">
        <w:rPr>
          <w:rFonts w:ascii="GHEA Grapalat" w:hAnsi="GHEA Grapalat" w:cs="Sylfaen"/>
          <w:sz w:val="20"/>
          <w:szCs w:val="24"/>
          <w:lang w:val="hy-AM" w:eastAsia="en-US"/>
        </w:rPr>
        <w:t>քում</w:t>
      </w:r>
      <w:r w:rsidR="002B121D" w:rsidRPr="00095A8A">
        <w:rPr>
          <w:rFonts w:ascii="GHEA Grapalat" w:hAnsi="GHEA Grapalat" w:cs="Sylfaen"/>
          <w:sz w:val="20"/>
          <w:szCs w:val="24"/>
          <w:lang w:val="af-ZA" w:eastAsia="en-US"/>
        </w:rPr>
        <w:t xml:space="preserve"> </w:t>
      </w:r>
      <w:r w:rsidR="007210AC" w:rsidRPr="00095A8A">
        <w:rPr>
          <w:rFonts w:ascii="GHEA Grapalat" w:hAnsi="GHEA Grapalat" w:cs="Sylfaen"/>
          <w:sz w:val="20"/>
          <w:szCs w:val="24"/>
          <w:lang w:val="af-ZA" w:eastAsia="en-US"/>
        </w:rPr>
        <w:t>մ</w:t>
      </w:r>
      <w:r w:rsidR="00A24827" w:rsidRPr="00095A8A">
        <w:rPr>
          <w:rFonts w:ascii="GHEA Grapalat" w:hAnsi="GHEA Grapalat" w:cs="Sylfaen"/>
          <w:sz w:val="20"/>
          <w:szCs w:val="24"/>
          <w:lang w:val="af-ZA" w:eastAsia="en-US"/>
        </w:rPr>
        <w:t xml:space="preserve">ասնակցի </w:t>
      </w:r>
      <w:r w:rsidR="002B121D" w:rsidRPr="00095A8A">
        <w:rPr>
          <w:rFonts w:ascii="GHEA Grapalat" w:hAnsi="GHEA Grapalat" w:cs="Sylfaen"/>
          <w:sz w:val="20"/>
          <w:szCs w:val="24"/>
          <w:lang w:val="hy-AM" w:eastAsia="en-US"/>
        </w:rPr>
        <w:t>հայտում</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արձանագրվում</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են</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անհամապատասխանություններ՝</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հրավերի</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պահանջների</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նկատմամբ</w:t>
      </w:r>
      <w:r w:rsidR="002B121D" w:rsidRPr="00095A8A">
        <w:rPr>
          <w:rFonts w:ascii="GHEA Grapalat" w:hAnsi="GHEA Grapalat" w:cs="Sylfaen"/>
          <w:sz w:val="20"/>
          <w:szCs w:val="24"/>
          <w:lang w:val="af-ZA" w:eastAsia="en-US"/>
        </w:rPr>
        <w:t>,</w:t>
      </w:r>
      <w:bookmarkStart w:id="5" w:name="_Hlk9262487"/>
      <w:r w:rsidR="00476579" w:rsidRPr="00095A8A">
        <w:rPr>
          <w:rFonts w:ascii="GHEA Grapalat" w:hAnsi="GHEA Grapalat" w:cs="Sylfaen"/>
          <w:sz w:val="20"/>
          <w:szCs w:val="24"/>
          <w:lang w:val="hy-AM" w:eastAsia="en-US"/>
        </w:rPr>
        <w:t xml:space="preserve"> ներառյալ </w:t>
      </w:r>
      <w:r w:rsidR="004E2F96" w:rsidRPr="00095A8A">
        <w:rPr>
          <w:rFonts w:ascii="GHEA Grapalat" w:hAnsi="GHEA Grapalat" w:cs="Sylfaen"/>
          <w:sz w:val="20"/>
          <w:szCs w:val="24"/>
          <w:lang w:val="hy-AM" w:eastAsia="en-US"/>
        </w:rPr>
        <w:t xml:space="preserve">այն դեպքի, </w:t>
      </w:r>
      <w:r w:rsidR="00476579" w:rsidRPr="00095A8A">
        <w:rPr>
          <w:rFonts w:ascii="GHEA Grapalat" w:hAnsi="GHEA Grapalat" w:cs="Sylfaen"/>
          <w:sz w:val="20"/>
          <w:szCs w:val="24"/>
          <w:lang w:val="hy-AM" w:eastAsia="en-US"/>
        </w:rPr>
        <w:t xml:space="preserve">երբ հայտում ներառված՝ Հայաստանի Հանրապետության ռեզիդենտ հանդիսացող մասնակցի կողմից </w:t>
      </w:r>
      <w:r w:rsidR="00DE1C00" w:rsidRPr="00095A8A">
        <w:rPr>
          <w:rFonts w:ascii="GHEA Grapalat" w:hAnsi="GHEA Grapalat" w:cs="Sylfaen"/>
          <w:sz w:val="20"/>
          <w:szCs w:val="24"/>
          <w:lang w:val="hy-AM" w:eastAsia="en-US"/>
        </w:rPr>
        <w:t xml:space="preserve">հաստատված </w:t>
      </w:r>
      <w:r w:rsidR="00476579" w:rsidRPr="00095A8A">
        <w:rPr>
          <w:rFonts w:ascii="GHEA Grapalat" w:hAnsi="GHEA Grapalat" w:cs="Sylfaen"/>
          <w:sz w:val="20"/>
          <w:szCs w:val="24"/>
          <w:lang w:val="hy-AM" w:eastAsia="en-US"/>
        </w:rPr>
        <w:t>փաստաթղթերը կամ դրանց մի մասը հաստատված չեն էլեկտրոնային թվային ստորագրությամբ,</w:t>
      </w:r>
      <w:bookmarkEnd w:id="5"/>
      <w:r w:rsidR="00476579" w:rsidRPr="00095A8A">
        <w:rPr>
          <w:rFonts w:ascii="GHEA Grapalat" w:hAnsi="GHEA Grapalat" w:cs="Sylfaen"/>
          <w:sz w:val="20"/>
          <w:szCs w:val="24"/>
          <w:lang w:val="hy-AM" w:eastAsia="en-US"/>
        </w:rPr>
        <w:t xml:space="preserve"> </w:t>
      </w:r>
      <w:r w:rsidR="002B121D" w:rsidRPr="00095A8A">
        <w:rPr>
          <w:rFonts w:ascii="GHEA Grapalat" w:hAnsi="GHEA Grapalat" w:cs="Sylfaen"/>
          <w:sz w:val="20"/>
          <w:szCs w:val="24"/>
          <w:lang w:val="hy-AM" w:eastAsia="en-US"/>
        </w:rPr>
        <w:t>ապա</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հանձնաժողովը</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մեկ</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աշխատանքային</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օրով</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կասեցնում</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է</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նիստը</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իսկ</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հանձնաժողովի</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քարտուղարը</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նույն</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օրը</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դրա</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մասին</w:t>
      </w:r>
      <w:r w:rsidR="002B121D" w:rsidRPr="00095A8A">
        <w:rPr>
          <w:rFonts w:ascii="GHEA Grapalat" w:hAnsi="GHEA Grapalat" w:cs="Sylfaen"/>
          <w:sz w:val="20"/>
          <w:szCs w:val="24"/>
          <w:lang w:val="af-ZA" w:eastAsia="en-US"/>
        </w:rPr>
        <w:t xml:space="preserve"> </w:t>
      </w:r>
      <w:r w:rsidR="00476579" w:rsidRPr="00095A8A">
        <w:rPr>
          <w:rFonts w:ascii="GHEA Grapalat" w:hAnsi="GHEA Grapalat" w:cs="Sylfaen"/>
          <w:sz w:val="20"/>
          <w:szCs w:val="24"/>
          <w:lang w:val="af-ZA" w:eastAsia="en-US"/>
        </w:rPr>
        <w:t xml:space="preserve">համակարգի միջոցով </w:t>
      </w:r>
      <w:r w:rsidR="002B121D" w:rsidRPr="00095A8A">
        <w:rPr>
          <w:rFonts w:ascii="GHEA Grapalat" w:hAnsi="GHEA Grapalat" w:cs="Sylfaen"/>
          <w:sz w:val="20"/>
          <w:szCs w:val="24"/>
          <w:lang w:val="hy-AM" w:eastAsia="en-US"/>
        </w:rPr>
        <w:t>տեղեկացնում</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է</w:t>
      </w:r>
      <w:r w:rsidR="002B121D" w:rsidRPr="00095A8A">
        <w:rPr>
          <w:rFonts w:ascii="GHEA Grapalat" w:hAnsi="GHEA Grapalat" w:cs="Sylfaen"/>
          <w:sz w:val="20"/>
          <w:szCs w:val="24"/>
          <w:lang w:val="af-ZA" w:eastAsia="en-US"/>
        </w:rPr>
        <w:t xml:space="preserve"> </w:t>
      </w:r>
      <w:r w:rsidR="007210AC" w:rsidRPr="00095A8A">
        <w:rPr>
          <w:rFonts w:ascii="GHEA Grapalat" w:hAnsi="GHEA Grapalat" w:cs="Sylfaen"/>
          <w:sz w:val="20"/>
          <w:szCs w:val="24"/>
          <w:lang w:val="af-ZA" w:eastAsia="en-US"/>
        </w:rPr>
        <w:t>մ</w:t>
      </w:r>
      <w:r w:rsidR="002B121D" w:rsidRPr="00095A8A">
        <w:rPr>
          <w:rFonts w:ascii="GHEA Grapalat" w:hAnsi="GHEA Grapalat" w:cs="Sylfaen"/>
          <w:sz w:val="20"/>
          <w:szCs w:val="24"/>
          <w:lang w:val="hy-AM" w:eastAsia="en-US"/>
        </w:rPr>
        <w:t>ասնակցին՝</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առաջարկելով</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մինչև</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կասեցման</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ժամկետի</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ավարտը</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շտկել</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անհամապատասխանությունը</w:t>
      </w:r>
      <w:r w:rsidR="002B121D" w:rsidRPr="00095A8A">
        <w:rPr>
          <w:rFonts w:ascii="GHEA Grapalat" w:hAnsi="GHEA Grapalat" w:cs="Sylfaen"/>
          <w:sz w:val="20"/>
          <w:szCs w:val="24"/>
          <w:lang w:val="af-ZA" w:eastAsia="en-US"/>
        </w:rPr>
        <w:t>:</w:t>
      </w:r>
    </w:p>
    <w:p w14:paraId="12A71A57" w14:textId="77777777" w:rsidR="002B121D" w:rsidRPr="00095A8A" w:rsidRDefault="00116E47" w:rsidP="00EF3662">
      <w:pPr>
        <w:pStyle w:val="norm"/>
        <w:spacing w:line="240" w:lineRule="auto"/>
        <w:rPr>
          <w:rFonts w:ascii="GHEA Grapalat" w:hAnsi="GHEA Grapalat" w:cs="Sylfaen"/>
          <w:sz w:val="20"/>
          <w:szCs w:val="24"/>
          <w:lang w:val="hy-AM" w:eastAsia="en-US"/>
        </w:rPr>
      </w:pPr>
      <w:r w:rsidRPr="00095A8A">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095A8A">
        <w:rPr>
          <w:rFonts w:ascii="GHEA Grapalat" w:hAnsi="GHEA Grapalat" w:cs="Sylfaen"/>
          <w:sz w:val="20"/>
          <w:szCs w:val="24"/>
          <w:lang w:val="hy-AM" w:eastAsia="en-US"/>
        </w:rPr>
        <w:t>հայտի գն</w:t>
      </w:r>
      <w:r w:rsidR="00563192" w:rsidRPr="00095A8A">
        <w:rPr>
          <w:rFonts w:ascii="GHEA Grapalat" w:hAnsi="GHEA Grapalat" w:cs="Sylfaen"/>
          <w:sz w:val="20"/>
          <w:szCs w:val="24"/>
          <w:lang w:eastAsia="en-US"/>
        </w:rPr>
        <w:t>ա</w:t>
      </w:r>
      <w:r w:rsidR="00873E83" w:rsidRPr="00095A8A">
        <w:rPr>
          <w:rFonts w:ascii="GHEA Grapalat" w:hAnsi="GHEA Grapalat" w:cs="Sylfaen"/>
          <w:sz w:val="20"/>
          <w:szCs w:val="24"/>
          <w:lang w:val="hy-AM" w:eastAsia="en-US"/>
        </w:rPr>
        <w:t xml:space="preserve">հատման ընթացքում </w:t>
      </w:r>
      <w:r w:rsidRPr="00095A8A">
        <w:rPr>
          <w:rFonts w:ascii="GHEA Grapalat" w:hAnsi="GHEA Grapalat" w:cs="Sylfaen"/>
          <w:sz w:val="20"/>
          <w:szCs w:val="24"/>
          <w:lang w:val="hy-AM" w:eastAsia="en-US"/>
        </w:rPr>
        <w:t xml:space="preserve">հայտնաբերված </w:t>
      </w:r>
      <w:r w:rsidR="00873E83" w:rsidRPr="00095A8A">
        <w:rPr>
          <w:rFonts w:ascii="GHEA Grapalat" w:hAnsi="GHEA Grapalat" w:cs="Sylfaen"/>
          <w:sz w:val="20"/>
          <w:szCs w:val="24"/>
          <w:lang w:val="hy-AM" w:eastAsia="en-US"/>
        </w:rPr>
        <w:t xml:space="preserve">բոլոր </w:t>
      </w:r>
      <w:r w:rsidRPr="00095A8A">
        <w:rPr>
          <w:rFonts w:ascii="GHEA Grapalat" w:hAnsi="GHEA Grapalat" w:cs="Sylfaen"/>
          <w:sz w:val="20"/>
          <w:szCs w:val="24"/>
          <w:lang w:val="hy-AM" w:eastAsia="en-US"/>
        </w:rPr>
        <w:t>անհամապատասխանությունները:</w:t>
      </w:r>
      <w:r w:rsidR="002B121D" w:rsidRPr="00095A8A">
        <w:rPr>
          <w:rFonts w:ascii="GHEA Grapalat" w:hAnsi="GHEA Grapalat" w:cs="Sylfaen"/>
          <w:sz w:val="20"/>
          <w:szCs w:val="24"/>
          <w:lang w:val="hy-AM" w:eastAsia="en-US"/>
        </w:rPr>
        <w:t xml:space="preserve">   </w:t>
      </w:r>
    </w:p>
    <w:p w14:paraId="2FAA280A" w14:textId="22813C30" w:rsidR="00FC31D8" w:rsidRPr="00095A8A" w:rsidRDefault="002F61F9" w:rsidP="00EF3662">
      <w:pPr>
        <w:pStyle w:val="norm"/>
        <w:spacing w:line="240" w:lineRule="auto"/>
        <w:ind w:firstLine="567"/>
        <w:rPr>
          <w:rFonts w:ascii="GHEA Grapalat" w:hAnsi="GHEA Grapalat" w:cs="Sylfaen"/>
          <w:sz w:val="20"/>
          <w:szCs w:val="24"/>
          <w:lang w:val="hy-AM" w:eastAsia="en-US"/>
        </w:rPr>
      </w:pPr>
      <w:r>
        <w:rPr>
          <w:rFonts w:ascii="GHEA Grapalat" w:hAnsi="GHEA Grapalat" w:cs="Sylfaen"/>
          <w:sz w:val="20"/>
          <w:szCs w:val="24"/>
          <w:lang w:val="hy-AM" w:eastAsia="en-US"/>
        </w:rPr>
        <w:t>7</w:t>
      </w:r>
      <w:r w:rsidR="002B121D" w:rsidRPr="00095A8A">
        <w:rPr>
          <w:rFonts w:ascii="GHEA Grapalat" w:hAnsi="GHEA Grapalat" w:cs="Sylfaen"/>
          <w:sz w:val="20"/>
          <w:szCs w:val="24"/>
          <w:lang w:val="af-ZA" w:eastAsia="en-US"/>
        </w:rPr>
        <w:t>.</w:t>
      </w:r>
      <w:r w:rsidR="00D770E9" w:rsidRPr="00095A8A">
        <w:rPr>
          <w:rFonts w:ascii="GHEA Grapalat" w:hAnsi="GHEA Grapalat" w:cs="Sylfaen"/>
          <w:sz w:val="20"/>
          <w:szCs w:val="24"/>
          <w:lang w:val="hy-AM" w:eastAsia="en-US"/>
        </w:rPr>
        <w:t>10</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Եթե</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սույն</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հրավերի</w:t>
      </w:r>
      <w:r w:rsidR="002B121D" w:rsidRPr="00095A8A">
        <w:rPr>
          <w:rFonts w:ascii="GHEA Grapalat" w:hAnsi="GHEA Grapalat" w:cs="Sylfaen"/>
          <w:sz w:val="20"/>
          <w:szCs w:val="24"/>
          <w:lang w:val="af-ZA" w:eastAsia="en-US"/>
        </w:rPr>
        <w:t xml:space="preserve"> </w:t>
      </w:r>
      <w:r w:rsidR="009A171D" w:rsidRPr="00095A8A">
        <w:rPr>
          <w:rFonts w:ascii="GHEA Grapalat" w:hAnsi="GHEA Grapalat" w:cs="Sylfaen"/>
          <w:sz w:val="20"/>
          <w:szCs w:val="24"/>
          <w:lang w:val="af-ZA" w:eastAsia="en-US"/>
        </w:rPr>
        <w:t>8</w:t>
      </w:r>
      <w:r w:rsidR="002B121D" w:rsidRPr="00095A8A">
        <w:rPr>
          <w:rFonts w:ascii="GHEA Grapalat" w:hAnsi="GHEA Grapalat" w:cs="Sylfaen"/>
          <w:sz w:val="20"/>
          <w:szCs w:val="24"/>
          <w:lang w:val="af-ZA" w:eastAsia="en-US"/>
        </w:rPr>
        <w:t>.</w:t>
      </w:r>
      <w:r w:rsidR="00D770E9" w:rsidRPr="00095A8A">
        <w:rPr>
          <w:rFonts w:ascii="GHEA Grapalat" w:hAnsi="GHEA Grapalat" w:cs="Sylfaen"/>
          <w:sz w:val="20"/>
          <w:szCs w:val="24"/>
          <w:lang w:val="hy-AM" w:eastAsia="en-US"/>
        </w:rPr>
        <w:t>9</w:t>
      </w:r>
      <w:r w:rsidR="004E6A12" w:rsidRPr="00095A8A">
        <w:rPr>
          <w:rFonts w:ascii="GHEA Grapalat" w:hAnsi="GHEA Grapalat" w:cs="Sylfaen"/>
          <w:sz w:val="20"/>
          <w:szCs w:val="24"/>
          <w:lang w:val="af-ZA" w:eastAsia="en-US"/>
        </w:rPr>
        <w:t>-</w:t>
      </w:r>
      <w:r w:rsidR="004E6A12" w:rsidRPr="00095A8A">
        <w:rPr>
          <w:rFonts w:ascii="GHEA Grapalat" w:hAnsi="GHEA Grapalat" w:cs="Sylfaen"/>
          <w:sz w:val="20"/>
          <w:szCs w:val="24"/>
          <w:lang w:val="hy-AM" w:eastAsia="en-US"/>
        </w:rPr>
        <w:t>րդ</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կետով</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սահմանված</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ժամկետում</w:t>
      </w:r>
      <w:r w:rsidR="002B121D" w:rsidRPr="00095A8A">
        <w:rPr>
          <w:rFonts w:ascii="GHEA Grapalat" w:hAnsi="GHEA Grapalat" w:cs="Sylfaen"/>
          <w:sz w:val="20"/>
          <w:szCs w:val="24"/>
          <w:lang w:val="af-ZA" w:eastAsia="en-US"/>
        </w:rPr>
        <w:t xml:space="preserve"> </w:t>
      </w:r>
      <w:r w:rsidR="009A171D" w:rsidRPr="00095A8A">
        <w:rPr>
          <w:rFonts w:ascii="GHEA Grapalat" w:hAnsi="GHEA Grapalat" w:cs="Sylfaen"/>
          <w:sz w:val="20"/>
          <w:szCs w:val="24"/>
          <w:lang w:val="af-ZA" w:eastAsia="en-US"/>
        </w:rPr>
        <w:t>մ</w:t>
      </w:r>
      <w:r w:rsidR="002B121D" w:rsidRPr="00095A8A">
        <w:rPr>
          <w:rFonts w:ascii="GHEA Grapalat" w:hAnsi="GHEA Grapalat" w:cs="Sylfaen"/>
          <w:sz w:val="20"/>
          <w:szCs w:val="24"/>
          <w:lang w:val="hy-AM" w:eastAsia="en-US"/>
        </w:rPr>
        <w:t>ասնակիցը</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շտկում</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է</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արձանագրված</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անհամապատասխանությունը</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ապա</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վերջին</w:t>
      </w:r>
      <w:r w:rsidR="009A05AC" w:rsidRPr="00095A8A">
        <w:rPr>
          <w:rFonts w:ascii="GHEA Grapalat" w:hAnsi="GHEA Grapalat" w:cs="Sylfaen"/>
          <w:sz w:val="20"/>
          <w:szCs w:val="24"/>
          <w:lang w:val="hy-AM" w:eastAsia="en-US"/>
        </w:rPr>
        <w:t>ի</w:t>
      </w:r>
      <w:r w:rsidR="002B121D" w:rsidRPr="00095A8A">
        <w:rPr>
          <w:rFonts w:ascii="GHEA Grapalat" w:hAnsi="GHEA Grapalat" w:cs="Sylfaen"/>
          <w:sz w:val="20"/>
          <w:szCs w:val="24"/>
          <w:lang w:val="hy-AM" w:eastAsia="en-US"/>
        </w:rPr>
        <w:t>ս</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հայտը</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գնահատվում</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է</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բավարար</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Հակառակ</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դեպքում</w:t>
      </w:r>
      <w:r w:rsidR="00D14B02" w:rsidRPr="00095A8A">
        <w:rPr>
          <w:rFonts w:ascii="GHEA Grapalat" w:hAnsi="GHEA Grapalat" w:cs="Sylfaen"/>
          <w:sz w:val="20"/>
          <w:szCs w:val="24"/>
          <w:lang w:val="hy-AM" w:eastAsia="en-US"/>
        </w:rPr>
        <w:t xml:space="preserve"> տվյալ մասնակցի</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հայտը</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գնահատվում</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է</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անբավարար</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և</w:t>
      </w:r>
      <w:r w:rsidR="002B121D" w:rsidRPr="00095A8A">
        <w:rPr>
          <w:rFonts w:ascii="GHEA Grapalat" w:hAnsi="GHEA Grapalat" w:cs="Sylfaen"/>
          <w:sz w:val="20"/>
          <w:szCs w:val="24"/>
          <w:lang w:val="af-ZA" w:eastAsia="en-US"/>
        </w:rPr>
        <w:t xml:space="preserve"> </w:t>
      </w:r>
      <w:r w:rsidR="002B121D" w:rsidRPr="00095A8A">
        <w:rPr>
          <w:rFonts w:ascii="GHEA Grapalat" w:hAnsi="GHEA Grapalat" w:cs="Sylfaen"/>
          <w:sz w:val="20"/>
          <w:szCs w:val="24"/>
          <w:lang w:val="hy-AM" w:eastAsia="en-US"/>
        </w:rPr>
        <w:t>մերժվում</w:t>
      </w:r>
      <w:r w:rsidR="009A05AC" w:rsidRPr="00095A8A">
        <w:rPr>
          <w:rFonts w:ascii="GHEA Grapalat" w:hAnsi="GHEA Grapalat" w:cs="Sylfaen"/>
          <w:sz w:val="20"/>
          <w:szCs w:val="24"/>
          <w:lang w:val="af-ZA" w:eastAsia="en-US"/>
        </w:rPr>
        <w:t xml:space="preserve"> </w:t>
      </w:r>
      <w:r w:rsidR="009A05AC" w:rsidRPr="00095A8A">
        <w:rPr>
          <w:rFonts w:ascii="GHEA Grapalat" w:hAnsi="GHEA Grapalat" w:cs="Sylfaen"/>
          <w:sz w:val="20"/>
          <w:szCs w:val="24"/>
          <w:lang w:val="hy-AM" w:eastAsia="en-US"/>
        </w:rPr>
        <w:t>է</w:t>
      </w:r>
      <w:r w:rsidR="00D14B02" w:rsidRPr="00095A8A">
        <w:rPr>
          <w:rFonts w:ascii="GHEA Grapalat" w:hAnsi="GHEA Grapalat" w:cs="Sylfaen"/>
          <w:sz w:val="20"/>
          <w:szCs w:val="24"/>
          <w:lang w:val="hy-AM" w:eastAsia="en-US"/>
        </w:rPr>
        <w:t>, իսկ ընտրված մասնակից է ճանաչվում հաջորդող տեղ զբաղեցրած մասնակիցը:</w:t>
      </w:r>
    </w:p>
    <w:p w14:paraId="2935788C" w14:textId="2BD1BDFD" w:rsidR="008A3D01" w:rsidRPr="00095A8A" w:rsidRDefault="002F61F9" w:rsidP="00D571F0">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B121D" w:rsidRPr="00095A8A">
        <w:rPr>
          <w:rFonts w:ascii="GHEA Grapalat" w:hAnsi="GHEA Grapalat" w:cs="Sylfaen"/>
          <w:szCs w:val="24"/>
        </w:rPr>
        <w:t>.</w:t>
      </w:r>
      <w:r w:rsidR="00D770E9" w:rsidRPr="00095A8A">
        <w:rPr>
          <w:rFonts w:ascii="GHEA Grapalat" w:hAnsi="GHEA Grapalat" w:cs="Sylfaen"/>
          <w:szCs w:val="24"/>
          <w:lang w:val="hy-AM"/>
        </w:rPr>
        <w:t>1</w:t>
      </w:r>
      <w:r w:rsidR="00EA58C8" w:rsidRPr="00095A8A">
        <w:rPr>
          <w:rFonts w:ascii="GHEA Grapalat" w:hAnsi="GHEA Grapalat" w:cs="Sylfaen"/>
          <w:szCs w:val="24"/>
          <w:lang w:val="hy-AM"/>
        </w:rPr>
        <w:t>1</w:t>
      </w:r>
      <w:r w:rsidR="002B121D" w:rsidRPr="00095A8A">
        <w:rPr>
          <w:rFonts w:ascii="GHEA Grapalat" w:hAnsi="GHEA Grapalat" w:cs="Sylfaen"/>
          <w:szCs w:val="24"/>
        </w:rPr>
        <w:t xml:space="preserve"> </w:t>
      </w:r>
      <w:r w:rsidR="004E2F96" w:rsidRPr="00095A8A">
        <w:rPr>
          <w:rFonts w:ascii="GHEA Grapalat" w:hAnsi="GHEA Grapalat" w:cs="Sylfaen"/>
          <w:szCs w:val="24"/>
          <w:lang w:val="hy-AM"/>
        </w:rPr>
        <w:t>Հանձնաժողովի</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անդամը</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կամ</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քարտուղարը</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չի</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կարող</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մասնակցել</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հանձնաժողովի</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աշխատանքներին</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եթե հանձնաժողովի գործունեության ընթացքումպարզվում</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է</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որ</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վերջիններիս</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կողմից</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հիմնադրված</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կամ</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բաժնեմաս</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փայաբաժին</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ունեցող</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կազմակերպությունը</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կամ</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իրենց</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մերձավոր</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ազգակցությամբ</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կամ</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խնամիությամբ</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կապված</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անձը</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ծնող</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ամուսին</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երեխա</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եղբայր</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քույր</w:t>
      </w:r>
      <w:r w:rsidR="004E2F96" w:rsidRPr="00095A8A">
        <w:rPr>
          <w:rFonts w:ascii="GHEA Grapalat" w:hAnsi="GHEA Grapalat" w:cs="Sylfaen"/>
          <w:szCs w:val="24"/>
        </w:rPr>
        <w:t>,</w:t>
      </w:r>
      <w:r w:rsidR="004E2F96" w:rsidRPr="00095A8A">
        <w:rPr>
          <w:rFonts w:ascii="GHEA Grapalat" w:hAnsi="GHEA Grapalat" w:cs="Sylfaen"/>
          <w:szCs w:val="24"/>
          <w:lang w:val="hy-AM"/>
        </w:rPr>
        <w:t>տատ, պապ, թոռ,</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ինչպես</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նաև</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ամուսնու</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ծնող</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երեխա</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եղբայր,</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քույր, տատ, պապ, թոռ</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կամ</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այդ</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անձի</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կողմից</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հիմնադրված</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կամ</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բաժնեմաս</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փայաբաժին</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ունեցող</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կազմակերպությունը</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սույն</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ընթացակարգին</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մասնակցելու</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համար</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ներկայացրել</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է</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հայտ</w:t>
      </w:r>
      <w:r w:rsidR="004E2F96" w:rsidRPr="00095A8A">
        <w:rPr>
          <w:rFonts w:ascii="GHEA Grapalat" w:hAnsi="GHEA Grapalat" w:cs="Sylfaen"/>
          <w:szCs w:val="24"/>
        </w:rPr>
        <w:t>:</w:t>
      </w:r>
      <w:r w:rsidR="004E2F96" w:rsidRPr="00095A8A">
        <w:rPr>
          <w:rFonts w:ascii="GHEA Grapalat" w:hAnsi="GHEA Grapalat" w:cs="Sylfaen"/>
          <w:szCs w:val="24"/>
          <w:lang w:val="hy-AM"/>
        </w:rPr>
        <w:t xml:space="preserve"> </w:t>
      </w:r>
      <w:r w:rsidR="004E2F96" w:rsidRPr="00095A8A">
        <w:rPr>
          <w:rFonts w:ascii="GHEA Grapalat" w:hAnsi="GHEA Grapalat" w:cs="Sylfaen"/>
          <w:szCs w:val="24"/>
          <w:lang w:val="hy-AM"/>
        </w:rPr>
        <w:lastRenderedPageBreak/>
        <w:t>Եթե</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առկա</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է</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սույն</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կետով</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նախատեսված</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պայմանը</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ապա</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 xml:space="preserve"> սույն ընթացակարգի</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առնչությամբ</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շահերի</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բախում</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ունեցող</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հանձնաժողովի</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անդամը</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կամ</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քարտուղարը անհապաղ</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ինքնաբացարկ</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է</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հայտնում</w:t>
      </w:r>
      <w:r w:rsidR="004E2F96" w:rsidRPr="00095A8A">
        <w:rPr>
          <w:rFonts w:ascii="GHEA Grapalat" w:hAnsi="GHEA Grapalat" w:cs="Sylfaen"/>
          <w:szCs w:val="24"/>
        </w:rPr>
        <w:t xml:space="preserve"> </w:t>
      </w:r>
      <w:r w:rsidR="004E2F96" w:rsidRPr="00095A8A">
        <w:rPr>
          <w:rFonts w:ascii="GHEA Grapalat" w:hAnsi="GHEA Grapalat" w:cs="Sylfaen"/>
          <w:szCs w:val="24"/>
          <w:lang w:val="hy-AM"/>
        </w:rPr>
        <w:t>սույնընթացակարգից</w:t>
      </w:r>
      <w:r w:rsidR="004E2F96" w:rsidRPr="00095A8A">
        <w:rPr>
          <w:rFonts w:ascii="GHEA Grapalat" w:hAnsi="GHEA Grapalat" w:cs="Sylfaen"/>
          <w:szCs w:val="24"/>
        </w:rPr>
        <w:t xml:space="preserve">: </w:t>
      </w:r>
      <w:r w:rsidR="008A3D01" w:rsidRPr="00095A8A">
        <w:rPr>
          <w:rFonts w:ascii="GHEA Grapalat" w:hAnsi="GHEA Grapalat" w:cs="Sylfaen"/>
          <w:szCs w:val="24"/>
        </w:rPr>
        <w:t xml:space="preserve"> </w:t>
      </w:r>
    </w:p>
    <w:p w14:paraId="2DCED675" w14:textId="479DA09D" w:rsidR="006A15BC" w:rsidRPr="00095A8A" w:rsidRDefault="002F61F9" w:rsidP="00D571F0">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5E0E50" w:rsidRPr="00095A8A">
        <w:rPr>
          <w:rFonts w:ascii="GHEA Grapalat" w:hAnsi="GHEA Grapalat" w:cs="Sylfaen"/>
          <w:szCs w:val="24"/>
          <w:lang w:val="hy-AM"/>
        </w:rPr>
        <w:t xml:space="preserve">.12 </w:t>
      </w:r>
      <w:r w:rsidR="00EA58C8" w:rsidRPr="00095A8A">
        <w:rPr>
          <w:rFonts w:ascii="GHEA Grapalat" w:hAnsi="GHEA Grapalat" w:cs="Sylfaen"/>
          <w:szCs w:val="24"/>
          <w:lang w:val="es-ES"/>
        </w:rPr>
        <w:t xml:space="preserve">Հայտերը բացվելուց </w:t>
      </w:r>
      <w:r w:rsidR="007A3F75" w:rsidRPr="00095A8A">
        <w:rPr>
          <w:rFonts w:ascii="GHEA Grapalat" w:hAnsi="GHEA Grapalat" w:cs="Sylfaen"/>
          <w:szCs w:val="24"/>
          <w:lang w:val="es-ES"/>
        </w:rPr>
        <w:t xml:space="preserve">և գնահատվելուց  </w:t>
      </w:r>
      <w:r w:rsidR="00EA58C8" w:rsidRPr="00095A8A">
        <w:rPr>
          <w:rFonts w:ascii="GHEA Grapalat" w:hAnsi="GHEA Grapalat" w:cs="Sylfaen"/>
          <w:szCs w:val="24"/>
          <w:lang w:val="es-ES"/>
        </w:rPr>
        <w:t>հետո կազմվում է արձանագրություն`</w:t>
      </w:r>
      <w:r w:rsidR="00EA58C8" w:rsidRPr="00095A8A">
        <w:rPr>
          <w:rFonts w:ascii="GHEA Grapalat" w:hAnsi="GHEA Grapalat" w:cs="Sylfaen"/>
        </w:rPr>
        <w:t xml:space="preserve"> գնումների մասին ՀՀ օրենսդրությամբ սահմանված կարգով</w:t>
      </w:r>
      <w:r w:rsidR="00EA58C8" w:rsidRPr="00095A8A">
        <w:rPr>
          <w:rFonts w:ascii="GHEA Grapalat" w:hAnsi="GHEA Grapalat" w:cs="Sylfaen"/>
          <w:lang w:val="hy-AM"/>
        </w:rPr>
        <w:t>:</w:t>
      </w:r>
      <w:r w:rsidR="00D571F0" w:rsidRPr="00095A8A">
        <w:rPr>
          <w:rFonts w:ascii="GHEA Grapalat" w:hAnsi="GHEA Grapalat" w:cs="Sylfaen"/>
          <w:lang w:val="hy-AM"/>
        </w:rPr>
        <w:t xml:space="preserve"> </w:t>
      </w:r>
      <w:r w:rsidR="00F025FC" w:rsidRPr="00095A8A">
        <w:rPr>
          <w:rFonts w:ascii="GHEA Grapalat" w:hAnsi="GHEA Grapalat" w:cs="Sylfaen"/>
          <w:lang w:val="hy-AM"/>
        </w:rPr>
        <w:t>Ընդ որում հանձնաժողովի նիստի արձանագր</w:t>
      </w:r>
      <w:r w:rsidR="007A3F75" w:rsidRPr="00095A8A">
        <w:rPr>
          <w:rFonts w:ascii="GHEA Grapalat" w:hAnsi="GHEA Grapalat" w:cs="Sylfaen"/>
          <w:lang w:val="hy-AM"/>
        </w:rPr>
        <w:t>ու</w:t>
      </w:r>
      <w:r w:rsidR="00F025FC" w:rsidRPr="00095A8A">
        <w:rPr>
          <w:rFonts w:ascii="GHEA Grapalat" w:hAnsi="GHEA Grapalat" w:cs="Sylfaen"/>
          <w:lang w:val="hy-AM"/>
        </w:rPr>
        <w:t>թյ</w:t>
      </w:r>
      <w:r w:rsidR="007A3F75" w:rsidRPr="00095A8A">
        <w:rPr>
          <w:rFonts w:ascii="GHEA Grapalat" w:hAnsi="GHEA Grapalat" w:cs="Sylfaen"/>
          <w:lang w:val="hy-AM"/>
        </w:rPr>
        <w:t>ա</w:t>
      </w:r>
      <w:r w:rsidR="00F025FC" w:rsidRPr="00095A8A">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095A8A">
        <w:rPr>
          <w:rFonts w:ascii="GHEA Grapalat" w:hAnsi="GHEA Grapalat" w:cs="Sylfaen"/>
          <w:lang w:val="hy-AM"/>
        </w:rPr>
        <w:t xml:space="preserve"> </w:t>
      </w:r>
      <w:r w:rsidR="007A3F75" w:rsidRPr="00095A8A">
        <w:rPr>
          <w:rFonts w:ascii="GHEA Grapalat" w:hAnsi="GHEA Grapalat" w:cs="Sylfaen"/>
          <w:szCs w:val="24"/>
          <w:lang w:val="hy-AM"/>
        </w:rPr>
        <w:t>Արձանագրությունն</w:t>
      </w:r>
      <w:r w:rsidR="007A3F75" w:rsidRPr="00095A8A">
        <w:rPr>
          <w:rFonts w:ascii="GHEA Grapalat" w:hAnsi="GHEA Grapalat" w:cs="Sylfaen"/>
          <w:szCs w:val="24"/>
        </w:rPr>
        <w:t xml:space="preserve"> </w:t>
      </w:r>
      <w:r w:rsidR="007A3F75" w:rsidRPr="00095A8A">
        <w:rPr>
          <w:rFonts w:ascii="GHEA Grapalat" w:hAnsi="GHEA Grapalat" w:cs="Sylfaen"/>
          <w:szCs w:val="24"/>
          <w:lang w:val="hy-AM"/>
        </w:rPr>
        <w:t>ստորագրում</w:t>
      </w:r>
      <w:r w:rsidR="007A3F75" w:rsidRPr="00095A8A">
        <w:rPr>
          <w:rFonts w:ascii="GHEA Grapalat" w:hAnsi="GHEA Grapalat" w:cs="Sylfaen"/>
          <w:szCs w:val="24"/>
        </w:rPr>
        <w:t xml:space="preserve"> </w:t>
      </w:r>
      <w:r w:rsidR="007A3F75" w:rsidRPr="00095A8A">
        <w:rPr>
          <w:rFonts w:ascii="GHEA Grapalat" w:hAnsi="GHEA Grapalat" w:cs="Sylfaen"/>
          <w:szCs w:val="24"/>
          <w:lang w:val="hy-AM"/>
        </w:rPr>
        <w:t>են</w:t>
      </w:r>
      <w:r w:rsidR="007A3F75" w:rsidRPr="00095A8A">
        <w:rPr>
          <w:rFonts w:ascii="GHEA Grapalat" w:hAnsi="GHEA Grapalat" w:cs="Sylfaen"/>
          <w:szCs w:val="24"/>
        </w:rPr>
        <w:t xml:space="preserve"> </w:t>
      </w:r>
      <w:r w:rsidR="007A3F75" w:rsidRPr="00095A8A">
        <w:rPr>
          <w:rFonts w:ascii="GHEA Grapalat" w:hAnsi="GHEA Grapalat" w:cs="Sylfaen"/>
          <w:szCs w:val="24"/>
          <w:lang w:val="hy-AM"/>
        </w:rPr>
        <w:t>հանձնաժողովի</w:t>
      </w:r>
      <w:r w:rsidR="007A3F75" w:rsidRPr="00095A8A">
        <w:rPr>
          <w:rFonts w:ascii="GHEA Grapalat" w:hAnsi="GHEA Grapalat" w:cs="Sylfaen"/>
          <w:szCs w:val="24"/>
        </w:rPr>
        <w:t xml:space="preserve"> </w:t>
      </w:r>
      <w:r w:rsidR="007A3F75" w:rsidRPr="00095A8A">
        <w:rPr>
          <w:rFonts w:ascii="GHEA Grapalat" w:hAnsi="GHEA Grapalat" w:cs="Sylfaen"/>
          <w:szCs w:val="24"/>
          <w:lang w:val="hy-AM"/>
        </w:rPr>
        <w:t>նիստին</w:t>
      </w:r>
      <w:r w:rsidR="007A3F75" w:rsidRPr="00095A8A">
        <w:rPr>
          <w:rFonts w:ascii="GHEA Grapalat" w:hAnsi="GHEA Grapalat" w:cs="Sylfaen"/>
          <w:szCs w:val="24"/>
        </w:rPr>
        <w:t xml:space="preserve"> </w:t>
      </w:r>
      <w:r w:rsidR="007A3F75" w:rsidRPr="00095A8A">
        <w:rPr>
          <w:rFonts w:ascii="GHEA Grapalat" w:hAnsi="GHEA Grapalat" w:cs="Sylfaen"/>
          <w:szCs w:val="24"/>
          <w:lang w:val="hy-AM"/>
        </w:rPr>
        <w:t>ներկա</w:t>
      </w:r>
      <w:r w:rsidR="007A3F75" w:rsidRPr="00095A8A">
        <w:rPr>
          <w:rFonts w:ascii="GHEA Grapalat" w:hAnsi="GHEA Grapalat" w:cs="Sylfaen"/>
          <w:szCs w:val="24"/>
        </w:rPr>
        <w:t xml:space="preserve"> </w:t>
      </w:r>
      <w:r w:rsidR="007A3F75" w:rsidRPr="00095A8A">
        <w:rPr>
          <w:rFonts w:ascii="GHEA Grapalat" w:hAnsi="GHEA Grapalat" w:cs="Sylfaen"/>
          <w:szCs w:val="24"/>
          <w:lang w:val="hy-AM"/>
        </w:rPr>
        <w:t>անդամները։</w:t>
      </w:r>
    </w:p>
    <w:p w14:paraId="730623A3" w14:textId="573766AB" w:rsidR="00E65F37" w:rsidRPr="00095A8A" w:rsidRDefault="002F61F9" w:rsidP="00D571F0">
      <w:pPr>
        <w:pStyle w:val="23"/>
        <w:spacing w:line="240" w:lineRule="auto"/>
        <w:ind w:firstLine="567"/>
        <w:rPr>
          <w:rFonts w:ascii="GHEA Grapalat" w:hAnsi="GHEA Grapalat" w:cs="Sylfaen"/>
          <w:szCs w:val="24"/>
          <w:lang w:val="hy-AM"/>
        </w:rPr>
      </w:pPr>
      <w:r>
        <w:rPr>
          <w:rFonts w:ascii="GHEA Grapalat" w:hAnsi="GHEA Grapalat" w:cs="Sylfaen"/>
          <w:szCs w:val="24"/>
          <w:lang w:val="hy-AM"/>
        </w:rPr>
        <w:t>7</w:t>
      </w:r>
      <w:r w:rsidR="005E2F4D" w:rsidRPr="00095A8A">
        <w:rPr>
          <w:rFonts w:ascii="GHEA Grapalat" w:hAnsi="GHEA Grapalat" w:cs="Sylfaen"/>
          <w:szCs w:val="24"/>
          <w:lang w:val="hy-AM"/>
        </w:rPr>
        <w:t>.</w:t>
      </w:r>
      <w:r w:rsidR="00EA58C8" w:rsidRPr="00095A8A">
        <w:rPr>
          <w:rFonts w:ascii="GHEA Grapalat" w:hAnsi="GHEA Grapalat" w:cs="Sylfaen"/>
          <w:szCs w:val="24"/>
          <w:lang w:val="hy-AM"/>
        </w:rPr>
        <w:t>1</w:t>
      </w:r>
      <w:r w:rsidR="005E0E50" w:rsidRPr="00095A8A">
        <w:rPr>
          <w:rFonts w:ascii="GHEA Grapalat" w:hAnsi="GHEA Grapalat" w:cs="Sylfaen"/>
          <w:szCs w:val="24"/>
          <w:lang w:val="hy-AM"/>
        </w:rPr>
        <w:t>3</w:t>
      </w:r>
      <w:r w:rsidR="00EA58C8" w:rsidRPr="00095A8A">
        <w:rPr>
          <w:rFonts w:ascii="GHEA Grapalat" w:hAnsi="GHEA Grapalat" w:cs="Sylfaen"/>
          <w:szCs w:val="24"/>
          <w:lang w:val="hy-AM"/>
        </w:rPr>
        <w:t xml:space="preserve"> </w:t>
      </w:r>
      <w:r w:rsidR="005E3501" w:rsidRPr="00095A8A">
        <w:rPr>
          <w:rFonts w:ascii="GHEA Grapalat" w:hAnsi="GHEA Grapalat" w:cs="Sylfaen"/>
          <w:szCs w:val="24"/>
        </w:rPr>
        <w:t xml:space="preserve"> </w:t>
      </w:r>
      <w:r w:rsidR="009A171D" w:rsidRPr="00095A8A">
        <w:rPr>
          <w:rFonts w:ascii="GHEA Grapalat" w:hAnsi="GHEA Grapalat" w:cs="Sylfaen"/>
          <w:szCs w:val="24"/>
        </w:rPr>
        <w:t>Հ</w:t>
      </w:r>
      <w:r w:rsidR="005E3501" w:rsidRPr="00095A8A">
        <w:rPr>
          <w:rFonts w:ascii="GHEA Grapalat" w:hAnsi="GHEA Grapalat" w:cs="Sylfaen"/>
          <w:szCs w:val="24"/>
        </w:rPr>
        <w:t xml:space="preserve">անձնաժողովի քարտուղարը </w:t>
      </w:r>
      <w:r w:rsidR="00E65F37" w:rsidRPr="00095A8A">
        <w:rPr>
          <w:rFonts w:ascii="GHEA Grapalat" w:hAnsi="GHEA Grapalat" w:cs="Sylfaen"/>
          <w:szCs w:val="24"/>
        </w:rPr>
        <w:t xml:space="preserve">հայտերի </w:t>
      </w:r>
      <w:r w:rsidR="00D11611" w:rsidRPr="00095A8A">
        <w:rPr>
          <w:rFonts w:ascii="GHEA Grapalat" w:hAnsi="GHEA Grapalat" w:cs="Sylfaen"/>
          <w:szCs w:val="24"/>
        </w:rPr>
        <w:t>բացման</w:t>
      </w:r>
      <w:r w:rsidR="006D5E0B" w:rsidRPr="00095A8A">
        <w:rPr>
          <w:rFonts w:ascii="GHEA Grapalat" w:hAnsi="GHEA Grapalat" w:cs="Sylfaen"/>
          <w:szCs w:val="24"/>
          <w:lang w:val="hy-AM"/>
        </w:rPr>
        <w:t xml:space="preserve"> և գնահատման</w:t>
      </w:r>
      <w:r w:rsidR="00D11611" w:rsidRPr="00095A8A">
        <w:rPr>
          <w:rFonts w:ascii="GHEA Grapalat" w:hAnsi="GHEA Grapalat" w:cs="Sylfaen"/>
          <w:szCs w:val="24"/>
        </w:rPr>
        <w:t xml:space="preserve"> նիստի ավարտից հետո ոչ ուշ քան</w:t>
      </w:r>
      <w:r w:rsidR="00D11611" w:rsidRPr="00095A8A">
        <w:rPr>
          <w:rFonts w:ascii="GHEA Grapalat" w:hAnsi="GHEA Grapalat" w:cs="Arial"/>
          <w:spacing w:val="-8"/>
          <w:sz w:val="24"/>
          <w:szCs w:val="24"/>
        </w:rPr>
        <w:t xml:space="preserve"> </w:t>
      </w:r>
      <w:r w:rsidR="00E65F37" w:rsidRPr="00095A8A">
        <w:rPr>
          <w:rFonts w:ascii="GHEA Grapalat" w:hAnsi="GHEA Grapalat" w:cs="Sylfaen"/>
          <w:szCs w:val="24"/>
        </w:rPr>
        <w:t xml:space="preserve"> հաջորդող աշխատանքային օրը` </w:t>
      </w:r>
    </w:p>
    <w:p w14:paraId="4D921BF3" w14:textId="77777777" w:rsidR="00B56A92" w:rsidRPr="00095A8A" w:rsidRDefault="00A24827" w:rsidP="00EF3662">
      <w:pPr>
        <w:pStyle w:val="23"/>
        <w:spacing w:line="240" w:lineRule="auto"/>
        <w:ind w:firstLine="567"/>
        <w:rPr>
          <w:rFonts w:ascii="GHEA Grapalat" w:hAnsi="GHEA Grapalat" w:cs="Sylfaen"/>
          <w:lang w:val="hy-AM"/>
        </w:rPr>
      </w:pPr>
      <w:r w:rsidRPr="00095A8A">
        <w:rPr>
          <w:rFonts w:ascii="GHEA Grapalat" w:hAnsi="GHEA Grapalat" w:cs="Sylfaen"/>
          <w:lang w:val="hy-AM"/>
        </w:rPr>
        <w:t xml:space="preserve">1) հայտերի բացման </w:t>
      </w:r>
      <w:r w:rsidR="006E3FB9" w:rsidRPr="00095A8A">
        <w:rPr>
          <w:rFonts w:ascii="GHEA Grapalat" w:hAnsi="GHEA Grapalat" w:cs="Sylfaen"/>
        </w:rPr>
        <w:t xml:space="preserve">և գնահատման </w:t>
      </w:r>
      <w:r w:rsidRPr="00095A8A">
        <w:rPr>
          <w:rFonts w:ascii="GHEA Grapalat" w:hAnsi="GHEA Grapalat" w:cs="Sylfaen"/>
          <w:lang w:val="hy-AM"/>
        </w:rPr>
        <w:t>նիստի արձանագրության բնօրինակից արտատպված (սկանավորված) տարբերակը</w:t>
      </w:r>
      <w:r w:rsidR="009A30B4" w:rsidRPr="00095A8A">
        <w:rPr>
          <w:rFonts w:ascii="GHEA Grapalat" w:hAnsi="GHEA Grapalat" w:cs="Sylfaen"/>
          <w:lang w:val="hy-AM"/>
        </w:rPr>
        <w:t xml:space="preserve"> և սույն </w:t>
      </w:r>
      <w:r w:rsidR="00E30D12" w:rsidRPr="00095A8A">
        <w:rPr>
          <w:rFonts w:ascii="GHEA Grapalat" w:hAnsi="GHEA Grapalat" w:cs="Sylfaen"/>
          <w:lang w:val="hy-AM"/>
        </w:rPr>
        <w:t>հրավերի 1-ին մասի 3.5 կետում նշված</w:t>
      </w:r>
      <w:r w:rsidR="009A30B4" w:rsidRPr="00095A8A">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095A8A">
        <w:rPr>
          <w:rFonts w:ascii="GHEA Grapalat" w:hAnsi="GHEA Grapalat" w:cs="Sylfaen"/>
          <w:lang w:val="hy-AM"/>
        </w:rPr>
        <w:t xml:space="preserve"> հրապարակում է տեղեկագրում</w:t>
      </w:r>
      <w:r w:rsidR="00902BB9" w:rsidRPr="00095A8A">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79471D4E" w14:textId="77777777" w:rsidR="008B73CD" w:rsidRPr="00095A8A" w:rsidRDefault="008B73CD" w:rsidP="00EF3662">
      <w:pPr>
        <w:pStyle w:val="23"/>
        <w:spacing w:line="240" w:lineRule="auto"/>
        <w:ind w:firstLine="567"/>
        <w:rPr>
          <w:rFonts w:ascii="GHEA Grapalat" w:hAnsi="GHEA Grapalat" w:cs="Sylfaen"/>
          <w:szCs w:val="24"/>
        </w:rPr>
      </w:pPr>
      <w:r w:rsidRPr="00095A8A">
        <w:rPr>
          <w:rFonts w:ascii="GHEA Grapalat" w:hAnsi="GHEA Grapalat" w:cs="Sylfaen"/>
          <w:szCs w:val="24"/>
        </w:rPr>
        <w:t xml:space="preserve">2) իր և գնահատող հանձնաժողովի` հայտերի բացման 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095A8A">
        <w:rPr>
          <w:rFonts w:ascii="GHEA Grapalat" w:hAnsi="GHEA Grapalat" w:cs="Sylfaen"/>
          <w:szCs w:val="24"/>
        </w:rPr>
        <w:t>Հ</w:t>
      </w:r>
      <w:r w:rsidRPr="00095A8A">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095A8A">
        <w:rPr>
          <w:rFonts w:ascii="GHEA Grapalat" w:hAnsi="GHEA Grapalat" w:cs="Sylfaen"/>
          <w:szCs w:val="24"/>
        </w:rPr>
        <w:t xml:space="preserve">և գնահատման </w:t>
      </w:r>
      <w:r w:rsidRPr="00095A8A">
        <w:rPr>
          <w:rFonts w:ascii="GHEA Grapalat" w:hAnsi="GHEA Grapalat" w:cs="Sylfaen"/>
          <w:szCs w:val="24"/>
        </w:rPr>
        <w:t>նիստից հետո հրավիրվող նիստերին, ստորագրում են սույն ենթակետում նախատեսված հայտարարությունները, որոնք տեղեկագրում քարտուղարը հրապարակում է ստորագրմանը հաջորդող աշխատանքային օրը.</w:t>
      </w:r>
    </w:p>
    <w:p w14:paraId="383C25FC" w14:textId="28E8FA4D" w:rsidR="003D0C33" w:rsidRPr="00095A8A" w:rsidRDefault="008769B4" w:rsidP="00EF3662">
      <w:pPr>
        <w:ind w:firstLine="375"/>
        <w:jc w:val="both"/>
        <w:rPr>
          <w:rFonts w:ascii="GHEA Grapalat" w:hAnsi="GHEA Grapalat" w:cs="Sylfaen"/>
          <w:sz w:val="20"/>
          <w:lang w:val="hy-AM"/>
        </w:rPr>
      </w:pPr>
      <w:r w:rsidRPr="00095A8A">
        <w:rPr>
          <w:rFonts w:ascii="GHEA Grapalat" w:hAnsi="GHEA Grapalat"/>
          <w:lang w:val="af-ZA"/>
        </w:rPr>
        <w:tab/>
      </w:r>
      <w:r w:rsidR="002F61F9" w:rsidRPr="002F61F9">
        <w:rPr>
          <w:rFonts w:ascii="GHEA Grapalat" w:hAnsi="GHEA Grapalat" w:cs="Sylfaen"/>
          <w:sz w:val="20"/>
          <w:lang w:val="af-ZA"/>
        </w:rPr>
        <w:t>7</w:t>
      </w:r>
      <w:r w:rsidR="0036230B" w:rsidRPr="00095A8A">
        <w:rPr>
          <w:rFonts w:ascii="GHEA Grapalat" w:hAnsi="GHEA Grapalat" w:cs="Sylfaen"/>
          <w:sz w:val="20"/>
          <w:lang w:val="af-ZA"/>
        </w:rPr>
        <w:t>.</w:t>
      </w:r>
      <w:r w:rsidR="009D03A4" w:rsidRPr="00095A8A">
        <w:rPr>
          <w:rFonts w:ascii="GHEA Grapalat" w:hAnsi="GHEA Grapalat" w:cs="Sylfaen"/>
          <w:sz w:val="20"/>
          <w:lang w:val="af-ZA"/>
        </w:rPr>
        <w:t>1</w:t>
      </w:r>
      <w:r w:rsidR="00B56A92" w:rsidRPr="00095A8A">
        <w:rPr>
          <w:rFonts w:ascii="GHEA Grapalat" w:hAnsi="GHEA Grapalat" w:cs="Sylfaen"/>
          <w:sz w:val="20"/>
          <w:lang w:val="af-ZA"/>
        </w:rPr>
        <w:t>4</w:t>
      </w:r>
      <w:r w:rsidR="009D03A4" w:rsidRPr="00095A8A">
        <w:rPr>
          <w:rFonts w:ascii="GHEA Grapalat" w:hAnsi="GHEA Grapalat" w:cs="Sylfaen"/>
          <w:sz w:val="20"/>
          <w:lang w:val="af-ZA"/>
        </w:rPr>
        <w:t xml:space="preserve"> </w:t>
      </w:r>
      <w:r w:rsidR="0036230B" w:rsidRPr="00095A8A">
        <w:rPr>
          <w:rFonts w:ascii="GHEA Grapalat" w:hAnsi="GHEA Grapalat" w:cs="Sylfaen"/>
          <w:sz w:val="20"/>
        </w:rPr>
        <w:t>Օրենքի</w:t>
      </w:r>
      <w:r w:rsidR="0036230B" w:rsidRPr="00095A8A">
        <w:rPr>
          <w:rFonts w:ascii="GHEA Grapalat" w:hAnsi="GHEA Grapalat" w:cs="Sylfaen"/>
          <w:sz w:val="20"/>
          <w:lang w:val="af-ZA"/>
        </w:rPr>
        <w:t xml:space="preserve"> 6-</w:t>
      </w:r>
      <w:r w:rsidR="0036230B" w:rsidRPr="00095A8A">
        <w:rPr>
          <w:rFonts w:ascii="GHEA Grapalat" w:hAnsi="GHEA Grapalat" w:cs="Sylfaen"/>
          <w:sz w:val="20"/>
        </w:rPr>
        <w:t>րդ</w:t>
      </w:r>
      <w:r w:rsidR="0036230B" w:rsidRPr="00095A8A">
        <w:rPr>
          <w:rFonts w:ascii="GHEA Grapalat" w:hAnsi="GHEA Grapalat" w:cs="Sylfaen"/>
          <w:sz w:val="20"/>
          <w:lang w:val="af-ZA"/>
        </w:rPr>
        <w:t xml:space="preserve"> </w:t>
      </w:r>
      <w:r w:rsidR="0036230B" w:rsidRPr="00095A8A">
        <w:rPr>
          <w:rFonts w:ascii="GHEA Grapalat" w:hAnsi="GHEA Grapalat" w:cs="Sylfaen"/>
          <w:sz w:val="20"/>
        </w:rPr>
        <w:t>հոդվածի</w:t>
      </w:r>
      <w:r w:rsidR="0036230B" w:rsidRPr="00095A8A">
        <w:rPr>
          <w:rFonts w:ascii="GHEA Grapalat" w:hAnsi="GHEA Grapalat" w:cs="Sylfaen"/>
          <w:sz w:val="20"/>
          <w:lang w:val="af-ZA"/>
        </w:rPr>
        <w:t xml:space="preserve"> 1-</w:t>
      </w:r>
      <w:r w:rsidR="0036230B" w:rsidRPr="00095A8A">
        <w:rPr>
          <w:rFonts w:ascii="GHEA Grapalat" w:hAnsi="GHEA Grapalat" w:cs="Sylfaen"/>
          <w:sz w:val="20"/>
        </w:rPr>
        <w:t>ին</w:t>
      </w:r>
      <w:r w:rsidR="0036230B" w:rsidRPr="00095A8A">
        <w:rPr>
          <w:rFonts w:ascii="GHEA Grapalat" w:hAnsi="GHEA Grapalat" w:cs="Sylfaen"/>
          <w:sz w:val="20"/>
          <w:lang w:val="af-ZA"/>
        </w:rPr>
        <w:t xml:space="preserve"> </w:t>
      </w:r>
      <w:r w:rsidR="0036230B" w:rsidRPr="00095A8A">
        <w:rPr>
          <w:rFonts w:ascii="GHEA Grapalat" w:hAnsi="GHEA Grapalat" w:cs="Sylfaen"/>
          <w:sz w:val="20"/>
        </w:rPr>
        <w:t>մասի</w:t>
      </w:r>
      <w:r w:rsidR="0036230B" w:rsidRPr="00095A8A">
        <w:rPr>
          <w:rFonts w:ascii="GHEA Grapalat" w:hAnsi="GHEA Grapalat" w:cs="Sylfaen"/>
          <w:sz w:val="20"/>
          <w:lang w:val="af-ZA"/>
        </w:rPr>
        <w:t xml:space="preserve"> 6-</w:t>
      </w:r>
      <w:r w:rsidR="0036230B" w:rsidRPr="00095A8A">
        <w:rPr>
          <w:rFonts w:ascii="GHEA Grapalat" w:hAnsi="GHEA Grapalat" w:cs="Sylfaen"/>
          <w:sz w:val="20"/>
        </w:rPr>
        <w:t>րդ</w:t>
      </w:r>
      <w:r w:rsidR="0036230B" w:rsidRPr="00095A8A">
        <w:rPr>
          <w:rFonts w:ascii="GHEA Grapalat" w:hAnsi="GHEA Grapalat" w:cs="Sylfaen"/>
          <w:sz w:val="20"/>
          <w:lang w:val="af-ZA"/>
        </w:rPr>
        <w:t xml:space="preserve"> </w:t>
      </w:r>
      <w:r w:rsidR="0036230B" w:rsidRPr="00095A8A">
        <w:rPr>
          <w:rFonts w:ascii="GHEA Grapalat" w:hAnsi="GHEA Grapalat" w:cs="Sylfaen"/>
          <w:sz w:val="20"/>
        </w:rPr>
        <w:t>կետով</w:t>
      </w:r>
      <w:r w:rsidR="0036230B" w:rsidRPr="00095A8A">
        <w:rPr>
          <w:rFonts w:ascii="GHEA Grapalat" w:hAnsi="GHEA Grapalat" w:cs="Sylfaen"/>
          <w:sz w:val="20"/>
          <w:lang w:val="af-ZA"/>
        </w:rPr>
        <w:t xml:space="preserve"> </w:t>
      </w:r>
      <w:r w:rsidR="0036230B" w:rsidRPr="00095A8A">
        <w:rPr>
          <w:rFonts w:ascii="GHEA Grapalat" w:hAnsi="GHEA Grapalat" w:cs="Sylfaen"/>
          <w:sz w:val="20"/>
        </w:rPr>
        <w:t>նախատեսված</w:t>
      </w:r>
      <w:r w:rsidR="0036230B" w:rsidRPr="00095A8A">
        <w:rPr>
          <w:rFonts w:ascii="GHEA Grapalat" w:hAnsi="GHEA Grapalat" w:cs="Sylfaen"/>
          <w:sz w:val="20"/>
          <w:lang w:val="af-ZA"/>
        </w:rPr>
        <w:t xml:space="preserve"> </w:t>
      </w:r>
      <w:r w:rsidR="0036230B" w:rsidRPr="00095A8A">
        <w:rPr>
          <w:rFonts w:ascii="GHEA Grapalat" w:hAnsi="GHEA Grapalat" w:cs="Sylfaen"/>
          <w:sz w:val="20"/>
        </w:rPr>
        <w:t>հիմքերն</w:t>
      </w:r>
      <w:r w:rsidR="0036230B" w:rsidRPr="00095A8A">
        <w:rPr>
          <w:rFonts w:ascii="GHEA Grapalat" w:hAnsi="GHEA Grapalat" w:cs="Sylfaen"/>
          <w:sz w:val="20"/>
          <w:lang w:val="af-ZA"/>
        </w:rPr>
        <w:t xml:space="preserve"> </w:t>
      </w:r>
      <w:r w:rsidR="0036230B" w:rsidRPr="00095A8A">
        <w:rPr>
          <w:rFonts w:ascii="GHEA Grapalat" w:hAnsi="GHEA Grapalat" w:cs="Sylfaen"/>
          <w:sz w:val="20"/>
        </w:rPr>
        <w:t>ի</w:t>
      </w:r>
      <w:r w:rsidR="0036230B" w:rsidRPr="00095A8A">
        <w:rPr>
          <w:rFonts w:ascii="GHEA Grapalat" w:hAnsi="GHEA Grapalat" w:cs="Sylfaen"/>
          <w:sz w:val="20"/>
          <w:lang w:val="af-ZA"/>
        </w:rPr>
        <w:t xml:space="preserve"> </w:t>
      </w:r>
      <w:r w:rsidR="0036230B" w:rsidRPr="00095A8A">
        <w:rPr>
          <w:rFonts w:ascii="GHEA Grapalat" w:hAnsi="GHEA Grapalat" w:cs="Sylfaen"/>
          <w:sz w:val="20"/>
        </w:rPr>
        <w:t>հայտ</w:t>
      </w:r>
      <w:r w:rsidR="0036230B" w:rsidRPr="00095A8A">
        <w:rPr>
          <w:rFonts w:ascii="GHEA Grapalat" w:hAnsi="GHEA Grapalat" w:cs="Sylfaen"/>
          <w:sz w:val="20"/>
          <w:lang w:val="af-ZA"/>
        </w:rPr>
        <w:t xml:space="preserve"> </w:t>
      </w:r>
      <w:r w:rsidR="0036230B" w:rsidRPr="00095A8A">
        <w:rPr>
          <w:rFonts w:ascii="GHEA Grapalat" w:hAnsi="GHEA Grapalat" w:cs="Sylfaen"/>
          <w:sz w:val="20"/>
        </w:rPr>
        <w:t>գալու</w:t>
      </w:r>
      <w:r w:rsidR="0036230B" w:rsidRPr="00095A8A">
        <w:rPr>
          <w:rFonts w:ascii="GHEA Grapalat" w:hAnsi="GHEA Grapalat" w:cs="Sylfaen"/>
          <w:sz w:val="20"/>
          <w:lang w:val="af-ZA"/>
        </w:rPr>
        <w:t xml:space="preserve"> </w:t>
      </w:r>
      <w:r w:rsidR="004E2F96" w:rsidRPr="00095A8A">
        <w:rPr>
          <w:rFonts w:ascii="GHEA Grapalat" w:hAnsi="GHEA Grapalat" w:cs="Sylfaen"/>
          <w:sz w:val="20"/>
          <w:lang w:val="ru-RU"/>
        </w:rPr>
        <w:t>դեպքում</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պատվիրատուի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ղեկավարի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պատճառաբանված</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որոշման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հիման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վրա</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լիազորված</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մարմինը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մասնակցին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ներառում</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է</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գնումների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գործընթացին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մասնակցելու</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իրավունք</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չունեցող</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մասնակիցների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ցուցակում։</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Ընդ</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որում</w:t>
      </w:r>
      <w:r w:rsidR="004E2F96" w:rsidRPr="00095A8A">
        <w:rPr>
          <w:rFonts w:ascii="GHEA Grapalat" w:hAnsi="GHEA Grapalat" w:cs="Sylfaen"/>
          <w:sz w:val="20"/>
          <w:lang w:val="af-ZA"/>
        </w:rPr>
        <w:t xml:space="preserve"> </w:t>
      </w:r>
      <w:r w:rsidR="004E2F96" w:rsidRPr="00095A8A">
        <w:rPr>
          <w:rFonts w:ascii="Calibri" w:hAnsi="Calibri" w:cs="Calibri"/>
          <w:sz w:val="20"/>
          <w:lang w:val="af-ZA"/>
        </w:rPr>
        <w:t> </w:t>
      </w:r>
      <w:r w:rsidR="004E2F96" w:rsidRPr="00095A8A">
        <w:rPr>
          <w:rFonts w:ascii="GHEA Grapalat" w:hAnsi="GHEA Grapalat" w:cs="Sylfaen"/>
          <w:sz w:val="20"/>
          <w:lang w:val="ru-RU"/>
        </w:rPr>
        <w:t>սույն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կետում</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նշված</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որոշումը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պատվիրատուի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ղեկավարը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կայացնում</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է</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գնման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ընթացակարգը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չկայացած</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հայտարարվելու</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կամ</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կնքված</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պայմանագրի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վերաբերյալ</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հայտարարությունը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հրապարակելու</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կամ</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պայմանագիրը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միակողմանի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լուծելու</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մասին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հայտարարությունը</w:t>
      </w:r>
      <w:r w:rsidR="004E2F96" w:rsidRPr="00095A8A">
        <w:rPr>
          <w:rFonts w:ascii="GHEA Grapalat" w:hAnsi="GHEA Grapalat" w:cs="Sylfaen"/>
          <w:sz w:val="20"/>
          <w:lang w:val="af-ZA"/>
        </w:rPr>
        <w:t xml:space="preserve"> </w:t>
      </w:r>
      <w:r w:rsidR="003D0C33" w:rsidRPr="00095A8A">
        <w:rPr>
          <w:rFonts w:ascii="GHEA Grapalat" w:hAnsi="GHEA Grapalat" w:cs="Sylfaen"/>
          <w:sz w:val="20"/>
          <w:lang w:val="af-ZA"/>
        </w:rPr>
        <w:t>(</w:t>
      </w:r>
      <w:r w:rsidR="003D0C33" w:rsidRPr="00095A8A">
        <w:rPr>
          <w:rFonts w:ascii="GHEA Grapalat" w:hAnsi="GHEA Grapalat" w:cs="Sylfaen"/>
          <w:sz w:val="20"/>
          <w:lang w:val="hy-AM"/>
        </w:rPr>
        <w:t>ծանուցումը</w:t>
      </w:r>
      <w:r w:rsidR="003D0C33" w:rsidRPr="00095A8A">
        <w:rPr>
          <w:rFonts w:ascii="GHEA Grapalat" w:hAnsi="GHEA Grapalat" w:cs="Sylfaen"/>
          <w:sz w:val="20"/>
          <w:lang w:val="af-ZA"/>
        </w:rPr>
        <w:t xml:space="preserve">) </w:t>
      </w:r>
      <w:r w:rsidR="004E2F96" w:rsidRPr="00095A8A">
        <w:rPr>
          <w:rFonts w:ascii="GHEA Grapalat" w:hAnsi="GHEA Grapalat" w:cs="Sylfaen"/>
          <w:sz w:val="20"/>
          <w:lang w:val="ru-RU"/>
        </w:rPr>
        <w:t>հրապարակելու</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օրվան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հաջորդող</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տասն</w:t>
      </w:r>
      <w:r w:rsidR="003D0C33" w:rsidRPr="00095A8A">
        <w:rPr>
          <w:rFonts w:ascii="GHEA Grapalat" w:hAnsi="GHEA Grapalat" w:cs="Sylfaen"/>
          <w:sz w:val="20"/>
          <w:lang w:val="hy-AM"/>
        </w:rPr>
        <w:t>երորդ օրը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Որոշումը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կայացվելուն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հաջորդող</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օրը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այն</w:t>
      </w:r>
      <w:r w:rsidR="004E2F96" w:rsidRPr="00095A8A">
        <w:rPr>
          <w:rFonts w:ascii="GHEA Grapalat" w:hAnsi="GHEA Grapalat" w:cs="Sylfaen"/>
          <w:sz w:val="20"/>
          <w:lang w:val="af-ZA"/>
        </w:rPr>
        <w:t xml:space="preserve"> գրավոր </w:t>
      </w:r>
      <w:r w:rsidR="004E2F96" w:rsidRPr="00095A8A">
        <w:rPr>
          <w:rFonts w:ascii="GHEA Grapalat" w:hAnsi="GHEA Grapalat" w:cs="Sylfaen"/>
          <w:sz w:val="20"/>
          <w:lang w:val="ru-RU"/>
        </w:rPr>
        <w:t>տրամադրվում</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է</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լիազորված</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մարմնին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և</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մասնակցին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Լիազորված</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մարմինը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մասնակցին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ներառում</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է</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գնումների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գործընթացին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մասնակցելու</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իրավունք</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չունեցող</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մասնակիցների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ցուցակում</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որոշումն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ստանալուն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հաջորդող</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քառասուներորդ</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օրվան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հաջորդող</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հինգ</w:t>
      </w:r>
      <w:r w:rsidR="004E2F96" w:rsidRPr="00095A8A">
        <w:rPr>
          <w:rFonts w:ascii="GHEA Grapalat" w:hAnsi="GHEA Grapalat" w:cs="Sylfaen"/>
          <w:sz w:val="20"/>
        </w:rPr>
        <w:t>երորդ</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օր</w:t>
      </w:r>
      <w:r w:rsidR="004E2F96" w:rsidRPr="00095A8A">
        <w:rPr>
          <w:rFonts w:ascii="GHEA Grapalat" w:hAnsi="GHEA Grapalat" w:cs="Sylfaen"/>
          <w:sz w:val="20"/>
        </w:rPr>
        <w:t>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իսկ</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որոշումն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ստանալուն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հաջորդող</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քառասուներորդ</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օրվա</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դրությամբ</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մասնակցի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կողմից</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որոշման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բողոքարկման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վերաբերյալ</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հարուցված</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և</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չավարտված</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դատական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գործի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առկայության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դեպքում</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տվյալ</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դատական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գործով</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եզրափակիչ</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դատական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ակտն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ուժի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մեջ</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մտնելու</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օրվան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հաջորդող</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հինգ</w:t>
      </w:r>
      <w:r w:rsidR="004E2F96" w:rsidRPr="00095A8A">
        <w:rPr>
          <w:rFonts w:ascii="GHEA Grapalat" w:hAnsi="GHEA Grapalat" w:cs="Sylfaen"/>
          <w:sz w:val="20"/>
        </w:rPr>
        <w:t>երորդ</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օր</w:t>
      </w:r>
      <w:r w:rsidR="004E2F96" w:rsidRPr="00095A8A">
        <w:rPr>
          <w:rFonts w:ascii="GHEA Grapalat" w:hAnsi="GHEA Grapalat" w:cs="Sylfaen"/>
          <w:sz w:val="20"/>
        </w:rPr>
        <w:t>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եթե</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դատական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քննության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արդյունքով</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որոշման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կատարման</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հնարավորությունը</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չի</w:t>
      </w:r>
      <w:r w:rsidR="004E2F96" w:rsidRPr="00095A8A">
        <w:rPr>
          <w:rFonts w:ascii="GHEA Grapalat" w:hAnsi="GHEA Grapalat" w:cs="Sylfaen"/>
          <w:sz w:val="20"/>
          <w:lang w:val="af-ZA"/>
        </w:rPr>
        <w:t xml:space="preserve"> </w:t>
      </w:r>
      <w:r w:rsidR="004E2F96" w:rsidRPr="00095A8A">
        <w:rPr>
          <w:rFonts w:ascii="GHEA Grapalat" w:hAnsi="GHEA Grapalat" w:cs="Sylfaen"/>
          <w:sz w:val="20"/>
          <w:lang w:val="ru-RU"/>
        </w:rPr>
        <w:t>վերացել</w:t>
      </w:r>
      <w:r w:rsidR="004E2F96" w:rsidRPr="00095A8A">
        <w:rPr>
          <w:rFonts w:ascii="GHEA Grapalat" w:hAnsi="GHEA Grapalat" w:cs="Sylfaen"/>
          <w:sz w:val="20"/>
          <w:lang w:val="hy-AM"/>
        </w:rPr>
        <w:t>:</w:t>
      </w:r>
    </w:p>
    <w:p w14:paraId="7689F6B5" w14:textId="32220F59" w:rsidR="003D0C33" w:rsidRPr="00095A8A" w:rsidRDefault="003E3E46" w:rsidP="003E3E46">
      <w:pPr>
        <w:shd w:val="clear" w:color="auto" w:fill="FFFFFF"/>
        <w:tabs>
          <w:tab w:val="left" w:pos="720"/>
        </w:tabs>
        <w:ind w:firstLine="375"/>
        <w:jc w:val="both"/>
        <w:rPr>
          <w:rFonts w:ascii="GHEA Grapalat" w:hAnsi="GHEA Grapalat" w:cs="Sylfaen"/>
          <w:sz w:val="20"/>
          <w:lang w:val="af-ZA"/>
        </w:rPr>
      </w:pPr>
      <w:r w:rsidRPr="00095A8A">
        <w:rPr>
          <w:rFonts w:ascii="GHEA Grapalat" w:hAnsi="GHEA Grapalat" w:cs="Sylfaen"/>
          <w:sz w:val="20"/>
          <w:lang w:val="af-ZA"/>
        </w:rPr>
        <w:t xml:space="preserve">    </w:t>
      </w:r>
      <w:r w:rsidR="003D0C33" w:rsidRPr="00095A8A">
        <w:rPr>
          <w:rFonts w:ascii="GHEA Grapalat" w:hAnsi="GHEA Grapalat" w:cs="Sylfaen"/>
          <w:sz w:val="20"/>
          <w:lang w:val="af-ZA"/>
        </w:rPr>
        <w:t>Ընդ որում, եթե՝</w:t>
      </w:r>
    </w:p>
    <w:p w14:paraId="25CA6681" w14:textId="77777777" w:rsidR="003D0C33" w:rsidRPr="00095A8A" w:rsidRDefault="003D0C33" w:rsidP="003E3E46">
      <w:pPr>
        <w:pStyle w:val="aff3"/>
        <w:numPr>
          <w:ilvl w:val="0"/>
          <w:numId w:val="18"/>
        </w:numPr>
        <w:shd w:val="clear" w:color="auto" w:fill="FFFFFF"/>
        <w:tabs>
          <w:tab w:val="left" w:pos="990"/>
        </w:tabs>
        <w:ind w:left="0" w:firstLine="630"/>
        <w:jc w:val="both"/>
        <w:rPr>
          <w:rFonts w:ascii="GHEA Grapalat" w:hAnsi="GHEA Grapalat" w:cs="Sylfaen"/>
          <w:sz w:val="20"/>
          <w:lang w:val="af-ZA"/>
        </w:rPr>
      </w:pPr>
      <w:r w:rsidRPr="00095A8A">
        <w:rPr>
          <w:rFonts w:ascii="GHEA Grapalat" w:hAnsi="GHEA Grapalat" w:cs="Sylfaen"/>
          <w:sz w:val="20"/>
          <w:lang w:val="af-ZA"/>
        </w:rPr>
        <w:t xml:space="preserve">սույն կետով նախատեսված՝ </w:t>
      </w:r>
      <w:r w:rsidRPr="00095A8A">
        <w:rPr>
          <w:rFonts w:ascii="GHEA Grapalat" w:hAnsi="GHEA Grapalat" w:cs="Sylfaen"/>
          <w:sz w:val="20"/>
          <w:lang w:val="ru-RU"/>
        </w:rPr>
        <w:t>լիազորված</w:t>
      </w:r>
      <w:r w:rsidRPr="00095A8A">
        <w:rPr>
          <w:rFonts w:ascii="GHEA Grapalat" w:hAnsi="GHEA Grapalat" w:cs="Sylfaen"/>
          <w:sz w:val="20"/>
          <w:lang w:val="af-ZA"/>
        </w:rPr>
        <w:t xml:space="preserve"> </w:t>
      </w:r>
      <w:r w:rsidRPr="00095A8A">
        <w:rPr>
          <w:rFonts w:ascii="GHEA Grapalat" w:hAnsi="GHEA Grapalat" w:cs="Sylfaen"/>
          <w:sz w:val="20"/>
          <w:lang w:val="ru-RU"/>
        </w:rPr>
        <w:t>մարմ</w:t>
      </w:r>
      <w:r w:rsidRPr="00095A8A">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95A8A">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60CB3A4E" w14:textId="77777777" w:rsidR="003D0C33" w:rsidRPr="00095A8A" w:rsidRDefault="003D0C33" w:rsidP="003E3E46">
      <w:pPr>
        <w:pStyle w:val="aff3"/>
        <w:numPr>
          <w:ilvl w:val="0"/>
          <w:numId w:val="18"/>
        </w:numPr>
        <w:shd w:val="clear" w:color="auto" w:fill="FFFFFF"/>
        <w:tabs>
          <w:tab w:val="left" w:pos="990"/>
        </w:tabs>
        <w:ind w:left="0" w:firstLine="630"/>
        <w:jc w:val="both"/>
        <w:rPr>
          <w:rFonts w:ascii="GHEA Grapalat" w:hAnsi="GHEA Grapalat" w:cs="Sylfaen"/>
          <w:sz w:val="20"/>
          <w:lang w:val="af-ZA"/>
        </w:rPr>
      </w:pPr>
      <w:r w:rsidRPr="00095A8A">
        <w:rPr>
          <w:rFonts w:ascii="GHEA Grapalat" w:hAnsi="GHEA Grapalat" w:cs="Sylfaen"/>
          <w:sz w:val="20"/>
          <w:lang w:val="af-ZA"/>
        </w:rPr>
        <w:t xml:space="preserve">մասնակցի կամ պայմանագիրը կնքած անձի կողմից հայտի, պայմանագրի և (կամ) որակավորան ապահովման գումարի վճարումն իրականացվել է </w:t>
      </w:r>
      <w:r w:rsidRPr="00095A8A">
        <w:rPr>
          <w:rFonts w:ascii="GHEA Grapalat" w:hAnsi="GHEA Grapalat" w:cs="Sylfaen"/>
          <w:sz w:val="20"/>
          <w:lang w:val="ru-RU"/>
        </w:rPr>
        <w:t>լիազորված</w:t>
      </w:r>
      <w:r w:rsidRPr="00095A8A">
        <w:rPr>
          <w:rFonts w:ascii="GHEA Grapalat" w:hAnsi="GHEA Grapalat" w:cs="Sylfaen"/>
          <w:sz w:val="20"/>
          <w:lang w:val="af-ZA"/>
        </w:rPr>
        <w:t xml:space="preserve"> </w:t>
      </w:r>
      <w:r w:rsidRPr="00095A8A">
        <w:rPr>
          <w:rFonts w:ascii="GHEA Grapalat" w:hAnsi="GHEA Grapalat" w:cs="Sylfaen"/>
          <w:sz w:val="20"/>
          <w:lang w:val="ru-RU"/>
        </w:rPr>
        <w:t>մարմ</w:t>
      </w:r>
      <w:r w:rsidRPr="00095A8A">
        <w:rPr>
          <w:rFonts w:ascii="GHEA Grapalat" w:hAnsi="GHEA Grapalat" w:cs="Sylfaen"/>
          <w:sz w:val="20"/>
        </w:rPr>
        <w:t>նին որոշումը ներկայացվելու վերջնաժամկետը լրանալու</w:t>
      </w:r>
      <w:r w:rsidRPr="00095A8A">
        <w:rPr>
          <w:rFonts w:ascii="GHEA Grapalat" w:hAnsi="GHEA Grapalat" w:cs="Sylfaen"/>
          <w:sz w:val="20"/>
          <w:lang w:val="en-US"/>
        </w:rPr>
        <w:t>ց</w:t>
      </w:r>
      <w:r w:rsidRPr="00095A8A">
        <w:rPr>
          <w:rFonts w:ascii="GHEA Grapalat" w:hAnsi="GHEA Grapalat" w:cs="Sylfaen"/>
          <w:sz w:val="20"/>
          <w:lang w:val="af-ZA"/>
        </w:rPr>
        <w:t xml:space="preserve"> </w:t>
      </w:r>
      <w:r w:rsidRPr="00095A8A">
        <w:rPr>
          <w:rFonts w:ascii="GHEA Grapalat" w:hAnsi="GHEA Grapalat" w:cs="Sylfaen"/>
          <w:sz w:val="20"/>
          <w:lang w:val="en-US"/>
        </w:rPr>
        <w:t>հետո</w:t>
      </w:r>
      <w:r w:rsidRPr="00095A8A">
        <w:rPr>
          <w:rFonts w:ascii="GHEA Grapalat" w:hAnsi="GHEA Grapalat" w:cs="Sylfaen"/>
          <w:sz w:val="20"/>
          <w:lang w:val="af-ZA"/>
        </w:rPr>
        <w:t xml:space="preserve">, </w:t>
      </w:r>
      <w:r w:rsidRPr="00095A8A">
        <w:rPr>
          <w:rFonts w:ascii="GHEA Grapalat" w:hAnsi="GHEA Grapalat" w:cs="Sylfaen"/>
          <w:sz w:val="20"/>
          <w:lang w:val="en-US"/>
        </w:rPr>
        <w:t>բայց</w:t>
      </w:r>
      <w:r w:rsidRPr="00095A8A">
        <w:rPr>
          <w:rFonts w:ascii="GHEA Grapalat" w:hAnsi="GHEA Grapalat" w:cs="Sylfaen"/>
          <w:sz w:val="20"/>
          <w:lang w:val="af-ZA"/>
        </w:rPr>
        <w:t xml:space="preserve"> </w:t>
      </w:r>
      <w:r w:rsidRPr="00095A8A">
        <w:rPr>
          <w:rFonts w:ascii="GHEA Grapalat" w:hAnsi="GHEA Grapalat" w:cs="Sylfaen"/>
          <w:sz w:val="20"/>
          <w:lang w:val="en-US"/>
        </w:rPr>
        <w:t>ոչ</w:t>
      </w:r>
      <w:r w:rsidRPr="00095A8A">
        <w:rPr>
          <w:rFonts w:ascii="GHEA Grapalat" w:hAnsi="GHEA Grapalat" w:cs="Sylfaen"/>
          <w:sz w:val="20"/>
          <w:lang w:val="af-ZA"/>
        </w:rPr>
        <w:t xml:space="preserve"> </w:t>
      </w:r>
      <w:r w:rsidRPr="00095A8A">
        <w:rPr>
          <w:rFonts w:ascii="GHEA Grapalat" w:hAnsi="GHEA Grapalat" w:cs="Sylfaen"/>
          <w:sz w:val="20"/>
          <w:lang w:val="en-US"/>
        </w:rPr>
        <w:t>ուշ</w:t>
      </w:r>
      <w:r w:rsidRPr="00095A8A">
        <w:rPr>
          <w:rFonts w:ascii="GHEA Grapalat" w:hAnsi="GHEA Grapalat" w:cs="Sylfaen"/>
          <w:sz w:val="20"/>
          <w:lang w:val="af-ZA"/>
        </w:rPr>
        <w:t xml:space="preserve">, </w:t>
      </w:r>
      <w:r w:rsidRPr="00095A8A">
        <w:rPr>
          <w:rFonts w:ascii="GHEA Grapalat" w:hAnsi="GHEA Grapalat" w:cs="Sylfaen"/>
          <w:sz w:val="20"/>
          <w:lang w:val="en-US"/>
        </w:rPr>
        <w:t>քան</w:t>
      </w:r>
      <w:r w:rsidRPr="00095A8A">
        <w:rPr>
          <w:rFonts w:ascii="GHEA Grapalat" w:hAnsi="GHEA Grapalat" w:cs="Sylfaen"/>
          <w:sz w:val="20"/>
          <w:lang w:val="af-ZA"/>
        </w:rPr>
        <w:t xml:space="preserve"> </w:t>
      </w:r>
      <w:r w:rsidRPr="00095A8A">
        <w:rPr>
          <w:rFonts w:ascii="GHEA Grapalat" w:hAnsi="GHEA Grapalat" w:cs="Sylfaen"/>
          <w:sz w:val="20"/>
          <w:lang w:val="en-US"/>
        </w:rPr>
        <w:t>մասնակցին</w:t>
      </w:r>
      <w:r w:rsidRPr="00095A8A">
        <w:rPr>
          <w:rFonts w:ascii="GHEA Grapalat" w:hAnsi="GHEA Grapalat" w:cs="Sylfaen"/>
          <w:sz w:val="20"/>
          <w:lang w:val="af-ZA"/>
        </w:rPr>
        <w:t xml:space="preserve"> </w:t>
      </w:r>
      <w:r w:rsidRPr="00095A8A">
        <w:rPr>
          <w:rFonts w:ascii="GHEA Grapalat" w:hAnsi="GHEA Grapalat" w:cs="Sylfaen"/>
          <w:sz w:val="20"/>
          <w:lang w:val="en-US"/>
        </w:rPr>
        <w:t>կամ</w:t>
      </w:r>
      <w:r w:rsidRPr="00095A8A">
        <w:rPr>
          <w:rFonts w:ascii="GHEA Grapalat" w:hAnsi="GHEA Grapalat" w:cs="Sylfaen"/>
          <w:sz w:val="20"/>
          <w:lang w:val="af-ZA"/>
        </w:rPr>
        <w:t xml:space="preserve"> </w:t>
      </w:r>
      <w:r w:rsidRPr="00095A8A">
        <w:rPr>
          <w:rFonts w:ascii="GHEA Grapalat" w:hAnsi="GHEA Grapalat" w:cs="Sylfaen"/>
          <w:sz w:val="20"/>
          <w:lang w:val="en-US"/>
        </w:rPr>
        <w:t>պայմանագիր</w:t>
      </w:r>
      <w:r w:rsidRPr="00095A8A">
        <w:rPr>
          <w:rFonts w:ascii="GHEA Grapalat" w:hAnsi="GHEA Grapalat" w:cs="Sylfaen"/>
          <w:sz w:val="20"/>
          <w:lang w:val="af-ZA"/>
        </w:rPr>
        <w:t xml:space="preserve"> </w:t>
      </w:r>
      <w:r w:rsidRPr="00095A8A">
        <w:rPr>
          <w:rFonts w:ascii="GHEA Grapalat" w:hAnsi="GHEA Grapalat" w:cs="Sylfaen"/>
          <w:sz w:val="20"/>
          <w:lang w:val="en-US"/>
        </w:rPr>
        <w:t>կնքած</w:t>
      </w:r>
      <w:r w:rsidRPr="00095A8A">
        <w:rPr>
          <w:rFonts w:ascii="GHEA Grapalat" w:hAnsi="GHEA Grapalat" w:cs="Sylfaen"/>
          <w:sz w:val="20"/>
          <w:lang w:val="af-ZA"/>
        </w:rPr>
        <w:t xml:space="preserve"> </w:t>
      </w:r>
      <w:r w:rsidRPr="00095A8A">
        <w:rPr>
          <w:rFonts w:ascii="GHEA Grapalat" w:hAnsi="GHEA Grapalat" w:cs="Sylfaen"/>
          <w:sz w:val="20"/>
          <w:lang w:val="en-US"/>
        </w:rPr>
        <w:t>անձին</w:t>
      </w:r>
      <w:r w:rsidRPr="00095A8A">
        <w:rPr>
          <w:rFonts w:ascii="GHEA Grapalat" w:hAnsi="GHEA Grapalat" w:cs="Sylfaen"/>
          <w:sz w:val="20"/>
          <w:lang w:val="af-ZA"/>
        </w:rPr>
        <w:t xml:space="preserve"> </w:t>
      </w:r>
      <w:r w:rsidRPr="00095A8A">
        <w:rPr>
          <w:rFonts w:ascii="GHEA Grapalat" w:hAnsi="GHEA Grapalat" w:cs="Sylfaen"/>
          <w:sz w:val="20"/>
          <w:lang w:val="en-US"/>
        </w:rPr>
        <w:t>ցուցակում</w:t>
      </w:r>
      <w:r w:rsidRPr="00095A8A">
        <w:rPr>
          <w:rFonts w:ascii="GHEA Grapalat" w:hAnsi="GHEA Grapalat" w:cs="Sylfaen"/>
          <w:sz w:val="20"/>
          <w:lang w:val="af-ZA"/>
        </w:rPr>
        <w:t xml:space="preserve"> </w:t>
      </w:r>
      <w:r w:rsidRPr="00095A8A">
        <w:rPr>
          <w:rFonts w:ascii="GHEA Grapalat" w:hAnsi="GHEA Grapalat" w:cs="Sylfaen"/>
          <w:sz w:val="20"/>
          <w:lang w:val="en-US"/>
        </w:rPr>
        <w:t>ներառելու</w:t>
      </w:r>
      <w:r w:rsidRPr="00095A8A">
        <w:rPr>
          <w:rFonts w:ascii="GHEA Grapalat" w:hAnsi="GHEA Grapalat" w:cs="Sylfaen"/>
          <w:sz w:val="20"/>
          <w:lang w:val="af-ZA"/>
        </w:rPr>
        <w:t xml:space="preserve"> </w:t>
      </w:r>
      <w:r w:rsidRPr="00095A8A">
        <w:rPr>
          <w:rFonts w:ascii="GHEA Grapalat" w:hAnsi="GHEA Grapalat" w:cs="Sylfaen"/>
          <w:sz w:val="20"/>
          <w:lang w:val="en-US"/>
        </w:rPr>
        <w:t>վերջնաժամկետը</w:t>
      </w:r>
      <w:r w:rsidRPr="00095A8A">
        <w:rPr>
          <w:rFonts w:ascii="GHEA Grapalat" w:hAnsi="GHEA Grapalat" w:cs="Sylfaen"/>
          <w:sz w:val="20"/>
          <w:lang w:val="af-ZA"/>
        </w:rPr>
        <w:t xml:space="preserve"> </w:t>
      </w:r>
      <w:r w:rsidRPr="00095A8A">
        <w:rPr>
          <w:rFonts w:ascii="GHEA Grapalat" w:hAnsi="GHEA Grapalat" w:cs="Sylfaen"/>
          <w:sz w:val="20"/>
          <w:lang w:val="en-US"/>
        </w:rPr>
        <w:t>լրանալու</w:t>
      </w:r>
      <w:r w:rsidRPr="00095A8A">
        <w:rPr>
          <w:rFonts w:ascii="GHEA Grapalat" w:hAnsi="GHEA Grapalat" w:cs="Sylfaen"/>
          <w:sz w:val="20"/>
          <w:lang w:val="af-ZA"/>
        </w:rPr>
        <w:t xml:space="preserve"> </w:t>
      </w:r>
      <w:r w:rsidRPr="00095A8A">
        <w:rPr>
          <w:rFonts w:ascii="GHEA Grapalat" w:hAnsi="GHEA Grapalat" w:cs="Sylfaen"/>
          <w:sz w:val="20"/>
          <w:lang w:val="en-US"/>
        </w:rPr>
        <w:t>օրը</w:t>
      </w:r>
      <w:r w:rsidRPr="00095A8A">
        <w:rPr>
          <w:rFonts w:ascii="GHEA Grapalat" w:hAnsi="GHEA Grapalat" w:cs="Sylfaen"/>
          <w:sz w:val="20"/>
          <w:lang w:val="af-ZA"/>
        </w:rPr>
        <w:t xml:space="preserve">, </w:t>
      </w:r>
      <w:r w:rsidRPr="00095A8A">
        <w:rPr>
          <w:rFonts w:ascii="GHEA Grapalat" w:hAnsi="GHEA Grapalat" w:cs="Sylfaen"/>
          <w:sz w:val="20"/>
          <w:lang w:val="en-US"/>
        </w:rPr>
        <w:t>ապա</w:t>
      </w:r>
      <w:r w:rsidRPr="00095A8A">
        <w:rPr>
          <w:rFonts w:ascii="GHEA Grapalat" w:hAnsi="GHEA Grapalat" w:cs="Sylfaen"/>
          <w:sz w:val="20"/>
          <w:lang w:val="af-ZA"/>
        </w:rPr>
        <w:t xml:space="preserve"> </w:t>
      </w:r>
      <w:r w:rsidRPr="00095A8A">
        <w:rPr>
          <w:rFonts w:ascii="GHEA Grapalat" w:hAnsi="GHEA Grapalat" w:cs="Sylfaen"/>
          <w:sz w:val="20"/>
          <w:lang w:val="en-US"/>
        </w:rPr>
        <w:t>պատվիրատուն</w:t>
      </w:r>
      <w:r w:rsidRPr="00095A8A">
        <w:rPr>
          <w:rFonts w:ascii="GHEA Grapalat" w:hAnsi="GHEA Grapalat" w:cs="Sylfaen"/>
          <w:sz w:val="20"/>
          <w:lang w:val="af-ZA"/>
        </w:rPr>
        <w:t xml:space="preserve"> </w:t>
      </w:r>
      <w:r w:rsidRPr="00095A8A">
        <w:rPr>
          <w:rFonts w:ascii="GHEA Grapalat" w:hAnsi="GHEA Grapalat" w:cs="Sylfaen"/>
          <w:sz w:val="20"/>
          <w:lang w:val="en-US"/>
        </w:rPr>
        <w:t>դրա</w:t>
      </w:r>
      <w:r w:rsidRPr="00095A8A">
        <w:rPr>
          <w:rFonts w:ascii="GHEA Grapalat" w:hAnsi="GHEA Grapalat" w:cs="Sylfaen"/>
          <w:sz w:val="20"/>
          <w:lang w:val="af-ZA"/>
        </w:rPr>
        <w:t xml:space="preserve"> </w:t>
      </w:r>
      <w:r w:rsidRPr="00095A8A">
        <w:rPr>
          <w:rFonts w:ascii="GHEA Grapalat" w:hAnsi="GHEA Grapalat" w:cs="Sylfaen"/>
          <w:sz w:val="20"/>
          <w:lang w:val="en-US"/>
        </w:rPr>
        <w:t>մասին</w:t>
      </w:r>
      <w:r w:rsidRPr="00095A8A">
        <w:rPr>
          <w:rFonts w:ascii="GHEA Grapalat" w:hAnsi="GHEA Grapalat" w:cs="Sylfaen"/>
          <w:sz w:val="20"/>
          <w:lang w:val="af-ZA"/>
        </w:rPr>
        <w:t xml:space="preserve"> </w:t>
      </w:r>
      <w:r w:rsidRPr="00095A8A">
        <w:rPr>
          <w:rFonts w:ascii="GHEA Grapalat" w:hAnsi="GHEA Grapalat" w:cs="Sylfaen"/>
          <w:sz w:val="20"/>
          <w:lang w:val="en-US"/>
        </w:rPr>
        <w:t>գրավոր</w:t>
      </w:r>
      <w:r w:rsidRPr="00095A8A">
        <w:rPr>
          <w:rFonts w:ascii="GHEA Grapalat" w:hAnsi="GHEA Grapalat" w:cs="Sylfaen"/>
          <w:sz w:val="20"/>
          <w:lang w:val="af-ZA"/>
        </w:rPr>
        <w:t xml:space="preserve"> </w:t>
      </w:r>
      <w:r w:rsidRPr="00095A8A">
        <w:rPr>
          <w:rFonts w:ascii="GHEA Grapalat" w:hAnsi="GHEA Grapalat" w:cs="Sylfaen"/>
          <w:sz w:val="20"/>
          <w:lang w:val="en-US"/>
        </w:rPr>
        <w:t>տեղեկացնում</w:t>
      </w:r>
      <w:r w:rsidRPr="00095A8A">
        <w:rPr>
          <w:rFonts w:ascii="GHEA Grapalat" w:hAnsi="GHEA Grapalat" w:cs="Sylfaen"/>
          <w:sz w:val="20"/>
          <w:lang w:val="af-ZA"/>
        </w:rPr>
        <w:t xml:space="preserve"> </w:t>
      </w:r>
      <w:r w:rsidRPr="00095A8A">
        <w:rPr>
          <w:rFonts w:ascii="GHEA Grapalat" w:hAnsi="GHEA Grapalat" w:cs="Sylfaen"/>
          <w:sz w:val="20"/>
          <w:lang w:val="en-US"/>
        </w:rPr>
        <w:t>է</w:t>
      </w:r>
      <w:r w:rsidRPr="00095A8A">
        <w:rPr>
          <w:rFonts w:ascii="GHEA Grapalat" w:hAnsi="GHEA Grapalat" w:cs="Sylfaen"/>
          <w:sz w:val="20"/>
          <w:lang w:val="af-ZA"/>
        </w:rPr>
        <w:t xml:space="preserve"> </w:t>
      </w:r>
      <w:r w:rsidRPr="00095A8A">
        <w:rPr>
          <w:rFonts w:ascii="GHEA Grapalat" w:hAnsi="GHEA Grapalat" w:cs="Sylfaen"/>
          <w:sz w:val="20"/>
          <w:lang w:val="en-US"/>
        </w:rPr>
        <w:t>լիազորված</w:t>
      </w:r>
      <w:r w:rsidRPr="00095A8A">
        <w:rPr>
          <w:rFonts w:ascii="GHEA Grapalat" w:hAnsi="GHEA Grapalat" w:cs="Sylfaen"/>
          <w:sz w:val="20"/>
          <w:lang w:val="af-ZA"/>
        </w:rPr>
        <w:t xml:space="preserve"> </w:t>
      </w:r>
      <w:r w:rsidRPr="00095A8A">
        <w:rPr>
          <w:rFonts w:ascii="GHEA Grapalat" w:hAnsi="GHEA Grapalat" w:cs="Sylfaen"/>
          <w:sz w:val="20"/>
          <w:lang w:val="en-US"/>
        </w:rPr>
        <w:t>մարմին</w:t>
      </w:r>
      <w:r w:rsidRPr="00095A8A">
        <w:rPr>
          <w:rFonts w:ascii="GHEA Grapalat" w:hAnsi="GHEA Grapalat" w:cs="Sylfaen"/>
          <w:sz w:val="20"/>
          <w:lang w:val="af-ZA"/>
        </w:rPr>
        <w:t xml:space="preserve">, </w:t>
      </w:r>
      <w:r w:rsidRPr="00095A8A">
        <w:rPr>
          <w:rFonts w:ascii="GHEA Grapalat" w:hAnsi="GHEA Grapalat" w:cs="Sylfaen"/>
          <w:sz w:val="20"/>
          <w:lang w:val="en-US"/>
        </w:rPr>
        <w:t>որի</w:t>
      </w:r>
      <w:r w:rsidRPr="00095A8A">
        <w:rPr>
          <w:rFonts w:ascii="GHEA Grapalat" w:hAnsi="GHEA Grapalat" w:cs="Sylfaen"/>
          <w:sz w:val="20"/>
          <w:lang w:val="af-ZA"/>
        </w:rPr>
        <w:t xml:space="preserve"> </w:t>
      </w:r>
      <w:r w:rsidRPr="00095A8A">
        <w:rPr>
          <w:rFonts w:ascii="GHEA Grapalat" w:hAnsi="GHEA Grapalat" w:cs="Sylfaen"/>
          <w:sz w:val="20"/>
          <w:lang w:val="en-US"/>
        </w:rPr>
        <w:t>հիման</w:t>
      </w:r>
      <w:r w:rsidRPr="00095A8A">
        <w:rPr>
          <w:rFonts w:ascii="GHEA Grapalat" w:hAnsi="GHEA Grapalat" w:cs="Sylfaen"/>
          <w:sz w:val="20"/>
          <w:lang w:val="af-ZA"/>
        </w:rPr>
        <w:t xml:space="preserve"> </w:t>
      </w:r>
      <w:r w:rsidRPr="00095A8A">
        <w:rPr>
          <w:rFonts w:ascii="GHEA Grapalat" w:hAnsi="GHEA Grapalat" w:cs="Sylfaen"/>
          <w:sz w:val="20"/>
          <w:lang w:val="en-US"/>
        </w:rPr>
        <w:t>վրա</w:t>
      </w:r>
      <w:r w:rsidRPr="00095A8A">
        <w:rPr>
          <w:rFonts w:ascii="GHEA Grapalat" w:hAnsi="GHEA Grapalat" w:cs="Sylfaen"/>
          <w:sz w:val="20"/>
          <w:lang w:val="af-ZA"/>
        </w:rPr>
        <w:t xml:space="preserve"> </w:t>
      </w:r>
      <w:r w:rsidRPr="00095A8A">
        <w:rPr>
          <w:rFonts w:ascii="GHEA Grapalat" w:hAnsi="GHEA Grapalat" w:cs="Sylfaen"/>
          <w:sz w:val="20"/>
          <w:lang w:val="en-US"/>
        </w:rPr>
        <w:t>մասնակիցը</w:t>
      </w:r>
      <w:r w:rsidRPr="00095A8A">
        <w:rPr>
          <w:rFonts w:ascii="GHEA Grapalat" w:hAnsi="GHEA Grapalat" w:cs="Sylfaen"/>
          <w:sz w:val="20"/>
          <w:lang w:val="af-ZA"/>
        </w:rPr>
        <w:t xml:space="preserve"> </w:t>
      </w:r>
      <w:r w:rsidRPr="00095A8A">
        <w:rPr>
          <w:rFonts w:ascii="GHEA Grapalat" w:hAnsi="GHEA Grapalat" w:cs="Sylfaen"/>
          <w:sz w:val="20"/>
          <w:lang w:val="en-US"/>
        </w:rPr>
        <w:t>չի</w:t>
      </w:r>
      <w:r w:rsidRPr="00095A8A">
        <w:rPr>
          <w:rFonts w:ascii="GHEA Grapalat" w:hAnsi="GHEA Grapalat" w:cs="Sylfaen"/>
          <w:sz w:val="20"/>
          <w:lang w:val="af-ZA"/>
        </w:rPr>
        <w:t xml:space="preserve"> </w:t>
      </w:r>
      <w:r w:rsidRPr="00095A8A">
        <w:rPr>
          <w:rFonts w:ascii="GHEA Grapalat" w:hAnsi="GHEA Grapalat" w:cs="Sylfaen"/>
          <w:sz w:val="20"/>
          <w:lang w:val="en-US"/>
        </w:rPr>
        <w:t>ներառվում</w:t>
      </w:r>
      <w:r w:rsidRPr="00095A8A">
        <w:rPr>
          <w:rFonts w:ascii="GHEA Grapalat" w:hAnsi="GHEA Grapalat" w:cs="Sylfaen"/>
          <w:sz w:val="20"/>
          <w:lang w:val="af-ZA"/>
        </w:rPr>
        <w:t xml:space="preserve"> </w:t>
      </w:r>
      <w:r w:rsidRPr="00095A8A">
        <w:rPr>
          <w:rFonts w:ascii="GHEA Grapalat" w:hAnsi="GHEA Grapalat" w:cs="Sylfaen"/>
          <w:sz w:val="20"/>
          <w:lang w:val="en-US"/>
        </w:rPr>
        <w:t>ցուցակում</w:t>
      </w:r>
      <w:r w:rsidRPr="00095A8A">
        <w:rPr>
          <w:rFonts w:ascii="GHEA Grapalat" w:hAnsi="GHEA Grapalat" w:cs="Sylfaen"/>
          <w:sz w:val="20"/>
          <w:lang w:val="af-ZA"/>
        </w:rPr>
        <w:t>:</w:t>
      </w:r>
    </w:p>
    <w:p w14:paraId="6F889B33" w14:textId="113BF5F0" w:rsidR="00B54F63" w:rsidRPr="00095A8A" w:rsidRDefault="00B97D91" w:rsidP="00B44531">
      <w:pPr>
        <w:tabs>
          <w:tab w:val="left" w:pos="540"/>
        </w:tabs>
        <w:ind w:firstLine="375"/>
        <w:jc w:val="both"/>
        <w:rPr>
          <w:rFonts w:ascii="GHEA Grapalat" w:hAnsi="GHEA Grapalat"/>
          <w:sz w:val="20"/>
          <w:szCs w:val="20"/>
          <w:lang w:val="af-ZA"/>
        </w:rPr>
      </w:pPr>
      <w:r w:rsidRPr="00095A8A">
        <w:rPr>
          <w:rFonts w:ascii="GHEA Grapalat" w:hAnsi="GHEA Grapalat"/>
          <w:sz w:val="20"/>
          <w:szCs w:val="20"/>
          <w:lang w:val="af-ZA"/>
        </w:rPr>
        <w:t xml:space="preserve">   </w:t>
      </w:r>
      <w:r w:rsidR="002F61F9">
        <w:rPr>
          <w:rFonts w:ascii="GHEA Grapalat" w:hAnsi="GHEA Grapalat"/>
          <w:sz w:val="20"/>
          <w:szCs w:val="20"/>
          <w:lang w:val="hy-AM"/>
        </w:rPr>
        <w:t>7</w:t>
      </w:r>
      <w:r w:rsidR="00E17B5D" w:rsidRPr="00095A8A">
        <w:rPr>
          <w:rFonts w:ascii="GHEA Grapalat" w:hAnsi="GHEA Grapalat"/>
          <w:sz w:val="20"/>
          <w:szCs w:val="20"/>
          <w:lang w:val="af-ZA"/>
        </w:rPr>
        <w:t>.1</w:t>
      </w:r>
      <w:r w:rsidR="00B56A92" w:rsidRPr="00095A8A">
        <w:rPr>
          <w:rFonts w:ascii="GHEA Grapalat" w:hAnsi="GHEA Grapalat"/>
          <w:sz w:val="20"/>
          <w:szCs w:val="20"/>
          <w:lang w:val="af-ZA"/>
        </w:rPr>
        <w:t>5</w:t>
      </w:r>
      <w:r w:rsidR="00E17B5D" w:rsidRPr="00095A8A">
        <w:rPr>
          <w:rFonts w:ascii="GHEA Grapalat" w:hAnsi="GHEA Grapalat"/>
          <w:sz w:val="20"/>
          <w:szCs w:val="20"/>
          <w:lang w:val="af-ZA"/>
        </w:rPr>
        <w:t xml:space="preserve"> </w:t>
      </w:r>
      <w:r w:rsidR="003A377C" w:rsidRPr="00095A8A">
        <w:rPr>
          <w:rFonts w:ascii="GHEA Grapalat" w:hAnsi="GHEA Grapalat"/>
          <w:sz w:val="20"/>
          <w:szCs w:val="20"/>
        </w:rPr>
        <w:t>Ե</w:t>
      </w:r>
      <w:r w:rsidR="003D4374" w:rsidRPr="00095A8A">
        <w:rPr>
          <w:rFonts w:ascii="GHEA Grapalat" w:hAnsi="GHEA Grapalat"/>
          <w:sz w:val="20"/>
          <w:szCs w:val="20"/>
          <w:lang w:val="hy-AM"/>
        </w:rPr>
        <w:t>թե մասնակից</w:t>
      </w:r>
      <w:r w:rsidR="00955CC1" w:rsidRPr="00095A8A">
        <w:rPr>
          <w:rFonts w:ascii="GHEA Grapalat" w:hAnsi="GHEA Grapalat"/>
          <w:sz w:val="20"/>
          <w:szCs w:val="20"/>
        </w:rPr>
        <w:t>ն</w:t>
      </w:r>
      <w:r w:rsidR="003D4374" w:rsidRPr="00095A8A">
        <w:rPr>
          <w:rFonts w:ascii="GHEA Grapalat" w:hAnsi="GHEA Grapalat"/>
          <w:sz w:val="20"/>
          <w:szCs w:val="20"/>
          <w:lang w:val="hy-AM"/>
        </w:rPr>
        <w:t xml:space="preserve"> </w:t>
      </w:r>
      <w:r w:rsidR="00955CC1" w:rsidRPr="00095A8A">
        <w:rPr>
          <w:rFonts w:ascii="GHEA Grapalat" w:hAnsi="GHEA Grapalat"/>
          <w:sz w:val="20"/>
          <w:szCs w:val="20"/>
        </w:rPr>
        <w:t>Օ</w:t>
      </w:r>
      <w:r w:rsidR="003D4374" w:rsidRPr="00095A8A">
        <w:rPr>
          <w:rFonts w:ascii="GHEA Grapalat" w:hAnsi="GHEA Grapalat"/>
          <w:sz w:val="20"/>
          <w:szCs w:val="20"/>
          <w:lang w:val="hy-AM"/>
        </w:rPr>
        <w:t>րենքի 6-րդ հոդվածի 1-ին մասի 5</w:t>
      </w:r>
      <w:r w:rsidR="003D4374" w:rsidRPr="00095A8A">
        <w:rPr>
          <w:rFonts w:ascii="GHEA Grapalat" w:hAnsi="GHEA Grapalat"/>
          <w:color w:val="000000"/>
          <w:sz w:val="20"/>
          <w:szCs w:val="20"/>
          <w:lang w:val="hy-AM"/>
        </w:rPr>
        <w:t>-րդ և 6-րդ մասերով նախատեսված ցուցակներում ներառվել է հայտը ներկայացնելու օրվանից հետո, ապա նրա տվյալ հայտը ենթակա չէ մերժման</w:t>
      </w:r>
      <w:r w:rsidR="00B54F63" w:rsidRPr="00095A8A">
        <w:rPr>
          <w:rFonts w:ascii="GHEA Grapalat" w:hAnsi="GHEA Grapalat" w:cs="Sylfaen"/>
          <w:sz w:val="20"/>
          <w:szCs w:val="20"/>
          <w:lang w:val="af-ZA"/>
        </w:rPr>
        <w:t>:</w:t>
      </w:r>
    </w:p>
    <w:p w14:paraId="66B6DDB3" w14:textId="4C82E4BD" w:rsidR="007A5810" w:rsidRPr="00095A8A" w:rsidRDefault="002F61F9" w:rsidP="00B44531">
      <w:pPr>
        <w:pStyle w:val="norm"/>
        <w:tabs>
          <w:tab w:val="left" w:pos="540"/>
        </w:tabs>
        <w:spacing w:line="240" w:lineRule="auto"/>
        <w:ind w:firstLine="540"/>
        <w:rPr>
          <w:rFonts w:ascii="GHEA Grapalat" w:hAnsi="GHEA Grapalat" w:cs="Sylfaen"/>
          <w:sz w:val="20"/>
          <w:szCs w:val="24"/>
          <w:lang w:val="af-ZA" w:eastAsia="en-US"/>
        </w:rPr>
      </w:pPr>
      <w:r>
        <w:rPr>
          <w:rFonts w:ascii="GHEA Grapalat" w:hAnsi="GHEA Grapalat" w:cs="Sylfaen"/>
          <w:sz w:val="20"/>
          <w:szCs w:val="24"/>
          <w:lang w:val="hy-AM" w:eastAsia="en-US"/>
        </w:rPr>
        <w:t>7</w:t>
      </w:r>
      <w:r w:rsidR="00EF2159" w:rsidRPr="00095A8A">
        <w:rPr>
          <w:rFonts w:ascii="GHEA Grapalat" w:hAnsi="GHEA Grapalat" w:cs="Sylfaen"/>
          <w:sz w:val="20"/>
          <w:szCs w:val="24"/>
          <w:lang w:val="af-ZA" w:eastAsia="en-US"/>
        </w:rPr>
        <w:t>.</w:t>
      </w:r>
      <w:r w:rsidR="004306D6" w:rsidRPr="00095A8A">
        <w:rPr>
          <w:rFonts w:ascii="GHEA Grapalat" w:hAnsi="GHEA Grapalat" w:cs="Sylfaen"/>
          <w:sz w:val="20"/>
          <w:szCs w:val="24"/>
          <w:lang w:val="af-ZA" w:eastAsia="en-US"/>
        </w:rPr>
        <w:t>1</w:t>
      </w:r>
      <w:r w:rsidR="00B56A92" w:rsidRPr="00095A8A">
        <w:rPr>
          <w:rFonts w:ascii="GHEA Grapalat" w:hAnsi="GHEA Grapalat" w:cs="Sylfaen"/>
          <w:sz w:val="20"/>
          <w:szCs w:val="24"/>
          <w:lang w:val="af-ZA" w:eastAsia="en-US"/>
        </w:rPr>
        <w:t>6</w:t>
      </w:r>
      <w:r w:rsidR="004306D6"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Սույն</w:t>
      </w:r>
      <w:r w:rsidR="007A5810" w:rsidRPr="00095A8A">
        <w:rPr>
          <w:rFonts w:ascii="GHEA Grapalat" w:hAnsi="GHEA Grapalat" w:cs="Sylfaen"/>
          <w:sz w:val="20"/>
          <w:szCs w:val="24"/>
          <w:lang w:val="af-ZA" w:eastAsia="en-US"/>
        </w:rPr>
        <w:t xml:space="preserve"> </w:t>
      </w:r>
      <w:r w:rsidR="004306D6" w:rsidRPr="00095A8A">
        <w:rPr>
          <w:rFonts w:ascii="GHEA Grapalat" w:hAnsi="GHEA Grapalat" w:cs="Sylfaen"/>
          <w:sz w:val="20"/>
          <w:szCs w:val="24"/>
          <w:lang w:val="ru-RU" w:eastAsia="en-US"/>
        </w:rPr>
        <w:t>հրավերի</w:t>
      </w:r>
      <w:r w:rsidR="004306D6" w:rsidRPr="00095A8A">
        <w:rPr>
          <w:rFonts w:ascii="GHEA Grapalat" w:hAnsi="GHEA Grapalat" w:cs="Sylfaen"/>
          <w:sz w:val="20"/>
          <w:szCs w:val="24"/>
          <w:lang w:val="af-ZA" w:eastAsia="en-US"/>
        </w:rPr>
        <w:t xml:space="preserve"> 1-</w:t>
      </w:r>
      <w:r w:rsidR="004306D6" w:rsidRPr="00095A8A">
        <w:rPr>
          <w:rFonts w:ascii="GHEA Grapalat" w:hAnsi="GHEA Grapalat" w:cs="Sylfaen"/>
          <w:sz w:val="20"/>
          <w:szCs w:val="24"/>
          <w:lang w:val="ru-RU" w:eastAsia="en-US"/>
        </w:rPr>
        <w:t>ին</w:t>
      </w:r>
      <w:r w:rsidR="004306D6" w:rsidRPr="00095A8A">
        <w:rPr>
          <w:rFonts w:ascii="GHEA Grapalat" w:hAnsi="GHEA Grapalat" w:cs="Sylfaen"/>
          <w:sz w:val="20"/>
          <w:szCs w:val="24"/>
          <w:lang w:val="af-ZA" w:eastAsia="en-US"/>
        </w:rPr>
        <w:t xml:space="preserve"> </w:t>
      </w:r>
      <w:r w:rsidR="004306D6" w:rsidRPr="00095A8A">
        <w:rPr>
          <w:rFonts w:ascii="GHEA Grapalat" w:hAnsi="GHEA Grapalat" w:cs="Sylfaen"/>
          <w:sz w:val="20"/>
          <w:szCs w:val="24"/>
          <w:lang w:val="ru-RU" w:eastAsia="en-US"/>
        </w:rPr>
        <w:t>մասի</w:t>
      </w:r>
      <w:r w:rsidR="004306D6" w:rsidRPr="00095A8A">
        <w:rPr>
          <w:rFonts w:ascii="GHEA Grapalat" w:hAnsi="GHEA Grapalat" w:cs="Sylfaen"/>
          <w:sz w:val="20"/>
          <w:szCs w:val="24"/>
          <w:lang w:val="af-ZA" w:eastAsia="en-US"/>
        </w:rPr>
        <w:t xml:space="preserve"> </w:t>
      </w:r>
      <w:r w:rsidR="00441D04" w:rsidRPr="00095A8A">
        <w:rPr>
          <w:rFonts w:ascii="GHEA Grapalat" w:hAnsi="GHEA Grapalat" w:cs="Sylfaen"/>
          <w:sz w:val="20"/>
          <w:szCs w:val="24"/>
          <w:lang w:val="af-ZA" w:eastAsia="en-US"/>
        </w:rPr>
        <w:t xml:space="preserve">8.9 </w:t>
      </w:r>
      <w:r w:rsidR="004306D6" w:rsidRPr="00095A8A">
        <w:rPr>
          <w:rFonts w:ascii="GHEA Grapalat" w:hAnsi="GHEA Grapalat" w:cs="Sylfaen"/>
          <w:sz w:val="20"/>
          <w:szCs w:val="24"/>
          <w:lang w:val="ru-RU" w:eastAsia="en-US"/>
        </w:rPr>
        <w:t>կետում</w:t>
      </w:r>
      <w:r w:rsidR="004306D6" w:rsidRPr="00095A8A">
        <w:rPr>
          <w:rFonts w:ascii="GHEA Grapalat" w:hAnsi="GHEA Grapalat" w:cs="Sylfaen"/>
          <w:sz w:val="20"/>
          <w:szCs w:val="24"/>
          <w:lang w:val="af-ZA" w:eastAsia="en-US"/>
        </w:rPr>
        <w:t xml:space="preserve"> </w:t>
      </w:r>
      <w:r w:rsidR="004306D6" w:rsidRPr="00095A8A">
        <w:rPr>
          <w:rFonts w:ascii="GHEA Grapalat" w:hAnsi="GHEA Grapalat" w:cs="Sylfaen"/>
          <w:sz w:val="20"/>
          <w:szCs w:val="24"/>
          <w:lang w:val="ru-RU" w:eastAsia="en-US"/>
        </w:rPr>
        <w:t>նշված</w:t>
      </w:r>
      <w:r w:rsidR="004306D6"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փաստաթղթերը</w:t>
      </w:r>
      <w:r w:rsidR="00D371A7" w:rsidRPr="00095A8A">
        <w:rPr>
          <w:rFonts w:ascii="GHEA Grapalat" w:hAnsi="GHEA Grapalat" w:cs="Sylfaen"/>
          <w:sz w:val="20"/>
          <w:szCs w:val="24"/>
          <w:lang w:val="af-ZA" w:eastAsia="en-US"/>
        </w:rPr>
        <w:t xml:space="preserve"> </w:t>
      </w:r>
      <w:r w:rsidR="00EF2159" w:rsidRPr="00095A8A">
        <w:rPr>
          <w:rFonts w:ascii="GHEA Grapalat" w:hAnsi="GHEA Grapalat" w:cs="Sylfaen"/>
          <w:sz w:val="20"/>
          <w:szCs w:val="24"/>
          <w:lang w:val="af-ZA" w:eastAsia="en-US"/>
        </w:rPr>
        <w:t xml:space="preserve">մասնակիցը </w:t>
      </w:r>
      <w:r w:rsidR="00D371A7" w:rsidRPr="00095A8A">
        <w:rPr>
          <w:rFonts w:ascii="GHEA Grapalat" w:hAnsi="GHEA Grapalat" w:cs="Sylfaen"/>
          <w:sz w:val="20"/>
          <w:szCs w:val="24"/>
          <w:lang w:eastAsia="en-US"/>
        </w:rPr>
        <w:t>սահմանված</w:t>
      </w:r>
      <w:r w:rsidR="00D371A7" w:rsidRPr="00095A8A">
        <w:rPr>
          <w:rFonts w:ascii="GHEA Grapalat" w:hAnsi="GHEA Grapalat" w:cs="Sylfaen"/>
          <w:sz w:val="20"/>
          <w:szCs w:val="24"/>
          <w:lang w:val="af-ZA" w:eastAsia="en-US"/>
        </w:rPr>
        <w:t xml:space="preserve"> </w:t>
      </w:r>
      <w:r w:rsidR="00D371A7" w:rsidRPr="00095A8A">
        <w:rPr>
          <w:rFonts w:ascii="GHEA Grapalat" w:hAnsi="GHEA Grapalat" w:cs="Sylfaen"/>
          <w:sz w:val="20"/>
          <w:szCs w:val="24"/>
          <w:lang w:eastAsia="en-US"/>
        </w:rPr>
        <w:t>ժամկետում</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հանձնա</w:t>
      </w:r>
      <w:r w:rsidR="007A5810" w:rsidRPr="00095A8A">
        <w:rPr>
          <w:rFonts w:ascii="GHEA Grapalat" w:hAnsi="GHEA Grapalat" w:cs="Sylfaen"/>
          <w:sz w:val="20"/>
          <w:szCs w:val="24"/>
          <w:lang w:val="af-ZA" w:eastAsia="en-US"/>
        </w:rPr>
        <w:softHyphen/>
      </w:r>
      <w:r w:rsidR="007A5810" w:rsidRPr="00095A8A">
        <w:rPr>
          <w:rFonts w:ascii="GHEA Grapalat" w:hAnsi="GHEA Grapalat" w:cs="Sylfaen"/>
          <w:sz w:val="20"/>
          <w:szCs w:val="24"/>
          <w:lang w:val="ru-RU" w:eastAsia="en-US"/>
        </w:rPr>
        <w:t>ժողովի</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քարտուղարին</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ներկայաց</w:t>
      </w:r>
      <w:r w:rsidR="00EF2159" w:rsidRPr="00095A8A">
        <w:rPr>
          <w:rFonts w:ascii="GHEA Grapalat" w:hAnsi="GHEA Grapalat" w:cs="Sylfaen"/>
          <w:sz w:val="20"/>
          <w:szCs w:val="24"/>
          <w:lang w:eastAsia="en-US"/>
        </w:rPr>
        <w:t>ն</w:t>
      </w:r>
      <w:r w:rsidR="007A5810" w:rsidRPr="00095A8A">
        <w:rPr>
          <w:rFonts w:ascii="GHEA Grapalat" w:hAnsi="GHEA Grapalat" w:cs="Sylfaen"/>
          <w:sz w:val="20"/>
          <w:szCs w:val="24"/>
          <w:lang w:val="ru-RU" w:eastAsia="en-US"/>
        </w:rPr>
        <w:t>ում</w:t>
      </w:r>
      <w:r w:rsidR="007A5810" w:rsidRPr="00095A8A">
        <w:rPr>
          <w:rFonts w:ascii="GHEA Grapalat" w:hAnsi="GHEA Grapalat" w:cs="Sylfaen"/>
          <w:sz w:val="20"/>
          <w:szCs w:val="24"/>
          <w:lang w:val="af-ZA" w:eastAsia="en-US"/>
        </w:rPr>
        <w:t xml:space="preserve"> </w:t>
      </w:r>
      <w:r w:rsidR="00EF2159" w:rsidRPr="00095A8A">
        <w:rPr>
          <w:rFonts w:ascii="GHEA Grapalat" w:hAnsi="GHEA Grapalat" w:cs="Sylfaen"/>
          <w:sz w:val="20"/>
          <w:szCs w:val="24"/>
          <w:lang w:eastAsia="en-US"/>
        </w:rPr>
        <w:t>է</w:t>
      </w:r>
      <w:r w:rsidR="007A5810" w:rsidRPr="00095A8A">
        <w:rPr>
          <w:rFonts w:ascii="GHEA Grapalat" w:hAnsi="GHEA Grapalat" w:cs="Sylfaen"/>
          <w:sz w:val="20"/>
          <w:szCs w:val="24"/>
          <w:lang w:val="af-ZA" w:eastAsia="en-US"/>
        </w:rPr>
        <w:t xml:space="preserve"> </w:t>
      </w:r>
      <w:r w:rsidR="00FE20B2" w:rsidRPr="00095A8A">
        <w:rPr>
          <w:rFonts w:ascii="GHEA Grapalat" w:hAnsi="GHEA Grapalat" w:cs="Sylfaen"/>
          <w:sz w:val="20"/>
          <w:szCs w:val="24"/>
          <w:lang w:val="af-ZA" w:eastAsia="en-US"/>
        </w:rPr>
        <w:t xml:space="preserve">վերջինիս՝ </w:t>
      </w:r>
      <w:r w:rsidR="004306D6" w:rsidRPr="00095A8A">
        <w:rPr>
          <w:rFonts w:ascii="GHEA Grapalat" w:hAnsi="GHEA Grapalat" w:cs="Sylfaen"/>
          <w:sz w:val="20"/>
          <w:szCs w:val="24"/>
          <w:lang w:val="ru-RU" w:eastAsia="en-US"/>
        </w:rPr>
        <w:t>սույն</w:t>
      </w:r>
      <w:r w:rsidR="004306D6" w:rsidRPr="00095A8A">
        <w:rPr>
          <w:rFonts w:ascii="GHEA Grapalat" w:hAnsi="GHEA Grapalat" w:cs="Sylfaen"/>
          <w:sz w:val="20"/>
          <w:szCs w:val="24"/>
          <w:lang w:val="af-ZA" w:eastAsia="en-US"/>
        </w:rPr>
        <w:t xml:space="preserve"> </w:t>
      </w:r>
      <w:r w:rsidR="004306D6" w:rsidRPr="00095A8A">
        <w:rPr>
          <w:rFonts w:ascii="GHEA Grapalat" w:hAnsi="GHEA Grapalat" w:cs="Sylfaen"/>
          <w:sz w:val="20"/>
          <w:szCs w:val="24"/>
          <w:lang w:val="ru-RU" w:eastAsia="en-US"/>
        </w:rPr>
        <w:t>հրավերով</w:t>
      </w:r>
      <w:r w:rsidR="004306D6" w:rsidRPr="00095A8A">
        <w:rPr>
          <w:rFonts w:ascii="GHEA Grapalat" w:hAnsi="GHEA Grapalat" w:cs="Sylfaen"/>
          <w:sz w:val="20"/>
          <w:szCs w:val="24"/>
          <w:lang w:val="af-ZA" w:eastAsia="en-US"/>
        </w:rPr>
        <w:t xml:space="preserve"> </w:t>
      </w:r>
      <w:r w:rsidR="004306D6" w:rsidRPr="00095A8A">
        <w:rPr>
          <w:rFonts w:ascii="GHEA Grapalat" w:hAnsi="GHEA Grapalat" w:cs="Sylfaen"/>
          <w:sz w:val="20"/>
          <w:szCs w:val="24"/>
          <w:lang w:val="ru-RU" w:eastAsia="en-US"/>
        </w:rPr>
        <w:t>նախատեսված</w:t>
      </w:r>
      <w:r w:rsidR="004306D6" w:rsidRPr="00095A8A">
        <w:rPr>
          <w:rFonts w:ascii="GHEA Grapalat" w:hAnsi="GHEA Grapalat" w:cs="Sylfaen"/>
          <w:sz w:val="20"/>
          <w:szCs w:val="24"/>
          <w:lang w:val="af-ZA" w:eastAsia="en-US"/>
        </w:rPr>
        <w:t xml:space="preserve"> </w:t>
      </w:r>
      <w:r w:rsidR="004306D6" w:rsidRPr="00095A8A">
        <w:rPr>
          <w:rFonts w:ascii="GHEA Grapalat" w:hAnsi="GHEA Grapalat" w:cs="Sylfaen"/>
          <w:sz w:val="20"/>
          <w:szCs w:val="24"/>
          <w:lang w:val="ru-RU" w:eastAsia="en-US"/>
        </w:rPr>
        <w:t>էլեկտրոնային</w:t>
      </w:r>
      <w:r w:rsidR="004306D6" w:rsidRPr="00095A8A">
        <w:rPr>
          <w:rFonts w:ascii="GHEA Grapalat" w:hAnsi="GHEA Grapalat" w:cs="Sylfaen"/>
          <w:sz w:val="20"/>
          <w:szCs w:val="24"/>
          <w:lang w:val="af-ZA" w:eastAsia="en-US"/>
        </w:rPr>
        <w:t xml:space="preserve"> </w:t>
      </w:r>
      <w:r w:rsidR="004306D6" w:rsidRPr="00095A8A">
        <w:rPr>
          <w:rFonts w:ascii="GHEA Grapalat" w:hAnsi="GHEA Grapalat" w:cs="Sylfaen"/>
          <w:sz w:val="20"/>
          <w:szCs w:val="24"/>
          <w:lang w:val="ru-RU" w:eastAsia="en-US"/>
        </w:rPr>
        <w:t>փոստին</w:t>
      </w:r>
      <w:r w:rsidR="00FE20B2" w:rsidRPr="00095A8A">
        <w:rPr>
          <w:rFonts w:ascii="GHEA Grapalat" w:hAnsi="GHEA Grapalat" w:cs="Sylfaen"/>
          <w:sz w:val="20"/>
          <w:szCs w:val="24"/>
          <w:lang w:val="af-ZA" w:eastAsia="en-US"/>
        </w:rPr>
        <w:t xml:space="preserve"> </w:t>
      </w:r>
      <w:r w:rsidR="00FE20B2" w:rsidRPr="00095A8A">
        <w:rPr>
          <w:rFonts w:ascii="GHEA Grapalat" w:hAnsi="GHEA Grapalat" w:cs="Sylfaen"/>
          <w:sz w:val="20"/>
          <w:szCs w:val="24"/>
          <w:lang w:eastAsia="en-US"/>
        </w:rPr>
        <w:t>ուղարկելու</w:t>
      </w:r>
      <w:r w:rsidR="00FE20B2" w:rsidRPr="00095A8A">
        <w:rPr>
          <w:rFonts w:ascii="GHEA Grapalat" w:hAnsi="GHEA Grapalat" w:cs="Sylfaen"/>
          <w:sz w:val="20"/>
          <w:szCs w:val="24"/>
          <w:lang w:val="af-ZA" w:eastAsia="en-US"/>
        </w:rPr>
        <w:t xml:space="preserve"> </w:t>
      </w:r>
      <w:r w:rsidR="00FE20B2" w:rsidRPr="00095A8A">
        <w:rPr>
          <w:rFonts w:ascii="GHEA Grapalat" w:hAnsi="GHEA Grapalat" w:cs="Sylfaen"/>
          <w:sz w:val="20"/>
          <w:szCs w:val="24"/>
          <w:lang w:eastAsia="en-US"/>
        </w:rPr>
        <w:t>միջոցով</w:t>
      </w:r>
      <w:r w:rsidR="004306D6"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Քարտուղարը</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պարտավոր</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է</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փաստաթղթերն</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ստանալու</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օրը</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հաստատել</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դրանց</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ստանալու</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հանգամանքը՝</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սույն</w:t>
      </w:r>
      <w:r w:rsidR="007A5810" w:rsidRPr="00095A8A">
        <w:rPr>
          <w:rFonts w:ascii="GHEA Grapalat" w:hAnsi="GHEA Grapalat" w:cs="Sylfaen"/>
          <w:sz w:val="20"/>
          <w:szCs w:val="24"/>
          <w:lang w:val="hy-AM" w:eastAsia="en-US"/>
        </w:rPr>
        <w:t xml:space="preserve"> </w:t>
      </w:r>
      <w:r w:rsidR="007A5810" w:rsidRPr="00095A8A">
        <w:rPr>
          <w:rFonts w:ascii="GHEA Grapalat" w:hAnsi="GHEA Grapalat" w:cs="Sylfaen"/>
          <w:sz w:val="20"/>
          <w:szCs w:val="24"/>
          <w:lang w:val="ru-RU" w:eastAsia="en-US"/>
        </w:rPr>
        <w:t>հրավերում</w:t>
      </w:r>
      <w:r w:rsidR="007A5810" w:rsidRPr="00095A8A">
        <w:rPr>
          <w:rFonts w:ascii="GHEA Grapalat" w:hAnsi="GHEA Grapalat" w:cs="Sylfaen"/>
          <w:sz w:val="20"/>
          <w:szCs w:val="24"/>
          <w:lang w:val="hy-AM" w:eastAsia="en-US"/>
        </w:rPr>
        <w:t xml:space="preserve"> </w:t>
      </w:r>
      <w:r w:rsidR="007A5810" w:rsidRPr="00095A8A">
        <w:rPr>
          <w:rFonts w:ascii="GHEA Grapalat" w:hAnsi="GHEA Grapalat" w:cs="Sylfaen"/>
          <w:sz w:val="20"/>
          <w:szCs w:val="24"/>
          <w:lang w:val="ru-RU" w:eastAsia="en-US"/>
        </w:rPr>
        <w:t>նշված</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իր</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էլեկտրոնային</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փոստից</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մասնակցի</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էլեկտրոնային</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փոստին</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հավաստում</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ուղարկելու</w:t>
      </w:r>
      <w:r w:rsidR="007A5810" w:rsidRPr="00095A8A">
        <w:rPr>
          <w:rFonts w:ascii="GHEA Grapalat" w:hAnsi="GHEA Grapalat" w:cs="Sylfaen"/>
          <w:sz w:val="20"/>
          <w:szCs w:val="24"/>
          <w:lang w:val="af-ZA" w:eastAsia="en-US"/>
        </w:rPr>
        <w:t xml:space="preserve"> </w:t>
      </w:r>
      <w:r w:rsidR="007A5810" w:rsidRPr="00095A8A">
        <w:rPr>
          <w:rFonts w:ascii="GHEA Grapalat" w:hAnsi="GHEA Grapalat" w:cs="Sylfaen"/>
          <w:sz w:val="20"/>
          <w:szCs w:val="24"/>
          <w:lang w:val="ru-RU" w:eastAsia="en-US"/>
        </w:rPr>
        <w:t>միջոցով</w:t>
      </w:r>
      <w:r w:rsidR="007A5810" w:rsidRPr="00095A8A">
        <w:rPr>
          <w:rFonts w:ascii="GHEA Grapalat" w:hAnsi="GHEA Grapalat" w:cs="Sylfaen"/>
          <w:sz w:val="20"/>
          <w:szCs w:val="24"/>
          <w:lang w:val="af-ZA" w:eastAsia="en-US"/>
        </w:rPr>
        <w:t>:</w:t>
      </w:r>
    </w:p>
    <w:p w14:paraId="106404B5" w14:textId="68372ED7" w:rsidR="002B121D" w:rsidRPr="00095A8A" w:rsidRDefault="002F61F9"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B121D" w:rsidRPr="00095A8A">
        <w:rPr>
          <w:rFonts w:ascii="GHEA Grapalat" w:hAnsi="GHEA Grapalat" w:cs="Sylfaen"/>
          <w:szCs w:val="24"/>
        </w:rPr>
        <w:t>.</w:t>
      </w:r>
      <w:r w:rsidR="00B56A92" w:rsidRPr="00095A8A">
        <w:rPr>
          <w:rFonts w:ascii="GHEA Grapalat" w:hAnsi="GHEA Grapalat" w:cs="Sylfaen"/>
          <w:szCs w:val="24"/>
        </w:rPr>
        <w:t xml:space="preserve">17 </w:t>
      </w:r>
      <w:r w:rsidR="002B121D" w:rsidRPr="00095A8A">
        <w:rPr>
          <w:rFonts w:ascii="GHEA Grapalat" w:hAnsi="GHEA Grapalat" w:cs="Sylfaen"/>
          <w:szCs w:val="24"/>
          <w:lang w:val="ru-RU"/>
        </w:rPr>
        <w:t>Մասնակիցները</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և</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նրանց</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ներկայացուցիչները</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կարող</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են</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ներկա</w:t>
      </w:r>
      <w:r w:rsidR="002B121D" w:rsidRPr="00095A8A">
        <w:rPr>
          <w:rFonts w:ascii="GHEA Grapalat" w:hAnsi="GHEA Grapalat" w:cs="Sylfaen"/>
          <w:szCs w:val="24"/>
        </w:rPr>
        <w:t xml:space="preserve"> </w:t>
      </w:r>
      <w:r w:rsidR="006D4E1D" w:rsidRPr="00095A8A">
        <w:rPr>
          <w:rFonts w:ascii="GHEA Grapalat" w:hAnsi="GHEA Grapalat" w:cs="Sylfaen"/>
          <w:szCs w:val="24"/>
        </w:rPr>
        <w:t xml:space="preserve">լինել  </w:t>
      </w:r>
      <w:r w:rsidR="002B121D" w:rsidRPr="00095A8A">
        <w:rPr>
          <w:rFonts w:ascii="GHEA Grapalat" w:hAnsi="GHEA Grapalat" w:cs="Sylfaen"/>
          <w:szCs w:val="24"/>
          <w:lang w:val="ru-RU"/>
        </w:rPr>
        <w:t>հանձնաժողովի</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նիստերին։</w:t>
      </w:r>
      <w:r w:rsidR="002B121D" w:rsidRPr="00095A8A">
        <w:rPr>
          <w:rFonts w:ascii="GHEA Grapalat" w:hAnsi="GHEA Grapalat" w:cs="Sylfaen"/>
          <w:szCs w:val="24"/>
        </w:rPr>
        <w:t xml:space="preserve"> </w:t>
      </w:r>
      <w:r w:rsidR="006D4E1D" w:rsidRPr="00095A8A">
        <w:rPr>
          <w:rFonts w:ascii="GHEA Grapalat" w:hAnsi="GHEA Grapalat" w:cs="Sylfaen"/>
          <w:szCs w:val="24"/>
          <w:lang w:val="ru-RU"/>
        </w:rPr>
        <w:t>Մասնակիցները</w:t>
      </w:r>
      <w:r w:rsidR="006D4E1D" w:rsidRPr="00095A8A">
        <w:rPr>
          <w:rFonts w:ascii="GHEA Grapalat" w:hAnsi="GHEA Grapalat" w:cs="Sylfaen"/>
          <w:szCs w:val="24"/>
        </w:rPr>
        <w:t xml:space="preserve"> կամ </w:t>
      </w:r>
      <w:r w:rsidR="006D4E1D" w:rsidRPr="00095A8A">
        <w:rPr>
          <w:rFonts w:ascii="GHEA Grapalat" w:hAnsi="GHEA Grapalat" w:cs="Sylfaen"/>
          <w:szCs w:val="24"/>
          <w:lang w:val="ru-RU"/>
        </w:rPr>
        <w:t>նրանց</w:t>
      </w:r>
      <w:r w:rsidR="006D4E1D" w:rsidRPr="00095A8A">
        <w:rPr>
          <w:rFonts w:ascii="GHEA Grapalat" w:hAnsi="GHEA Grapalat" w:cs="Sylfaen"/>
          <w:szCs w:val="24"/>
        </w:rPr>
        <w:t xml:space="preserve"> </w:t>
      </w:r>
      <w:r w:rsidR="006D4E1D" w:rsidRPr="00095A8A">
        <w:rPr>
          <w:rFonts w:ascii="GHEA Grapalat" w:hAnsi="GHEA Grapalat" w:cs="Sylfaen"/>
          <w:szCs w:val="24"/>
          <w:lang w:val="ru-RU"/>
        </w:rPr>
        <w:t>ներկայացուցիչները</w:t>
      </w:r>
      <w:r w:rsidR="006D4E1D" w:rsidRPr="00095A8A">
        <w:rPr>
          <w:rFonts w:ascii="GHEA Grapalat" w:hAnsi="GHEA Grapalat" w:cs="Sylfaen"/>
          <w:szCs w:val="24"/>
        </w:rPr>
        <w:t xml:space="preserve"> </w:t>
      </w:r>
      <w:r w:rsidR="002B121D" w:rsidRPr="00095A8A">
        <w:rPr>
          <w:rFonts w:ascii="GHEA Grapalat" w:hAnsi="GHEA Grapalat" w:cs="Sylfaen"/>
          <w:szCs w:val="24"/>
          <w:lang w:val="ru-RU"/>
        </w:rPr>
        <w:t>կարող</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են</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պահանջել</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հանձնաժողովի</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նիստերի</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արձանագրությունների</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պատճենները</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որոնք</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տրամադրվում</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են</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մեկ</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օրացուցային</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օրվա</w:t>
      </w:r>
      <w:r w:rsidR="002B121D" w:rsidRPr="00095A8A">
        <w:rPr>
          <w:rFonts w:ascii="GHEA Grapalat" w:hAnsi="GHEA Grapalat" w:cs="Sylfaen"/>
          <w:szCs w:val="24"/>
        </w:rPr>
        <w:t xml:space="preserve"> </w:t>
      </w:r>
      <w:r w:rsidR="002B121D" w:rsidRPr="00095A8A">
        <w:rPr>
          <w:rFonts w:ascii="GHEA Grapalat" w:hAnsi="GHEA Grapalat" w:cs="Sylfaen"/>
          <w:szCs w:val="24"/>
          <w:lang w:val="ru-RU"/>
        </w:rPr>
        <w:t>ընթացքում։</w:t>
      </w:r>
    </w:p>
    <w:p w14:paraId="68153DB6" w14:textId="10C93946" w:rsidR="009B0DA1" w:rsidRPr="00095A8A" w:rsidRDefault="002F61F9" w:rsidP="00EF3662">
      <w:pPr>
        <w:ind w:firstLine="567"/>
        <w:jc w:val="both"/>
        <w:rPr>
          <w:rFonts w:ascii="GHEA Grapalat" w:hAnsi="GHEA Grapalat" w:cs="Sylfaen"/>
          <w:sz w:val="20"/>
          <w:lang w:val="af-ZA"/>
        </w:rPr>
      </w:pPr>
      <w:r>
        <w:rPr>
          <w:rFonts w:ascii="GHEA Grapalat" w:hAnsi="GHEA Grapalat" w:cs="Sylfaen"/>
          <w:sz w:val="20"/>
          <w:lang w:val="hy-AM"/>
        </w:rPr>
        <w:lastRenderedPageBreak/>
        <w:t>7</w:t>
      </w:r>
      <w:r w:rsidR="009B0DA1" w:rsidRPr="00095A8A">
        <w:rPr>
          <w:rFonts w:ascii="GHEA Grapalat" w:hAnsi="GHEA Grapalat" w:cs="Sylfaen"/>
          <w:sz w:val="20"/>
          <w:lang w:val="af-ZA"/>
        </w:rPr>
        <w:t>.</w:t>
      </w:r>
      <w:r w:rsidR="00161FE4" w:rsidRPr="00095A8A">
        <w:rPr>
          <w:rFonts w:ascii="GHEA Grapalat" w:hAnsi="GHEA Grapalat" w:cs="Sylfaen"/>
          <w:sz w:val="20"/>
          <w:lang w:val="af-ZA"/>
        </w:rPr>
        <w:t>1</w:t>
      </w:r>
      <w:r w:rsidR="00B56A92" w:rsidRPr="00095A8A">
        <w:rPr>
          <w:rFonts w:ascii="GHEA Grapalat" w:hAnsi="GHEA Grapalat" w:cs="Sylfaen"/>
          <w:sz w:val="20"/>
          <w:lang w:val="af-ZA"/>
        </w:rPr>
        <w:t xml:space="preserve">8 </w:t>
      </w:r>
      <w:r w:rsidR="00143E8C" w:rsidRPr="00095A8A">
        <w:rPr>
          <w:rFonts w:ascii="GHEA Grapalat" w:hAnsi="GHEA Grapalat" w:cs="Sylfaen"/>
          <w:sz w:val="20"/>
          <w:lang w:val="ru-RU"/>
        </w:rPr>
        <w:t>Հանձնաժողովի</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և</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կամ</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պատվիրատուի</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կողմից</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էլեկտրոնային</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ծանուցումներն</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ուղարկվում</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են</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համակարգի</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միջոցով</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իսկ</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մասնակցի</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կողմից</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իր</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հայտում</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նշված</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էլեկտրոնային</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փոստից</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սույն</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հրավերում</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նշված</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հանձնաժողովի</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քարտ</w:t>
      </w:r>
      <w:r w:rsidR="00C806B2" w:rsidRPr="00095A8A">
        <w:rPr>
          <w:rFonts w:ascii="GHEA Grapalat" w:hAnsi="GHEA Grapalat" w:cs="Sylfaen"/>
          <w:sz w:val="20"/>
          <w:lang w:val="ru-RU"/>
        </w:rPr>
        <w:t>ո</w:t>
      </w:r>
      <w:r w:rsidR="00143E8C" w:rsidRPr="00095A8A">
        <w:rPr>
          <w:rFonts w:ascii="GHEA Grapalat" w:hAnsi="GHEA Grapalat" w:cs="Sylfaen"/>
          <w:sz w:val="20"/>
          <w:lang w:val="ru-RU"/>
        </w:rPr>
        <w:t>ւղարի</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էլեկտրոնային</w:t>
      </w:r>
      <w:r w:rsidR="00143E8C" w:rsidRPr="00095A8A">
        <w:rPr>
          <w:rFonts w:ascii="GHEA Grapalat" w:hAnsi="GHEA Grapalat" w:cs="Sylfaen"/>
          <w:sz w:val="20"/>
          <w:lang w:val="af-ZA"/>
        </w:rPr>
        <w:t xml:space="preserve"> </w:t>
      </w:r>
      <w:r w:rsidR="00143E8C" w:rsidRPr="00095A8A">
        <w:rPr>
          <w:rFonts w:ascii="GHEA Grapalat" w:hAnsi="GHEA Grapalat" w:cs="Sylfaen"/>
          <w:sz w:val="20"/>
          <w:lang w:val="ru-RU"/>
        </w:rPr>
        <w:t>փոստին</w:t>
      </w:r>
      <w:r w:rsidR="00143E8C" w:rsidRPr="00095A8A">
        <w:rPr>
          <w:rFonts w:ascii="GHEA Grapalat" w:hAnsi="GHEA Grapalat" w:cs="Sylfaen"/>
          <w:sz w:val="20"/>
          <w:lang w:val="af-ZA"/>
        </w:rPr>
        <w:t xml:space="preserve"> </w:t>
      </w:r>
      <w:r w:rsidR="009B0DA1" w:rsidRPr="00095A8A">
        <w:rPr>
          <w:rFonts w:ascii="GHEA Grapalat" w:hAnsi="GHEA Grapalat"/>
          <w:sz w:val="20"/>
          <w:szCs w:val="20"/>
          <w:lang w:val="af-ZA" w:eastAsia="x-none"/>
        </w:rPr>
        <w:t>ուղարկվելու միջոցով:</w:t>
      </w:r>
      <w:r w:rsidR="009B0DA1" w:rsidRPr="00095A8A">
        <w:rPr>
          <w:rFonts w:ascii="GHEA Grapalat" w:hAnsi="GHEA Grapalat" w:cs="Sylfaen"/>
          <w:sz w:val="20"/>
          <w:lang w:val="af-ZA"/>
        </w:rPr>
        <w:t xml:space="preserve"> </w:t>
      </w:r>
    </w:p>
    <w:p w14:paraId="11ED6488" w14:textId="77777777" w:rsidR="00265D18" w:rsidRPr="00095A8A" w:rsidRDefault="00265D18" w:rsidP="00EF3662">
      <w:pPr>
        <w:ind w:firstLine="567"/>
        <w:jc w:val="both"/>
        <w:rPr>
          <w:rFonts w:ascii="GHEA Grapalat" w:hAnsi="GHEA Grapalat"/>
          <w:sz w:val="20"/>
          <w:szCs w:val="20"/>
          <w:lang w:val="af-ZA" w:eastAsia="x-none"/>
        </w:rPr>
      </w:pPr>
      <w:r w:rsidRPr="00095A8A">
        <w:rPr>
          <w:rFonts w:ascii="GHEA Grapalat" w:hAnsi="GHEA Grapalat"/>
          <w:sz w:val="20"/>
          <w:szCs w:val="20"/>
          <w:lang w:val="af-ZA" w:eastAsia="x-none"/>
        </w:rPr>
        <w:t xml:space="preserve">Տեղեկությունների (փաստաթղթերի) էլեկտրոնային եղանակով փոխանակման դեպքում </w:t>
      </w:r>
      <w:r w:rsidR="00143E8C" w:rsidRPr="00095A8A">
        <w:rPr>
          <w:rFonts w:ascii="GHEA Grapalat" w:hAnsi="GHEA Grapalat"/>
          <w:sz w:val="20"/>
          <w:szCs w:val="20"/>
          <w:lang w:val="af-ZA" w:eastAsia="x-none"/>
        </w:rPr>
        <w:t xml:space="preserve">մասնակիցը </w:t>
      </w:r>
      <w:r w:rsidRPr="00095A8A">
        <w:rPr>
          <w:rFonts w:ascii="GHEA Grapalat" w:hAnsi="GHEA Grapalat"/>
          <w:sz w:val="20"/>
          <w:szCs w:val="20"/>
          <w:lang w:val="af-ZA" w:eastAsia="x-none"/>
        </w:rPr>
        <w:t xml:space="preserve">տեղեկությունները (փաստաթղթերը) հաստատում է էլեկտրոնային թվային ստորագրությամբ,  </w:t>
      </w:r>
      <w:r w:rsidR="00F74984" w:rsidRPr="00095A8A">
        <w:rPr>
          <w:rFonts w:ascii="GHEA Grapalat" w:hAnsi="GHEA Grapalat"/>
          <w:sz w:val="20"/>
          <w:szCs w:val="20"/>
          <w:lang w:val="af-ZA" w:eastAsia="x-none"/>
        </w:rPr>
        <w:t xml:space="preserve">որի </w:t>
      </w:r>
      <w:r w:rsidRPr="00095A8A">
        <w:rPr>
          <w:rFonts w:ascii="GHEA Grapalat" w:hAnsi="GHEA Grapalat"/>
          <w:sz w:val="20"/>
          <w:szCs w:val="20"/>
          <w:lang w:val="af-ZA" w:eastAsia="x-none"/>
        </w:rPr>
        <w:t>հավաստագիրը</w:t>
      </w:r>
      <w:r w:rsidR="00F74984" w:rsidRPr="00095A8A">
        <w:rPr>
          <w:rFonts w:ascii="GHEA Grapalat" w:hAnsi="GHEA Grapalat"/>
          <w:sz w:val="20"/>
          <w:szCs w:val="20"/>
          <w:lang w:val="af-ZA" w:eastAsia="x-none"/>
        </w:rPr>
        <w:t>ը պետք է</w:t>
      </w:r>
      <w:r w:rsidRPr="00095A8A">
        <w:rPr>
          <w:rFonts w:ascii="GHEA Grapalat" w:hAnsi="GHEA Grapalat"/>
          <w:sz w:val="20"/>
          <w:szCs w:val="20"/>
          <w:lang w:val="af-ZA" w:eastAsia="x-none"/>
        </w:rPr>
        <w:t xml:space="preserve"> զետեղված</w:t>
      </w:r>
      <w:r w:rsidR="00F74984" w:rsidRPr="00095A8A">
        <w:rPr>
          <w:rFonts w:ascii="GHEA Grapalat" w:hAnsi="GHEA Grapalat"/>
          <w:sz w:val="20"/>
          <w:szCs w:val="20"/>
          <w:lang w:val="af-ZA" w:eastAsia="x-none"/>
        </w:rPr>
        <w:t xml:space="preserve"> լինի</w:t>
      </w:r>
      <w:r w:rsidRPr="00095A8A">
        <w:rPr>
          <w:rFonts w:ascii="GHEA Grapalat" w:hAnsi="GHEA Grapalat"/>
          <w:sz w:val="20"/>
          <w:szCs w:val="20"/>
          <w:lang w:val="af-ZA" w:eastAsia="x-none"/>
        </w:rPr>
        <w:t xml:space="preserve"> «Նույնականացման քարտերի մասին» Հայաստանի Հանրապետության օրենքով սահմանված կարգով տրամադրված նույնականացման քարտում, կամ տեղեկությունները (փաստաթղթերը) ուղարկում է հաստատված բնօրինակ փաստաթղթից արտատպված (սկանավորված) տարբերակով:</w:t>
      </w:r>
    </w:p>
    <w:p w14:paraId="5B368115" w14:textId="77777777" w:rsidR="00096865" w:rsidRPr="00095A8A" w:rsidRDefault="00E02F60" w:rsidP="00EF3662">
      <w:pPr>
        <w:pStyle w:val="23"/>
        <w:spacing w:line="240" w:lineRule="auto"/>
        <w:ind w:firstLine="567"/>
        <w:rPr>
          <w:rFonts w:ascii="GHEA Grapalat" w:hAnsi="GHEA Grapalat" w:cs="Sylfaen"/>
          <w:szCs w:val="24"/>
        </w:rPr>
      </w:pPr>
      <w:r w:rsidRPr="00095A8A">
        <w:rPr>
          <w:rFonts w:ascii="GHEA Grapalat" w:hAnsi="GHEA Grapalat" w:cs="Sylfaen"/>
          <w:szCs w:val="24"/>
          <w:lang w:val="ru-RU"/>
        </w:rPr>
        <w:t>Հայաստանի</w:t>
      </w:r>
      <w:r w:rsidRPr="00095A8A">
        <w:rPr>
          <w:rFonts w:ascii="GHEA Grapalat" w:hAnsi="GHEA Grapalat" w:cs="Sylfaen"/>
          <w:szCs w:val="24"/>
        </w:rPr>
        <w:t xml:space="preserve"> </w:t>
      </w:r>
      <w:r w:rsidRPr="00095A8A">
        <w:rPr>
          <w:rFonts w:ascii="GHEA Grapalat" w:hAnsi="GHEA Grapalat" w:cs="Sylfaen"/>
          <w:szCs w:val="24"/>
          <w:lang w:val="ru-RU"/>
        </w:rPr>
        <w:t>Հանրապետության</w:t>
      </w:r>
      <w:r w:rsidRPr="00095A8A">
        <w:rPr>
          <w:rFonts w:ascii="GHEA Grapalat" w:hAnsi="GHEA Grapalat" w:cs="Sylfaen"/>
          <w:szCs w:val="24"/>
        </w:rPr>
        <w:t xml:space="preserve"> </w:t>
      </w:r>
      <w:r w:rsidRPr="00095A8A">
        <w:rPr>
          <w:rFonts w:ascii="GHEA Grapalat" w:hAnsi="GHEA Grapalat" w:cs="Sylfaen"/>
          <w:szCs w:val="24"/>
          <w:lang w:val="ru-RU"/>
        </w:rPr>
        <w:t>ռեզիդենտ</w:t>
      </w:r>
      <w:r w:rsidRPr="00095A8A">
        <w:rPr>
          <w:rFonts w:ascii="GHEA Grapalat" w:hAnsi="GHEA Grapalat" w:cs="Sylfaen"/>
          <w:szCs w:val="24"/>
        </w:rPr>
        <w:t xml:space="preserve"> </w:t>
      </w:r>
      <w:r w:rsidRPr="00095A8A">
        <w:rPr>
          <w:rFonts w:ascii="GHEA Grapalat" w:hAnsi="GHEA Grapalat" w:cs="Sylfaen"/>
          <w:szCs w:val="24"/>
          <w:lang w:val="ru-RU"/>
        </w:rPr>
        <w:t>հանդիսացող</w:t>
      </w:r>
      <w:r w:rsidRPr="00095A8A">
        <w:rPr>
          <w:rFonts w:ascii="GHEA Grapalat" w:hAnsi="GHEA Grapalat" w:cs="Sylfaen"/>
          <w:szCs w:val="24"/>
        </w:rPr>
        <w:t xml:space="preserve"> </w:t>
      </w:r>
      <w:r w:rsidRPr="00095A8A">
        <w:rPr>
          <w:rFonts w:ascii="GHEA Grapalat" w:hAnsi="GHEA Grapalat" w:cs="Sylfaen"/>
          <w:szCs w:val="24"/>
          <w:lang w:val="ru-RU"/>
        </w:rPr>
        <w:t>մասնա</w:t>
      </w:r>
      <w:r w:rsidRPr="00095A8A">
        <w:rPr>
          <w:rFonts w:ascii="GHEA Grapalat" w:hAnsi="GHEA Grapalat" w:cs="Sylfaen"/>
          <w:szCs w:val="24"/>
        </w:rPr>
        <w:softHyphen/>
      </w:r>
      <w:r w:rsidRPr="00095A8A">
        <w:rPr>
          <w:rFonts w:ascii="GHEA Grapalat" w:hAnsi="GHEA Grapalat" w:cs="Sylfaen"/>
          <w:szCs w:val="24"/>
          <w:lang w:val="ru-RU"/>
        </w:rPr>
        <w:t>կիցներ</w:t>
      </w:r>
      <w:r w:rsidR="00265D18" w:rsidRPr="00095A8A">
        <w:rPr>
          <w:rFonts w:ascii="GHEA Grapalat" w:hAnsi="GHEA Grapalat" w:cs="Sylfaen"/>
          <w:szCs w:val="24"/>
          <w:lang w:val="en-US"/>
        </w:rPr>
        <w:t>ը</w:t>
      </w:r>
      <w:r w:rsidR="00265D18" w:rsidRPr="00095A8A">
        <w:rPr>
          <w:rFonts w:ascii="GHEA Grapalat" w:hAnsi="GHEA Grapalat" w:cs="Sylfaen"/>
          <w:szCs w:val="24"/>
        </w:rPr>
        <w:t xml:space="preserve"> </w:t>
      </w:r>
      <w:r w:rsidR="00265D18" w:rsidRPr="00095A8A">
        <w:rPr>
          <w:rFonts w:ascii="GHEA Grapalat" w:hAnsi="GHEA Grapalat" w:cs="Sylfaen"/>
          <w:szCs w:val="24"/>
          <w:lang w:val="en-US"/>
        </w:rPr>
        <w:t>հայտում</w:t>
      </w:r>
      <w:r w:rsidR="00265D18" w:rsidRPr="00095A8A">
        <w:rPr>
          <w:rFonts w:ascii="GHEA Grapalat" w:hAnsi="GHEA Grapalat" w:cs="Sylfaen"/>
          <w:szCs w:val="24"/>
        </w:rPr>
        <w:t xml:space="preserve"> </w:t>
      </w:r>
      <w:r w:rsidR="00265D18" w:rsidRPr="00095A8A">
        <w:rPr>
          <w:rFonts w:ascii="GHEA Grapalat" w:hAnsi="GHEA Grapalat" w:cs="Sylfaen"/>
          <w:szCs w:val="24"/>
          <w:lang w:val="en-US"/>
        </w:rPr>
        <w:t>ներառվող</w:t>
      </w:r>
      <w:r w:rsidR="00265D18" w:rsidRPr="00095A8A">
        <w:rPr>
          <w:rFonts w:ascii="GHEA Grapalat" w:hAnsi="GHEA Grapalat" w:cs="Sylfaen"/>
          <w:szCs w:val="24"/>
        </w:rPr>
        <w:t xml:space="preserve">` </w:t>
      </w:r>
      <w:r w:rsidR="00265D18" w:rsidRPr="00095A8A">
        <w:rPr>
          <w:rFonts w:ascii="GHEA Grapalat" w:hAnsi="GHEA Grapalat" w:cs="Sylfaen"/>
          <w:szCs w:val="24"/>
          <w:lang w:val="en-US"/>
        </w:rPr>
        <w:t>իրենց</w:t>
      </w:r>
      <w:r w:rsidR="00265D18" w:rsidRPr="00095A8A">
        <w:rPr>
          <w:rFonts w:ascii="GHEA Grapalat" w:hAnsi="GHEA Grapalat" w:cs="Sylfaen"/>
          <w:szCs w:val="24"/>
        </w:rPr>
        <w:t xml:space="preserve"> </w:t>
      </w:r>
      <w:r w:rsidR="00265D18" w:rsidRPr="00095A8A">
        <w:rPr>
          <w:rFonts w:ascii="GHEA Grapalat" w:hAnsi="GHEA Grapalat" w:cs="Sylfaen"/>
          <w:szCs w:val="24"/>
          <w:lang w:val="en-US"/>
        </w:rPr>
        <w:t>կողմից</w:t>
      </w:r>
      <w:r w:rsidR="00265D18" w:rsidRPr="00095A8A">
        <w:rPr>
          <w:rFonts w:ascii="GHEA Grapalat" w:hAnsi="GHEA Grapalat" w:cs="Sylfaen"/>
          <w:szCs w:val="24"/>
        </w:rPr>
        <w:t xml:space="preserve"> </w:t>
      </w:r>
      <w:r w:rsidR="00265D18" w:rsidRPr="00095A8A">
        <w:rPr>
          <w:rFonts w:ascii="GHEA Grapalat" w:hAnsi="GHEA Grapalat" w:cs="Sylfaen"/>
          <w:szCs w:val="24"/>
          <w:lang w:val="en-US"/>
        </w:rPr>
        <w:t>հաստատվող</w:t>
      </w:r>
      <w:r w:rsidR="00265D18" w:rsidRPr="00095A8A">
        <w:rPr>
          <w:rFonts w:ascii="GHEA Grapalat" w:hAnsi="GHEA Grapalat" w:cs="Sylfaen"/>
          <w:szCs w:val="24"/>
        </w:rPr>
        <w:t xml:space="preserve"> </w:t>
      </w:r>
      <w:r w:rsidRPr="00095A8A">
        <w:rPr>
          <w:rFonts w:ascii="GHEA Grapalat" w:hAnsi="GHEA Grapalat" w:cs="Sylfaen"/>
          <w:szCs w:val="24"/>
        </w:rPr>
        <w:t xml:space="preserve"> </w:t>
      </w:r>
      <w:r w:rsidRPr="00095A8A">
        <w:rPr>
          <w:rFonts w:ascii="GHEA Grapalat" w:hAnsi="GHEA Grapalat" w:cs="Sylfaen"/>
          <w:szCs w:val="24"/>
          <w:lang w:val="ru-RU"/>
        </w:rPr>
        <w:t>փաստա</w:t>
      </w:r>
      <w:r w:rsidRPr="00095A8A">
        <w:rPr>
          <w:rFonts w:ascii="GHEA Grapalat" w:hAnsi="GHEA Grapalat" w:cs="Sylfaen"/>
          <w:szCs w:val="24"/>
        </w:rPr>
        <w:softHyphen/>
      </w:r>
      <w:r w:rsidRPr="00095A8A">
        <w:rPr>
          <w:rFonts w:ascii="GHEA Grapalat" w:hAnsi="GHEA Grapalat" w:cs="Sylfaen"/>
          <w:szCs w:val="24"/>
          <w:lang w:val="ru-RU"/>
        </w:rPr>
        <w:t>թղթերը</w:t>
      </w:r>
      <w:r w:rsidRPr="00095A8A">
        <w:rPr>
          <w:rFonts w:ascii="GHEA Grapalat" w:hAnsi="GHEA Grapalat" w:cs="Sylfaen"/>
          <w:szCs w:val="24"/>
        </w:rPr>
        <w:t xml:space="preserve"> </w:t>
      </w:r>
      <w:r w:rsidRPr="00095A8A">
        <w:rPr>
          <w:rFonts w:ascii="GHEA Grapalat" w:hAnsi="GHEA Grapalat" w:cs="Sylfaen"/>
          <w:szCs w:val="24"/>
          <w:lang w:val="ru-RU"/>
        </w:rPr>
        <w:t>հաստատում</w:t>
      </w:r>
      <w:r w:rsidRPr="00095A8A">
        <w:rPr>
          <w:rFonts w:ascii="GHEA Grapalat" w:hAnsi="GHEA Grapalat" w:cs="Sylfaen"/>
          <w:szCs w:val="24"/>
        </w:rPr>
        <w:t xml:space="preserve"> </w:t>
      </w:r>
      <w:r w:rsidRPr="00095A8A">
        <w:rPr>
          <w:rFonts w:ascii="GHEA Grapalat" w:hAnsi="GHEA Grapalat" w:cs="Sylfaen"/>
          <w:szCs w:val="24"/>
          <w:lang w:val="ru-RU"/>
        </w:rPr>
        <w:t>են</w:t>
      </w:r>
      <w:r w:rsidRPr="00095A8A">
        <w:rPr>
          <w:rFonts w:ascii="GHEA Grapalat" w:hAnsi="GHEA Grapalat" w:cs="Sylfaen"/>
          <w:szCs w:val="24"/>
        </w:rPr>
        <w:t xml:space="preserve"> </w:t>
      </w:r>
      <w:r w:rsidRPr="00095A8A">
        <w:rPr>
          <w:rFonts w:ascii="GHEA Grapalat" w:hAnsi="GHEA Grapalat" w:cs="Sylfaen"/>
          <w:szCs w:val="24"/>
          <w:lang w:val="ru-RU"/>
        </w:rPr>
        <w:t>էլեկտրոնային</w:t>
      </w:r>
      <w:r w:rsidRPr="00095A8A">
        <w:rPr>
          <w:rFonts w:ascii="GHEA Grapalat" w:hAnsi="GHEA Grapalat" w:cs="Sylfaen"/>
          <w:szCs w:val="24"/>
        </w:rPr>
        <w:t xml:space="preserve"> </w:t>
      </w:r>
      <w:r w:rsidRPr="00095A8A">
        <w:rPr>
          <w:rFonts w:ascii="GHEA Grapalat" w:hAnsi="GHEA Grapalat" w:cs="Sylfaen"/>
          <w:szCs w:val="24"/>
          <w:lang w:val="ru-RU"/>
        </w:rPr>
        <w:t>թվային</w:t>
      </w:r>
      <w:r w:rsidRPr="00095A8A">
        <w:rPr>
          <w:rFonts w:ascii="GHEA Grapalat" w:hAnsi="GHEA Grapalat" w:cs="Sylfaen"/>
          <w:szCs w:val="24"/>
        </w:rPr>
        <w:t xml:space="preserve"> </w:t>
      </w:r>
      <w:r w:rsidRPr="00095A8A">
        <w:rPr>
          <w:rFonts w:ascii="GHEA Grapalat" w:hAnsi="GHEA Grapalat" w:cs="Sylfaen"/>
          <w:szCs w:val="24"/>
          <w:lang w:val="ru-RU"/>
        </w:rPr>
        <w:t>ստորագրությամբ</w:t>
      </w:r>
      <w:r w:rsidRPr="00095A8A">
        <w:rPr>
          <w:rFonts w:ascii="GHEA Grapalat" w:hAnsi="GHEA Grapalat" w:cs="Sylfaen"/>
          <w:szCs w:val="24"/>
        </w:rPr>
        <w:t xml:space="preserve">, </w:t>
      </w:r>
      <w:r w:rsidRPr="00095A8A">
        <w:rPr>
          <w:rFonts w:ascii="GHEA Grapalat" w:hAnsi="GHEA Grapalat" w:cs="Sylfaen"/>
          <w:szCs w:val="24"/>
          <w:lang w:val="ru-RU"/>
        </w:rPr>
        <w:t>իսկ</w:t>
      </w:r>
      <w:r w:rsidRPr="00095A8A">
        <w:rPr>
          <w:rFonts w:ascii="GHEA Grapalat" w:hAnsi="GHEA Grapalat" w:cs="Sylfaen"/>
          <w:szCs w:val="24"/>
        </w:rPr>
        <w:t xml:space="preserve"> </w:t>
      </w:r>
      <w:r w:rsidRPr="00095A8A">
        <w:rPr>
          <w:rFonts w:ascii="GHEA Grapalat" w:hAnsi="GHEA Grapalat" w:cs="Sylfaen"/>
          <w:szCs w:val="24"/>
          <w:lang w:val="ru-RU"/>
        </w:rPr>
        <w:t>Հայաստանի</w:t>
      </w:r>
      <w:r w:rsidRPr="00095A8A">
        <w:rPr>
          <w:rFonts w:ascii="GHEA Grapalat" w:hAnsi="GHEA Grapalat" w:cs="Sylfaen"/>
          <w:szCs w:val="24"/>
        </w:rPr>
        <w:t xml:space="preserve"> </w:t>
      </w:r>
      <w:r w:rsidRPr="00095A8A">
        <w:rPr>
          <w:rFonts w:ascii="GHEA Grapalat" w:hAnsi="GHEA Grapalat" w:cs="Sylfaen"/>
          <w:szCs w:val="24"/>
          <w:lang w:val="ru-RU"/>
        </w:rPr>
        <w:t>Հանրա</w:t>
      </w:r>
      <w:r w:rsidRPr="00095A8A">
        <w:rPr>
          <w:rFonts w:ascii="GHEA Grapalat" w:hAnsi="GHEA Grapalat" w:cs="Sylfaen"/>
          <w:szCs w:val="24"/>
        </w:rPr>
        <w:softHyphen/>
      </w:r>
      <w:r w:rsidRPr="00095A8A">
        <w:rPr>
          <w:rFonts w:ascii="GHEA Grapalat" w:hAnsi="GHEA Grapalat" w:cs="Sylfaen"/>
          <w:szCs w:val="24"/>
          <w:lang w:val="ru-RU"/>
        </w:rPr>
        <w:t>պետության</w:t>
      </w:r>
      <w:r w:rsidRPr="00095A8A">
        <w:rPr>
          <w:rFonts w:ascii="GHEA Grapalat" w:hAnsi="GHEA Grapalat" w:cs="Sylfaen"/>
          <w:szCs w:val="24"/>
        </w:rPr>
        <w:t xml:space="preserve"> </w:t>
      </w:r>
      <w:r w:rsidRPr="00095A8A">
        <w:rPr>
          <w:rFonts w:ascii="GHEA Grapalat" w:hAnsi="GHEA Grapalat" w:cs="Sylfaen"/>
          <w:szCs w:val="24"/>
          <w:lang w:val="ru-RU"/>
        </w:rPr>
        <w:t>ռեզիդենտ</w:t>
      </w:r>
      <w:r w:rsidRPr="00095A8A">
        <w:rPr>
          <w:rFonts w:ascii="GHEA Grapalat" w:hAnsi="GHEA Grapalat" w:cs="Sylfaen"/>
          <w:szCs w:val="24"/>
        </w:rPr>
        <w:t xml:space="preserve"> </w:t>
      </w:r>
      <w:r w:rsidRPr="00095A8A">
        <w:rPr>
          <w:rFonts w:ascii="GHEA Grapalat" w:hAnsi="GHEA Grapalat" w:cs="Sylfaen"/>
          <w:szCs w:val="24"/>
          <w:lang w:val="ru-RU"/>
        </w:rPr>
        <w:t>չհանդիսացող</w:t>
      </w:r>
      <w:r w:rsidRPr="00095A8A">
        <w:rPr>
          <w:rFonts w:ascii="GHEA Grapalat" w:hAnsi="GHEA Grapalat" w:cs="Sylfaen"/>
          <w:szCs w:val="24"/>
        </w:rPr>
        <w:t xml:space="preserve"> </w:t>
      </w:r>
      <w:r w:rsidRPr="00095A8A">
        <w:rPr>
          <w:rFonts w:ascii="GHEA Grapalat" w:hAnsi="GHEA Grapalat" w:cs="Sylfaen"/>
          <w:szCs w:val="24"/>
          <w:lang w:val="ru-RU"/>
        </w:rPr>
        <w:t>մասնակիցներ</w:t>
      </w:r>
      <w:r w:rsidR="00265D18" w:rsidRPr="00095A8A">
        <w:rPr>
          <w:rFonts w:ascii="GHEA Grapalat" w:hAnsi="GHEA Grapalat" w:cs="Sylfaen"/>
          <w:szCs w:val="24"/>
          <w:lang w:val="en-US"/>
        </w:rPr>
        <w:t>ը</w:t>
      </w:r>
      <w:r w:rsidR="00265D18" w:rsidRPr="00095A8A">
        <w:rPr>
          <w:rFonts w:ascii="GHEA Grapalat" w:hAnsi="GHEA Grapalat" w:cs="Sylfaen"/>
          <w:szCs w:val="24"/>
        </w:rPr>
        <w:t xml:space="preserve">` այդ </w:t>
      </w:r>
      <w:r w:rsidRPr="00095A8A">
        <w:rPr>
          <w:rFonts w:ascii="GHEA Grapalat" w:hAnsi="GHEA Grapalat" w:cs="Sylfaen"/>
          <w:szCs w:val="24"/>
          <w:lang w:val="ru-RU"/>
        </w:rPr>
        <w:t>փաստաթղթերը</w:t>
      </w:r>
      <w:r w:rsidRPr="00095A8A">
        <w:rPr>
          <w:rFonts w:ascii="GHEA Grapalat" w:hAnsi="GHEA Grapalat" w:cs="Sylfaen"/>
          <w:szCs w:val="24"/>
        </w:rPr>
        <w:t xml:space="preserve"> </w:t>
      </w:r>
      <w:r w:rsidRPr="00095A8A">
        <w:rPr>
          <w:rFonts w:ascii="GHEA Grapalat" w:hAnsi="GHEA Grapalat" w:cs="Sylfaen"/>
          <w:szCs w:val="24"/>
          <w:lang w:val="ru-RU"/>
        </w:rPr>
        <w:t>ներկայացնում</w:t>
      </w:r>
      <w:r w:rsidRPr="00095A8A">
        <w:rPr>
          <w:rFonts w:ascii="GHEA Grapalat" w:hAnsi="GHEA Grapalat" w:cs="Sylfaen"/>
          <w:szCs w:val="24"/>
        </w:rPr>
        <w:t xml:space="preserve"> </w:t>
      </w:r>
      <w:r w:rsidRPr="00095A8A">
        <w:rPr>
          <w:rFonts w:ascii="GHEA Grapalat" w:hAnsi="GHEA Grapalat" w:cs="Sylfaen"/>
          <w:szCs w:val="24"/>
          <w:lang w:val="ru-RU"/>
        </w:rPr>
        <w:t>են</w:t>
      </w:r>
      <w:r w:rsidRPr="00095A8A">
        <w:rPr>
          <w:rFonts w:ascii="GHEA Grapalat" w:hAnsi="GHEA Grapalat" w:cs="Sylfaen"/>
          <w:szCs w:val="24"/>
        </w:rPr>
        <w:t xml:space="preserve"> </w:t>
      </w:r>
      <w:r w:rsidRPr="00095A8A">
        <w:rPr>
          <w:rFonts w:ascii="GHEA Grapalat" w:hAnsi="GHEA Grapalat" w:cs="Sylfaen"/>
          <w:szCs w:val="24"/>
          <w:lang w:val="ru-RU"/>
        </w:rPr>
        <w:t>հաստատված</w:t>
      </w:r>
      <w:r w:rsidRPr="00095A8A">
        <w:rPr>
          <w:rFonts w:ascii="GHEA Grapalat" w:hAnsi="GHEA Grapalat" w:cs="Sylfaen"/>
          <w:szCs w:val="24"/>
        </w:rPr>
        <w:t xml:space="preserve"> </w:t>
      </w:r>
      <w:r w:rsidRPr="00095A8A">
        <w:rPr>
          <w:rFonts w:ascii="GHEA Grapalat" w:hAnsi="GHEA Grapalat" w:cs="Sylfaen"/>
          <w:szCs w:val="24"/>
          <w:lang w:val="ru-RU"/>
        </w:rPr>
        <w:t>բնօրինակ</w:t>
      </w:r>
      <w:r w:rsidRPr="00095A8A">
        <w:rPr>
          <w:rFonts w:ascii="GHEA Grapalat" w:hAnsi="GHEA Grapalat" w:cs="Sylfaen"/>
          <w:szCs w:val="24"/>
        </w:rPr>
        <w:t xml:space="preserve"> </w:t>
      </w:r>
      <w:r w:rsidRPr="00095A8A">
        <w:rPr>
          <w:rFonts w:ascii="GHEA Grapalat" w:hAnsi="GHEA Grapalat" w:cs="Sylfaen"/>
          <w:szCs w:val="24"/>
          <w:lang w:val="ru-RU"/>
        </w:rPr>
        <w:t>փաստաթղթից</w:t>
      </w:r>
      <w:r w:rsidRPr="00095A8A">
        <w:rPr>
          <w:rFonts w:ascii="GHEA Grapalat" w:hAnsi="GHEA Grapalat" w:cs="Sylfaen"/>
          <w:szCs w:val="24"/>
        </w:rPr>
        <w:t xml:space="preserve"> </w:t>
      </w:r>
      <w:r w:rsidRPr="00095A8A">
        <w:rPr>
          <w:rFonts w:ascii="GHEA Grapalat" w:hAnsi="GHEA Grapalat" w:cs="Sylfaen"/>
          <w:szCs w:val="24"/>
          <w:lang w:val="ru-RU"/>
        </w:rPr>
        <w:t>արտատպված</w:t>
      </w:r>
      <w:r w:rsidRPr="00095A8A">
        <w:rPr>
          <w:rFonts w:ascii="GHEA Grapalat" w:hAnsi="GHEA Grapalat" w:cs="Sylfaen"/>
          <w:szCs w:val="24"/>
        </w:rPr>
        <w:t xml:space="preserve"> (</w:t>
      </w:r>
      <w:r w:rsidRPr="00095A8A">
        <w:rPr>
          <w:rFonts w:ascii="GHEA Grapalat" w:hAnsi="GHEA Grapalat" w:cs="Sylfaen"/>
          <w:szCs w:val="24"/>
          <w:lang w:val="ru-RU"/>
        </w:rPr>
        <w:t>սկանավորված</w:t>
      </w:r>
      <w:r w:rsidRPr="00095A8A">
        <w:rPr>
          <w:rFonts w:ascii="GHEA Grapalat" w:hAnsi="GHEA Grapalat" w:cs="Sylfaen"/>
          <w:szCs w:val="24"/>
        </w:rPr>
        <w:t xml:space="preserve">) </w:t>
      </w:r>
      <w:r w:rsidRPr="00095A8A">
        <w:rPr>
          <w:rFonts w:ascii="GHEA Grapalat" w:hAnsi="GHEA Grapalat" w:cs="Sylfaen"/>
          <w:szCs w:val="24"/>
          <w:lang w:val="ru-RU"/>
        </w:rPr>
        <w:t>տարբերակով</w:t>
      </w:r>
      <w:r w:rsidRPr="00095A8A">
        <w:rPr>
          <w:rFonts w:ascii="GHEA Grapalat" w:hAnsi="GHEA Grapalat" w:cs="Sylfaen"/>
          <w:szCs w:val="24"/>
        </w:rPr>
        <w:t>:</w:t>
      </w:r>
    </w:p>
    <w:p w14:paraId="5502EE00" w14:textId="77777777" w:rsidR="003E7941" w:rsidRPr="00095A8A" w:rsidRDefault="003E7941" w:rsidP="003E7941">
      <w:pPr>
        <w:pStyle w:val="23"/>
        <w:spacing w:line="240" w:lineRule="auto"/>
        <w:ind w:firstLine="567"/>
        <w:rPr>
          <w:rFonts w:ascii="GHEA Grapalat" w:hAnsi="GHEA Grapalat" w:cs="Sylfaen"/>
          <w:szCs w:val="24"/>
        </w:rPr>
      </w:pPr>
      <w:r w:rsidRPr="00095A8A">
        <w:rPr>
          <w:rFonts w:ascii="GHEA Grapalat" w:hAnsi="GHEA Grapalat" w:cs="Sylfaen"/>
          <w:szCs w:val="24"/>
        </w:rPr>
        <w:t xml:space="preserve">Հայտում ներառվող՝ էլեկտրոնային թվային ստորագրությամբ հաստատվող փաստաթղթերը չեն կնքվում: </w:t>
      </w:r>
    </w:p>
    <w:p w14:paraId="53BD0982" w14:textId="29B770F8" w:rsidR="00583092" w:rsidRPr="00095A8A" w:rsidRDefault="002F61F9" w:rsidP="00EF3662">
      <w:pPr>
        <w:ind w:firstLine="567"/>
        <w:jc w:val="both"/>
        <w:rPr>
          <w:rFonts w:ascii="GHEA Grapalat" w:hAnsi="GHEA Grapalat"/>
          <w:sz w:val="20"/>
          <w:szCs w:val="20"/>
          <w:lang w:val="af-ZA" w:eastAsia="x-none"/>
        </w:rPr>
      </w:pPr>
      <w:r>
        <w:rPr>
          <w:rFonts w:ascii="GHEA Grapalat" w:hAnsi="GHEA Grapalat"/>
          <w:sz w:val="20"/>
          <w:szCs w:val="20"/>
          <w:lang w:val="hy-AM" w:eastAsia="x-none"/>
        </w:rPr>
        <w:t>7</w:t>
      </w:r>
      <w:r w:rsidR="009E35C5" w:rsidRPr="00095A8A">
        <w:rPr>
          <w:rFonts w:ascii="GHEA Grapalat" w:hAnsi="GHEA Grapalat"/>
          <w:sz w:val="20"/>
          <w:szCs w:val="20"/>
          <w:lang w:val="af-ZA" w:eastAsia="x-none"/>
        </w:rPr>
        <w:t>.</w:t>
      </w:r>
      <w:r w:rsidR="00E5604A" w:rsidRPr="00196C92">
        <w:rPr>
          <w:rFonts w:ascii="GHEA Grapalat" w:hAnsi="GHEA Grapalat"/>
          <w:sz w:val="20"/>
          <w:szCs w:val="20"/>
          <w:lang w:val="af-ZA" w:eastAsia="x-none"/>
        </w:rPr>
        <w:t>19</w:t>
      </w:r>
      <w:r w:rsidR="003F288F" w:rsidRPr="00095A8A">
        <w:rPr>
          <w:rFonts w:ascii="GHEA Grapalat" w:hAnsi="GHEA Grapalat"/>
          <w:sz w:val="20"/>
          <w:szCs w:val="20"/>
          <w:lang w:val="af-ZA" w:eastAsia="x-none"/>
        </w:rPr>
        <w:t xml:space="preserve"> </w:t>
      </w:r>
      <w:r w:rsidR="00583092" w:rsidRPr="00095A8A">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095A8A">
        <w:rPr>
          <w:rFonts w:ascii="GHEA Grapalat" w:hAnsi="GHEA Grapalat"/>
          <w:sz w:val="20"/>
          <w:szCs w:val="20"/>
          <w:lang w:val="af-ZA" w:eastAsia="x-none"/>
        </w:rPr>
        <w:t xml:space="preserve">ի որոշմամբ </w:t>
      </w:r>
      <w:r w:rsidR="00583092" w:rsidRPr="00095A8A">
        <w:rPr>
          <w:rFonts w:ascii="GHEA Grapalat" w:hAnsi="GHEA Grapalat"/>
          <w:sz w:val="20"/>
          <w:szCs w:val="20"/>
          <w:lang w:val="af-ZA" w:eastAsia="x-none"/>
        </w:rPr>
        <w:t>ընտրված մասնակ</w:t>
      </w:r>
      <w:r w:rsidR="002E0966" w:rsidRPr="00095A8A">
        <w:rPr>
          <w:rFonts w:ascii="GHEA Grapalat" w:hAnsi="GHEA Grapalat"/>
          <w:sz w:val="20"/>
          <w:szCs w:val="20"/>
          <w:lang w:val="af-ZA" w:eastAsia="x-none"/>
        </w:rPr>
        <w:t xml:space="preserve">ից է ճանաչվում հաջորդող տեղ զբաղեցրած մասնակիցը՝ </w:t>
      </w:r>
      <w:r w:rsidR="00583092" w:rsidRPr="00095A8A">
        <w:rPr>
          <w:rFonts w:ascii="GHEA Grapalat" w:hAnsi="GHEA Grapalat"/>
          <w:sz w:val="20"/>
          <w:szCs w:val="20"/>
          <w:lang w:val="af-ZA" w:eastAsia="x-none"/>
        </w:rPr>
        <w:t xml:space="preserve">սույն </w:t>
      </w:r>
      <w:r w:rsidR="00583092" w:rsidRPr="00095A8A">
        <w:rPr>
          <w:rFonts w:ascii="GHEA Grapalat" w:hAnsi="GHEA Grapalat"/>
          <w:sz w:val="20"/>
          <w:szCs w:val="20"/>
          <w:lang w:val="hy-AM" w:eastAsia="x-none"/>
        </w:rPr>
        <w:t>հրավեր</w:t>
      </w:r>
      <w:r w:rsidR="00537173" w:rsidRPr="00095A8A">
        <w:rPr>
          <w:rFonts w:ascii="GHEA Grapalat" w:hAnsi="GHEA Grapalat"/>
          <w:sz w:val="20"/>
          <w:szCs w:val="20"/>
          <w:lang w:val="hy-AM" w:eastAsia="x-none"/>
        </w:rPr>
        <w:t>ի 1-ին մասի 8.13-ից 8.</w:t>
      </w:r>
      <w:r w:rsidR="00B56A92" w:rsidRPr="00095A8A">
        <w:rPr>
          <w:rFonts w:ascii="GHEA Grapalat" w:hAnsi="GHEA Grapalat"/>
          <w:sz w:val="20"/>
          <w:szCs w:val="20"/>
          <w:lang w:val="hy-AM" w:eastAsia="x-none"/>
        </w:rPr>
        <w:t>1</w:t>
      </w:r>
      <w:r w:rsidR="00B44531" w:rsidRPr="00196C92">
        <w:rPr>
          <w:rFonts w:ascii="GHEA Grapalat" w:hAnsi="GHEA Grapalat"/>
          <w:sz w:val="20"/>
          <w:szCs w:val="20"/>
          <w:lang w:val="af-ZA" w:eastAsia="x-none"/>
        </w:rPr>
        <w:t>8</w:t>
      </w:r>
      <w:r w:rsidR="00B56A92" w:rsidRPr="00095A8A">
        <w:rPr>
          <w:rFonts w:ascii="GHEA Grapalat" w:hAnsi="GHEA Grapalat"/>
          <w:sz w:val="20"/>
          <w:szCs w:val="20"/>
          <w:lang w:val="hy-AM" w:eastAsia="x-none"/>
        </w:rPr>
        <w:t>-</w:t>
      </w:r>
      <w:r w:rsidR="00537173" w:rsidRPr="00095A8A">
        <w:rPr>
          <w:rFonts w:ascii="GHEA Grapalat" w:hAnsi="GHEA Grapalat"/>
          <w:sz w:val="20"/>
          <w:szCs w:val="20"/>
          <w:lang w:val="hy-AM" w:eastAsia="x-none"/>
        </w:rPr>
        <w:t>րդ կետերով սահմանված ընթացակարգ</w:t>
      </w:r>
      <w:r w:rsidR="002E0966" w:rsidRPr="00095A8A">
        <w:rPr>
          <w:rFonts w:ascii="GHEA Grapalat" w:hAnsi="GHEA Grapalat"/>
          <w:sz w:val="20"/>
          <w:szCs w:val="20"/>
          <w:lang w:val="hy-AM" w:eastAsia="x-none"/>
        </w:rPr>
        <w:t>ի կիրառմամբ</w:t>
      </w:r>
      <w:r w:rsidR="00583092" w:rsidRPr="00095A8A">
        <w:rPr>
          <w:rFonts w:ascii="GHEA Grapalat" w:hAnsi="GHEA Grapalat"/>
          <w:sz w:val="20"/>
          <w:szCs w:val="20"/>
          <w:lang w:val="af-ZA" w:eastAsia="x-none"/>
        </w:rPr>
        <w:t>:</w:t>
      </w:r>
    </w:p>
    <w:p w14:paraId="16229978" w14:textId="25F23B9B" w:rsidR="00583092" w:rsidRPr="00095A8A" w:rsidRDefault="002F61F9"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01DA0" w:rsidRPr="00095A8A">
        <w:rPr>
          <w:rFonts w:ascii="GHEA Grapalat" w:hAnsi="GHEA Grapalat" w:cs="Sylfaen"/>
          <w:szCs w:val="24"/>
          <w:lang w:val="hy-AM"/>
        </w:rPr>
        <w:t>.</w:t>
      </w:r>
      <w:r w:rsidR="002E0966" w:rsidRPr="00095A8A">
        <w:rPr>
          <w:rFonts w:ascii="GHEA Grapalat" w:hAnsi="GHEA Grapalat" w:cs="Sylfaen"/>
          <w:szCs w:val="24"/>
        </w:rPr>
        <w:t>2</w:t>
      </w:r>
      <w:r w:rsidR="00E5604A" w:rsidRPr="00095A8A">
        <w:rPr>
          <w:rFonts w:ascii="GHEA Grapalat" w:hAnsi="GHEA Grapalat" w:cs="Sylfaen"/>
          <w:szCs w:val="24"/>
        </w:rPr>
        <w:t>0</w:t>
      </w:r>
      <w:r w:rsidR="00D61B60" w:rsidRPr="00095A8A">
        <w:rPr>
          <w:rFonts w:ascii="GHEA Grapalat" w:hAnsi="GHEA Grapalat" w:cs="Sylfaen"/>
          <w:szCs w:val="24"/>
        </w:rPr>
        <w:t xml:space="preserve"> </w:t>
      </w:r>
      <w:r w:rsidR="00583092" w:rsidRPr="00095A8A">
        <w:rPr>
          <w:rFonts w:ascii="GHEA Grapalat" w:hAnsi="GHEA Grapalat" w:cs="Sylfaen"/>
          <w:szCs w:val="24"/>
          <w:lang w:val="ru-RU"/>
        </w:rPr>
        <w:t>Մասնակից</w:t>
      </w:r>
      <w:r w:rsidR="00196487" w:rsidRPr="00095A8A">
        <w:rPr>
          <w:rFonts w:ascii="GHEA Grapalat" w:hAnsi="GHEA Grapalat" w:cs="Sylfaen"/>
          <w:szCs w:val="24"/>
          <w:lang w:val="en-US"/>
        </w:rPr>
        <w:t>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իրեն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ներկայացված</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պահանջների</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համապատասխանության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հիմնավորման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նպատակով</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կարող</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է</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ներկայացնել</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լրացուցիչ</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այլ</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փաստաթղթեր</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տեղեկություններ</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և</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նյութեր։</w:t>
      </w:r>
    </w:p>
    <w:p w14:paraId="486650E2" w14:textId="77777777" w:rsidR="00583092" w:rsidRPr="00095A8A" w:rsidRDefault="00662165" w:rsidP="00EF3662">
      <w:pPr>
        <w:pStyle w:val="23"/>
        <w:spacing w:line="240" w:lineRule="auto"/>
        <w:ind w:firstLine="567"/>
        <w:rPr>
          <w:rFonts w:ascii="GHEA Grapalat" w:hAnsi="GHEA Grapalat" w:cs="Sylfaen"/>
          <w:szCs w:val="24"/>
        </w:rPr>
      </w:pPr>
      <w:r w:rsidRPr="00095A8A">
        <w:rPr>
          <w:rFonts w:ascii="GHEA Grapalat" w:hAnsi="GHEA Grapalat" w:cs="Sylfaen"/>
          <w:szCs w:val="24"/>
          <w:lang w:val="en-US"/>
        </w:rPr>
        <w:t>Հ</w:t>
      </w:r>
      <w:r w:rsidR="00583092" w:rsidRPr="00095A8A">
        <w:rPr>
          <w:rFonts w:ascii="GHEA Grapalat" w:hAnsi="GHEA Grapalat" w:cs="Sylfaen"/>
          <w:szCs w:val="24"/>
          <w:lang w:val="ru-RU"/>
        </w:rPr>
        <w:t>անձնաժողովը</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կարող</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է</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ստուգել</w:t>
      </w:r>
      <w:r w:rsidR="00583092" w:rsidRPr="00095A8A">
        <w:rPr>
          <w:rFonts w:ascii="GHEA Grapalat" w:hAnsi="GHEA Grapalat" w:cs="Sylfaen"/>
          <w:szCs w:val="24"/>
        </w:rPr>
        <w:t xml:space="preserve"> </w:t>
      </w:r>
      <w:r w:rsidR="004B383E" w:rsidRPr="00095A8A">
        <w:rPr>
          <w:rFonts w:ascii="GHEA Grapalat" w:hAnsi="GHEA Grapalat" w:cs="Sylfaen"/>
          <w:szCs w:val="24"/>
          <w:lang w:val="en-US"/>
        </w:rPr>
        <w:t>մ</w:t>
      </w:r>
      <w:r w:rsidR="00583092" w:rsidRPr="00095A8A">
        <w:rPr>
          <w:rFonts w:ascii="GHEA Grapalat" w:hAnsi="GHEA Grapalat" w:cs="Sylfaen"/>
          <w:szCs w:val="24"/>
          <w:lang w:val="ru-RU"/>
        </w:rPr>
        <w:t>ասնակցի</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ներկայացրած</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տվյալների</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իսկությունը</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օգտագործելով</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պաշտոնական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աղբյուրներից</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ստացված</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տվյալներ</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կամ</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դրա</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մասին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ստանալով</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իրավասու</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մարմինների</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գրավոր</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եզրակացությունը</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Նման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հարցում</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ուղարկվելու</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դեպքում</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համապատասխան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պետական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և</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տեղական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ինքնակառավարման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մարմինները</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հարցումն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ստանալու</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օրվան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հաջորդող</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երկու</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աշխատանքային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օրվա</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ընթացքում</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տրամադրում</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են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գրավոր</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եզրակացություն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Եթե</w:t>
      </w:r>
      <w:r w:rsidR="00583092" w:rsidRPr="00095A8A">
        <w:rPr>
          <w:rFonts w:ascii="GHEA Grapalat" w:hAnsi="GHEA Grapalat" w:cs="Sylfaen"/>
          <w:szCs w:val="24"/>
        </w:rPr>
        <w:t xml:space="preserve"> </w:t>
      </w:r>
      <w:r w:rsidR="004B383E" w:rsidRPr="00095A8A">
        <w:rPr>
          <w:rFonts w:ascii="GHEA Grapalat" w:hAnsi="GHEA Grapalat" w:cs="Sylfaen"/>
          <w:szCs w:val="24"/>
          <w:lang w:val="en-US"/>
        </w:rPr>
        <w:t>մ</w:t>
      </w:r>
      <w:r w:rsidR="00583092" w:rsidRPr="00095A8A">
        <w:rPr>
          <w:rFonts w:ascii="GHEA Grapalat" w:hAnsi="GHEA Grapalat" w:cs="Sylfaen"/>
          <w:szCs w:val="24"/>
          <w:lang w:val="ru-RU"/>
        </w:rPr>
        <w:t>ասնակցի</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ներկայացրած</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տվյալների</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իսկության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ստուգման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արդյունքում</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տվյալները</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որակվում</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են</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իրականությանը</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չհամապա</w:t>
      </w:r>
      <w:r w:rsidR="00583092" w:rsidRPr="00095A8A">
        <w:rPr>
          <w:rFonts w:ascii="GHEA Grapalat" w:hAnsi="GHEA Grapalat" w:cs="Sylfaen"/>
          <w:szCs w:val="24"/>
        </w:rPr>
        <w:softHyphen/>
      </w:r>
      <w:r w:rsidR="00583092" w:rsidRPr="00095A8A">
        <w:rPr>
          <w:rFonts w:ascii="GHEA Grapalat" w:hAnsi="GHEA Grapalat" w:cs="Sylfaen"/>
          <w:szCs w:val="24"/>
          <w:lang w:val="ru-RU"/>
        </w:rPr>
        <w:t>տասխանող</w:t>
      </w:r>
      <w:r w:rsidR="00583092" w:rsidRPr="00095A8A">
        <w:rPr>
          <w:rFonts w:ascii="GHEA Grapalat" w:hAnsi="GHEA Grapalat" w:cs="Sylfaen"/>
          <w:szCs w:val="24"/>
        </w:rPr>
        <w:t xml:space="preserve">, </w:t>
      </w:r>
      <w:r w:rsidR="00583092" w:rsidRPr="00095A8A">
        <w:rPr>
          <w:rFonts w:ascii="GHEA Grapalat" w:hAnsi="GHEA Grapalat" w:cs="Sylfaen"/>
          <w:szCs w:val="24"/>
          <w:lang w:val="ru-RU"/>
        </w:rPr>
        <w:t>ապա</w:t>
      </w:r>
      <w:r w:rsidR="00583092" w:rsidRPr="00095A8A">
        <w:rPr>
          <w:rFonts w:ascii="GHEA Grapalat" w:hAnsi="GHEA Grapalat" w:cs="Sylfaen"/>
          <w:szCs w:val="24"/>
        </w:rPr>
        <w:t xml:space="preserve"> տվյալ </w:t>
      </w:r>
      <w:r w:rsidR="004B383E" w:rsidRPr="00095A8A">
        <w:rPr>
          <w:rFonts w:ascii="GHEA Grapalat" w:hAnsi="GHEA Grapalat" w:cs="Sylfaen"/>
          <w:szCs w:val="24"/>
        </w:rPr>
        <w:t>մ</w:t>
      </w:r>
      <w:r w:rsidR="00583092" w:rsidRPr="00095A8A">
        <w:rPr>
          <w:rFonts w:ascii="GHEA Grapalat" w:hAnsi="GHEA Grapalat" w:cs="Sylfaen"/>
          <w:szCs w:val="24"/>
        </w:rPr>
        <w:t>ասնակցի հայտը մերժվում է</w:t>
      </w:r>
      <w:r w:rsidR="00196487" w:rsidRPr="00095A8A">
        <w:rPr>
          <w:rFonts w:ascii="GHEA Grapalat" w:hAnsi="GHEA Grapalat" w:cs="Sylfaen"/>
          <w:szCs w:val="24"/>
        </w:rPr>
        <w:t>:</w:t>
      </w:r>
    </w:p>
    <w:p w14:paraId="1839C219" w14:textId="72535A9F" w:rsidR="00583092" w:rsidRPr="00095A8A" w:rsidRDefault="002F61F9"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01DA0" w:rsidRPr="00095A8A">
        <w:rPr>
          <w:rFonts w:ascii="GHEA Grapalat" w:hAnsi="GHEA Grapalat" w:cs="Sylfaen"/>
          <w:szCs w:val="24"/>
          <w:lang w:val="hy-AM"/>
        </w:rPr>
        <w:t>.</w:t>
      </w:r>
      <w:r w:rsidR="00F96621" w:rsidRPr="00095A8A">
        <w:rPr>
          <w:rFonts w:ascii="GHEA Grapalat" w:hAnsi="GHEA Grapalat" w:cs="Sylfaen"/>
          <w:szCs w:val="24"/>
          <w:lang w:val="hy-AM"/>
        </w:rPr>
        <w:t>2</w:t>
      </w:r>
      <w:r w:rsidR="00E5604A" w:rsidRPr="00196C92">
        <w:rPr>
          <w:rFonts w:ascii="GHEA Grapalat" w:hAnsi="GHEA Grapalat" w:cs="Sylfaen"/>
          <w:szCs w:val="24"/>
        </w:rPr>
        <w:t>1</w:t>
      </w:r>
      <w:r w:rsidR="00D61B60" w:rsidRPr="00095A8A">
        <w:rPr>
          <w:rFonts w:ascii="GHEA Grapalat" w:hAnsi="GHEA Grapalat" w:cs="Sylfaen"/>
          <w:szCs w:val="24"/>
        </w:rPr>
        <w:t xml:space="preserve"> </w:t>
      </w:r>
      <w:r w:rsidR="00583092" w:rsidRPr="00095A8A">
        <w:rPr>
          <w:rFonts w:ascii="GHEA Grapalat" w:hAnsi="GHEA Grapalat" w:cs="Sylfaen"/>
          <w:szCs w:val="24"/>
          <w:lang w:val="hy-AM"/>
        </w:rPr>
        <w:t>Սույն</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հրավերի</w:t>
      </w:r>
      <w:r w:rsidR="005D3674" w:rsidRPr="00095A8A">
        <w:rPr>
          <w:rFonts w:ascii="GHEA Grapalat" w:hAnsi="GHEA Grapalat" w:cs="Sylfaen"/>
          <w:szCs w:val="24"/>
        </w:rPr>
        <w:t xml:space="preserve"> 1-</w:t>
      </w:r>
      <w:r w:rsidR="005D3674" w:rsidRPr="00095A8A">
        <w:rPr>
          <w:rFonts w:ascii="GHEA Grapalat" w:hAnsi="GHEA Grapalat" w:cs="Sylfaen"/>
          <w:szCs w:val="24"/>
          <w:lang w:val="hy-AM"/>
        </w:rPr>
        <w:t>ին</w:t>
      </w:r>
      <w:r w:rsidR="005D3674" w:rsidRPr="00095A8A">
        <w:rPr>
          <w:rFonts w:ascii="GHEA Grapalat" w:hAnsi="GHEA Grapalat" w:cs="Sylfaen"/>
          <w:szCs w:val="24"/>
        </w:rPr>
        <w:t xml:space="preserve"> </w:t>
      </w:r>
      <w:r w:rsidR="005D3674" w:rsidRPr="00095A8A">
        <w:rPr>
          <w:rFonts w:ascii="GHEA Grapalat" w:hAnsi="GHEA Grapalat" w:cs="Sylfaen"/>
          <w:szCs w:val="24"/>
          <w:lang w:val="hy-AM"/>
        </w:rPr>
        <w:t>մասի</w:t>
      </w:r>
      <w:r w:rsidR="00583092" w:rsidRPr="00095A8A">
        <w:rPr>
          <w:rFonts w:ascii="GHEA Grapalat" w:hAnsi="GHEA Grapalat" w:cs="Sylfaen"/>
          <w:szCs w:val="24"/>
        </w:rPr>
        <w:t xml:space="preserve"> </w:t>
      </w:r>
      <w:r w:rsidR="004B383E" w:rsidRPr="00095A8A">
        <w:rPr>
          <w:rFonts w:ascii="GHEA Grapalat" w:hAnsi="GHEA Grapalat" w:cs="Sylfaen"/>
          <w:szCs w:val="24"/>
        </w:rPr>
        <w:t>8</w:t>
      </w:r>
      <w:r w:rsidR="009C3B73" w:rsidRPr="00095A8A">
        <w:rPr>
          <w:rFonts w:ascii="GHEA Grapalat" w:hAnsi="GHEA Grapalat" w:cs="Sylfaen"/>
          <w:szCs w:val="24"/>
        </w:rPr>
        <w:t>.</w:t>
      </w:r>
      <w:r w:rsidR="00D61B60" w:rsidRPr="00095A8A">
        <w:rPr>
          <w:rFonts w:ascii="GHEA Grapalat" w:hAnsi="GHEA Grapalat" w:cs="Sylfaen"/>
          <w:szCs w:val="24"/>
          <w:lang w:val="hy-AM"/>
        </w:rPr>
        <w:t>2</w:t>
      </w:r>
      <w:r w:rsidR="00E5604A" w:rsidRPr="00095A8A">
        <w:rPr>
          <w:rFonts w:ascii="GHEA Grapalat" w:hAnsi="GHEA Grapalat" w:cs="Sylfaen"/>
          <w:szCs w:val="24"/>
        </w:rPr>
        <w:t>0</w:t>
      </w:r>
      <w:r w:rsidR="00D61B60" w:rsidRPr="00095A8A">
        <w:rPr>
          <w:rFonts w:ascii="GHEA Grapalat" w:hAnsi="GHEA Grapalat" w:cs="Sylfaen"/>
          <w:szCs w:val="24"/>
        </w:rPr>
        <w:t xml:space="preserve"> </w:t>
      </w:r>
      <w:r w:rsidR="00583092" w:rsidRPr="00095A8A">
        <w:rPr>
          <w:rFonts w:ascii="GHEA Grapalat" w:hAnsi="GHEA Grapalat" w:cs="Sylfaen"/>
          <w:szCs w:val="24"/>
          <w:lang w:val="hy-AM"/>
        </w:rPr>
        <w:t>կետի</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կիրառման</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նպատակով</w:t>
      </w:r>
      <w:r w:rsidR="00583092" w:rsidRPr="00095A8A">
        <w:rPr>
          <w:rFonts w:ascii="GHEA Grapalat" w:hAnsi="GHEA Grapalat" w:cs="Sylfaen"/>
          <w:szCs w:val="24"/>
        </w:rPr>
        <w:t xml:space="preserve"> </w:t>
      </w:r>
      <w:r w:rsidR="00F96621" w:rsidRPr="00095A8A">
        <w:rPr>
          <w:rFonts w:ascii="GHEA Grapalat" w:hAnsi="GHEA Grapalat" w:cs="Sylfaen"/>
          <w:szCs w:val="24"/>
        </w:rPr>
        <w:t xml:space="preserve">կարող է </w:t>
      </w:r>
      <w:r w:rsidR="00583092" w:rsidRPr="00095A8A">
        <w:rPr>
          <w:rFonts w:ascii="GHEA Grapalat" w:hAnsi="GHEA Grapalat" w:cs="Sylfaen"/>
          <w:szCs w:val="24"/>
          <w:lang w:val="hy-AM"/>
        </w:rPr>
        <w:t>հրավիրվ</w:t>
      </w:r>
      <w:r w:rsidR="00F96621" w:rsidRPr="00095A8A">
        <w:rPr>
          <w:rFonts w:ascii="GHEA Grapalat" w:hAnsi="GHEA Grapalat" w:cs="Sylfaen"/>
          <w:szCs w:val="24"/>
          <w:lang w:val="hy-AM"/>
        </w:rPr>
        <w:t xml:space="preserve">ել </w:t>
      </w:r>
      <w:r w:rsidR="00583092" w:rsidRPr="00095A8A">
        <w:rPr>
          <w:rFonts w:ascii="GHEA Grapalat" w:hAnsi="GHEA Grapalat" w:cs="Sylfaen"/>
          <w:szCs w:val="24"/>
          <w:lang w:val="hy-AM"/>
        </w:rPr>
        <w:t>հանձնաժողովի</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արտահերթ</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նիստ։</w:t>
      </w:r>
    </w:p>
    <w:p w14:paraId="7AD8044F" w14:textId="5D9516D8" w:rsidR="00196487" w:rsidRPr="00095A8A" w:rsidRDefault="002F61F9" w:rsidP="00EF3662">
      <w:pPr>
        <w:pStyle w:val="norm"/>
        <w:spacing w:line="240" w:lineRule="auto"/>
        <w:ind w:firstLine="567"/>
        <w:rPr>
          <w:rFonts w:ascii="GHEA Grapalat" w:hAnsi="GHEA Grapalat"/>
          <w:sz w:val="20"/>
          <w:lang w:val="hy-AM"/>
        </w:rPr>
      </w:pPr>
      <w:r>
        <w:rPr>
          <w:rFonts w:ascii="GHEA Grapalat" w:hAnsi="GHEA Grapalat" w:cs="Sylfaen"/>
          <w:sz w:val="20"/>
          <w:lang w:val="hy-AM"/>
        </w:rPr>
        <w:t>7</w:t>
      </w:r>
      <w:r w:rsidR="00201DA0" w:rsidRPr="00095A8A">
        <w:rPr>
          <w:rFonts w:ascii="GHEA Grapalat" w:hAnsi="GHEA Grapalat" w:cs="Sylfaen"/>
          <w:sz w:val="20"/>
          <w:lang w:val="hy-AM"/>
        </w:rPr>
        <w:t>.</w:t>
      </w:r>
      <w:r w:rsidR="00F96621" w:rsidRPr="00095A8A">
        <w:rPr>
          <w:rFonts w:ascii="GHEA Grapalat" w:hAnsi="GHEA Grapalat" w:cs="Sylfaen"/>
          <w:sz w:val="20"/>
          <w:lang w:val="af-ZA"/>
        </w:rPr>
        <w:t>2</w:t>
      </w:r>
      <w:r w:rsidR="00E5604A" w:rsidRPr="00095A8A">
        <w:rPr>
          <w:rFonts w:ascii="GHEA Grapalat" w:hAnsi="GHEA Grapalat" w:cs="Sylfaen"/>
          <w:sz w:val="20"/>
          <w:lang w:val="af-ZA"/>
        </w:rPr>
        <w:t>2</w:t>
      </w:r>
      <w:r w:rsidR="00B56A92" w:rsidRPr="00095A8A">
        <w:rPr>
          <w:rFonts w:ascii="GHEA Grapalat" w:hAnsi="GHEA Grapalat" w:cs="Sylfaen"/>
          <w:sz w:val="20"/>
          <w:lang w:val="af-ZA"/>
        </w:rPr>
        <w:t xml:space="preserve"> </w:t>
      </w:r>
      <w:r w:rsidR="00196487" w:rsidRPr="00095A8A">
        <w:rPr>
          <w:rFonts w:ascii="GHEA Grapalat" w:hAnsi="GHEA Grapalat" w:cs="Tahoma"/>
          <w:sz w:val="20"/>
          <w:lang w:val="hy-AM"/>
        </w:rPr>
        <w:t>Ընտրված</w:t>
      </w:r>
      <w:r w:rsidR="00196487" w:rsidRPr="00095A8A">
        <w:rPr>
          <w:rFonts w:ascii="GHEA Grapalat" w:hAnsi="GHEA Grapalat" w:cs="Arial Armenian"/>
          <w:sz w:val="20"/>
          <w:lang w:val="hy-AM"/>
        </w:rPr>
        <w:t xml:space="preserve"> </w:t>
      </w:r>
      <w:r w:rsidR="00196487" w:rsidRPr="00095A8A">
        <w:rPr>
          <w:rFonts w:ascii="GHEA Grapalat" w:hAnsi="GHEA Grapalat" w:cs="Tahoma"/>
          <w:sz w:val="20"/>
          <w:lang w:val="hy-AM"/>
        </w:rPr>
        <w:t>մասնակցին</w:t>
      </w:r>
      <w:r w:rsidR="00196487" w:rsidRPr="00095A8A">
        <w:rPr>
          <w:rFonts w:ascii="GHEA Grapalat" w:hAnsi="GHEA Grapalat" w:cs="Arial Armenian"/>
          <w:sz w:val="20"/>
          <w:lang w:val="hy-AM"/>
        </w:rPr>
        <w:t xml:space="preserve"> </w:t>
      </w:r>
      <w:r w:rsidR="00196487" w:rsidRPr="00095A8A">
        <w:rPr>
          <w:rFonts w:ascii="GHEA Grapalat" w:hAnsi="GHEA Grapalat" w:cs="Tahoma"/>
          <w:sz w:val="20"/>
          <w:lang w:val="hy-AM"/>
        </w:rPr>
        <w:t>որոշելու</w:t>
      </w:r>
      <w:r w:rsidR="00196487" w:rsidRPr="00095A8A">
        <w:rPr>
          <w:rFonts w:ascii="GHEA Grapalat" w:hAnsi="GHEA Grapalat" w:cs="Arial Armenian"/>
          <w:sz w:val="20"/>
          <w:lang w:val="hy-AM"/>
        </w:rPr>
        <w:t xml:space="preserve"> </w:t>
      </w:r>
      <w:r w:rsidR="00196487" w:rsidRPr="00095A8A">
        <w:rPr>
          <w:rFonts w:ascii="GHEA Grapalat" w:hAnsi="GHEA Grapalat" w:cs="Tahoma"/>
          <w:sz w:val="20"/>
          <w:lang w:val="hy-AM"/>
        </w:rPr>
        <w:t>նիստի</w:t>
      </w:r>
      <w:r w:rsidR="00196487" w:rsidRPr="00095A8A">
        <w:rPr>
          <w:rFonts w:ascii="GHEA Grapalat" w:hAnsi="GHEA Grapalat" w:cs="Arial Armenian"/>
          <w:sz w:val="20"/>
          <w:lang w:val="hy-AM"/>
        </w:rPr>
        <w:t xml:space="preserve"> </w:t>
      </w:r>
      <w:r w:rsidR="00196487" w:rsidRPr="00095A8A">
        <w:rPr>
          <w:rFonts w:ascii="GHEA Grapalat" w:hAnsi="GHEA Grapalat" w:cs="Tahoma"/>
          <w:sz w:val="20"/>
          <w:lang w:val="hy-AM"/>
        </w:rPr>
        <w:t>ավարտին</w:t>
      </w:r>
      <w:r w:rsidR="00196487" w:rsidRPr="00095A8A">
        <w:rPr>
          <w:rFonts w:ascii="GHEA Grapalat" w:hAnsi="GHEA Grapalat" w:cs="Arial Armenian"/>
          <w:sz w:val="20"/>
          <w:lang w:val="hy-AM"/>
        </w:rPr>
        <w:t xml:space="preserve"> </w:t>
      </w:r>
      <w:r w:rsidR="00196487" w:rsidRPr="00095A8A">
        <w:rPr>
          <w:rFonts w:ascii="GHEA Grapalat" w:hAnsi="GHEA Grapalat" w:cs="Tahoma"/>
          <w:sz w:val="20"/>
          <w:lang w:val="hy-AM"/>
        </w:rPr>
        <w:t>հաջորդող</w:t>
      </w:r>
      <w:r w:rsidR="00196487" w:rsidRPr="00095A8A">
        <w:rPr>
          <w:rFonts w:ascii="GHEA Grapalat" w:hAnsi="GHEA Grapalat" w:cs="Arial Armenian"/>
          <w:sz w:val="20"/>
          <w:lang w:val="hy-AM"/>
        </w:rPr>
        <w:t xml:space="preserve"> </w:t>
      </w:r>
      <w:r w:rsidR="00196487" w:rsidRPr="00095A8A">
        <w:rPr>
          <w:rFonts w:ascii="GHEA Grapalat" w:hAnsi="GHEA Grapalat" w:cs="Tahoma"/>
          <w:sz w:val="20"/>
          <w:lang w:val="hy-AM"/>
        </w:rPr>
        <w:t>աշխատանքային</w:t>
      </w:r>
      <w:r w:rsidR="00196487" w:rsidRPr="00095A8A">
        <w:rPr>
          <w:rFonts w:ascii="GHEA Grapalat" w:hAnsi="GHEA Grapalat" w:cs="Arial Armenian"/>
          <w:sz w:val="20"/>
          <w:lang w:val="hy-AM"/>
        </w:rPr>
        <w:t xml:space="preserve"> </w:t>
      </w:r>
      <w:r w:rsidR="00196487" w:rsidRPr="00095A8A">
        <w:rPr>
          <w:rFonts w:ascii="GHEA Grapalat" w:hAnsi="GHEA Grapalat" w:cs="Tahoma"/>
          <w:sz w:val="20"/>
          <w:lang w:val="hy-AM"/>
        </w:rPr>
        <w:t>օրը</w:t>
      </w:r>
      <w:r w:rsidR="00196487" w:rsidRPr="00095A8A">
        <w:rPr>
          <w:rFonts w:ascii="GHEA Grapalat" w:hAnsi="GHEA Grapalat" w:cs="Arial Armenian"/>
          <w:sz w:val="20"/>
          <w:lang w:val="hy-AM"/>
        </w:rPr>
        <w:t xml:space="preserve">  </w:t>
      </w:r>
      <w:r w:rsidR="00196487" w:rsidRPr="00095A8A">
        <w:rPr>
          <w:rFonts w:ascii="GHEA Grapalat" w:hAnsi="GHEA Grapalat" w:cs="Tahoma"/>
          <w:sz w:val="20"/>
          <w:lang w:val="hy-AM"/>
        </w:rPr>
        <w:t>հանձնաժողովի</w:t>
      </w:r>
      <w:r w:rsidR="00196487" w:rsidRPr="00095A8A">
        <w:rPr>
          <w:rFonts w:ascii="GHEA Grapalat" w:hAnsi="GHEA Grapalat" w:cs="Arial Armenian"/>
          <w:sz w:val="20"/>
          <w:lang w:val="hy-AM"/>
        </w:rPr>
        <w:t xml:space="preserve"> </w:t>
      </w:r>
      <w:r w:rsidR="00196487" w:rsidRPr="00095A8A">
        <w:rPr>
          <w:rFonts w:ascii="GHEA Grapalat" w:hAnsi="GHEA Grapalat" w:cs="Tahoma"/>
          <w:sz w:val="20"/>
          <w:lang w:val="hy-AM"/>
        </w:rPr>
        <w:t>քարտուղարը՝</w:t>
      </w:r>
    </w:p>
    <w:p w14:paraId="4C2A32A0" w14:textId="77777777" w:rsidR="00196487" w:rsidRPr="00095A8A" w:rsidRDefault="00196487" w:rsidP="00EF3662">
      <w:pPr>
        <w:pStyle w:val="norm"/>
        <w:spacing w:line="240" w:lineRule="auto"/>
        <w:ind w:firstLine="706"/>
        <w:rPr>
          <w:rFonts w:ascii="GHEA Grapalat" w:hAnsi="GHEA Grapalat"/>
          <w:sz w:val="20"/>
          <w:lang w:val="hy-AM"/>
        </w:rPr>
      </w:pPr>
      <w:r w:rsidRPr="00095A8A">
        <w:rPr>
          <w:rFonts w:ascii="GHEA Grapalat" w:hAnsi="GHEA Grapalat"/>
          <w:sz w:val="20"/>
          <w:lang w:val="hy-AM"/>
        </w:rPr>
        <w:tab/>
        <w:t xml:space="preserve">1) </w:t>
      </w:r>
      <w:r w:rsidR="006B5588" w:rsidRPr="00095A8A">
        <w:rPr>
          <w:rFonts w:ascii="GHEA Grapalat" w:hAnsi="GHEA Grapalat"/>
          <w:sz w:val="20"/>
          <w:lang w:val="hy-AM"/>
        </w:rPr>
        <w:t>Հ</w:t>
      </w:r>
      <w:r w:rsidRPr="00095A8A">
        <w:rPr>
          <w:rFonts w:ascii="GHEA Grapalat" w:hAnsi="GHEA Grapalat" w:cs="Tahoma"/>
          <w:sz w:val="20"/>
          <w:lang w:val="hy-AM"/>
        </w:rPr>
        <w:t>ամակարգում</w:t>
      </w:r>
      <w:r w:rsidRPr="00095A8A">
        <w:rPr>
          <w:rFonts w:ascii="GHEA Grapalat" w:hAnsi="GHEA Grapalat" w:cs="Arial Armenian"/>
          <w:sz w:val="20"/>
          <w:lang w:val="hy-AM"/>
        </w:rPr>
        <w:t xml:space="preserve"> </w:t>
      </w:r>
      <w:r w:rsidRPr="00095A8A">
        <w:rPr>
          <w:rFonts w:ascii="GHEA Grapalat" w:hAnsi="GHEA Grapalat" w:cs="Tahoma"/>
          <w:sz w:val="20"/>
          <w:lang w:val="hy-AM"/>
        </w:rPr>
        <w:t>նշում</w:t>
      </w:r>
      <w:r w:rsidRPr="00095A8A">
        <w:rPr>
          <w:rFonts w:ascii="GHEA Grapalat" w:hAnsi="GHEA Grapalat" w:cs="Arial Armenian"/>
          <w:sz w:val="20"/>
          <w:lang w:val="hy-AM"/>
        </w:rPr>
        <w:t xml:space="preserve"> </w:t>
      </w:r>
      <w:r w:rsidRPr="00095A8A">
        <w:rPr>
          <w:rFonts w:ascii="GHEA Grapalat" w:hAnsi="GHEA Grapalat" w:cs="Tahoma"/>
          <w:sz w:val="20"/>
          <w:lang w:val="hy-AM"/>
        </w:rPr>
        <w:t>է</w:t>
      </w:r>
      <w:r w:rsidRPr="00095A8A">
        <w:rPr>
          <w:rFonts w:ascii="GHEA Grapalat" w:hAnsi="GHEA Grapalat" w:cs="Arial Armenian"/>
          <w:sz w:val="20"/>
          <w:lang w:val="hy-AM"/>
        </w:rPr>
        <w:t xml:space="preserve"> </w:t>
      </w:r>
      <w:r w:rsidRPr="00095A8A">
        <w:rPr>
          <w:rFonts w:ascii="GHEA Grapalat" w:hAnsi="GHEA Grapalat" w:cs="Tahoma"/>
          <w:sz w:val="20"/>
          <w:lang w:val="hy-AM"/>
        </w:rPr>
        <w:t>ընթացակարգի</w:t>
      </w:r>
      <w:r w:rsidRPr="00095A8A">
        <w:rPr>
          <w:rFonts w:ascii="GHEA Grapalat" w:hAnsi="GHEA Grapalat" w:cs="Arial Armenian"/>
          <w:sz w:val="20"/>
          <w:lang w:val="hy-AM"/>
        </w:rPr>
        <w:t xml:space="preserve"> </w:t>
      </w:r>
      <w:r w:rsidRPr="00095A8A">
        <w:rPr>
          <w:rFonts w:ascii="GHEA Grapalat" w:hAnsi="GHEA Grapalat" w:cs="Tahoma"/>
          <w:sz w:val="20"/>
          <w:lang w:val="hy-AM"/>
        </w:rPr>
        <w:t>բավարար</w:t>
      </w:r>
      <w:r w:rsidRPr="00095A8A">
        <w:rPr>
          <w:rFonts w:ascii="GHEA Grapalat" w:hAnsi="GHEA Grapalat" w:cs="Arial Armenian"/>
          <w:sz w:val="20"/>
          <w:lang w:val="hy-AM"/>
        </w:rPr>
        <w:t xml:space="preserve"> </w:t>
      </w:r>
      <w:r w:rsidRPr="00095A8A">
        <w:rPr>
          <w:rFonts w:ascii="GHEA Grapalat" w:hAnsi="GHEA Grapalat" w:cs="Tahoma"/>
          <w:sz w:val="20"/>
          <w:lang w:val="hy-AM"/>
        </w:rPr>
        <w:t>գնահատված</w:t>
      </w:r>
      <w:r w:rsidRPr="00095A8A">
        <w:rPr>
          <w:rFonts w:ascii="GHEA Grapalat" w:hAnsi="GHEA Grapalat" w:cs="Arial Armenian"/>
          <w:sz w:val="20"/>
          <w:lang w:val="hy-AM"/>
        </w:rPr>
        <w:t xml:space="preserve"> </w:t>
      </w:r>
      <w:r w:rsidRPr="00095A8A">
        <w:rPr>
          <w:rFonts w:ascii="GHEA Grapalat" w:hAnsi="GHEA Grapalat" w:cs="Tahoma"/>
          <w:sz w:val="20"/>
          <w:lang w:val="hy-AM"/>
        </w:rPr>
        <w:t>մասնակից</w:t>
      </w:r>
      <w:r w:rsidRPr="00095A8A">
        <w:rPr>
          <w:rFonts w:ascii="GHEA Grapalat" w:hAnsi="GHEA Grapalat" w:cs="Tahoma"/>
          <w:sz w:val="20"/>
          <w:lang w:val="hy-AM"/>
        </w:rPr>
        <w:softHyphen/>
        <w:t>նե</w:t>
      </w:r>
      <w:r w:rsidRPr="00095A8A">
        <w:rPr>
          <w:rFonts w:ascii="GHEA Grapalat" w:hAnsi="GHEA Grapalat" w:cs="Tahoma"/>
          <w:sz w:val="20"/>
          <w:lang w:val="hy-AM"/>
        </w:rPr>
        <w:softHyphen/>
        <w:t>րին՝</w:t>
      </w:r>
      <w:r w:rsidRPr="00095A8A">
        <w:rPr>
          <w:rFonts w:ascii="GHEA Grapalat" w:hAnsi="GHEA Grapalat" w:cs="Arial Armenian"/>
          <w:sz w:val="20"/>
          <w:lang w:val="hy-AM"/>
        </w:rPr>
        <w:t xml:space="preserve"> </w:t>
      </w:r>
      <w:r w:rsidRPr="00095A8A">
        <w:rPr>
          <w:rFonts w:ascii="GHEA Grapalat" w:hAnsi="GHEA Grapalat" w:cs="Tahoma"/>
          <w:sz w:val="20"/>
          <w:lang w:val="hy-AM"/>
        </w:rPr>
        <w:t>նրանց</w:t>
      </w:r>
      <w:r w:rsidRPr="00095A8A">
        <w:rPr>
          <w:rFonts w:ascii="GHEA Grapalat" w:hAnsi="GHEA Grapalat" w:cs="Arial Armenian"/>
          <w:sz w:val="20"/>
          <w:lang w:val="hy-AM"/>
        </w:rPr>
        <w:t xml:space="preserve"> </w:t>
      </w:r>
      <w:r w:rsidRPr="00095A8A">
        <w:rPr>
          <w:rFonts w:ascii="GHEA Grapalat" w:hAnsi="GHEA Grapalat" w:cs="Tahoma"/>
          <w:sz w:val="20"/>
          <w:lang w:val="hy-AM"/>
        </w:rPr>
        <w:t>դասակարգելով</w:t>
      </w:r>
      <w:r w:rsidRPr="00095A8A">
        <w:rPr>
          <w:rFonts w:ascii="GHEA Grapalat" w:hAnsi="GHEA Grapalat" w:cs="Arial Armenian"/>
          <w:sz w:val="20"/>
          <w:lang w:val="hy-AM"/>
        </w:rPr>
        <w:t xml:space="preserve"> </w:t>
      </w:r>
      <w:r w:rsidRPr="00095A8A">
        <w:rPr>
          <w:rFonts w:ascii="GHEA Grapalat" w:hAnsi="GHEA Grapalat" w:cs="Tahoma"/>
          <w:sz w:val="20"/>
          <w:lang w:val="hy-AM"/>
        </w:rPr>
        <w:t>ըստ</w:t>
      </w:r>
      <w:r w:rsidRPr="00095A8A">
        <w:rPr>
          <w:rFonts w:ascii="GHEA Grapalat" w:hAnsi="GHEA Grapalat" w:cs="Arial Armenian"/>
          <w:sz w:val="20"/>
          <w:lang w:val="hy-AM"/>
        </w:rPr>
        <w:t xml:space="preserve"> </w:t>
      </w:r>
      <w:r w:rsidRPr="00095A8A">
        <w:rPr>
          <w:rFonts w:ascii="GHEA Grapalat" w:hAnsi="GHEA Grapalat" w:cs="Tahoma"/>
          <w:sz w:val="20"/>
          <w:lang w:val="hy-AM"/>
        </w:rPr>
        <w:t>գնահատման</w:t>
      </w:r>
      <w:r w:rsidRPr="00095A8A">
        <w:rPr>
          <w:rFonts w:ascii="GHEA Grapalat" w:hAnsi="GHEA Grapalat" w:cs="Arial Armenian"/>
          <w:sz w:val="20"/>
          <w:lang w:val="hy-AM"/>
        </w:rPr>
        <w:t xml:space="preserve"> </w:t>
      </w:r>
      <w:r w:rsidRPr="00095A8A">
        <w:rPr>
          <w:rFonts w:ascii="GHEA Grapalat" w:hAnsi="GHEA Grapalat" w:cs="Tahoma"/>
          <w:sz w:val="20"/>
          <w:lang w:val="hy-AM"/>
        </w:rPr>
        <w:t>արդյունքների</w:t>
      </w:r>
      <w:r w:rsidRPr="00095A8A">
        <w:rPr>
          <w:rFonts w:ascii="GHEA Grapalat" w:hAnsi="GHEA Grapalat" w:cs="Arial Armenian"/>
          <w:sz w:val="20"/>
          <w:lang w:val="hy-AM"/>
        </w:rPr>
        <w:t xml:space="preserve"> </w:t>
      </w:r>
      <w:r w:rsidRPr="00095A8A">
        <w:rPr>
          <w:rFonts w:ascii="GHEA Grapalat" w:hAnsi="GHEA Grapalat" w:cs="Tahoma"/>
          <w:sz w:val="20"/>
          <w:lang w:val="hy-AM"/>
        </w:rPr>
        <w:t>և</w:t>
      </w:r>
      <w:r w:rsidRPr="00095A8A">
        <w:rPr>
          <w:rFonts w:ascii="GHEA Grapalat" w:hAnsi="GHEA Grapalat" w:cs="Arial Armenian"/>
          <w:sz w:val="20"/>
          <w:lang w:val="hy-AM"/>
        </w:rPr>
        <w:t xml:space="preserve"> </w:t>
      </w:r>
      <w:r w:rsidRPr="00095A8A">
        <w:rPr>
          <w:rFonts w:ascii="GHEA Grapalat" w:hAnsi="GHEA Grapalat" w:cs="Tahoma"/>
          <w:sz w:val="20"/>
          <w:lang w:val="hy-AM"/>
        </w:rPr>
        <w:t>գնային</w:t>
      </w:r>
      <w:r w:rsidRPr="00095A8A">
        <w:rPr>
          <w:rFonts w:ascii="GHEA Grapalat" w:hAnsi="GHEA Grapalat" w:cs="Arial Armenian"/>
          <w:sz w:val="20"/>
          <w:lang w:val="hy-AM"/>
        </w:rPr>
        <w:t xml:space="preserve"> </w:t>
      </w:r>
      <w:r w:rsidRPr="00095A8A">
        <w:rPr>
          <w:rFonts w:ascii="GHEA Grapalat" w:hAnsi="GHEA Grapalat" w:cs="Tahoma"/>
          <w:sz w:val="20"/>
          <w:lang w:val="hy-AM"/>
        </w:rPr>
        <w:t>առաջարկների</w:t>
      </w:r>
      <w:r w:rsidRPr="00095A8A">
        <w:rPr>
          <w:rFonts w:ascii="GHEA Grapalat" w:hAnsi="GHEA Grapalat" w:cs="Arial Armenian"/>
          <w:sz w:val="20"/>
          <w:lang w:val="hy-AM"/>
        </w:rPr>
        <w:t>.</w:t>
      </w:r>
    </w:p>
    <w:p w14:paraId="09E4FB92" w14:textId="77777777" w:rsidR="00196487" w:rsidRPr="00095A8A" w:rsidRDefault="00196487" w:rsidP="00EF3662">
      <w:pPr>
        <w:pStyle w:val="norm"/>
        <w:spacing w:line="240" w:lineRule="auto"/>
        <w:ind w:firstLine="706"/>
        <w:rPr>
          <w:rFonts w:ascii="GHEA Grapalat" w:hAnsi="GHEA Grapalat"/>
          <w:spacing w:val="-6"/>
          <w:sz w:val="20"/>
          <w:lang w:val="hy-AM"/>
        </w:rPr>
      </w:pPr>
      <w:r w:rsidRPr="00095A8A">
        <w:rPr>
          <w:rFonts w:ascii="GHEA Grapalat" w:hAnsi="GHEA Grapalat"/>
          <w:sz w:val="20"/>
          <w:lang w:val="hy-AM"/>
        </w:rPr>
        <w:tab/>
        <w:t xml:space="preserve">2) </w:t>
      </w:r>
      <w:r w:rsidR="006B5588" w:rsidRPr="00095A8A">
        <w:rPr>
          <w:rFonts w:ascii="GHEA Grapalat" w:hAnsi="GHEA Grapalat"/>
          <w:sz w:val="20"/>
          <w:lang w:val="hy-AM"/>
        </w:rPr>
        <w:t>Հ</w:t>
      </w:r>
      <w:r w:rsidRPr="00095A8A">
        <w:rPr>
          <w:rFonts w:ascii="GHEA Grapalat" w:hAnsi="GHEA Grapalat" w:cs="Tahoma"/>
          <w:sz w:val="20"/>
          <w:lang w:val="hy-AM"/>
        </w:rPr>
        <w:t>ամակարգի</w:t>
      </w:r>
      <w:r w:rsidRPr="00095A8A">
        <w:rPr>
          <w:rFonts w:ascii="GHEA Grapalat" w:hAnsi="GHEA Grapalat" w:cs="Arial Armenian"/>
          <w:sz w:val="20"/>
          <w:lang w:val="hy-AM"/>
        </w:rPr>
        <w:t xml:space="preserve"> </w:t>
      </w:r>
      <w:r w:rsidRPr="00095A8A">
        <w:rPr>
          <w:rFonts w:ascii="GHEA Grapalat" w:hAnsi="GHEA Grapalat" w:cs="Tahoma"/>
          <w:sz w:val="20"/>
          <w:lang w:val="hy-AM"/>
        </w:rPr>
        <w:t>միջոցով</w:t>
      </w:r>
      <w:r w:rsidRPr="00095A8A">
        <w:rPr>
          <w:rFonts w:ascii="GHEA Grapalat" w:hAnsi="GHEA Grapalat" w:cs="Arial Armenian"/>
          <w:sz w:val="20"/>
          <w:lang w:val="hy-AM"/>
        </w:rPr>
        <w:t xml:space="preserve"> </w:t>
      </w:r>
      <w:r w:rsidRPr="00095A8A">
        <w:rPr>
          <w:rFonts w:ascii="GHEA Grapalat" w:hAnsi="GHEA Grapalat" w:cs="Tahoma"/>
          <w:sz w:val="20"/>
          <w:lang w:val="hy-AM"/>
        </w:rPr>
        <w:t>ընթացակարգի</w:t>
      </w:r>
      <w:r w:rsidRPr="00095A8A">
        <w:rPr>
          <w:rFonts w:ascii="GHEA Grapalat" w:hAnsi="GHEA Grapalat" w:cs="Arial Armenian"/>
          <w:sz w:val="20"/>
          <w:lang w:val="hy-AM"/>
        </w:rPr>
        <w:t xml:space="preserve"> </w:t>
      </w:r>
      <w:r w:rsidRPr="00095A8A">
        <w:rPr>
          <w:rFonts w:ascii="GHEA Grapalat" w:hAnsi="GHEA Grapalat" w:cs="Tahoma"/>
          <w:sz w:val="20"/>
          <w:lang w:val="hy-AM"/>
        </w:rPr>
        <w:t>մասնակիցների էլեկտրոնային</w:t>
      </w:r>
      <w:r w:rsidRPr="00095A8A">
        <w:rPr>
          <w:rFonts w:ascii="GHEA Grapalat" w:hAnsi="GHEA Grapalat" w:cs="Arial Armenian"/>
          <w:sz w:val="20"/>
          <w:lang w:val="hy-AM"/>
        </w:rPr>
        <w:t xml:space="preserve"> </w:t>
      </w:r>
      <w:r w:rsidRPr="00095A8A">
        <w:rPr>
          <w:rFonts w:ascii="GHEA Grapalat" w:hAnsi="GHEA Grapalat" w:cs="Tahoma"/>
          <w:sz w:val="20"/>
          <w:lang w:val="hy-AM"/>
        </w:rPr>
        <w:t>փոստին</w:t>
      </w:r>
      <w:r w:rsidRPr="00095A8A">
        <w:rPr>
          <w:rFonts w:ascii="GHEA Grapalat" w:hAnsi="GHEA Grapalat" w:cs="Arial Armenian"/>
          <w:sz w:val="20"/>
          <w:lang w:val="hy-AM"/>
        </w:rPr>
        <w:t xml:space="preserve"> </w:t>
      </w:r>
      <w:r w:rsidRPr="00095A8A">
        <w:rPr>
          <w:rFonts w:ascii="GHEA Grapalat" w:hAnsi="GHEA Grapalat" w:cs="Tahoma"/>
          <w:spacing w:val="-6"/>
          <w:sz w:val="20"/>
          <w:lang w:val="hy-AM"/>
        </w:rPr>
        <w:t>ուղարկում</w:t>
      </w:r>
      <w:r w:rsidRPr="00095A8A">
        <w:rPr>
          <w:rFonts w:ascii="GHEA Grapalat" w:hAnsi="GHEA Grapalat" w:cs="Arial Armenian"/>
          <w:spacing w:val="-6"/>
          <w:sz w:val="20"/>
          <w:lang w:val="hy-AM"/>
        </w:rPr>
        <w:t xml:space="preserve"> </w:t>
      </w:r>
      <w:r w:rsidRPr="00095A8A">
        <w:rPr>
          <w:rFonts w:ascii="GHEA Grapalat" w:hAnsi="GHEA Grapalat" w:cs="Tahoma"/>
          <w:spacing w:val="-6"/>
          <w:sz w:val="20"/>
          <w:lang w:val="hy-AM"/>
        </w:rPr>
        <w:t>է գնահատման</w:t>
      </w:r>
      <w:r w:rsidRPr="00095A8A">
        <w:rPr>
          <w:rFonts w:ascii="GHEA Grapalat" w:hAnsi="GHEA Grapalat" w:cs="Arial Armenian"/>
          <w:spacing w:val="-6"/>
          <w:sz w:val="20"/>
          <w:lang w:val="hy-AM"/>
        </w:rPr>
        <w:t xml:space="preserve"> </w:t>
      </w:r>
      <w:r w:rsidRPr="00095A8A">
        <w:rPr>
          <w:rFonts w:ascii="GHEA Grapalat" w:hAnsi="GHEA Grapalat" w:cs="Tahoma"/>
          <w:spacing w:val="-6"/>
          <w:sz w:val="20"/>
          <w:lang w:val="hy-AM"/>
        </w:rPr>
        <w:t>արդյունքների</w:t>
      </w:r>
      <w:r w:rsidRPr="00095A8A">
        <w:rPr>
          <w:rFonts w:ascii="GHEA Grapalat" w:hAnsi="GHEA Grapalat" w:cs="Arial Armenian"/>
          <w:spacing w:val="-6"/>
          <w:sz w:val="20"/>
          <w:lang w:val="hy-AM"/>
        </w:rPr>
        <w:t xml:space="preserve"> </w:t>
      </w:r>
      <w:r w:rsidRPr="00095A8A">
        <w:rPr>
          <w:rFonts w:ascii="GHEA Grapalat" w:hAnsi="GHEA Grapalat" w:cs="Tahoma"/>
          <w:spacing w:val="-6"/>
          <w:sz w:val="20"/>
          <w:lang w:val="hy-AM"/>
        </w:rPr>
        <w:t>մասին</w:t>
      </w:r>
      <w:r w:rsidRPr="00095A8A">
        <w:rPr>
          <w:rFonts w:ascii="GHEA Grapalat" w:hAnsi="GHEA Grapalat"/>
          <w:spacing w:val="-6"/>
          <w:sz w:val="20"/>
          <w:lang w:val="hy-AM"/>
        </w:rPr>
        <w:t xml:space="preserve"> </w:t>
      </w:r>
      <w:r w:rsidRPr="00095A8A">
        <w:rPr>
          <w:rFonts w:ascii="GHEA Grapalat" w:hAnsi="GHEA Grapalat" w:cs="Tahoma"/>
          <w:spacing w:val="-6"/>
          <w:sz w:val="20"/>
          <w:lang w:val="hy-AM"/>
        </w:rPr>
        <w:t>հանձնաժողովի</w:t>
      </w:r>
      <w:r w:rsidRPr="00095A8A">
        <w:rPr>
          <w:rFonts w:ascii="GHEA Grapalat" w:hAnsi="GHEA Grapalat" w:cs="Arial Armenian"/>
          <w:spacing w:val="-6"/>
          <w:sz w:val="20"/>
          <w:lang w:val="hy-AM"/>
        </w:rPr>
        <w:t xml:space="preserve"> </w:t>
      </w:r>
      <w:r w:rsidRPr="00095A8A">
        <w:rPr>
          <w:rFonts w:ascii="GHEA Grapalat" w:hAnsi="GHEA Grapalat" w:cs="Tahoma"/>
          <w:spacing w:val="-6"/>
          <w:sz w:val="20"/>
          <w:lang w:val="hy-AM"/>
        </w:rPr>
        <w:t>նիստի</w:t>
      </w:r>
      <w:r w:rsidRPr="00095A8A">
        <w:rPr>
          <w:rFonts w:ascii="GHEA Grapalat" w:hAnsi="GHEA Grapalat" w:cs="Arial Armenian"/>
          <w:spacing w:val="-6"/>
          <w:sz w:val="20"/>
          <w:lang w:val="hy-AM"/>
        </w:rPr>
        <w:t xml:space="preserve"> </w:t>
      </w:r>
      <w:r w:rsidRPr="00095A8A">
        <w:rPr>
          <w:rFonts w:ascii="GHEA Grapalat" w:hAnsi="GHEA Grapalat" w:cs="Tahoma"/>
          <w:spacing w:val="-6"/>
          <w:sz w:val="20"/>
          <w:lang w:val="hy-AM"/>
        </w:rPr>
        <w:t>արձանագրու</w:t>
      </w:r>
      <w:r w:rsidRPr="00095A8A">
        <w:rPr>
          <w:rFonts w:ascii="GHEA Grapalat" w:hAnsi="GHEA Grapalat" w:cs="Tahoma"/>
          <w:spacing w:val="-6"/>
          <w:sz w:val="20"/>
          <w:lang w:val="hy-AM"/>
        </w:rPr>
        <w:softHyphen/>
        <w:t>թյունը</w:t>
      </w:r>
      <w:r w:rsidRPr="00095A8A">
        <w:rPr>
          <w:rFonts w:ascii="GHEA Grapalat" w:hAnsi="GHEA Grapalat"/>
          <w:spacing w:val="-6"/>
          <w:sz w:val="20"/>
          <w:lang w:val="hy-AM"/>
        </w:rPr>
        <w:t>:</w:t>
      </w:r>
    </w:p>
    <w:p w14:paraId="3093C28B" w14:textId="281F267C" w:rsidR="00E45ACA" w:rsidRPr="00095A8A" w:rsidRDefault="002F61F9" w:rsidP="00EF3662">
      <w:pPr>
        <w:pStyle w:val="norm"/>
        <w:spacing w:line="240" w:lineRule="auto"/>
        <w:ind w:firstLine="567"/>
        <w:rPr>
          <w:rFonts w:ascii="GHEA Grapalat" w:hAnsi="GHEA Grapalat" w:cs="Tahoma"/>
          <w:sz w:val="20"/>
          <w:lang w:val="hy-AM"/>
        </w:rPr>
      </w:pPr>
      <w:r>
        <w:rPr>
          <w:rFonts w:ascii="GHEA Grapalat" w:hAnsi="GHEA Grapalat"/>
          <w:spacing w:val="-6"/>
          <w:sz w:val="20"/>
          <w:lang w:val="hy-AM"/>
        </w:rPr>
        <w:t>7</w:t>
      </w:r>
      <w:r w:rsidR="00201DA0" w:rsidRPr="00095A8A">
        <w:rPr>
          <w:rFonts w:ascii="GHEA Grapalat" w:hAnsi="GHEA Grapalat"/>
          <w:spacing w:val="-6"/>
          <w:sz w:val="20"/>
          <w:lang w:val="hy-AM"/>
        </w:rPr>
        <w:t>.</w:t>
      </w:r>
      <w:r w:rsidR="00F96621" w:rsidRPr="00095A8A">
        <w:rPr>
          <w:rFonts w:ascii="GHEA Grapalat" w:hAnsi="GHEA Grapalat"/>
          <w:spacing w:val="-6"/>
          <w:sz w:val="20"/>
          <w:lang w:val="hy-AM"/>
        </w:rPr>
        <w:t>2</w:t>
      </w:r>
      <w:r w:rsidR="00E5604A" w:rsidRPr="00196C92">
        <w:rPr>
          <w:rFonts w:ascii="GHEA Grapalat" w:hAnsi="GHEA Grapalat"/>
          <w:spacing w:val="-6"/>
          <w:sz w:val="20"/>
          <w:lang w:val="hy-AM"/>
        </w:rPr>
        <w:t>3</w:t>
      </w:r>
      <w:r w:rsidR="00B56A92" w:rsidRPr="00095A8A">
        <w:rPr>
          <w:rFonts w:ascii="GHEA Grapalat" w:hAnsi="GHEA Grapalat"/>
          <w:spacing w:val="-6"/>
          <w:sz w:val="20"/>
          <w:lang w:val="hy-AM"/>
        </w:rPr>
        <w:t xml:space="preserve"> </w:t>
      </w:r>
      <w:r w:rsidR="00E45ACA" w:rsidRPr="00095A8A">
        <w:rPr>
          <w:rFonts w:ascii="GHEA Grapalat" w:hAnsi="GHEA Grapalat" w:cs="Tahoma"/>
          <w:sz w:val="20"/>
          <w:lang w:val="hy-AM"/>
        </w:rPr>
        <w:t xml:space="preserve">Մինչև պայմանագիր կնքելը </w:t>
      </w:r>
      <w:r w:rsidR="004B383E" w:rsidRPr="00095A8A">
        <w:rPr>
          <w:rFonts w:ascii="GHEA Grapalat" w:hAnsi="GHEA Grapalat" w:cs="Tahoma"/>
          <w:sz w:val="20"/>
          <w:lang w:val="hy-AM"/>
        </w:rPr>
        <w:t>պ</w:t>
      </w:r>
      <w:r w:rsidR="00E45ACA" w:rsidRPr="00095A8A">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095A8A">
        <w:rPr>
          <w:rFonts w:ascii="GHEA Grapalat" w:hAnsi="GHEA Grapalat" w:cs="Sylfaen"/>
          <w:lang w:val="hy-AM"/>
        </w:rPr>
        <w:t xml:space="preserve"> </w:t>
      </w:r>
      <w:r w:rsidR="00E45ACA" w:rsidRPr="00095A8A">
        <w:rPr>
          <w:rFonts w:ascii="GHEA Grapalat" w:hAnsi="GHEA Grapalat" w:cs="Tahoma"/>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14:paraId="2F9B124F" w14:textId="77EF7377" w:rsidR="00583092" w:rsidRPr="00095A8A" w:rsidRDefault="002F61F9" w:rsidP="00EF3662">
      <w:pPr>
        <w:pStyle w:val="23"/>
        <w:spacing w:line="240" w:lineRule="auto"/>
        <w:ind w:firstLine="567"/>
        <w:rPr>
          <w:rFonts w:ascii="GHEA Grapalat" w:hAnsi="GHEA Grapalat" w:cs="Sylfaen"/>
          <w:szCs w:val="24"/>
        </w:rPr>
      </w:pPr>
      <w:r>
        <w:rPr>
          <w:rFonts w:ascii="GHEA Grapalat" w:hAnsi="GHEA Grapalat" w:cs="Sylfaen"/>
          <w:szCs w:val="24"/>
          <w:lang w:val="hy-AM"/>
        </w:rPr>
        <w:t>7</w:t>
      </w:r>
      <w:r w:rsidR="00201DA0" w:rsidRPr="00095A8A">
        <w:rPr>
          <w:rFonts w:ascii="GHEA Grapalat" w:hAnsi="GHEA Grapalat" w:cs="Sylfaen"/>
          <w:szCs w:val="24"/>
          <w:lang w:val="hy-AM"/>
        </w:rPr>
        <w:t>.</w:t>
      </w:r>
      <w:r w:rsidR="00F96621" w:rsidRPr="00095A8A">
        <w:rPr>
          <w:rFonts w:ascii="GHEA Grapalat" w:hAnsi="GHEA Grapalat" w:cs="Sylfaen"/>
          <w:szCs w:val="24"/>
          <w:lang w:val="hy-AM"/>
        </w:rPr>
        <w:t>2</w:t>
      </w:r>
      <w:r w:rsidR="00E5604A" w:rsidRPr="00095A8A">
        <w:rPr>
          <w:rFonts w:ascii="GHEA Grapalat" w:hAnsi="GHEA Grapalat" w:cs="Sylfaen"/>
          <w:szCs w:val="24"/>
          <w:lang w:val="hy-AM"/>
        </w:rPr>
        <w:t>4</w:t>
      </w:r>
      <w:r w:rsidR="00D61B60" w:rsidRPr="00095A8A">
        <w:rPr>
          <w:rFonts w:ascii="GHEA Grapalat" w:hAnsi="GHEA Grapalat" w:cs="Sylfaen"/>
          <w:szCs w:val="24"/>
        </w:rPr>
        <w:t xml:space="preserve"> </w:t>
      </w:r>
      <w:r w:rsidR="00583092" w:rsidRPr="00095A8A">
        <w:rPr>
          <w:rFonts w:ascii="GHEA Grapalat" w:hAnsi="GHEA Grapalat" w:cs="Sylfaen"/>
          <w:szCs w:val="24"/>
          <w:lang w:val="hy-AM"/>
        </w:rPr>
        <w:t>Անգործության</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ժամկետը</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պայմանագիր</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կնքելու</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մասին</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որոշման</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հայտարարության</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հրապարակման</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օրվան</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հաջորդող</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օրվա</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և</w:t>
      </w:r>
      <w:r w:rsidR="00583092" w:rsidRPr="00095A8A">
        <w:rPr>
          <w:rFonts w:ascii="GHEA Grapalat" w:hAnsi="GHEA Grapalat" w:cs="Sylfaen"/>
          <w:szCs w:val="24"/>
        </w:rPr>
        <w:t xml:space="preserve"> </w:t>
      </w:r>
      <w:r w:rsidR="004B383E" w:rsidRPr="00095A8A">
        <w:rPr>
          <w:rFonts w:ascii="GHEA Grapalat" w:hAnsi="GHEA Grapalat" w:cs="Sylfaen"/>
          <w:szCs w:val="24"/>
        </w:rPr>
        <w:t>պ</w:t>
      </w:r>
      <w:r w:rsidR="00583092" w:rsidRPr="00095A8A">
        <w:rPr>
          <w:rFonts w:ascii="GHEA Grapalat" w:hAnsi="GHEA Grapalat" w:cs="Sylfaen"/>
          <w:szCs w:val="24"/>
          <w:lang w:val="hy-AM"/>
        </w:rPr>
        <w:t>ատվիրատուի</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կողմից</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պայմանագիրը</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կնքելու</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իրավասության</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առաջացման</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օրվա</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միջև</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ընկած</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ժամանակահատվածն</w:t>
      </w:r>
      <w:r w:rsidR="00583092" w:rsidRPr="00095A8A">
        <w:rPr>
          <w:rFonts w:ascii="GHEA Grapalat" w:hAnsi="GHEA Grapalat" w:cs="Sylfaen"/>
          <w:szCs w:val="24"/>
        </w:rPr>
        <w:t xml:space="preserve"> </w:t>
      </w:r>
      <w:r w:rsidR="00583092" w:rsidRPr="00095A8A">
        <w:rPr>
          <w:rFonts w:ascii="GHEA Grapalat" w:hAnsi="GHEA Grapalat" w:cs="Sylfaen"/>
          <w:szCs w:val="24"/>
          <w:lang w:val="hy-AM"/>
        </w:rPr>
        <w:t>է։</w:t>
      </w:r>
    </w:p>
    <w:p w14:paraId="6B1A22EF" w14:textId="3DABE7A6" w:rsidR="004E2F96" w:rsidRPr="00095A8A" w:rsidRDefault="004E2F96" w:rsidP="004E2F96">
      <w:pPr>
        <w:pStyle w:val="23"/>
        <w:spacing w:line="240" w:lineRule="auto"/>
        <w:ind w:firstLine="567"/>
        <w:rPr>
          <w:rFonts w:ascii="GHEA Grapalat" w:hAnsi="GHEA Grapalat" w:cs="Sylfaen"/>
          <w:lang w:val="hy-AM"/>
        </w:rPr>
      </w:pPr>
      <w:r w:rsidRPr="00095A8A">
        <w:rPr>
          <w:rFonts w:ascii="GHEA Grapalat" w:hAnsi="GHEA Grapalat" w:cs="Sylfaen"/>
          <w:lang w:val="es-ES"/>
        </w:rPr>
        <w:t>Անգործության</w:t>
      </w:r>
      <w:r w:rsidRPr="00095A8A">
        <w:rPr>
          <w:rFonts w:ascii="GHEA Grapalat" w:hAnsi="GHEA Grapalat" w:cs="Arial"/>
          <w:lang w:val="es-ES"/>
        </w:rPr>
        <w:t xml:space="preserve"> </w:t>
      </w:r>
      <w:r w:rsidRPr="00095A8A">
        <w:rPr>
          <w:rFonts w:ascii="GHEA Grapalat" w:hAnsi="GHEA Grapalat" w:cs="Sylfaen"/>
          <w:lang w:val="es-ES"/>
        </w:rPr>
        <w:t>ժամկետը</w:t>
      </w:r>
      <w:r w:rsidRPr="00095A8A">
        <w:rPr>
          <w:rFonts w:ascii="GHEA Grapalat" w:hAnsi="GHEA Grapalat" w:cs="Arial"/>
          <w:lang w:val="es-ES"/>
        </w:rPr>
        <w:t xml:space="preserve"> </w:t>
      </w:r>
      <w:r w:rsidRPr="00095A8A">
        <w:rPr>
          <w:rFonts w:ascii="GHEA Grapalat" w:hAnsi="GHEA Grapalat" w:cs="Sylfaen"/>
          <w:lang w:val="es-ES"/>
        </w:rPr>
        <w:t>սույն</w:t>
      </w:r>
      <w:r w:rsidRPr="00095A8A">
        <w:rPr>
          <w:rFonts w:ascii="GHEA Grapalat" w:hAnsi="GHEA Grapalat" w:cs="Arial"/>
          <w:lang w:val="es-ES"/>
        </w:rPr>
        <w:t xml:space="preserve"> </w:t>
      </w:r>
      <w:r w:rsidRPr="00095A8A">
        <w:rPr>
          <w:rFonts w:ascii="GHEA Grapalat" w:hAnsi="GHEA Grapalat" w:cs="Sylfaen"/>
          <w:lang w:val="es-ES"/>
        </w:rPr>
        <w:t>ընթացակարգի</w:t>
      </w:r>
      <w:r w:rsidRPr="00095A8A">
        <w:rPr>
          <w:rFonts w:ascii="GHEA Grapalat" w:hAnsi="GHEA Grapalat" w:cs="Arial"/>
          <w:lang w:val="es-ES"/>
        </w:rPr>
        <w:t xml:space="preserve"> </w:t>
      </w:r>
      <w:r w:rsidRPr="00095A8A">
        <w:rPr>
          <w:rFonts w:ascii="GHEA Grapalat" w:hAnsi="GHEA Grapalat" w:cs="Sylfaen"/>
          <w:lang w:val="es-ES"/>
        </w:rPr>
        <w:t xml:space="preserve">դեպքում </w:t>
      </w:r>
      <w:r w:rsidR="00B44531" w:rsidRPr="00095A8A">
        <w:rPr>
          <w:rFonts w:ascii="GHEA Grapalat" w:hAnsi="GHEA Grapalat" w:cs="Sylfaen"/>
          <w:lang w:val="es-ES"/>
        </w:rPr>
        <w:t>10</w:t>
      </w:r>
      <w:r w:rsidRPr="00095A8A">
        <w:rPr>
          <w:rFonts w:ascii="GHEA Grapalat" w:hAnsi="GHEA Grapalat" w:cs="Sylfaen"/>
          <w:lang w:val="es-ES"/>
        </w:rPr>
        <w:t xml:space="preserve"> օրացուցային</w:t>
      </w:r>
      <w:r w:rsidRPr="00095A8A">
        <w:rPr>
          <w:rFonts w:ascii="GHEA Grapalat" w:hAnsi="GHEA Grapalat" w:cs="Arial"/>
          <w:lang w:val="es-ES"/>
        </w:rPr>
        <w:t xml:space="preserve"> </w:t>
      </w:r>
      <w:r w:rsidRPr="00095A8A">
        <w:rPr>
          <w:rFonts w:ascii="GHEA Grapalat" w:hAnsi="GHEA Grapalat" w:cs="Sylfaen"/>
          <w:lang w:val="es-ES"/>
        </w:rPr>
        <w:t>օր</w:t>
      </w:r>
      <w:r w:rsidRPr="00095A8A">
        <w:rPr>
          <w:rFonts w:ascii="GHEA Grapalat" w:hAnsi="GHEA Grapalat" w:cs="Arial"/>
          <w:lang w:val="es-ES"/>
        </w:rPr>
        <w:t xml:space="preserve"> </w:t>
      </w:r>
      <w:r w:rsidRPr="00095A8A">
        <w:rPr>
          <w:rFonts w:ascii="GHEA Grapalat" w:hAnsi="GHEA Grapalat" w:cs="Sylfaen"/>
          <w:lang w:val="es-ES"/>
        </w:rPr>
        <w:t>է</w:t>
      </w:r>
      <w:r w:rsidRPr="00095A8A">
        <w:rPr>
          <w:rFonts w:ascii="GHEA Grapalat" w:hAnsi="GHEA Grapalat" w:cs="Tahoma"/>
          <w:lang w:val="es-ES"/>
        </w:rPr>
        <w:t>։</w:t>
      </w:r>
      <w:r w:rsidRPr="00095A8A">
        <w:rPr>
          <w:rFonts w:ascii="GHEA Grapalat" w:hAnsi="GHEA Grapalat"/>
          <w:lang w:val="es-ES"/>
        </w:rPr>
        <w:t xml:space="preserve"> </w:t>
      </w:r>
      <w:r w:rsidRPr="00095A8A">
        <w:rPr>
          <w:rFonts w:ascii="GHEA Grapalat" w:hAnsi="GHEA Grapalat" w:cs="Sylfaen"/>
          <w:lang w:val="es-ES"/>
        </w:rPr>
        <w:t>Անգործության</w:t>
      </w:r>
      <w:r w:rsidRPr="00095A8A">
        <w:rPr>
          <w:rFonts w:ascii="GHEA Grapalat" w:hAnsi="GHEA Grapalat" w:cs="Arial"/>
          <w:lang w:val="es-ES"/>
        </w:rPr>
        <w:t xml:space="preserve"> </w:t>
      </w:r>
      <w:r w:rsidRPr="00095A8A">
        <w:rPr>
          <w:rFonts w:ascii="GHEA Grapalat" w:hAnsi="GHEA Grapalat" w:cs="Sylfaen"/>
          <w:lang w:val="es-ES"/>
        </w:rPr>
        <w:t>ժամկետը</w:t>
      </w:r>
      <w:r w:rsidRPr="00095A8A">
        <w:rPr>
          <w:rFonts w:ascii="GHEA Grapalat" w:hAnsi="GHEA Grapalat" w:cs="Arial"/>
          <w:lang w:val="es-ES"/>
        </w:rPr>
        <w:t xml:space="preserve"> </w:t>
      </w:r>
      <w:r w:rsidRPr="00095A8A">
        <w:rPr>
          <w:rFonts w:ascii="GHEA Grapalat" w:hAnsi="GHEA Grapalat" w:cs="Sylfaen"/>
          <w:lang w:val="es-ES"/>
        </w:rPr>
        <w:t>կիրառելի</w:t>
      </w:r>
      <w:r w:rsidRPr="00095A8A">
        <w:rPr>
          <w:rFonts w:ascii="GHEA Grapalat" w:hAnsi="GHEA Grapalat" w:cs="Sylfaen"/>
          <w:lang w:val="hy-AM"/>
        </w:rPr>
        <w:t>.</w:t>
      </w:r>
    </w:p>
    <w:p w14:paraId="64BB1A8A" w14:textId="41E0375A" w:rsidR="004E2F96" w:rsidRPr="00095A8A" w:rsidRDefault="004E2F96" w:rsidP="004E2F96">
      <w:pPr>
        <w:pStyle w:val="23"/>
        <w:spacing w:line="240" w:lineRule="auto"/>
        <w:ind w:firstLine="567"/>
        <w:rPr>
          <w:rFonts w:ascii="GHEA Grapalat" w:hAnsi="GHEA Grapalat" w:cs="Arial"/>
          <w:lang w:val="hy-AM"/>
        </w:rPr>
      </w:pPr>
      <w:r w:rsidRPr="00095A8A">
        <w:rPr>
          <w:rFonts w:ascii="GHEA Grapalat" w:hAnsi="GHEA Grapalat" w:cs="Sylfaen"/>
          <w:lang w:val="hy-AM"/>
        </w:rPr>
        <w:t>-</w:t>
      </w:r>
      <w:r w:rsidRPr="00095A8A">
        <w:rPr>
          <w:rFonts w:ascii="GHEA Grapalat" w:hAnsi="GHEA Grapalat" w:cs="Arial"/>
          <w:lang w:val="es-ES"/>
        </w:rPr>
        <w:t xml:space="preserve"> </w:t>
      </w:r>
      <w:r w:rsidR="00B44531" w:rsidRPr="00095A8A">
        <w:rPr>
          <w:rFonts w:ascii="GHEA Grapalat" w:hAnsi="GHEA Grapalat" w:cs="Arial"/>
          <w:lang w:val="es-ES"/>
        </w:rPr>
        <w:t xml:space="preserve">  </w:t>
      </w:r>
      <w:r w:rsidRPr="00095A8A">
        <w:rPr>
          <w:rFonts w:ascii="GHEA Grapalat" w:hAnsi="GHEA Grapalat" w:cs="Sylfaen"/>
          <w:lang w:val="es-ES"/>
        </w:rPr>
        <w:t>չէ</w:t>
      </w:r>
      <w:r w:rsidRPr="00095A8A">
        <w:rPr>
          <w:rFonts w:ascii="GHEA Grapalat" w:hAnsi="GHEA Grapalat" w:cs="Arial"/>
          <w:lang w:val="es-ES"/>
        </w:rPr>
        <w:t xml:space="preserve">, </w:t>
      </w:r>
      <w:r w:rsidRPr="00095A8A">
        <w:rPr>
          <w:rFonts w:ascii="GHEA Grapalat" w:hAnsi="GHEA Grapalat" w:cs="Sylfaen"/>
          <w:lang w:val="es-ES"/>
        </w:rPr>
        <w:t>եթե</w:t>
      </w:r>
      <w:r w:rsidRPr="00095A8A">
        <w:rPr>
          <w:rFonts w:ascii="GHEA Grapalat" w:hAnsi="GHEA Grapalat" w:cs="Arial"/>
          <w:lang w:val="es-ES"/>
        </w:rPr>
        <w:t xml:space="preserve"> </w:t>
      </w:r>
      <w:r w:rsidRPr="00095A8A">
        <w:rPr>
          <w:rFonts w:ascii="GHEA Grapalat" w:hAnsi="GHEA Grapalat" w:cs="Sylfaen"/>
          <w:lang w:val="es-ES"/>
        </w:rPr>
        <w:t>միայն</w:t>
      </w:r>
      <w:r w:rsidRPr="00095A8A">
        <w:rPr>
          <w:rFonts w:ascii="GHEA Grapalat" w:hAnsi="GHEA Grapalat" w:cs="Arial"/>
          <w:lang w:val="es-ES"/>
        </w:rPr>
        <w:t xml:space="preserve"> </w:t>
      </w:r>
      <w:r w:rsidRPr="00095A8A">
        <w:rPr>
          <w:rFonts w:ascii="GHEA Grapalat" w:hAnsi="GHEA Grapalat" w:cs="Sylfaen"/>
          <w:lang w:val="es-ES"/>
        </w:rPr>
        <w:t>մեկ</w:t>
      </w:r>
      <w:r w:rsidRPr="00095A8A">
        <w:rPr>
          <w:rFonts w:ascii="GHEA Grapalat" w:hAnsi="GHEA Grapalat" w:cs="Arial"/>
          <w:lang w:val="es-ES"/>
        </w:rPr>
        <w:t xml:space="preserve"> մ</w:t>
      </w:r>
      <w:r w:rsidRPr="00095A8A">
        <w:rPr>
          <w:rFonts w:ascii="GHEA Grapalat" w:hAnsi="GHEA Grapalat" w:cs="Sylfaen"/>
          <w:lang w:val="es-ES"/>
        </w:rPr>
        <w:t>ասնակից է հայտ ներկայացրել</w:t>
      </w:r>
      <w:r w:rsidRPr="00095A8A">
        <w:rPr>
          <w:rFonts w:ascii="GHEA Grapalat" w:hAnsi="GHEA Grapalat"/>
          <w:i/>
          <w:lang w:val="es-ES"/>
        </w:rPr>
        <w:t>,</w:t>
      </w:r>
      <w:r w:rsidRPr="00095A8A">
        <w:rPr>
          <w:rFonts w:ascii="GHEA Grapalat" w:hAnsi="GHEA Grapalat"/>
          <w:lang w:val="es-ES"/>
        </w:rPr>
        <w:t xml:space="preserve"> </w:t>
      </w:r>
      <w:r w:rsidRPr="00095A8A">
        <w:rPr>
          <w:rFonts w:ascii="GHEA Grapalat" w:hAnsi="GHEA Grapalat" w:cs="Sylfaen"/>
          <w:lang w:val="es-ES"/>
        </w:rPr>
        <w:t>որի</w:t>
      </w:r>
      <w:r w:rsidRPr="00095A8A">
        <w:rPr>
          <w:rFonts w:ascii="GHEA Grapalat" w:hAnsi="GHEA Grapalat" w:cs="Arial"/>
          <w:lang w:val="es-ES"/>
        </w:rPr>
        <w:t xml:space="preserve"> </w:t>
      </w:r>
      <w:r w:rsidRPr="00095A8A">
        <w:rPr>
          <w:rFonts w:ascii="GHEA Grapalat" w:hAnsi="GHEA Grapalat" w:cs="Sylfaen"/>
          <w:lang w:val="es-ES"/>
        </w:rPr>
        <w:t>հետ</w:t>
      </w:r>
      <w:r w:rsidRPr="00095A8A">
        <w:rPr>
          <w:rFonts w:ascii="GHEA Grapalat" w:hAnsi="GHEA Grapalat" w:cs="Arial"/>
          <w:lang w:val="es-ES"/>
        </w:rPr>
        <w:t xml:space="preserve"> </w:t>
      </w:r>
      <w:r w:rsidRPr="00095A8A">
        <w:rPr>
          <w:rFonts w:ascii="GHEA Grapalat" w:hAnsi="GHEA Grapalat" w:cs="Sylfaen"/>
          <w:lang w:val="es-ES"/>
        </w:rPr>
        <w:t>կնքվում</w:t>
      </w:r>
      <w:r w:rsidRPr="00095A8A">
        <w:rPr>
          <w:rFonts w:ascii="GHEA Grapalat" w:hAnsi="GHEA Grapalat" w:cs="Arial"/>
          <w:lang w:val="es-ES"/>
        </w:rPr>
        <w:t xml:space="preserve"> </w:t>
      </w:r>
      <w:r w:rsidRPr="00095A8A">
        <w:rPr>
          <w:rFonts w:ascii="GHEA Grapalat" w:hAnsi="GHEA Grapalat" w:cs="Sylfaen"/>
          <w:lang w:val="es-ES"/>
        </w:rPr>
        <w:t>է</w:t>
      </w:r>
      <w:r w:rsidRPr="00095A8A">
        <w:rPr>
          <w:rFonts w:ascii="GHEA Grapalat" w:hAnsi="GHEA Grapalat" w:cs="Arial"/>
          <w:lang w:val="es-ES"/>
        </w:rPr>
        <w:t xml:space="preserve"> </w:t>
      </w:r>
      <w:r w:rsidRPr="00095A8A">
        <w:rPr>
          <w:rFonts w:ascii="GHEA Grapalat" w:hAnsi="GHEA Grapalat" w:cs="Sylfaen"/>
          <w:lang w:val="es-ES"/>
        </w:rPr>
        <w:t>պայմանագիր</w:t>
      </w:r>
      <w:r w:rsidRPr="00095A8A">
        <w:rPr>
          <w:rFonts w:ascii="GHEA Grapalat" w:hAnsi="GHEA Grapalat" w:cs="Arial"/>
          <w:lang w:val="hy-AM"/>
        </w:rPr>
        <w:t>,</w:t>
      </w:r>
    </w:p>
    <w:p w14:paraId="78F619BD" w14:textId="77777777" w:rsidR="004E2F96" w:rsidRPr="00095A8A" w:rsidRDefault="004E2F96" w:rsidP="004E2F96">
      <w:pPr>
        <w:pStyle w:val="23"/>
        <w:spacing w:line="240" w:lineRule="auto"/>
        <w:ind w:firstLine="567"/>
        <w:rPr>
          <w:rFonts w:ascii="GHEA Grapalat" w:hAnsi="GHEA Grapalat" w:cs="Sylfaen"/>
          <w:lang w:val="es-ES"/>
        </w:rPr>
      </w:pPr>
      <w:r w:rsidRPr="00095A8A">
        <w:rPr>
          <w:rFonts w:ascii="GHEA Grapalat" w:hAnsi="GHEA Grapalat" w:cs="Sylfaen"/>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1446604C" w14:textId="77777777" w:rsidR="004E2F96" w:rsidRPr="00095A8A" w:rsidRDefault="004E2F96" w:rsidP="004E2F96">
      <w:pPr>
        <w:pStyle w:val="23"/>
        <w:spacing w:line="240" w:lineRule="auto"/>
        <w:ind w:firstLine="0"/>
        <w:rPr>
          <w:rFonts w:ascii="GHEA Grapalat" w:hAnsi="GHEA Grapalat"/>
          <w:i/>
          <w:lang w:val="hy-AM"/>
        </w:rPr>
      </w:pPr>
    </w:p>
    <w:p w14:paraId="6AE9082B" w14:textId="77777777" w:rsidR="004E2F96" w:rsidRPr="00095A8A" w:rsidRDefault="004E2F96" w:rsidP="004E2F96">
      <w:pPr>
        <w:pStyle w:val="23"/>
        <w:spacing w:line="240" w:lineRule="auto"/>
        <w:ind w:firstLine="567"/>
        <w:rPr>
          <w:rFonts w:ascii="GHEA Grapalat" w:hAnsi="GHEA Grapalat" w:cs="Sylfaen"/>
          <w:szCs w:val="24"/>
          <w:lang w:val="es-ES"/>
        </w:rPr>
      </w:pPr>
      <w:r w:rsidRPr="00095A8A">
        <w:rPr>
          <w:rFonts w:ascii="GHEA Grapalat" w:hAnsi="GHEA Grapalat" w:cs="Sylfaen"/>
          <w:szCs w:val="24"/>
          <w:lang w:val="hy-AM"/>
        </w:rPr>
        <w:t>Պատվիրատուն</w:t>
      </w:r>
      <w:r w:rsidRPr="00095A8A">
        <w:rPr>
          <w:rFonts w:ascii="GHEA Grapalat" w:hAnsi="GHEA Grapalat" w:cs="Sylfaen"/>
          <w:szCs w:val="24"/>
          <w:lang w:val="es-ES"/>
        </w:rPr>
        <w:t xml:space="preserve"> </w:t>
      </w:r>
      <w:r w:rsidRPr="00095A8A">
        <w:rPr>
          <w:rFonts w:ascii="GHEA Grapalat" w:hAnsi="GHEA Grapalat" w:cs="Sylfaen"/>
          <w:szCs w:val="24"/>
          <w:lang w:val="hy-AM"/>
        </w:rPr>
        <w:t>պայմանագիրը</w:t>
      </w:r>
      <w:r w:rsidRPr="00095A8A">
        <w:rPr>
          <w:rFonts w:ascii="GHEA Grapalat" w:hAnsi="GHEA Grapalat" w:cs="Sylfaen"/>
          <w:szCs w:val="24"/>
          <w:lang w:val="es-ES"/>
        </w:rPr>
        <w:t xml:space="preserve"> </w:t>
      </w:r>
      <w:r w:rsidRPr="00095A8A">
        <w:rPr>
          <w:rFonts w:ascii="GHEA Grapalat" w:hAnsi="GHEA Grapalat" w:cs="Sylfaen"/>
          <w:szCs w:val="24"/>
          <w:lang w:val="hy-AM"/>
        </w:rPr>
        <w:t>կնքում</w:t>
      </w:r>
      <w:r w:rsidRPr="00095A8A">
        <w:rPr>
          <w:rFonts w:ascii="GHEA Grapalat" w:hAnsi="GHEA Grapalat" w:cs="Sylfaen"/>
          <w:szCs w:val="24"/>
          <w:lang w:val="es-ES"/>
        </w:rPr>
        <w:t xml:space="preserve"> </w:t>
      </w:r>
      <w:r w:rsidRPr="00095A8A">
        <w:rPr>
          <w:rFonts w:ascii="GHEA Grapalat" w:hAnsi="GHEA Grapalat" w:cs="Sylfaen"/>
          <w:szCs w:val="24"/>
          <w:lang w:val="hy-AM"/>
        </w:rPr>
        <w:t>է</w:t>
      </w:r>
      <w:r w:rsidRPr="00095A8A">
        <w:rPr>
          <w:rFonts w:ascii="GHEA Grapalat" w:hAnsi="GHEA Grapalat" w:cs="Sylfaen"/>
          <w:szCs w:val="24"/>
          <w:lang w:val="es-ES"/>
        </w:rPr>
        <w:t xml:space="preserve">, </w:t>
      </w:r>
      <w:r w:rsidRPr="00095A8A">
        <w:rPr>
          <w:rFonts w:ascii="GHEA Grapalat" w:hAnsi="GHEA Grapalat" w:cs="Sylfaen"/>
          <w:szCs w:val="24"/>
          <w:lang w:val="hy-AM"/>
        </w:rPr>
        <w:t>եթե</w:t>
      </w:r>
      <w:r w:rsidRPr="00095A8A">
        <w:rPr>
          <w:rFonts w:ascii="GHEA Grapalat" w:hAnsi="GHEA Grapalat" w:cs="Sylfaen"/>
          <w:szCs w:val="24"/>
          <w:lang w:val="es-ES"/>
        </w:rPr>
        <w:t xml:space="preserve"> </w:t>
      </w:r>
      <w:r w:rsidRPr="00095A8A">
        <w:rPr>
          <w:rFonts w:ascii="GHEA Grapalat" w:hAnsi="GHEA Grapalat" w:cs="Sylfaen"/>
          <w:szCs w:val="24"/>
          <w:lang w:val="hy-AM"/>
        </w:rPr>
        <w:t>սույն</w:t>
      </w:r>
      <w:r w:rsidRPr="00095A8A">
        <w:rPr>
          <w:rFonts w:ascii="GHEA Grapalat" w:hAnsi="GHEA Grapalat" w:cs="Sylfaen"/>
          <w:szCs w:val="24"/>
          <w:lang w:val="es-ES"/>
        </w:rPr>
        <w:t xml:space="preserve"> </w:t>
      </w:r>
      <w:r w:rsidRPr="00095A8A">
        <w:rPr>
          <w:rFonts w:ascii="GHEA Grapalat" w:hAnsi="GHEA Grapalat" w:cs="Sylfaen"/>
          <w:szCs w:val="24"/>
          <w:lang w:val="hy-AM"/>
        </w:rPr>
        <w:t>կետով</w:t>
      </w:r>
      <w:r w:rsidRPr="00095A8A">
        <w:rPr>
          <w:rFonts w:ascii="GHEA Grapalat" w:hAnsi="GHEA Grapalat" w:cs="Sylfaen"/>
          <w:szCs w:val="24"/>
          <w:lang w:val="es-ES"/>
        </w:rPr>
        <w:t xml:space="preserve"> </w:t>
      </w:r>
      <w:r w:rsidRPr="00095A8A">
        <w:rPr>
          <w:rFonts w:ascii="GHEA Grapalat" w:hAnsi="GHEA Grapalat" w:cs="Sylfaen"/>
          <w:szCs w:val="24"/>
          <w:lang w:val="hy-AM"/>
        </w:rPr>
        <w:t>նախատեսված</w:t>
      </w:r>
      <w:r w:rsidRPr="00095A8A">
        <w:rPr>
          <w:rFonts w:ascii="GHEA Grapalat" w:hAnsi="GHEA Grapalat" w:cs="Sylfaen"/>
          <w:szCs w:val="24"/>
          <w:lang w:val="es-ES"/>
        </w:rPr>
        <w:t xml:space="preserve"> </w:t>
      </w:r>
      <w:r w:rsidRPr="00095A8A">
        <w:rPr>
          <w:rFonts w:ascii="GHEA Grapalat" w:hAnsi="GHEA Grapalat" w:cs="Sylfaen"/>
          <w:szCs w:val="24"/>
          <w:lang w:val="hy-AM"/>
        </w:rPr>
        <w:t>անգործության</w:t>
      </w:r>
      <w:r w:rsidRPr="00095A8A">
        <w:rPr>
          <w:rFonts w:ascii="GHEA Grapalat" w:hAnsi="GHEA Grapalat" w:cs="Sylfaen"/>
          <w:szCs w:val="24"/>
          <w:lang w:val="es-ES"/>
        </w:rPr>
        <w:t xml:space="preserve"> </w:t>
      </w:r>
      <w:r w:rsidRPr="00095A8A">
        <w:rPr>
          <w:rFonts w:ascii="GHEA Grapalat" w:hAnsi="GHEA Grapalat" w:cs="Sylfaen"/>
          <w:szCs w:val="24"/>
          <w:lang w:val="hy-AM"/>
        </w:rPr>
        <w:t>ժամկետում</w:t>
      </w:r>
      <w:r w:rsidRPr="00095A8A">
        <w:rPr>
          <w:rFonts w:ascii="GHEA Grapalat" w:hAnsi="GHEA Grapalat" w:cs="Sylfaen"/>
          <w:szCs w:val="24"/>
          <w:lang w:val="es-ES"/>
        </w:rPr>
        <w:t xml:space="preserve"> </w:t>
      </w:r>
      <w:r w:rsidRPr="00095A8A">
        <w:rPr>
          <w:rFonts w:ascii="GHEA Grapalat" w:hAnsi="GHEA Grapalat" w:cs="Sylfaen"/>
          <w:szCs w:val="24"/>
          <w:lang w:val="hy-AM"/>
        </w:rPr>
        <w:t>որևէ</w:t>
      </w:r>
      <w:r w:rsidRPr="00095A8A">
        <w:rPr>
          <w:rFonts w:ascii="GHEA Grapalat" w:hAnsi="GHEA Grapalat" w:cs="Sylfaen"/>
          <w:szCs w:val="24"/>
          <w:lang w:val="es-ES"/>
        </w:rPr>
        <w:t xml:space="preserve"> մ</w:t>
      </w:r>
      <w:r w:rsidRPr="00095A8A">
        <w:rPr>
          <w:rFonts w:ascii="GHEA Grapalat" w:hAnsi="GHEA Grapalat" w:cs="Sylfaen"/>
          <w:szCs w:val="24"/>
          <w:lang w:val="hy-AM"/>
        </w:rPr>
        <w:t>ասնակից</w:t>
      </w:r>
      <w:r w:rsidRPr="00095A8A">
        <w:rPr>
          <w:rFonts w:ascii="GHEA Grapalat" w:hAnsi="GHEA Grapalat" w:cs="Sylfaen"/>
          <w:szCs w:val="24"/>
          <w:lang w:val="es-ES"/>
        </w:rPr>
        <w:t xml:space="preserve"> </w:t>
      </w:r>
      <w:r w:rsidRPr="00095A8A">
        <w:rPr>
          <w:rFonts w:ascii="GHEA Grapalat" w:hAnsi="GHEA Grapalat" w:cs="Sylfaen"/>
          <w:szCs w:val="24"/>
          <w:lang w:val="hy-AM"/>
        </w:rPr>
        <w:t>չի</w:t>
      </w:r>
      <w:r w:rsidRPr="00095A8A">
        <w:rPr>
          <w:rFonts w:ascii="GHEA Grapalat" w:hAnsi="GHEA Grapalat" w:cs="Sylfaen"/>
          <w:szCs w:val="24"/>
          <w:lang w:val="es-ES"/>
        </w:rPr>
        <w:t xml:space="preserve"> </w:t>
      </w:r>
      <w:r w:rsidRPr="00095A8A">
        <w:rPr>
          <w:rFonts w:ascii="GHEA Grapalat" w:hAnsi="GHEA Grapalat" w:cs="Sylfaen"/>
          <w:szCs w:val="24"/>
          <w:lang w:val="hy-AM"/>
        </w:rPr>
        <w:t>բողոքարկում</w:t>
      </w:r>
      <w:r w:rsidRPr="00095A8A">
        <w:rPr>
          <w:rFonts w:ascii="GHEA Grapalat" w:hAnsi="GHEA Grapalat" w:cs="Sylfaen"/>
          <w:szCs w:val="24"/>
          <w:lang w:val="es-ES"/>
        </w:rPr>
        <w:t xml:space="preserve"> </w:t>
      </w:r>
      <w:r w:rsidRPr="00095A8A">
        <w:rPr>
          <w:rFonts w:ascii="GHEA Grapalat" w:hAnsi="GHEA Grapalat" w:cs="Sylfaen"/>
          <w:szCs w:val="24"/>
          <w:lang w:val="hy-AM"/>
        </w:rPr>
        <w:t>պայմանագիր</w:t>
      </w:r>
      <w:r w:rsidRPr="00095A8A">
        <w:rPr>
          <w:rFonts w:ascii="GHEA Grapalat" w:hAnsi="GHEA Grapalat" w:cs="Sylfaen"/>
          <w:szCs w:val="24"/>
          <w:lang w:val="es-ES"/>
        </w:rPr>
        <w:t xml:space="preserve"> </w:t>
      </w:r>
      <w:r w:rsidRPr="00095A8A">
        <w:rPr>
          <w:rFonts w:ascii="GHEA Grapalat" w:hAnsi="GHEA Grapalat" w:cs="Sylfaen"/>
          <w:szCs w:val="24"/>
          <w:lang w:val="hy-AM"/>
        </w:rPr>
        <w:t>կնքելու</w:t>
      </w:r>
      <w:r w:rsidRPr="00095A8A">
        <w:rPr>
          <w:rFonts w:ascii="GHEA Grapalat" w:hAnsi="GHEA Grapalat" w:cs="Sylfaen"/>
          <w:szCs w:val="24"/>
          <w:lang w:val="es-ES"/>
        </w:rPr>
        <w:t xml:space="preserve"> </w:t>
      </w:r>
      <w:r w:rsidRPr="00095A8A">
        <w:rPr>
          <w:rFonts w:ascii="GHEA Grapalat" w:hAnsi="GHEA Grapalat" w:cs="Sylfaen"/>
          <w:szCs w:val="24"/>
          <w:lang w:val="hy-AM"/>
        </w:rPr>
        <w:t>մասին</w:t>
      </w:r>
      <w:r w:rsidRPr="00095A8A">
        <w:rPr>
          <w:rFonts w:ascii="GHEA Grapalat" w:hAnsi="GHEA Grapalat" w:cs="Sylfaen"/>
          <w:szCs w:val="24"/>
          <w:lang w:val="es-ES"/>
        </w:rPr>
        <w:t xml:space="preserve"> </w:t>
      </w:r>
      <w:r w:rsidRPr="00095A8A">
        <w:rPr>
          <w:rFonts w:ascii="GHEA Grapalat" w:hAnsi="GHEA Grapalat" w:cs="Sylfaen"/>
          <w:szCs w:val="24"/>
          <w:lang w:val="hy-AM"/>
        </w:rPr>
        <w:t>որոշումը։</w:t>
      </w:r>
      <w:r w:rsidRPr="00095A8A">
        <w:rPr>
          <w:rFonts w:ascii="GHEA Grapalat" w:hAnsi="GHEA Grapalat" w:cs="Sylfaen"/>
          <w:szCs w:val="24"/>
          <w:lang w:val="es-ES"/>
        </w:rPr>
        <w:t xml:space="preserve"> </w:t>
      </w:r>
      <w:r w:rsidRPr="00095A8A">
        <w:rPr>
          <w:rFonts w:ascii="GHEA Grapalat" w:hAnsi="GHEA Grapalat" w:cs="Sylfaen"/>
          <w:szCs w:val="24"/>
          <w:lang w:val="ru-RU"/>
        </w:rPr>
        <w:t>Մինչև</w:t>
      </w:r>
      <w:r w:rsidRPr="00095A8A">
        <w:rPr>
          <w:rFonts w:ascii="GHEA Grapalat" w:hAnsi="GHEA Grapalat" w:cs="Sylfaen"/>
          <w:szCs w:val="24"/>
          <w:lang w:val="es-ES"/>
        </w:rPr>
        <w:t xml:space="preserve"> </w:t>
      </w:r>
      <w:r w:rsidRPr="00095A8A">
        <w:rPr>
          <w:rFonts w:ascii="GHEA Grapalat" w:hAnsi="GHEA Grapalat" w:cs="Sylfaen"/>
          <w:szCs w:val="24"/>
          <w:lang w:val="ru-RU"/>
        </w:rPr>
        <w:t>անգործության</w:t>
      </w:r>
      <w:r w:rsidRPr="00095A8A">
        <w:rPr>
          <w:rFonts w:ascii="GHEA Grapalat" w:hAnsi="GHEA Grapalat" w:cs="Sylfaen"/>
          <w:szCs w:val="24"/>
          <w:lang w:val="es-ES"/>
        </w:rPr>
        <w:t xml:space="preserve"> </w:t>
      </w:r>
      <w:r w:rsidRPr="00095A8A">
        <w:rPr>
          <w:rFonts w:ascii="GHEA Grapalat" w:hAnsi="GHEA Grapalat" w:cs="Sylfaen"/>
          <w:szCs w:val="24"/>
          <w:lang w:val="ru-RU"/>
        </w:rPr>
        <w:t>ժամկետը</w:t>
      </w:r>
      <w:r w:rsidRPr="00095A8A">
        <w:rPr>
          <w:rFonts w:ascii="GHEA Grapalat" w:hAnsi="GHEA Grapalat" w:cs="Sylfaen"/>
          <w:szCs w:val="24"/>
          <w:lang w:val="es-ES"/>
        </w:rPr>
        <w:t xml:space="preserve"> </w:t>
      </w:r>
      <w:r w:rsidRPr="00095A8A">
        <w:rPr>
          <w:rFonts w:ascii="GHEA Grapalat" w:hAnsi="GHEA Grapalat" w:cs="Sylfaen"/>
          <w:szCs w:val="24"/>
          <w:lang w:val="ru-RU"/>
        </w:rPr>
        <w:t>լրանալը</w:t>
      </w:r>
      <w:r w:rsidRPr="00095A8A">
        <w:rPr>
          <w:rFonts w:ascii="GHEA Grapalat" w:hAnsi="GHEA Grapalat" w:cs="Sylfaen"/>
          <w:szCs w:val="24"/>
          <w:lang w:val="es-ES"/>
        </w:rPr>
        <w:t xml:space="preserve"> </w:t>
      </w:r>
      <w:r w:rsidRPr="00095A8A">
        <w:rPr>
          <w:rFonts w:ascii="GHEA Grapalat" w:hAnsi="GHEA Grapalat" w:cs="Sylfaen"/>
          <w:szCs w:val="24"/>
          <w:lang w:val="ru-RU"/>
        </w:rPr>
        <w:t>կամ</w:t>
      </w:r>
      <w:r w:rsidRPr="00095A8A">
        <w:rPr>
          <w:rFonts w:ascii="GHEA Grapalat" w:hAnsi="GHEA Grapalat" w:cs="Sylfaen"/>
          <w:szCs w:val="24"/>
          <w:lang w:val="es-ES"/>
        </w:rPr>
        <w:t xml:space="preserve"> </w:t>
      </w:r>
      <w:r w:rsidRPr="00095A8A">
        <w:rPr>
          <w:rFonts w:ascii="GHEA Grapalat" w:hAnsi="GHEA Grapalat" w:cs="Sylfaen"/>
          <w:szCs w:val="24"/>
          <w:lang w:val="ru-RU"/>
        </w:rPr>
        <w:t>առանց</w:t>
      </w:r>
      <w:r w:rsidRPr="00095A8A">
        <w:rPr>
          <w:rFonts w:ascii="GHEA Grapalat" w:hAnsi="GHEA Grapalat" w:cs="Sylfaen"/>
          <w:szCs w:val="24"/>
          <w:lang w:val="es-ES"/>
        </w:rPr>
        <w:t xml:space="preserve"> </w:t>
      </w:r>
      <w:r w:rsidRPr="00095A8A">
        <w:rPr>
          <w:rFonts w:ascii="GHEA Grapalat" w:hAnsi="GHEA Grapalat" w:cs="Sylfaen"/>
          <w:szCs w:val="24"/>
          <w:lang w:val="ru-RU"/>
        </w:rPr>
        <w:t>պայմանագիր</w:t>
      </w:r>
      <w:r w:rsidRPr="00095A8A">
        <w:rPr>
          <w:rFonts w:ascii="GHEA Grapalat" w:hAnsi="GHEA Grapalat" w:cs="Sylfaen"/>
          <w:szCs w:val="24"/>
          <w:lang w:val="es-ES"/>
        </w:rPr>
        <w:t xml:space="preserve"> </w:t>
      </w:r>
      <w:r w:rsidRPr="00095A8A">
        <w:rPr>
          <w:rFonts w:ascii="GHEA Grapalat" w:hAnsi="GHEA Grapalat" w:cs="Sylfaen"/>
          <w:szCs w:val="24"/>
          <w:lang w:val="ru-RU"/>
        </w:rPr>
        <w:t>կնքելու</w:t>
      </w:r>
      <w:r w:rsidRPr="00095A8A">
        <w:rPr>
          <w:rFonts w:ascii="GHEA Grapalat" w:hAnsi="GHEA Grapalat" w:cs="Sylfaen"/>
          <w:szCs w:val="24"/>
          <w:lang w:val="es-ES"/>
        </w:rPr>
        <w:t xml:space="preserve"> </w:t>
      </w:r>
      <w:r w:rsidRPr="00095A8A">
        <w:rPr>
          <w:rFonts w:ascii="GHEA Grapalat" w:hAnsi="GHEA Grapalat" w:cs="Sylfaen"/>
          <w:szCs w:val="24"/>
          <w:lang w:val="hy-AM"/>
        </w:rPr>
        <w:t xml:space="preserve"> կամ գնման ընթացակարգը չկայացած հայտարարելու </w:t>
      </w:r>
      <w:r w:rsidRPr="00095A8A">
        <w:rPr>
          <w:rFonts w:ascii="GHEA Grapalat" w:hAnsi="GHEA Grapalat" w:cs="Sylfaen"/>
          <w:szCs w:val="24"/>
          <w:lang w:val="ru-RU"/>
        </w:rPr>
        <w:t>մասին</w:t>
      </w:r>
      <w:r w:rsidRPr="00095A8A">
        <w:rPr>
          <w:rFonts w:ascii="GHEA Grapalat" w:hAnsi="GHEA Grapalat" w:cs="Sylfaen"/>
          <w:szCs w:val="24"/>
          <w:lang w:val="es-ES"/>
        </w:rPr>
        <w:t xml:space="preserve"> </w:t>
      </w:r>
      <w:r w:rsidRPr="00095A8A">
        <w:rPr>
          <w:rFonts w:ascii="GHEA Grapalat" w:hAnsi="GHEA Grapalat" w:cs="Sylfaen"/>
          <w:szCs w:val="24"/>
          <w:lang w:val="ru-RU"/>
        </w:rPr>
        <w:t>հայտարարության</w:t>
      </w:r>
      <w:r w:rsidRPr="00095A8A">
        <w:rPr>
          <w:rFonts w:ascii="GHEA Grapalat" w:hAnsi="GHEA Grapalat" w:cs="Sylfaen"/>
          <w:szCs w:val="24"/>
          <w:lang w:val="es-ES"/>
        </w:rPr>
        <w:t xml:space="preserve"> </w:t>
      </w:r>
      <w:r w:rsidRPr="00095A8A">
        <w:rPr>
          <w:rFonts w:ascii="GHEA Grapalat" w:hAnsi="GHEA Grapalat" w:cs="Sylfaen"/>
          <w:szCs w:val="24"/>
          <w:lang w:val="ru-RU"/>
        </w:rPr>
        <w:t>հրապարակման</w:t>
      </w:r>
      <w:r w:rsidRPr="00095A8A">
        <w:rPr>
          <w:rFonts w:ascii="GHEA Grapalat" w:hAnsi="GHEA Grapalat" w:cs="Sylfaen"/>
          <w:szCs w:val="24"/>
          <w:lang w:val="es-ES"/>
        </w:rPr>
        <w:t xml:space="preserve"> </w:t>
      </w:r>
      <w:r w:rsidRPr="00095A8A">
        <w:rPr>
          <w:rFonts w:ascii="GHEA Grapalat" w:hAnsi="GHEA Grapalat" w:cs="Sylfaen"/>
          <w:szCs w:val="24"/>
          <w:lang w:val="ru-RU"/>
        </w:rPr>
        <w:t>կնք</w:t>
      </w:r>
      <w:r w:rsidRPr="00095A8A">
        <w:rPr>
          <w:rFonts w:ascii="GHEA Grapalat" w:hAnsi="GHEA Grapalat" w:cs="Sylfaen"/>
          <w:szCs w:val="24"/>
          <w:lang w:val="en-US"/>
        </w:rPr>
        <w:t>վ</w:t>
      </w:r>
      <w:r w:rsidRPr="00095A8A">
        <w:rPr>
          <w:rFonts w:ascii="GHEA Grapalat" w:hAnsi="GHEA Grapalat" w:cs="Sylfaen"/>
          <w:szCs w:val="24"/>
          <w:lang w:val="ru-RU"/>
        </w:rPr>
        <w:t>ած</w:t>
      </w:r>
      <w:r w:rsidRPr="00095A8A">
        <w:rPr>
          <w:rFonts w:ascii="GHEA Grapalat" w:hAnsi="GHEA Grapalat" w:cs="Sylfaen"/>
          <w:szCs w:val="24"/>
          <w:lang w:val="es-ES"/>
        </w:rPr>
        <w:t xml:space="preserve"> </w:t>
      </w:r>
      <w:r w:rsidRPr="00095A8A">
        <w:rPr>
          <w:rFonts w:ascii="GHEA Grapalat" w:hAnsi="GHEA Grapalat" w:cs="Sylfaen"/>
          <w:szCs w:val="24"/>
          <w:lang w:val="ru-RU"/>
        </w:rPr>
        <w:t>պայմանագիրն</w:t>
      </w:r>
      <w:r w:rsidRPr="00095A8A">
        <w:rPr>
          <w:rFonts w:ascii="GHEA Grapalat" w:hAnsi="GHEA Grapalat" w:cs="Sylfaen"/>
          <w:szCs w:val="24"/>
          <w:lang w:val="es-ES"/>
        </w:rPr>
        <w:t xml:space="preserve"> </w:t>
      </w:r>
      <w:r w:rsidRPr="00095A8A">
        <w:rPr>
          <w:rFonts w:ascii="GHEA Grapalat" w:hAnsi="GHEA Grapalat" w:cs="Sylfaen"/>
          <w:szCs w:val="24"/>
          <w:lang w:val="ru-RU"/>
        </w:rPr>
        <w:t>առ</w:t>
      </w:r>
      <w:r w:rsidRPr="00095A8A">
        <w:rPr>
          <w:rFonts w:ascii="GHEA Grapalat" w:hAnsi="GHEA Grapalat" w:cs="Sylfaen"/>
          <w:szCs w:val="24"/>
          <w:lang w:val="es-ES"/>
        </w:rPr>
        <w:t xml:space="preserve"> </w:t>
      </w:r>
      <w:r w:rsidRPr="00095A8A">
        <w:rPr>
          <w:rFonts w:ascii="GHEA Grapalat" w:hAnsi="GHEA Grapalat" w:cs="Sylfaen"/>
          <w:szCs w:val="24"/>
          <w:lang w:val="ru-RU"/>
        </w:rPr>
        <w:t>ոչինչ</w:t>
      </w:r>
      <w:r w:rsidRPr="00095A8A">
        <w:rPr>
          <w:rFonts w:ascii="GHEA Grapalat" w:hAnsi="GHEA Grapalat" w:cs="Sylfaen"/>
          <w:szCs w:val="24"/>
          <w:lang w:val="es-ES"/>
        </w:rPr>
        <w:t xml:space="preserve"> </w:t>
      </w:r>
      <w:r w:rsidRPr="00095A8A">
        <w:rPr>
          <w:rFonts w:ascii="GHEA Grapalat" w:hAnsi="GHEA Grapalat" w:cs="Sylfaen"/>
          <w:szCs w:val="24"/>
          <w:lang w:val="ru-RU"/>
        </w:rPr>
        <w:t>է։</w:t>
      </w:r>
    </w:p>
    <w:p w14:paraId="08EB3B2E" w14:textId="77777777" w:rsidR="00583092" w:rsidRPr="00095A8A" w:rsidRDefault="00583092" w:rsidP="00EF3662">
      <w:pPr>
        <w:ind w:firstLine="567"/>
        <w:jc w:val="center"/>
        <w:rPr>
          <w:rFonts w:ascii="GHEA Grapalat" w:hAnsi="GHEA Grapalat"/>
          <w:b/>
          <w:sz w:val="20"/>
          <w:lang w:val="es-ES"/>
        </w:rPr>
      </w:pPr>
    </w:p>
    <w:p w14:paraId="49571E71" w14:textId="77777777" w:rsidR="002D454A" w:rsidRPr="00AE2768" w:rsidRDefault="002D454A" w:rsidP="002D454A">
      <w:pPr>
        <w:jc w:val="center"/>
        <w:rPr>
          <w:rFonts w:ascii="GHEA Grapalat" w:hAnsi="GHEA Grapalat" w:cs="Arial"/>
          <w:b/>
          <w:iCs/>
          <w:sz w:val="20"/>
          <w:lang w:val="af-ZA"/>
        </w:rPr>
      </w:pPr>
      <w:r>
        <w:rPr>
          <w:rFonts w:ascii="GHEA Grapalat" w:hAnsi="GHEA Grapalat"/>
          <w:b/>
          <w:iCs/>
          <w:sz w:val="20"/>
          <w:lang w:val="hy-AM"/>
        </w:rPr>
        <w:t>8</w:t>
      </w:r>
      <w:r w:rsidRPr="00AE2768">
        <w:rPr>
          <w:rFonts w:ascii="GHEA Grapalat" w:hAnsi="GHEA Grapalat"/>
          <w:b/>
          <w:iCs/>
          <w:sz w:val="20"/>
          <w:lang w:val="af-ZA"/>
        </w:rPr>
        <w:t xml:space="preserve">. </w:t>
      </w:r>
      <w:r w:rsidRPr="00AE2768">
        <w:rPr>
          <w:rFonts w:ascii="GHEA Grapalat" w:hAnsi="GHEA Grapalat" w:cs="Sylfaen"/>
          <w:b/>
          <w:iCs/>
          <w:sz w:val="20"/>
          <w:lang w:val="af-ZA"/>
        </w:rPr>
        <w:t>ՊԱՅՄԱՆԱԳՐԻ</w:t>
      </w:r>
      <w:r w:rsidRPr="00AE2768">
        <w:rPr>
          <w:rFonts w:ascii="GHEA Grapalat" w:hAnsi="GHEA Grapalat" w:cs="Arial"/>
          <w:b/>
          <w:iCs/>
          <w:sz w:val="20"/>
          <w:lang w:val="af-ZA"/>
        </w:rPr>
        <w:t xml:space="preserve"> </w:t>
      </w:r>
      <w:r w:rsidRPr="00AE2768">
        <w:rPr>
          <w:rFonts w:ascii="GHEA Grapalat" w:hAnsi="GHEA Grapalat" w:cs="Sylfaen"/>
          <w:b/>
          <w:iCs/>
          <w:sz w:val="20"/>
          <w:lang w:val="af-ZA"/>
        </w:rPr>
        <w:t>ԿՆՔՈՒՄԸ</w:t>
      </w:r>
      <w:r w:rsidRPr="00AE2768">
        <w:rPr>
          <w:rFonts w:ascii="GHEA Grapalat" w:hAnsi="GHEA Grapalat" w:cs="Arial"/>
          <w:b/>
          <w:iCs/>
          <w:sz w:val="20"/>
          <w:lang w:val="af-ZA"/>
        </w:rPr>
        <w:t xml:space="preserve"> </w:t>
      </w:r>
    </w:p>
    <w:p w14:paraId="2E37BFE6" w14:textId="77777777" w:rsidR="002D454A" w:rsidRPr="00AE2768" w:rsidRDefault="002D454A" w:rsidP="002D454A">
      <w:pPr>
        <w:ind w:firstLine="567"/>
        <w:jc w:val="both"/>
        <w:rPr>
          <w:rFonts w:ascii="GHEA Grapalat" w:hAnsi="GHEA Grapalat" w:cs="Sylfaen"/>
          <w:sz w:val="20"/>
          <w:lang w:val="af-ZA"/>
        </w:rPr>
      </w:pPr>
      <w:r>
        <w:rPr>
          <w:rFonts w:ascii="GHEA Grapalat" w:hAnsi="GHEA Grapalat"/>
          <w:iCs/>
          <w:sz w:val="20"/>
          <w:lang w:val="hy-AM"/>
        </w:rPr>
        <w:lastRenderedPageBreak/>
        <w:t>8</w:t>
      </w:r>
      <w:r w:rsidRPr="00AE2768">
        <w:rPr>
          <w:rFonts w:ascii="GHEA Grapalat" w:hAnsi="GHEA Grapalat"/>
          <w:iCs/>
          <w:sz w:val="20"/>
          <w:lang w:val="af-ZA"/>
        </w:rPr>
        <w:t xml:space="preserve">.1 </w:t>
      </w:r>
      <w:r w:rsidRPr="00845004">
        <w:rPr>
          <w:rFonts w:ascii="GHEA Grapalat" w:hAnsi="GHEA Grapalat" w:cs="Sylfaen"/>
          <w:sz w:val="20"/>
          <w:lang w:val="hy-AM"/>
        </w:rPr>
        <w:t>Պայմանագիր</w:t>
      </w:r>
      <w:r w:rsidRPr="00AE2768">
        <w:rPr>
          <w:rFonts w:ascii="GHEA Grapalat" w:hAnsi="GHEA Grapalat" w:cs="Sylfaen"/>
          <w:sz w:val="20"/>
          <w:lang w:val="af-ZA"/>
        </w:rPr>
        <w:t xml:space="preserve"> </w:t>
      </w:r>
      <w:r w:rsidRPr="00845004">
        <w:rPr>
          <w:rFonts w:ascii="GHEA Grapalat" w:hAnsi="GHEA Grapalat" w:cs="Sylfaen"/>
          <w:sz w:val="20"/>
          <w:lang w:val="hy-AM"/>
        </w:rPr>
        <w:t>կնքվում</w:t>
      </w:r>
      <w:r w:rsidRPr="00AE2768">
        <w:rPr>
          <w:rFonts w:ascii="GHEA Grapalat" w:hAnsi="GHEA Grapalat" w:cs="Sylfaen"/>
          <w:sz w:val="20"/>
          <w:lang w:val="af-ZA"/>
        </w:rPr>
        <w:t xml:space="preserve"> </w:t>
      </w:r>
      <w:r w:rsidRPr="00845004">
        <w:rPr>
          <w:rFonts w:ascii="GHEA Grapalat" w:hAnsi="GHEA Grapalat" w:cs="Sylfaen"/>
          <w:sz w:val="20"/>
          <w:lang w:val="hy-AM"/>
        </w:rPr>
        <w:t>է</w:t>
      </w:r>
      <w:r w:rsidRPr="00AE2768">
        <w:rPr>
          <w:rFonts w:ascii="GHEA Grapalat" w:hAnsi="GHEA Grapalat" w:cs="Sylfaen"/>
          <w:sz w:val="20"/>
          <w:lang w:val="af-ZA"/>
        </w:rPr>
        <w:t xml:space="preserve"> </w:t>
      </w:r>
      <w:r w:rsidRPr="00845004">
        <w:rPr>
          <w:rFonts w:ascii="GHEA Grapalat" w:hAnsi="GHEA Grapalat" w:cs="Sylfaen"/>
          <w:sz w:val="20"/>
          <w:lang w:val="hy-AM"/>
        </w:rPr>
        <w:t>հանձնաժողովի</w:t>
      </w:r>
      <w:r w:rsidRPr="00AE2768">
        <w:rPr>
          <w:rFonts w:ascii="GHEA Grapalat" w:hAnsi="GHEA Grapalat" w:cs="Sylfaen"/>
          <w:sz w:val="20"/>
          <w:lang w:val="af-ZA"/>
        </w:rPr>
        <w:t xml:space="preserve"> </w:t>
      </w:r>
      <w:r w:rsidRPr="00845004">
        <w:rPr>
          <w:rFonts w:ascii="GHEA Grapalat" w:hAnsi="GHEA Grapalat" w:cs="Sylfaen"/>
          <w:sz w:val="20"/>
          <w:lang w:val="hy-AM"/>
        </w:rPr>
        <w:t>որոշման</w:t>
      </w:r>
      <w:r w:rsidRPr="00AE2768">
        <w:rPr>
          <w:rFonts w:ascii="GHEA Grapalat" w:hAnsi="GHEA Grapalat" w:cs="Sylfaen"/>
          <w:sz w:val="20"/>
          <w:lang w:val="af-ZA"/>
        </w:rPr>
        <w:t xml:space="preserve"> </w:t>
      </w:r>
      <w:r w:rsidRPr="00845004">
        <w:rPr>
          <w:rFonts w:ascii="GHEA Grapalat" w:hAnsi="GHEA Grapalat" w:cs="Sylfaen"/>
          <w:sz w:val="20"/>
          <w:lang w:val="hy-AM"/>
        </w:rPr>
        <w:t>հիման</w:t>
      </w:r>
      <w:r w:rsidRPr="00AE2768">
        <w:rPr>
          <w:rFonts w:ascii="GHEA Grapalat" w:hAnsi="GHEA Grapalat" w:cs="Sylfaen"/>
          <w:sz w:val="20"/>
          <w:lang w:val="af-ZA"/>
        </w:rPr>
        <w:t xml:space="preserve"> </w:t>
      </w:r>
      <w:r w:rsidRPr="00845004">
        <w:rPr>
          <w:rFonts w:ascii="GHEA Grapalat" w:hAnsi="GHEA Grapalat" w:cs="Sylfaen"/>
          <w:sz w:val="20"/>
          <w:lang w:val="hy-AM"/>
        </w:rPr>
        <w:t>վրա</w:t>
      </w:r>
      <w:r w:rsidRPr="00AE2768">
        <w:rPr>
          <w:rFonts w:ascii="GHEA Grapalat" w:hAnsi="GHEA Grapalat" w:cs="Sylfaen"/>
          <w:sz w:val="20"/>
          <w:lang w:val="af-ZA"/>
        </w:rPr>
        <w:t xml:space="preserve">` </w:t>
      </w:r>
      <w:r w:rsidRPr="00845004">
        <w:rPr>
          <w:rFonts w:ascii="GHEA Grapalat" w:hAnsi="GHEA Grapalat" w:cs="Sylfaen"/>
          <w:sz w:val="20"/>
          <w:lang w:val="hy-AM"/>
        </w:rPr>
        <w:t>պատվիրատուի</w:t>
      </w:r>
      <w:r w:rsidRPr="00AE2768">
        <w:rPr>
          <w:rFonts w:ascii="GHEA Grapalat" w:hAnsi="GHEA Grapalat" w:cs="Sylfaen"/>
          <w:sz w:val="20"/>
          <w:lang w:val="af-ZA"/>
        </w:rPr>
        <w:t xml:space="preserve"> </w:t>
      </w:r>
      <w:r w:rsidRPr="00845004">
        <w:rPr>
          <w:rFonts w:ascii="GHEA Grapalat" w:hAnsi="GHEA Grapalat" w:cs="Sylfaen"/>
          <w:sz w:val="20"/>
          <w:lang w:val="hy-AM"/>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Պայմանագիրը</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գրավոր</w:t>
      </w:r>
      <w:r w:rsidRPr="00AE2768">
        <w:rPr>
          <w:rFonts w:ascii="GHEA Grapalat" w:hAnsi="GHEA Grapalat" w:cs="Sylfaen"/>
          <w:sz w:val="20"/>
          <w:lang w:val="af-ZA"/>
        </w:rPr>
        <w:t xml:space="preserve">` </w:t>
      </w:r>
      <w:r w:rsidRPr="00AE2768">
        <w:rPr>
          <w:rFonts w:ascii="GHEA Grapalat" w:hAnsi="GHEA Grapalat" w:cs="Sylfaen"/>
          <w:sz w:val="20"/>
          <w:lang w:val="ru-RU"/>
        </w:rPr>
        <w:t>մեկ</w:t>
      </w:r>
      <w:r w:rsidRPr="00AE2768">
        <w:rPr>
          <w:rFonts w:ascii="GHEA Grapalat" w:hAnsi="GHEA Grapalat" w:cs="Sylfaen"/>
          <w:sz w:val="20"/>
          <w:lang w:val="af-ZA"/>
        </w:rPr>
        <w:t xml:space="preserve"> </w:t>
      </w:r>
      <w:r w:rsidRPr="00AE2768">
        <w:rPr>
          <w:rFonts w:ascii="GHEA Grapalat" w:hAnsi="GHEA Grapalat" w:cs="Sylfaen"/>
          <w:sz w:val="20"/>
          <w:lang w:val="ru-RU"/>
        </w:rPr>
        <w:t>փաստաթուղթ</w:t>
      </w:r>
      <w:r w:rsidRPr="00AE2768">
        <w:rPr>
          <w:rFonts w:ascii="GHEA Grapalat" w:hAnsi="GHEA Grapalat" w:cs="Sylfaen"/>
          <w:sz w:val="20"/>
          <w:lang w:val="af-ZA"/>
        </w:rPr>
        <w:t xml:space="preserve"> </w:t>
      </w:r>
      <w:r w:rsidRPr="00AE2768">
        <w:rPr>
          <w:rFonts w:ascii="GHEA Grapalat" w:hAnsi="GHEA Grapalat" w:cs="Sylfaen"/>
          <w:sz w:val="20"/>
          <w:lang w:val="ru-RU"/>
        </w:rPr>
        <w:t>կազմելու</w:t>
      </w:r>
      <w:r w:rsidRPr="00AE2768">
        <w:rPr>
          <w:rFonts w:ascii="GHEA Grapalat" w:hAnsi="GHEA Grapalat" w:cs="Sylfaen"/>
          <w:sz w:val="20"/>
          <w:lang w:val="af-ZA"/>
        </w:rPr>
        <w:t xml:space="preserve"> </w:t>
      </w:r>
      <w:r w:rsidRPr="00AE2768">
        <w:rPr>
          <w:rFonts w:ascii="GHEA Grapalat" w:hAnsi="GHEA Grapalat" w:cs="Sylfaen"/>
          <w:sz w:val="20"/>
          <w:lang w:val="ru-RU"/>
        </w:rPr>
        <w:t>միջոցով։</w:t>
      </w:r>
    </w:p>
    <w:p w14:paraId="2BC9B525" w14:textId="77777777" w:rsidR="002D454A" w:rsidRPr="00AE2768" w:rsidRDefault="002D454A" w:rsidP="002D454A">
      <w:pPr>
        <w:ind w:firstLine="567"/>
        <w:jc w:val="both"/>
        <w:rPr>
          <w:rFonts w:ascii="GHEA Grapalat" w:hAnsi="GHEA Grapalat" w:cs="Sylfaen"/>
          <w:sz w:val="20"/>
          <w:lang w:val="af-ZA"/>
        </w:rPr>
      </w:pPr>
      <w:r>
        <w:rPr>
          <w:rFonts w:ascii="GHEA Grapalat" w:hAnsi="GHEA Grapalat" w:cs="Sylfaen"/>
          <w:sz w:val="20"/>
          <w:lang w:val="hy-AM"/>
        </w:rPr>
        <w:t>8</w:t>
      </w:r>
      <w:r w:rsidRPr="00AE2768">
        <w:rPr>
          <w:rFonts w:ascii="GHEA Grapalat" w:hAnsi="GHEA Grapalat" w:cs="Sylfaen"/>
          <w:sz w:val="20"/>
          <w:lang w:val="af-ZA"/>
        </w:rPr>
        <w:t xml:space="preserve">.2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1-</w:t>
      </w:r>
      <w:r w:rsidRPr="00AE2768">
        <w:rPr>
          <w:rFonts w:ascii="GHEA Grapalat" w:hAnsi="GHEA Grapalat" w:cs="Sylfaen"/>
          <w:sz w:val="20"/>
        </w:rPr>
        <w:t>ին</w:t>
      </w:r>
      <w:r w:rsidRPr="00AE2768">
        <w:rPr>
          <w:rFonts w:ascii="GHEA Grapalat" w:hAnsi="GHEA Grapalat" w:cs="Sylfaen"/>
          <w:sz w:val="20"/>
          <w:lang w:val="af-ZA"/>
        </w:rPr>
        <w:t xml:space="preserve"> </w:t>
      </w:r>
      <w:r w:rsidRPr="00AE2768">
        <w:rPr>
          <w:rFonts w:ascii="GHEA Grapalat" w:hAnsi="GHEA Grapalat" w:cs="Sylfaen"/>
          <w:sz w:val="20"/>
        </w:rPr>
        <w:t>մասի</w:t>
      </w:r>
      <w:r w:rsidRPr="00AE2768">
        <w:rPr>
          <w:rFonts w:ascii="GHEA Grapalat" w:hAnsi="GHEA Grapalat" w:cs="Sylfaen"/>
          <w:sz w:val="20"/>
          <w:lang w:val="af-ZA"/>
        </w:rPr>
        <w:t xml:space="preserve"> 8</w:t>
      </w:r>
      <w:r w:rsidRPr="00AE2768">
        <w:rPr>
          <w:rFonts w:ascii="GHEA Grapalat" w:hAnsi="GHEA Grapalat" w:cs="Sylfaen"/>
          <w:sz w:val="20"/>
          <w:lang w:val="hy-AM"/>
        </w:rPr>
        <w:t>.</w:t>
      </w:r>
      <w:r w:rsidRPr="00AE2768">
        <w:rPr>
          <w:rFonts w:ascii="GHEA Grapalat" w:hAnsi="GHEA Grapalat" w:cs="Sylfaen"/>
          <w:sz w:val="20"/>
          <w:lang w:val="af-ZA"/>
        </w:rPr>
        <w:t xml:space="preserve">23 </w:t>
      </w:r>
      <w:r w:rsidRPr="00AE2768">
        <w:rPr>
          <w:rFonts w:ascii="GHEA Grapalat" w:hAnsi="GHEA Grapalat" w:cs="Sylfaen"/>
          <w:sz w:val="20"/>
          <w:lang w:val="ru-RU"/>
        </w:rPr>
        <w:t>կետով</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անգործության</w:t>
      </w:r>
      <w:r w:rsidRPr="00AE2768">
        <w:rPr>
          <w:rFonts w:ascii="GHEA Grapalat" w:hAnsi="GHEA Grapalat" w:cs="Sylfaen"/>
          <w:sz w:val="20"/>
          <w:lang w:val="af-ZA"/>
        </w:rPr>
        <w:t xml:space="preserve"> </w:t>
      </w:r>
      <w:r w:rsidRPr="00AE2768">
        <w:rPr>
          <w:rFonts w:ascii="GHEA Grapalat" w:hAnsi="GHEA Grapalat" w:cs="Sylfaen"/>
          <w:sz w:val="20"/>
          <w:lang w:val="ru-RU"/>
        </w:rPr>
        <w:t>ժամկետը</w:t>
      </w:r>
      <w:r w:rsidRPr="00AE2768">
        <w:rPr>
          <w:rFonts w:ascii="GHEA Grapalat" w:hAnsi="GHEA Grapalat" w:cs="Sylfaen"/>
          <w:sz w:val="20"/>
          <w:lang w:val="af-ZA"/>
        </w:rPr>
        <w:t xml:space="preserve"> </w:t>
      </w:r>
      <w:r w:rsidRPr="00AE2768">
        <w:rPr>
          <w:rFonts w:ascii="GHEA Grapalat" w:hAnsi="GHEA Grapalat" w:cs="Sylfaen"/>
          <w:sz w:val="20"/>
          <w:lang w:val="ru-RU"/>
        </w:rPr>
        <w:t>լրանալուն</w:t>
      </w:r>
      <w:r w:rsidRPr="00AE2768">
        <w:rPr>
          <w:rFonts w:ascii="GHEA Grapalat" w:hAnsi="GHEA Grapalat" w:cs="Sylfaen"/>
          <w:sz w:val="20"/>
          <w:lang w:val="af-ZA"/>
        </w:rPr>
        <w:t xml:space="preserve"> </w:t>
      </w:r>
      <w:r w:rsidRPr="00AE2768">
        <w:rPr>
          <w:rFonts w:ascii="GHEA Grapalat" w:hAnsi="GHEA Grapalat" w:cs="Sylfaen"/>
          <w:sz w:val="20"/>
          <w:lang w:val="ru-RU"/>
        </w:rPr>
        <w:t>հաջորդող</w:t>
      </w:r>
      <w:r w:rsidRPr="00AE2768">
        <w:rPr>
          <w:rFonts w:ascii="GHEA Grapalat" w:hAnsi="GHEA Grapalat" w:cs="Sylfaen"/>
          <w:sz w:val="20"/>
          <w:lang w:val="af-ZA"/>
        </w:rPr>
        <w:t xml:space="preserve"> </w:t>
      </w:r>
      <w:r w:rsidRPr="00AE2768">
        <w:rPr>
          <w:rFonts w:ascii="GHEA Grapalat" w:hAnsi="GHEA Grapalat" w:cs="Sylfaen"/>
          <w:sz w:val="20"/>
          <w:lang w:val="ru-RU"/>
        </w:rPr>
        <w:t>չորս</w:t>
      </w:r>
      <w:r w:rsidRPr="00AE2768">
        <w:rPr>
          <w:rFonts w:ascii="GHEA Grapalat" w:hAnsi="GHEA Grapalat" w:cs="Sylfaen"/>
          <w:sz w:val="20"/>
          <w:lang w:val="af-ZA"/>
        </w:rPr>
        <w:t xml:space="preserve"> </w:t>
      </w:r>
      <w:r w:rsidRPr="00AE2768">
        <w:rPr>
          <w:rFonts w:ascii="GHEA Grapalat" w:hAnsi="GHEA Grapalat" w:cs="Sylfaen"/>
          <w:sz w:val="20"/>
          <w:lang w:val="ru-RU"/>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ru-RU"/>
        </w:rPr>
        <w:t>օրվա</w:t>
      </w:r>
      <w:r w:rsidRPr="00AE2768">
        <w:rPr>
          <w:rFonts w:ascii="GHEA Grapalat" w:hAnsi="GHEA Grapalat" w:cs="Sylfaen"/>
          <w:sz w:val="20"/>
          <w:lang w:val="af-ZA"/>
        </w:rPr>
        <w:t xml:space="preserve"> </w:t>
      </w:r>
      <w:r w:rsidRPr="00AE2768">
        <w:rPr>
          <w:rFonts w:ascii="GHEA Grapalat" w:hAnsi="GHEA Grapalat" w:cs="Sylfaen"/>
          <w:sz w:val="20"/>
          <w:lang w:val="ru-RU"/>
        </w:rPr>
        <w:t>ընթացքում</w:t>
      </w:r>
      <w:r w:rsidRPr="00AE2768">
        <w:rPr>
          <w:rFonts w:ascii="GHEA Grapalat" w:hAnsi="GHEA Grapalat" w:cs="Sylfaen"/>
          <w:sz w:val="20"/>
          <w:lang w:val="af-ZA"/>
        </w:rPr>
        <w:t xml:space="preserve"> </w:t>
      </w:r>
      <w:r w:rsidRPr="00AE2768">
        <w:rPr>
          <w:rFonts w:ascii="GHEA Grapalat" w:hAnsi="GHEA Grapalat" w:cs="Sylfaen"/>
          <w:sz w:val="20"/>
        </w:rPr>
        <w:t>պ</w:t>
      </w:r>
      <w:r w:rsidRPr="00AE2768">
        <w:rPr>
          <w:rFonts w:ascii="GHEA Grapalat" w:hAnsi="GHEA Grapalat" w:cs="Sylfaen"/>
          <w:sz w:val="20"/>
          <w:lang w:val="ru-RU"/>
        </w:rPr>
        <w:t>ատվիրատուն</w:t>
      </w:r>
      <w:r w:rsidRPr="00AE2768">
        <w:rPr>
          <w:rFonts w:ascii="GHEA Grapalat" w:hAnsi="GHEA Grapalat" w:cs="Sylfaen"/>
          <w:sz w:val="20"/>
          <w:lang w:val="af-ZA"/>
        </w:rPr>
        <w:t xml:space="preserve"> </w:t>
      </w:r>
      <w:r w:rsidRPr="00AE2768">
        <w:rPr>
          <w:rFonts w:ascii="GHEA Grapalat" w:hAnsi="GHEA Grapalat" w:cs="Sylfaen"/>
          <w:sz w:val="20"/>
          <w:lang w:val="ru-RU"/>
        </w:rPr>
        <w:t>ծանուցում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rPr>
        <w:t>մ</w:t>
      </w:r>
      <w:r w:rsidRPr="00AE2768">
        <w:rPr>
          <w:rFonts w:ascii="GHEA Grapalat" w:hAnsi="GHEA Grapalat" w:cs="Sylfaen"/>
          <w:sz w:val="20"/>
          <w:lang w:val="ru-RU"/>
        </w:rPr>
        <w:t>ասնակցին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ներկայացնելով</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կնքելու</w:t>
      </w:r>
      <w:r w:rsidRPr="00AE2768">
        <w:rPr>
          <w:rFonts w:ascii="GHEA Grapalat" w:hAnsi="GHEA Grapalat" w:cs="Sylfaen"/>
          <w:sz w:val="20"/>
          <w:lang w:val="af-ZA"/>
        </w:rPr>
        <w:t xml:space="preserve"> </w:t>
      </w:r>
      <w:r w:rsidRPr="00AE2768">
        <w:rPr>
          <w:rFonts w:ascii="GHEA Grapalat" w:hAnsi="GHEA Grapalat" w:cs="Sylfaen"/>
          <w:sz w:val="20"/>
          <w:lang w:val="ru-RU"/>
        </w:rPr>
        <w:t>առաջարկը</w:t>
      </w:r>
      <w:r w:rsidRPr="00AE2768">
        <w:rPr>
          <w:rFonts w:ascii="GHEA Grapalat" w:hAnsi="GHEA Grapalat" w:cs="Sylfaen"/>
          <w:sz w:val="20"/>
          <w:lang w:val="af-ZA"/>
        </w:rPr>
        <w:t xml:space="preserve"> </w:t>
      </w:r>
      <w:r w:rsidRPr="00AE2768">
        <w:rPr>
          <w:rFonts w:ascii="GHEA Grapalat" w:hAnsi="GHEA Grapalat" w:cs="Sylfaen"/>
          <w:sz w:val="20"/>
          <w:lang w:val="ru-RU"/>
        </w:rPr>
        <w:t>և</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ru-RU"/>
        </w:rPr>
        <w:t>նախագիծը</w:t>
      </w:r>
      <w:r w:rsidRPr="00AE2768">
        <w:rPr>
          <w:rFonts w:ascii="GHEA Grapalat" w:hAnsi="GHEA Grapalat" w:cs="Sylfaen"/>
          <w:sz w:val="20"/>
          <w:lang w:val="af-ZA"/>
        </w:rPr>
        <w:t xml:space="preserve">: </w:t>
      </w:r>
      <w:r w:rsidRPr="00AE2768">
        <w:rPr>
          <w:rFonts w:ascii="GHEA Grapalat" w:hAnsi="GHEA Grapalat" w:cs="Sylfaen"/>
          <w:sz w:val="20"/>
          <w:lang w:val="ru-RU"/>
        </w:rPr>
        <w:t>Ընդ</w:t>
      </w:r>
      <w:r w:rsidRPr="00AE2768">
        <w:rPr>
          <w:rFonts w:ascii="GHEA Grapalat" w:hAnsi="GHEA Grapalat" w:cs="Sylfaen"/>
          <w:sz w:val="20"/>
          <w:lang w:val="af-ZA"/>
        </w:rPr>
        <w:t xml:space="preserve"> </w:t>
      </w:r>
      <w:r w:rsidRPr="00AE2768">
        <w:rPr>
          <w:rFonts w:ascii="GHEA Grapalat" w:hAnsi="GHEA Grapalat" w:cs="Sylfaen"/>
          <w:sz w:val="20"/>
          <w:lang w:val="ru-RU"/>
        </w:rPr>
        <w:t>որում</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պայմանագիրը</w:t>
      </w:r>
      <w:r w:rsidRPr="00AE2768">
        <w:rPr>
          <w:rFonts w:ascii="GHEA Grapalat" w:hAnsi="GHEA Grapalat" w:cs="Sylfaen"/>
          <w:sz w:val="20"/>
          <w:lang w:val="af-ZA"/>
        </w:rPr>
        <w:t xml:space="preserve"> </w:t>
      </w:r>
      <w:r w:rsidRPr="00AE2768">
        <w:rPr>
          <w:rFonts w:ascii="GHEA Grapalat" w:hAnsi="GHEA Grapalat" w:cs="Sylfaen"/>
          <w:sz w:val="20"/>
          <w:lang w:val="ru-RU"/>
        </w:rPr>
        <w:t>կարող</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կնքվել</w:t>
      </w:r>
      <w:r w:rsidRPr="00AE2768">
        <w:rPr>
          <w:rFonts w:ascii="GHEA Grapalat" w:hAnsi="GHEA Grapalat" w:cs="Sylfaen"/>
          <w:sz w:val="20"/>
          <w:lang w:val="af-ZA"/>
        </w:rPr>
        <w:t xml:space="preserve"> </w:t>
      </w:r>
      <w:r w:rsidRPr="00AE2768">
        <w:rPr>
          <w:rFonts w:ascii="GHEA Grapalat" w:hAnsi="GHEA Grapalat" w:cs="Sylfaen"/>
          <w:sz w:val="20"/>
          <w:lang w:val="ru-RU"/>
        </w:rPr>
        <w:t>ոչ</w:t>
      </w:r>
      <w:r w:rsidRPr="00AE2768">
        <w:rPr>
          <w:rFonts w:ascii="GHEA Grapalat" w:hAnsi="GHEA Grapalat" w:cs="Sylfaen"/>
          <w:sz w:val="20"/>
          <w:lang w:val="af-ZA"/>
        </w:rPr>
        <w:t xml:space="preserve"> </w:t>
      </w:r>
      <w:r w:rsidRPr="00AE2768">
        <w:rPr>
          <w:rFonts w:ascii="GHEA Grapalat" w:hAnsi="GHEA Grapalat" w:cs="Sylfaen"/>
          <w:sz w:val="20"/>
          <w:lang w:val="ru-RU"/>
        </w:rPr>
        <w:t>շուտ</w:t>
      </w:r>
      <w:r w:rsidRPr="00AE2768">
        <w:rPr>
          <w:rFonts w:ascii="GHEA Grapalat" w:hAnsi="GHEA Grapalat" w:cs="Sylfaen"/>
          <w:sz w:val="20"/>
          <w:lang w:val="af-ZA"/>
        </w:rPr>
        <w:t xml:space="preserve">, </w:t>
      </w:r>
      <w:r w:rsidRPr="00AE2768">
        <w:rPr>
          <w:rFonts w:ascii="GHEA Grapalat" w:hAnsi="GHEA Grapalat" w:cs="Sylfaen"/>
          <w:sz w:val="20"/>
          <w:lang w:val="ru-RU"/>
        </w:rPr>
        <w:t>քան</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1-</w:t>
      </w:r>
      <w:r w:rsidRPr="00AE2768">
        <w:rPr>
          <w:rFonts w:ascii="GHEA Grapalat" w:hAnsi="GHEA Grapalat" w:cs="Sylfaen"/>
          <w:sz w:val="20"/>
        </w:rPr>
        <w:t>ին</w:t>
      </w:r>
      <w:r w:rsidRPr="00AE2768">
        <w:rPr>
          <w:rFonts w:ascii="GHEA Grapalat" w:hAnsi="GHEA Grapalat" w:cs="Sylfaen"/>
          <w:sz w:val="20"/>
          <w:lang w:val="af-ZA"/>
        </w:rPr>
        <w:t xml:space="preserve"> </w:t>
      </w:r>
      <w:r w:rsidRPr="00AE2768">
        <w:rPr>
          <w:rFonts w:ascii="GHEA Grapalat" w:hAnsi="GHEA Grapalat" w:cs="Sylfaen"/>
          <w:sz w:val="20"/>
        </w:rPr>
        <w:t>մասի</w:t>
      </w:r>
      <w:r w:rsidRPr="00AE2768">
        <w:rPr>
          <w:rFonts w:ascii="GHEA Grapalat" w:hAnsi="GHEA Grapalat" w:cs="Sylfaen"/>
          <w:sz w:val="20"/>
          <w:lang w:val="af-ZA"/>
        </w:rPr>
        <w:t xml:space="preserve"> 8</w:t>
      </w:r>
      <w:r w:rsidRPr="00AE2768">
        <w:rPr>
          <w:rFonts w:ascii="GHEA Grapalat" w:hAnsi="GHEA Grapalat" w:cs="Sylfaen"/>
          <w:sz w:val="20"/>
          <w:lang w:val="hy-AM"/>
        </w:rPr>
        <w:t>.</w:t>
      </w:r>
      <w:r w:rsidRPr="00AE2768">
        <w:rPr>
          <w:rFonts w:ascii="GHEA Grapalat" w:hAnsi="GHEA Grapalat" w:cs="Sylfaen"/>
          <w:sz w:val="20"/>
          <w:lang w:val="af-ZA"/>
        </w:rPr>
        <w:t xml:space="preserve">23 </w:t>
      </w:r>
      <w:r w:rsidRPr="00AE2768">
        <w:rPr>
          <w:rFonts w:ascii="GHEA Grapalat" w:hAnsi="GHEA Grapalat" w:cs="Sylfaen"/>
          <w:sz w:val="20"/>
          <w:lang w:val="ru-RU"/>
        </w:rPr>
        <w:t>կետով</w:t>
      </w:r>
      <w:r w:rsidRPr="00AE2768">
        <w:rPr>
          <w:rFonts w:ascii="GHEA Grapalat" w:hAnsi="GHEA Grapalat" w:cs="Sylfaen"/>
          <w:sz w:val="20"/>
          <w:lang w:val="af-ZA"/>
        </w:rPr>
        <w:t xml:space="preserve"> </w:t>
      </w:r>
      <w:r w:rsidRPr="00AE2768">
        <w:rPr>
          <w:rFonts w:ascii="GHEA Grapalat" w:hAnsi="GHEA Grapalat" w:cs="Sylfaen"/>
          <w:sz w:val="20"/>
          <w:lang w:val="ru-RU"/>
        </w:rPr>
        <w:t>սահմանված</w:t>
      </w:r>
      <w:r w:rsidRPr="00AE2768">
        <w:rPr>
          <w:rFonts w:ascii="GHEA Grapalat" w:hAnsi="GHEA Grapalat" w:cs="Sylfaen"/>
          <w:sz w:val="20"/>
          <w:lang w:val="af-ZA"/>
        </w:rPr>
        <w:t xml:space="preserve"> </w:t>
      </w:r>
      <w:r w:rsidRPr="00AE2768">
        <w:rPr>
          <w:rFonts w:ascii="GHEA Grapalat" w:hAnsi="GHEA Grapalat" w:cs="Sylfaen"/>
          <w:sz w:val="20"/>
          <w:lang w:val="ru-RU"/>
        </w:rPr>
        <w:t>անգործության</w:t>
      </w:r>
      <w:r w:rsidRPr="00AE2768">
        <w:rPr>
          <w:rFonts w:ascii="GHEA Grapalat" w:hAnsi="GHEA Grapalat" w:cs="Sylfaen"/>
          <w:sz w:val="20"/>
          <w:lang w:val="af-ZA"/>
        </w:rPr>
        <w:t xml:space="preserve"> </w:t>
      </w:r>
      <w:r w:rsidRPr="00AE2768">
        <w:rPr>
          <w:rFonts w:ascii="GHEA Grapalat" w:hAnsi="GHEA Grapalat" w:cs="Sylfaen"/>
          <w:sz w:val="20"/>
          <w:lang w:val="ru-RU"/>
        </w:rPr>
        <w:t>ժամկետը</w:t>
      </w:r>
      <w:r w:rsidRPr="00AE2768">
        <w:rPr>
          <w:rFonts w:ascii="GHEA Grapalat" w:hAnsi="GHEA Grapalat" w:cs="Sylfaen"/>
          <w:sz w:val="20"/>
          <w:lang w:val="af-ZA"/>
        </w:rPr>
        <w:t xml:space="preserve"> </w:t>
      </w:r>
      <w:r w:rsidRPr="00AE2768">
        <w:rPr>
          <w:rFonts w:ascii="GHEA Grapalat" w:hAnsi="GHEA Grapalat" w:cs="Sylfaen"/>
          <w:sz w:val="20"/>
          <w:lang w:val="ru-RU"/>
        </w:rPr>
        <w:t>լրանալու</w:t>
      </w:r>
      <w:r w:rsidRPr="00AE2768">
        <w:rPr>
          <w:rFonts w:ascii="GHEA Grapalat" w:hAnsi="GHEA Grapalat" w:cs="Sylfaen"/>
          <w:sz w:val="20"/>
          <w:lang w:val="af-ZA"/>
        </w:rPr>
        <w:t xml:space="preserve"> </w:t>
      </w:r>
      <w:r w:rsidRPr="00AE2768">
        <w:rPr>
          <w:rFonts w:ascii="GHEA Grapalat" w:hAnsi="GHEA Grapalat" w:cs="Sylfaen"/>
          <w:sz w:val="20"/>
          <w:lang w:val="ru-RU"/>
        </w:rPr>
        <w:t>օրվան</w:t>
      </w:r>
      <w:r w:rsidRPr="00AE2768">
        <w:rPr>
          <w:rFonts w:ascii="GHEA Grapalat" w:hAnsi="GHEA Grapalat" w:cs="Sylfaen"/>
          <w:sz w:val="20"/>
          <w:lang w:val="af-ZA"/>
        </w:rPr>
        <w:t xml:space="preserve"> </w:t>
      </w:r>
      <w:r w:rsidRPr="00AE2768">
        <w:rPr>
          <w:rFonts w:ascii="GHEA Grapalat" w:hAnsi="GHEA Grapalat" w:cs="Sylfaen"/>
          <w:sz w:val="20"/>
          <w:lang w:val="ru-RU"/>
        </w:rPr>
        <w:t>հաջորդող</w:t>
      </w:r>
      <w:r w:rsidRPr="00AE2768">
        <w:rPr>
          <w:rFonts w:ascii="GHEA Grapalat" w:hAnsi="GHEA Grapalat" w:cs="Sylfaen"/>
          <w:sz w:val="20"/>
          <w:lang w:val="af-ZA"/>
        </w:rPr>
        <w:t xml:space="preserve"> </w:t>
      </w:r>
      <w:r w:rsidRPr="00AE2768">
        <w:rPr>
          <w:rFonts w:ascii="GHEA Grapalat" w:hAnsi="GHEA Grapalat" w:cs="Sylfaen"/>
          <w:sz w:val="20"/>
          <w:lang w:val="ru-RU"/>
        </w:rPr>
        <w:t>երկրորդ</w:t>
      </w:r>
      <w:r w:rsidRPr="00AE2768">
        <w:rPr>
          <w:rFonts w:ascii="GHEA Grapalat" w:hAnsi="GHEA Grapalat" w:cs="Sylfaen"/>
          <w:sz w:val="20"/>
          <w:lang w:val="af-ZA"/>
        </w:rPr>
        <w:t xml:space="preserve"> </w:t>
      </w:r>
      <w:r w:rsidRPr="00AE2768">
        <w:rPr>
          <w:rFonts w:ascii="GHEA Grapalat" w:hAnsi="GHEA Grapalat" w:cs="Sylfaen"/>
          <w:sz w:val="20"/>
          <w:lang w:val="ru-RU"/>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ru-RU"/>
        </w:rPr>
        <w:t>օրը</w:t>
      </w:r>
      <w:r w:rsidRPr="00AE2768">
        <w:rPr>
          <w:rFonts w:ascii="GHEA Grapalat" w:hAnsi="GHEA Grapalat" w:cs="Sylfaen"/>
          <w:sz w:val="20"/>
          <w:lang w:val="af-ZA"/>
        </w:rPr>
        <w:t>:</w:t>
      </w:r>
    </w:p>
    <w:p w14:paraId="74371711" w14:textId="77777777" w:rsidR="002D454A" w:rsidRPr="00AE2768" w:rsidRDefault="002D454A" w:rsidP="002D454A">
      <w:pPr>
        <w:ind w:firstLine="567"/>
        <w:jc w:val="both"/>
        <w:rPr>
          <w:rFonts w:ascii="GHEA Grapalat" w:hAnsi="GHEA Grapalat" w:cs="Sylfaen"/>
          <w:sz w:val="20"/>
          <w:lang w:val="af-ZA"/>
        </w:rPr>
      </w:pPr>
      <w:r>
        <w:rPr>
          <w:rFonts w:ascii="GHEA Grapalat" w:hAnsi="GHEA Grapalat" w:cs="Sylfaen"/>
          <w:sz w:val="20"/>
          <w:lang w:val="hy-AM"/>
        </w:rPr>
        <w:t>8</w:t>
      </w:r>
      <w:r w:rsidRPr="00AE2768">
        <w:rPr>
          <w:rFonts w:ascii="GHEA Grapalat" w:hAnsi="GHEA Grapalat" w:cs="Sylfaen"/>
          <w:sz w:val="20"/>
          <w:lang w:val="hy-AM"/>
        </w:rPr>
        <w:t>.3</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rPr>
        <w:t>մ</w:t>
      </w:r>
      <w:r w:rsidRPr="00AE2768">
        <w:rPr>
          <w:rFonts w:ascii="GHEA Grapalat" w:hAnsi="GHEA Grapalat" w:cs="Sylfaen"/>
          <w:sz w:val="20"/>
          <w:lang w:val="ru-RU"/>
        </w:rPr>
        <w:t>ասնակցին</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կնքելու</w:t>
      </w:r>
      <w:r w:rsidRPr="00AE2768">
        <w:rPr>
          <w:rFonts w:ascii="GHEA Grapalat" w:hAnsi="GHEA Grapalat" w:cs="Sylfaen"/>
          <w:sz w:val="20"/>
          <w:lang w:val="af-ZA"/>
        </w:rPr>
        <w:t xml:space="preserve"> </w:t>
      </w:r>
      <w:r w:rsidRPr="00AE2768">
        <w:rPr>
          <w:rFonts w:ascii="GHEA Grapalat" w:hAnsi="GHEA Grapalat" w:cs="Sylfaen"/>
          <w:sz w:val="20"/>
          <w:lang w:val="ru-RU"/>
        </w:rPr>
        <w:t>առաջարկը</w:t>
      </w:r>
      <w:r w:rsidRPr="00AE2768">
        <w:rPr>
          <w:rFonts w:ascii="GHEA Grapalat" w:hAnsi="GHEA Grapalat" w:cs="Sylfaen"/>
          <w:sz w:val="20"/>
          <w:lang w:val="af-ZA"/>
        </w:rPr>
        <w:t xml:space="preserve"> </w:t>
      </w:r>
      <w:r w:rsidRPr="00AE2768">
        <w:rPr>
          <w:rFonts w:ascii="GHEA Grapalat" w:hAnsi="GHEA Grapalat" w:cs="Sylfaen"/>
          <w:sz w:val="20"/>
          <w:lang w:val="ru-RU"/>
        </w:rPr>
        <w:t>և</w:t>
      </w:r>
      <w:r w:rsidRPr="00AE2768">
        <w:rPr>
          <w:rFonts w:ascii="GHEA Grapalat" w:hAnsi="GHEA Grapalat" w:cs="Sylfaen"/>
          <w:sz w:val="20"/>
          <w:lang w:val="af-ZA"/>
        </w:rPr>
        <w:t xml:space="preserve"> </w:t>
      </w:r>
      <w:r w:rsidRPr="00AE2768">
        <w:rPr>
          <w:rFonts w:ascii="GHEA Grapalat" w:hAnsi="GHEA Grapalat" w:cs="Sylfaen"/>
          <w:sz w:val="20"/>
          <w:lang w:val="ru-RU"/>
        </w:rPr>
        <w:t>կնքվելիք</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ru-RU"/>
        </w:rPr>
        <w:t>նախագիծը</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հանձնաժողովի</w:t>
      </w:r>
      <w:r w:rsidRPr="00AE2768">
        <w:rPr>
          <w:rFonts w:ascii="GHEA Grapalat" w:hAnsi="GHEA Grapalat" w:cs="Sylfaen"/>
          <w:sz w:val="20"/>
          <w:lang w:val="af-ZA"/>
        </w:rPr>
        <w:t xml:space="preserve"> </w:t>
      </w:r>
      <w:r w:rsidRPr="00AE2768">
        <w:rPr>
          <w:rFonts w:ascii="GHEA Grapalat" w:hAnsi="GHEA Grapalat" w:cs="Sylfaen"/>
          <w:sz w:val="20"/>
          <w:lang w:val="ru-RU"/>
        </w:rPr>
        <w:t>քարտուղարը</w:t>
      </w:r>
      <w:r w:rsidRPr="00AE2768">
        <w:rPr>
          <w:rFonts w:ascii="GHEA Grapalat" w:hAnsi="GHEA Grapalat" w:cs="Sylfaen"/>
          <w:sz w:val="20"/>
          <w:lang w:val="af-ZA"/>
        </w:rPr>
        <w:t xml:space="preserve"> </w:t>
      </w:r>
      <w:r w:rsidRPr="00AE2768">
        <w:rPr>
          <w:rFonts w:ascii="GHEA Grapalat" w:hAnsi="GHEA Grapalat" w:cs="Sylfaen"/>
          <w:sz w:val="20"/>
          <w:lang w:val="ru-RU"/>
        </w:rPr>
        <w:t>տրամադրում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էլեկտրոնային</w:t>
      </w:r>
      <w:r w:rsidRPr="00AE2768">
        <w:rPr>
          <w:rFonts w:ascii="GHEA Grapalat" w:hAnsi="GHEA Grapalat" w:cs="Sylfaen"/>
          <w:sz w:val="20"/>
          <w:lang w:val="af-ZA"/>
        </w:rPr>
        <w:t xml:space="preserve"> </w:t>
      </w:r>
      <w:r w:rsidRPr="00AE2768">
        <w:rPr>
          <w:rFonts w:ascii="GHEA Grapalat" w:hAnsi="GHEA Grapalat" w:cs="Sylfaen"/>
          <w:sz w:val="20"/>
          <w:lang w:val="ru-RU"/>
        </w:rPr>
        <w:t>եղանակով</w:t>
      </w:r>
      <w:r w:rsidRPr="00AE2768">
        <w:rPr>
          <w:rFonts w:ascii="GHEA Grapalat" w:hAnsi="GHEA Grapalat" w:cs="Sylfaen"/>
          <w:sz w:val="20"/>
          <w:lang w:val="af-ZA"/>
        </w:rPr>
        <w:t xml:space="preserve">: </w:t>
      </w:r>
      <w:r w:rsidRPr="00AE2768">
        <w:rPr>
          <w:rFonts w:ascii="GHEA Grapalat" w:hAnsi="GHEA Grapalat" w:cs="Sylfaen"/>
          <w:sz w:val="20"/>
          <w:lang w:val="ru-RU"/>
        </w:rPr>
        <w:t>Ընդ</w:t>
      </w:r>
      <w:r w:rsidRPr="00AE2768">
        <w:rPr>
          <w:rFonts w:ascii="GHEA Grapalat" w:hAnsi="GHEA Grapalat" w:cs="Sylfaen"/>
          <w:sz w:val="20"/>
          <w:lang w:val="af-ZA"/>
        </w:rPr>
        <w:t xml:space="preserve"> </w:t>
      </w:r>
      <w:r w:rsidRPr="00AE2768">
        <w:rPr>
          <w:rFonts w:ascii="GHEA Grapalat" w:hAnsi="GHEA Grapalat" w:cs="Sylfaen"/>
          <w:sz w:val="20"/>
          <w:lang w:val="ru-RU"/>
        </w:rPr>
        <w:t>որում</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պայմանագրում</w:t>
      </w:r>
      <w:r w:rsidRPr="00AE2768">
        <w:rPr>
          <w:rFonts w:ascii="GHEA Grapalat" w:hAnsi="GHEA Grapalat" w:cs="Sylfaen"/>
          <w:sz w:val="20"/>
          <w:lang w:val="af-ZA"/>
        </w:rPr>
        <w:t xml:space="preserve"> </w:t>
      </w:r>
      <w:r w:rsidRPr="00AE2768">
        <w:rPr>
          <w:rFonts w:ascii="GHEA Grapalat" w:hAnsi="GHEA Grapalat" w:cs="Sylfaen"/>
          <w:sz w:val="20"/>
          <w:lang w:val="ru-RU"/>
        </w:rPr>
        <w:t>ներառվում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lang w:val="ru-RU"/>
        </w:rPr>
        <w:t>մասնակցի</w:t>
      </w:r>
      <w:r w:rsidRPr="00AE2768">
        <w:rPr>
          <w:rFonts w:ascii="GHEA Grapalat" w:hAnsi="GHEA Grapalat" w:cs="Sylfaen"/>
          <w:sz w:val="20"/>
          <w:lang w:val="af-ZA"/>
        </w:rPr>
        <w:t xml:space="preserve"> </w:t>
      </w:r>
      <w:r w:rsidRPr="00AE2768">
        <w:rPr>
          <w:rFonts w:ascii="GHEA Grapalat" w:hAnsi="GHEA Grapalat" w:cs="Sylfaen"/>
          <w:sz w:val="20"/>
          <w:lang w:val="ru-RU"/>
        </w:rPr>
        <w:t>կողմից</w:t>
      </w:r>
      <w:r w:rsidRPr="00AE2768">
        <w:rPr>
          <w:rFonts w:ascii="GHEA Grapalat" w:hAnsi="GHEA Grapalat" w:cs="Sylfaen"/>
          <w:sz w:val="20"/>
          <w:lang w:val="af-ZA"/>
        </w:rPr>
        <w:t xml:space="preserve"> </w:t>
      </w:r>
      <w:r w:rsidRPr="00AE2768">
        <w:rPr>
          <w:rFonts w:ascii="GHEA Grapalat" w:hAnsi="GHEA Grapalat" w:cs="Sylfaen"/>
          <w:sz w:val="20"/>
          <w:lang w:val="ru-RU"/>
        </w:rPr>
        <w:t>հայտով</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ներկայացված</w:t>
      </w:r>
      <w:r w:rsidRPr="00AE2768">
        <w:rPr>
          <w:rFonts w:ascii="GHEA Grapalat" w:hAnsi="GHEA Grapalat" w:cs="Sylfaen"/>
          <w:sz w:val="20"/>
          <w:lang w:val="af-ZA"/>
        </w:rPr>
        <w:t xml:space="preserve"> </w:t>
      </w:r>
      <w:r w:rsidRPr="00AE2768">
        <w:rPr>
          <w:rFonts w:ascii="GHEA Grapalat" w:hAnsi="GHEA Grapalat" w:cs="Sylfaen"/>
          <w:sz w:val="20"/>
          <w:lang w:val="ru-RU"/>
        </w:rPr>
        <w:t>ապրանքի</w:t>
      </w:r>
      <w:r w:rsidRPr="00AE2768">
        <w:rPr>
          <w:rFonts w:ascii="GHEA Grapalat" w:hAnsi="GHEA Grapalat" w:cs="Sylfaen"/>
          <w:sz w:val="20"/>
          <w:lang w:val="af-ZA"/>
        </w:rPr>
        <w:t xml:space="preserve"> </w:t>
      </w:r>
      <w:r w:rsidRPr="00AE2768">
        <w:rPr>
          <w:rFonts w:ascii="GHEA Grapalat" w:hAnsi="GHEA Grapalat"/>
          <w:sz w:val="20"/>
          <w:szCs w:val="20"/>
          <w:lang w:val="hy-AM" w:eastAsia="x-none"/>
        </w:rPr>
        <w:t>ամբողջական նկարագիրը</w:t>
      </w:r>
      <w:r w:rsidRPr="00AE2768">
        <w:rPr>
          <w:rFonts w:ascii="GHEA Grapalat" w:hAnsi="GHEA Grapalat" w:cs="Sylfaen"/>
          <w:sz w:val="20"/>
          <w:lang w:val="af-ZA"/>
        </w:rPr>
        <w:t xml:space="preserve">: </w:t>
      </w:r>
    </w:p>
    <w:p w14:paraId="007CE416" w14:textId="77777777" w:rsidR="002D454A" w:rsidRPr="00AE2768" w:rsidRDefault="002D454A" w:rsidP="002D454A">
      <w:pPr>
        <w:ind w:firstLine="567"/>
        <w:jc w:val="both"/>
        <w:rPr>
          <w:rFonts w:ascii="GHEA Grapalat" w:hAnsi="GHEA Grapalat" w:cs="Sylfaen"/>
          <w:sz w:val="20"/>
          <w:lang w:val="af-ZA"/>
        </w:rPr>
      </w:pPr>
      <w:r>
        <w:rPr>
          <w:rFonts w:ascii="GHEA Grapalat" w:hAnsi="GHEA Grapalat" w:cs="Sylfaen"/>
          <w:sz w:val="20"/>
          <w:lang w:val="hy-AM"/>
        </w:rPr>
        <w:t>8</w:t>
      </w:r>
      <w:r w:rsidRPr="00AE2768">
        <w:rPr>
          <w:rFonts w:ascii="GHEA Grapalat" w:hAnsi="GHEA Grapalat" w:cs="Sylfaen"/>
          <w:sz w:val="20"/>
          <w:lang w:val="hy-AM"/>
        </w:rPr>
        <w:t>.</w:t>
      </w:r>
      <w:r w:rsidRPr="00AB6289">
        <w:rPr>
          <w:rFonts w:ascii="GHEA Grapalat" w:hAnsi="GHEA Grapalat" w:cs="Sylfaen"/>
          <w:sz w:val="20"/>
          <w:lang w:val="af-ZA"/>
        </w:rPr>
        <w:t>4</w:t>
      </w:r>
      <w:r w:rsidRPr="00AE2768">
        <w:rPr>
          <w:rFonts w:ascii="GHEA Grapalat" w:hAnsi="GHEA Grapalat" w:cs="Sylfaen"/>
          <w:sz w:val="20"/>
          <w:lang w:val="af-ZA"/>
        </w:rPr>
        <w:t xml:space="preserve"> </w:t>
      </w:r>
      <w:r w:rsidRPr="00AE2768">
        <w:rPr>
          <w:rFonts w:ascii="GHEA Grapalat" w:hAnsi="GHEA Grapalat" w:cs="Sylfaen"/>
          <w:sz w:val="20"/>
          <w:lang w:val="hy-AM"/>
        </w:rPr>
        <w:t>Եթե</w:t>
      </w:r>
      <w:r w:rsidRPr="00AE2768">
        <w:rPr>
          <w:rFonts w:ascii="GHEA Grapalat" w:hAnsi="GHEA Grapalat" w:cs="Sylfaen"/>
          <w:sz w:val="20"/>
          <w:lang w:val="af-ZA"/>
        </w:rPr>
        <w:t xml:space="preserve"> </w:t>
      </w:r>
      <w:r w:rsidRPr="00AE2768">
        <w:rPr>
          <w:rFonts w:ascii="GHEA Grapalat" w:hAnsi="GHEA Grapalat" w:cs="Sylfaen"/>
          <w:sz w:val="20"/>
          <w:lang w:val="hy-AM"/>
        </w:rPr>
        <w:t>ընտրված</w:t>
      </w:r>
      <w:r w:rsidRPr="00AE2768">
        <w:rPr>
          <w:rFonts w:ascii="GHEA Grapalat" w:hAnsi="GHEA Grapalat" w:cs="Sylfaen"/>
          <w:sz w:val="20"/>
          <w:lang w:val="af-ZA"/>
        </w:rPr>
        <w:t xml:space="preserve"> </w:t>
      </w:r>
      <w:r w:rsidRPr="00AE2768">
        <w:rPr>
          <w:rFonts w:ascii="GHEA Grapalat" w:hAnsi="GHEA Grapalat" w:cs="Sylfaen"/>
          <w:sz w:val="20"/>
          <w:lang w:val="hy-AM"/>
        </w:rPr>
        <w:t>մասնակիցը</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hy-AM"/>
        </w:rPr>
        <w:t>կնքելու</w:t>
      </w:r>
      <w:r w:rsidRPr="00AE2768">
        <w:rPr>
          <w:rFonts w:ascii="GHEA Grapalat" w:hAnsi="GHEA Grapalat" w:cs="Sylfaen"/>
          <w:sz w:val="20"/>
          <w:lang w:val="af-ZA"/>
        </w:rPr>
        <w:t xml:space="preserve"> </w:t>
      </w:r>
      <w:r w:rsidRPr="00AE2768">
        <w:rPr>
          <w:rFonts w:ascii="GHEA Grapalat" w:hAnsi="GHEA Grapalat" w:cs="Sylfaen"/>
          <w:sz w:val="20"/>
          <w:lang w:val="hy-AM"/>
        </w:rPr>
        <w:t>մասին</w:t>
      </w:r>
      <w:r w:rsidRPr="00AE2768">
        <w:rPr>
          <w:rFonts w:ascii="GHEA Grapalat" w:hAnsi="GHEA Grapalat" w:cs="Sylfaen"/>
          <w:sz w:val="20"/>
          <w:lang w:val="af-ZA"/>
        </w:rPr>
        <w:t xml:space="preserve"> </w:t>
      </w:r>
      <w:r w:rsidRPr="00AE2768">
        <w:rPr>
          <w:rFonts w:ascii="GHEA Grapalat" w:hAnsi="GHEA Grapalat" w:cs="Sylfaen"/>
          <w:sz w:val="20"/>
          <w:lang w:val="hy-AM"/>
        </w:rPr>
        <w:t>ծանուցումը</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նախագիծ</w:t>
      </w:r>
      <w:r w:rsidRPr="00AE2768">
        <w:rPr>
          <w:rFonts w:ascii="GHEA Grapalat" w:hAnsi="GHEA Grapalat" w:cs="Sylfaen"/>
          <w:sz w:val="20"/>
        </w:rPr>
        <w:t>ն</w:t>
      </w:r>
      <w:r w:rsidRPr="00AE2768">
        <w:rPr>
          <w:rFonts w:ascii="GHEA Grapalat" w:hAnsi="GHEA Grapalat" w:cs="Sylfaen"/>
          <w:sz w:val="20"/>
          <w:lang w:val="af-ZA"/>
        </w:rPr>
        <w:t xml:space="preserve"> </w:t>
      </w:r>
      <w:r w:rsidRPr="00AE2768">
        <w:rPr>
          <w:rFonts w:ascii="GHEA Grapalat" w:hAnsi="GHEA Grapalat" w:cs="Sylfaen"/>
          <w:sz w:val="20"/>
          <w:lang w:val="hy-AM"/>
        </w:rPr>
        <w:t>ստանալուց</w:t>
      </w:r>
      <w:r w:rsidRPr="00AE2768">
        <w:rPr>
          <w:rFonts w:ascii="GHEA Grapalat" w:hAnsi="GHEA Grapalat" w:cs="Sylfaen"/>
          <w:sz w:val="20"/>
          <w:lang w:val="af-ZA"/>
        </w:rPr>
        <w:t xml:space="preserve"> </w:t>
      </w:r>
      <w:r w:rsidRPr="00AE2768">
        <w:rPr>
          <w:rFonts w:ascii="GHEA Grapalat" w:hAnsi="GHEA Grapalat" w:cs="Sylfaen"/>
          <w:sz w:val="20"/>
          <w:lang w:val="hy-AM"/>
        </w:rPr>
        <w:t>հետո</w:t>
      </w:r>
      <w:r w:rsidRPr="00AE2768">
        <w:rPr>
          <w:rFonts w:ascii="GHEA Grapalat" w:hAnsi="GHEA Grapalat" w:cs="Sylfaen"/>
          <w:sz w:val="20"/>
          <w:lang w:val="af-ZA"/>
        </w:rPr>
        <w:t xml:space="preserve">` 10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hy-AM"/>
        </w:rPr>
        <w:t>օրվա</w:t>
      </w:r>
      <w:r w:rsidRPr="00AE2768">
        <w:rPr>
          <w:rFonts w:ascii="GHEA Grapalat" w:hAnsi="GHEA Grapalat" w:cs="Sylfaen"/>
          <w:sz w:val="20"/>
          <w:lang w:val="af-ZA"/>
        </w:rPr>
        <w:t xml:space="preserve"> </w:t>
      </w:r>
      <w:r w:rsidRPr="00AE2768">
        <w:rPr>
          <w:rFonts w:ascii="GHEA Grapalat" w:hAnsi="GHEA Grapalat" w:cs="Sylfaen"/>
          <w:sz w:val="20"/>
          <w:lang w:val="hy-AM"/>
        </w:rPr>
        <w:t>ընթացքում</w:t>
      </w:r>
      <w:r w:rsidRPr="00AE2768">
        <w:rPr>
          <w:rFonts w:ascii="GHEA Grapalat" w:hAnsi="GHEA Grapalat" w:cs="Sylfaen"/>
          <w:sz w:val="20"/>
          <w:lang w:val="af-ZA"/>
        </w:rPr>
        <w:t xml:space="preserve"> </w:t>
      </w:r>
      <w:r w:rsidRPr="00AE2768">
        <w:rPr>
          <w:rFonts w:ascii="GHEA Grapalat" w:hAnsi="GHEA Grapalat" w:cs="Sylfaen"/>
          <w:sz w:val="20"/>
          <w:lang w:val="hy-AM"/>
        </w:rPr>
        <w:t>չի</w:t>
      </w:r>
      <w:r w:rsidRPr="00AE2768">
        <w:rPr>
          <w:rFonts w:ascii="GHEA Grapalat" w:hAnsi="GHEA Grapalat" w:cs="Sylfaen"/>
          <w:sz w:val="20"/>
          <w:lang w:val="af-ZA"/>
        </w:rPr>
        <w:t xml:space="preserve"> </w:t>
      </w:r>
      <w:r w:rsidRPr="00AE2768">
        <w:rPr>
          <w:rFonts w:ascii="GHEA Grapalat" w:hAnsi="GHEA Grapalat" w:cs="Sylfaen"/>
          <w:sz w:val="20"/>
          <w:lang w:val="hy-AM"/>
        </w:rPr>
        <w:t>ստորագրում</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պայմանագիրը</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պ</w:t>
      </w:r>
      <w:r w:rsidRPr="00AE2768">
        <w:rPr>
          <w:rFonts w:ascii="GHEA Grapalat" w:hAnsi="GHEA Grapalat" w:cs="Sylfaen"/>
          <w:sz w:val="20"/>
          <w:lang w:val="ru-RU"/>
        </w:rPr>
        <w:t>ատվիրատուին</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ներկայացնում</w:t>
      </w:r>
      <w:r w:rsidRPr="00AE2768">
        <w:rPr>
          <w:rFonts w:ascii="GHEA Grapalat" w:hAnsi="GHEA Grapalat" w:cs="Sylfaen"/>
          <w:sz w:val="20"/>
          <w:lang w:val="af-ZA"/>
        </w:rPr>
        <w:t xml:space="preserve"> որակավորման և </w:t>
      </w:r>
      <w:r w:rsidRPr="00AE2768">
        <w:rPr>
          <w:rFonts w:ascii="GHEA Grapalat" w:hAnsi="GHEA Grapalat" w:cs="Sylfaen"/>
          <w:sz w:val="20"/>
          <w:lang w:val="ru-RU"/>
        </w:rPr>
        <w:t>պայմանագրի</w:t>
      </w:r>
      <w:r w:rsidRPr="00AE2768">
        <w:rPr>
          <w:rFonts w:ascii="GHEA Grapalat" w:hAnsi="GHEA Grapalat" w:cs="Sylfaen"/>
          <w:sz w:val="20"/>
          <w:lang w:val="af-ZA"/>
        </w:rPr>
        <w:t xml:space="preserve"> </w:t>
      </w:r>
      <w:r w:rsidRPr="00AE2768">
        <w:rPr>
          <w:rFonts w:ascii="GHEA Grapalat" w:hAnsi="GHEA Grapalat" w:cs="Sylfaen"/>
          <w:sz w:val="20"/>
        </w:rPr>
        <w:t>ապահովումը</w:t>
      </w:r>
      <w:r w:rsidRPr="00AE2768">
        <w:rPr>
          <w:rFonts w:ascii="GHEA Grapalat" w:hAnsi="GHEA Grapalat" w:cs="Sylfaen"/>
          <w:sz w:val="20"/>
          <w:lang w:val="af-ZA"/>
        </w:rPr>
        <w:t>,</w:t>
      </w:r>
      <w:r w:rsidRPr="00AE2768">
        <w:rPr>
          <w:rFonts w:ascii="GHEA Grapalat" w:hAnsi="GHEA Grapalat" w:cs="Sylfaen"/>
          <w:i/>
          <w:sz w:val="20"/>
          <w:lang w:val="af-ZA"/>
        </w:rPr>
        <w:t xml:space="preserve"> </w:t>
      </w:r>
      <w:r w:rsidRPr="00AE2768">
        <w:rPr>
          <w:rFonts w:ascii="GHEA Grapalat" w:hAnsi="GHEA Grapalat" w:cs="Sylfaen"/>
          <w:sz w:val="20"/>
          <w:lang w:val="hy-AM"/>
        </w:rPr>
        <w:t>ապա նա զրկվում է պայմանագիրը ստորագրելու իրավունքից։</w:t>
      </w:r>
      <w:r w:rsidRPr="00AE2768">
        <w:rPr>
          <w:rFonts w:ascii="GHEA Grapalat" w:hAnsi="GHEA Grapalat" w:cs="Sylfaen"/>
          <w:sz w:val="20"/>
          <w:lang w:val="af-ZA"/>
        </w:rPr>
        <w:t xml:space="preserve"> </w:t>
      </w:r>
      <w:r w:rsidRPr="00AE2768">
        <w:rPr>
          <w:rFonts w:ascii="GHEA Grapalat" w:hAnsi="GHEA Grapalat" w:cs="Sylfaen"/>
          <w:sz w:val="20"/>
          <w:lang w:val="hy-AM"/>
        </w:rPr>
        <w:t>Պայմանագրով կանխավճար նախատեսվելու դեպքում սույն կետով նախատեսված ժամկետը սահմանվում է 15 աշխատանքային օր:</w:t>
      </w:r>
    </w:p>
    <w:p w14:paraId="5246CBAD" w14:textId="77777777" w:rsidR="002D454A" w:rsidRPr="00AE2768" w:rsidRDefault="002D454A" w:rsidP="002D454A">
      <w:pPr>
        <w:ind w:firstLine="567"/>
        <w:jc w:val="both"/>
        <w:rPr>
          <w:rFonts w:ascii="GHEA Grapalat" w:hAnsi="GHEA Grapalat" w:cs="Sylfaen"/>
          <w:sz w:val="20"/>
          <w:lang w:val="af-ZA"/>
        </w:rPr>
      </w:pPr>
      <w:r w:rsidRPr="00AE2768">
        <w:rPr>
          <w:rFonts w:ascii="GHEA Grapalat" w:hAnsi="GHEA Grapalat" w:cs="Sylfaen"/>
          <w:sz w:val="20"/>
          <w:lang w:val="hy-AM"/>
        </w:rPr>
        <w:t>Ընդ</w:t>
      </w:r>
      <w:r w:rsidRPr="00AE2768">
        <w:rPr>
          <w:rFonts w:ascii="GHEA Grapalat" w:hAnsi="GHEA Grapalat" w:cs="Sylfaen"/>
          <w:sz w:val="20"/>
          <w:lang w:val="af-ZA"/>
        </w:rPr>
        <w:t xml:space="preserve"> </w:t>
      </w:r>
      <w:r w:rsidRPr="00AE2768">
        <w:rPr>
          <w:rFonts w:ascii="GHEA Grapalat" w:hAnsi="GHEA Grapalat" w:cs="Sylfaen"/>
          <w:sz w:val="20"/>
          <w:lang w:val="hy-AM"/>
        </w:rPr>
        <w:t>որում</w:t>
      </w:r>
      <w:r w:rsidRPr="00AE2768">
        <w:rPr>
          <w:rFonts w:ascii="GHEA Grapalat" w:hAnsi="GHEA Grapalat" w:cs="Sylfaen"/>
          <w:sz w:val="20"/>
          <w:lang w:val="af-ZA"/>
        </w:rPr>
        <w:t xml:space="preserve"> </w:t>
      </w:r>
      <w:r w:rsidRPr="00AE2768">
        <w:rPr>
          <w:rFonts w:ascii="GHEA Grapalat" w:hAnsi="GHEA Grapalat" w:cs="Sylfaen"/>
          <w:sz w:val="20"/>
          <w:lang w:val="hy-AM"/>
        </w:rPr>
        <w:t xml:space="preserve">ընտրված մասնակցի կողմից հաստատված պայմանագրի նախագիծը </w:t>
      </w:r>
      <w:r w:rsidRPr="00AE2768">
        <w:rPr>
          <w:rFonts w:ascii="GHEA Grapalat" w:hAnsi="GHEA Grapalat" w:cs="Sylfaen"/>
          <w:sz w:val="20"/>
        </w:rPr>
        <w:t>պ</w:t>
      </w:r>
      <w:r w:rsidRPr="00AE2768">
        <w:rPr>
          <w:rFonts w:ascii="GHEA Grapalat" w:hAnsi="GHEA Grapalat" w:cs="Sylfaen"/>
          <w:sz w:val="20"/>
          <w:lang w:val="hy-AM"/>
        </w:rPr>
        <w:t xml:space="preserve">ատվիրատուին ներկայացվում է գրավոր և դրա ներկայացման գրությունը հաշվառվում է </w:t>
      </w:r>
      <w:r w:rsidRPr="00AE2768">
        <w:rPr>
          <w:rFonts w:ascii="GHEA Grapalat" w:hAnsi="GHEA Grapalat" w:cs="Sylfaen"/>
          <w:sz w:val="20"/>
        </w:rPr>
        <w:t>պ</w:t>
      </w:r>
      <w:r w:rsidRPr="00AE2768">
        <w:rPr>
          <w:rFonts w:ascii="GHEA Grapalat" w:hAnsi="GHEA Grapalat" w:cs="Sylfaen"/>
          <w:sz w:val="20"/>
          <w:lang w:val="hy-AM"/>
        </w:rPr>
        <w:t>ատվիրատուի փաստաթղթաշրջանառության համակարգում:  Պատվիրատուի ղեկավարի կողմից պայմանագրի նախագիծը հաստատվում է այդ իրավասության առաջացմանը հաջորդող երկու աշխատանքային օրվա ընթացքում</w:t>
      </w:r>
      <w:r w:rsidRPr="00AE2768">
        <w:rPr>
          <w:rFonts w:ascii="GHEA Grapalat" w:hAnsi="GHEA Grapalat" w:cs="Sylfaen"/>
          <w:sz w:val="20"/>
          <w:lang w:val="af-ZA"/>
        </w:rPr>
        <w:t xml:space="preserve"> </w:t>
      </w:r>
      <w:r w:rsidRPr="00AE2768">
        <w:rPr>
          <w:rFonts w:ascii="GHEA Grapalat" w:hAnsi="GHEA Grapalat" w:cs="Sylfaen"/>
          <w:sz w:val="20"/>
        </w:rPr>
        <w:t>և</w:t>
      </w:r>
      <w:r w:rsidRPr="00AE2768">
        <w:rPr>
          <w:rFonts w:ascii="GHEA Grapalat" w:hAnsi="GHEA Grapalat" w:cs="Sylfaen"/>
          <w:sz w:val="20"/>
          <w:lang w:val="af-ZA"/>
        </w:rPr>
        <w:t xml:space="preserve"> </w:t>
      </w:r>
      <w:r w:rsidRPr="00AE2768">
        <w:rPr>
          <w:rFonts w:ascii="GHEA Grapalat" w:hAnsi="GHEA Grapalat" w:cs="Sylfaen"/>
          <w:sz w:val="20"/>
        </w:rPr>
        <w:t>հաստատմանը</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օրը</w:t>
      </w:r>
      <w:r w:rsidRPr="00AE2768">
        <w:rPr>
          <w:rFonts w:ascii="GHEA Grapalat" w:hAnsi="GHEA Grapalat" w:cs="Sylfaen"/>
          <w:sz w:val="20"/>
          <w:lang w:val="af-ZA"/>
        </w:rPr>
        <w:t xml:space="preserve"> </w:t>
      </w:r>
      <w:r w:rsidRPr="00AE2768">
        <w:rPr>
          <w:rFonts w:ascii="GHEA Grapalat" w:hAnsi="GHEA Grapalat" w:cs="Sylfaen"/>
          <w:sz w:val="20"/>
        </w:rPr>
        <w:t>ուղեկցող</w:t>
      </w:r>
      <w:r w:rsidRPr="00AE2768">
        <w:rPr>
          <w:rFonts w:ascii="GHEA Grapalat" w:hAnsi="GHEA Grapalat" w:cs="Sylfaen"/>
          <w:sz w:val="20"/>
          <w:lang w:val="af-ZA"/>
        </w:rPr>
        <w:t xml:space="preserve"> </w:t>
      </w:r>
      <w:r w:rsidRPr="00AE2768">
        <w:rPr>
          <w:rFonts w:ascii="GHEA Grapalat" w:hAnsi="GHEA Grapalat" w:cs="Sylfaen"/>
          <w:sz w:val="20"/>
        </w:rPr>
        <w:t>գրությամբ</w:t>
      </w:r>
      <w:r w:rsidRPr="00AE2768">
        <w:rPr>
          <w:rFonts w:ascii="GHEA Grapalat" w:hAnsi="GHEA Grapalat" w:cs="Sylfaen"/>
          <w:sz w:val="20"/>
          <w:lang w:val="af-ZA"/>
        </w:rPr>
        <w:t xml:space="preserve"> </w:t>
      </w:r>
      <w:r w:rsidRPr="00AE2768">
        <w:rPr>
          <w:rFonts w:ascii="GHEA Grapalat" w:hAnsi="GHEA Grapalat" w:cs="Sylfaen"/>
          <w:sz w:val="20"/>
        </w:rPr>
        <w:t>տրամադրվում</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ընտրված</w:t>
      </w:r>
      <w:r w:rsidRPr="00AE2768">
        <w:rPr>
          <w:rFonts w:ascii="GHEA Grapalat" w:hAnsi="GHEA Grapalat" w:cs="Sylfaen"/>
          <w:sz w:val="20"/>
          <w:lang w:val="af-ZA"/>
        </w:rPr>
        <w:t xml:space="preserve"> </w:t>
      </w:r>
      <w:r w:rsidRPr="00AE2768">
        <w:rPr>
          <w:rFonts w:ascii="GHEA Grapalat" w:hAnsi="GHEA Grapalat" w:cs="Sylfaen"/>
          <w:sz w:val="20"/>
        </w:rPr>
        <w:t>մասնակցին</w:t>
      </w:r>
      <w:r w:rsidRPr="00AE2768">
        <w:rPr>
          <w:rFonts w:ascii="GHEA Grapalat" w:hAnsi="GHEA Grapalat" w:cs="Sylfaen"/>
          <w:sz w:val="20"/>
          <w:lang w:val="hy-AM"/>
        </w:rPr>
        <w:t>:</w:t>
      </w:r>
    </w:p>
    <w:p w14:paraId="010081B9" w14:textId="77777777" w:rsidR="002D454A" w:rsidRPr="00AE2768" w:rsidRDefault="002D454A" w:rsidP="002D454A">
      <w:pPr>
        <w:pStyle w:val="a3"/>
        <w:spacing w:line="240" w:lineRule="auto"/>
        <w:ind w:firstLine="567"/>
        <w:rPr>
          <w:rFonts w:ascii="GHEA Grapalat" w:hAnsi="GHEA Grapalat" w:cs="Sylfaen"/>
          <w:i w:val="0"/>
          <w:szCs w:val="24"/>
          <w:lang w:val="af-ZA"/>
        </w:rPr>
      </w:pPr>
      <w:r>
        <w:rPr>
          <w:rFonts w:ascii="GHEA Grapalat" w:hAnsi="GHEA Grapalat" w:cs="Sylfaen"/>
          <w:i w:val="0"/>
          <w:szCs w:val="24"/>
          <w:lang w:val="hy-AM"/>
        </w:rPr>
        <w:t>8</w:t>
      </w:r>
      <w:r w:rsidRPr="00AE2768">
        <w:rPr>
          <w:rFonts w:ascii="GHEA Grapalat" w:hAnsi="GHEA Grapalat" w:cs="Sylfaen"/>
          <w:i w:val="0"/>
          <w:szCs w:val="24"/>
          <w:lang w:val="af-ZA"/>
        </w:rPr>
        <w:t xml:space="preserve">.5 </w:t>
      </w:r>
      <w:r w:rsidRPr="00AE2768">
        <w:rPr>
          <w:rFonts w:ascii="GHEA Grapalat" w:hAnsi="GHEA Grapalat" w:cs="Sylfaen"/>
          <w:i w:val="0"/>
          <w:szCs w:val="24"/>
          <w:lang w:val="ru-RU"/>
        </w:rPr>
        <w:t>Մինչև</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սույն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հրավերի</w:t>
      </w:r>
      <w:r w:rsidRPr="00AE2768">
        <w:rPr>
          <w:rFonts w:ascii="GHEA Grapalat" w:hAnsi="GHEA Grapalat" w:cs="Sylfaen"/>
          <w:i w:val="0"/>
          <w:szCs w:val="24"/>
          <w:lang w:val="af-ZA"/>
        </w:rPr>
        <w:t xml:space="preserve"> 1-ին մասի 9</w:t>
      </w:r>
      <w:r w:rsidRPr="00AE2768">
        <w:rPr>
          <w:rFonts w:ascii="GHEA Grapalat" w:hAnsi="GHEA Grapalat" w:cs="Sylfaen"/>
          <w:i w:val="0"/>
          <w:szCs w:val="24"/>
          <w:lang w:val="hy-AM"/>
        </w:rPr>
        <w:t>.</w:t>
      </w:r>
      <w:r w:rsidRPr="00AB6289">
        <w:rPr>
          <w:rFonts w:ascii="GHEA Grapalat" w:hAnsi="GHEA Grapalat" w:cs="Sylfaen"/>
          <w:i w:val="0"/>
          <w:szCs w:val="24"/>
          <w:lang w:val="af-ZA"/>
        </w:rPr>
        <w:t>4</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կետով</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նախատեսված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ժամկետի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ավարտը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կողմերի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համաձայնությամբ</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պայմանագրի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նախագծում</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կատարվել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փոփոխություններ</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սակայն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դրանք</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չեն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կարող</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հանգեցնել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գնման</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առարկայի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բնութագրերի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փոփոխմանը</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ներառյալ</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ընտրված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մասնակցի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առաջարկած</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գնի</w:t>
      </w:r>
      <w:r w:rsidRPr="00AE2768">
        <w:rPr>
          <w:rFonts w:ascii="GHEA Grapalat" w:hAnsi="GHEA Grapalat" w:cs="Sylfaen"/>
          <w:i w:val="0"/>
          <w:szCs w:val="24"/>
          <w:lang w:val="af-ZA"/>
        </w:rPr>
        <w:t xml:space="preserve"> </w:t>
      </w:r>
      <w:r w:rsidRPr="00AE2768">
        <w:rPr>
          <w:rFonts w:ascii="GHEA Grapalat" w:hAnsi="GHEA Grapalat" w:cs="Sylfaen"/>
          <w:i w:val="0"/>
          <w:szCs w:val="24"/>
          <w:lang w:val="ru-RU"/>
        </w:rPr>
        <w:t>ավելացմանը։</w:t>
      </w:r>
      <w:r w:rsidRPr="00AE2768">
        <w:rPr>
          <w:rFonts w:ascii="GHEA Mariam" w:hAnsi="GHEA Mariam"/>
          <w:spacing w:val="-8"/>
          <w:lang w:val="af-ZA"/>
        </w:rPr>
        <w:t xml:space="preserve"> </w:t>
      </w:r>
    </w:p>
    <w:p w14:paraId="4FE35308" w14:textId="77777777" w:rsidR="00096865" w:rsidRPr="00095A8A" w:rsidRDefault="00096865" w:rsidP="00EF3662">
      <w:pPr>
        <w:jc w:val="center"/>
        <w:rPr>
          <w:rFonts w:ascii="GHEA Grapalat" w:hAnsi="GHEA Grapalat"/>
          <w:b/>
          <w:iCs/>
          <w:sz w:val="20"/>
          <w:lang w:val="af-ZA"/>
        </w:rPr>
      </w:pPr>
    </w:p>
    <w:p w14:paraId="0CC74355" w14:textId="77777777" w:rsidR="002D454A" w:rsidRPr="00AE2768" w:rsidRDefault="002D454A" w:rsidP="002D454A">
      <w:pPr>
        <w:jc w:val="center"/>
        <w:rPr>
          <w:rFonts w:ascii="GHEA Grapalat" w:hAnsi="GHEA Grapalat" w:cs="Arial"/>
          <w:b/>
          <w:iCs/>
          <w:sz w:val="20"/>
          <w:lang w:val="af-ZA"/>
        </w:rPr>
      </w:pPr>
      <w:r>
        <w:rPr>
          <w:rFonts w:ascii="GHEA Grapalat" w:hAnsi="GHEA Grapalat"/>
          <w:b/>
          <w:iCs/>
          <w:sz w:val="20"/>
          <w:lang w:val="hy-AM"/>
        </w:rPr>
        <w:t>9</w:t>
      </w:r>
      <w:r w:rsidRPr="00AE2768">
        <w:rPr>
          <w:rFonts w:ascii="GHEA Grapalat" w:hAnsi="GHEA Grapalat"/>
          <w:b/>
          <w:iCs/>
          <w:sz w:val="20"/>
          <w:lang w:val="af-ZA"/>
        </w:rPr>
        <w:t xml:space="preserve">. </w:t>
      </w:r>
      <w:r w:rsidRPr="00AE2768">
        <w:rPr>
          <w:rFonts w:ascii="GHEA Grapalat" w:hAnsi="GHEA Grapalat" w:cs="Sylfaen"/>
          <w:b/>
          <w:iCs/>
          <w:sz w:val="20"/>
          <w:lang w:val="hy-AM"/>
        </w:rPr>
        <w:t>ՈՐԱԿԱՎՈՐՄԱՆ</w:t>
      </w:r>
      <w:r w:rsidRPr="00AE2768">
        <w:rPr>
          <w:rFonts w:ascii="GHEA Grapalat" w:hAnsi="GHEA Grapalat" w:cs="Arial"/>
          <w:b/>
          <w:iCs/>
          <w:sz w:val="20"/>
          <w:lang w:val="af-ZA"/>
        </w:rPr>
        <w:t xml:space="preserve"> </w:t>
      </w:r>
      <w:r w:rsidRPr="00AE2768">
        <w:rPr>
          <w:rFonts w:ascii="GHEA Grapalat" w:hAnsi="GHEA Grapalat" w:cs="Sylfaen"/>
          <w:b/>
          <w:iCs/>
          <w:sz w:val="20"/>
          <w:lang w:val="hy-AM"/>
        </w:rPr>
        <w:t>ԵՎ</w:t>
      </w:r>
      <w:r w:rsidRPr="00AE2768">
        <w:rPr>
          <w:rFonts w:ascii="GHEA Grapalat" w:hAnsi="GHEA Grapalat" w:cs="Sylfaen"/>
          <w:b/>
          <w:iCs/>
          <w:sz w:val="20"/>
          <w:lang w:val="af-ZA"/>
        </w:rPr>
        <w:t xml:space="preserve"> ՊԱՅՄԱՆԱԳՐԻ</w:t>
      </w:r>
      <w:r w:rsidRPr="00AE2768">
        <w:rPr>
          <w:rFonts w:ascii="GHEA Grapalat" w:hAnsi="GHEA Grapalat" w:cs="Sylfaen"/>
          <w:b/>
          <w:iCs/>
          <w:sz w:val="20"/>
          <w:lang w:val="hy-AM"/>
        </w:rPr>
        <w:t xml:space="preserve"> </w:t>
      </w:r>
      <w:r w:rsidRPr="00AE2768">
        <w:rPr>
          <w:rFonts w:ascii="GHEA Grapalat" w:hAnsi="GHEA Grapalat" w:cs="Sylfaen"/>
          <w:b/>
          <w:iCs/>
          <w:sz w:val="20"/>
          <w:lang w:val="af-ZA"/>
        </w:rPr>
        <w:t>ԱՊԱՀՈՎՈՒՄ</w:t>
      </w:r>
      <w:r w:rsidRPr="00AE2768">
        <w:rPr>
          <w:rFonts w:ascii="GHEA Grapalat" w:hAnsi="GHEA Grapalat" w:cs="Sylfaen"/>
          <w:b/>
          <w:iCs/>
          <w:sz w:val="20"/>
          <w:lang w:val="hy-AM"/>
        </w:rPr>
        <w:t>ՆԵՐ</w:t>
      </w:r>
      <w:r w:rsidRPr="00AE2768">
        <w:rPr>
          <w:rFonts w:ascii="GHEA Grapalat" w:hAnsi="GHEA Grapalat" w:cs="Sylfaen"/>
          <w:b/>
          <w:iCs/>
          <w:sz w:val="20"/>
          <w:lang w:val="af-ZA"/>
        </w:rPr>
        <w:t>Ը</w:t>
      </w:r>
      <w:r w:rsidRPr="00AE2768">
        <w:rPr>
          <w:rFonts w:ascii="GHEA Grapalat" w:hAnsi="GHEA Grapalat" w:cs="Arial"/>
          <w:b/>
          <w:iCs/>
          <w:sz w:val="20"/>
          <w:lang w:val="af-ZA"/>
        </w:rPr>
        <w:t xml:space="preserve"> </w:t>
      </w:r>
    </w:p>
    <w:p w14:paraId="536EBFA3" w14:textId="77777777" w:rsidR="002D454A" w:rsidRPr="00AE2768" w:rsidRDefault="002D454A" w:rsidP="002D454A">
      <w:pPr>
        <w:jc w:val="center"/>
        <w:rPr>
          <w:rFonts w:ascii="GHEA Grapalat" w:hAnsi="GHEA Grapalat"/>
          <w:b/>
          <w:iCs/>
          <w:sz w:val="20"/>
          <w:lang w:val="af-ZA"/>
        </w:rPr>
      </w:pPr>
    </w:p>
    <w:p w14:paraId="5ABAAD0D" w14:textId="77777777" w:rsidR="002D454A" w:rsidRPr="00AE2768" w:rsidRDefault="002D454A" w:rsidP="002D454A">
      <w:pPr>
        <w:ind w:firstLine="567"/>
        <w:jc w:val="both"/>
        <w:rPr>
          <w:rFonts w:ascii="GHEA Grapalat" w:hAnsi="GHEA Grapalat" w:cs="Sylfaen"/>
          <w:sz w:val="20"/>
          <w:lang w:val="af-ZA"/>
        </w:rPr>
      </w:pPr>
      <w:r>
        <w:rPr>
          <w:rFonts w:ascii="GHEA Grapalat" w:hAnsi="GHEA Grapalat"/>
          <w:iCs/>
          <w:sz w:val="20"/>
          <w:lang w:val="hy-AM"/>
        </w:rPr>
        <w:t>9</w:t>
      </w:r>
      <w:r w:rsidRPr="00AE2768">
        <w:rPr>
          <w:rFonts w:ascii="GHEA Grapalat" w:hAnsi="GHEA Grapalat"/>
          <w:iCs/>
          <w:sz w:val="20"/>
          <w:lang w:val="af-ZA"/>
        </w:rPr>
        <w:t>.</w:t>
      </w:r>
      <w:r w:rsidRPr="00AE2768">
        <w:rPr>
          <w:rFonts w:ascii="GHEA Grapalat" w:hAnsi="GHEA Grapalat" w:cs="Sylfaen"/>
          <w:sz w:val="20"/>
          <w:lang w:val="af-ZA"/>
        </w:rPr>
        <w:t xml:space="preserve">1 </w:t>
      </w:r>
      <w:r w:rsidRPr="00AE2768">
        <w:rPr>
          <w:rFonts w:ascii="GHEA Grapalat" w:hAnsi="GHEA Grapalat" w:cs="Sylfaen"/>
          <w:sz w:val="20"/>
          <w:lang w:val="hy-AM"/>
        </w:rPr>
        <w:t>Որակավորման</w:t>
      </w:r>
      <w:r w:rsidRPr="00AE2768">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hy-AM"/>
        </w:rPr>
        <w:t>պ</w:t>
      </w:r>
      <w:r w:rsidRPr="00AE2768">
        <w:rPr>
          <w:rFonts w:ascii="GHEA Grapalat" w:hAnsi="GHEA Grapalat" w:cs="Sylfaen"/>
          <w:sz w:val="20"/>
          <w:lang w:val="ru-RU"/>
        </w:rPr>
        <w:t>այմանագրի</w:t>
      </w:r>
      <w:r w:rsidRPr="00AE2768">
        <w:rPr>
          <w:rFonts w:ascii="GHEA Grapalat" w:hAnsi="GHEA Grapalat" w:cs="Sylfaen"/>
          <w:sz w:val="20"/>
          <w:lang w:val="hy-AM"/>
        </w:rPr>
        <w:t xml:space="preserve"> </w:t>
      </w:r>
      <w:r w:rsidRPr="00AE2768">
        <w:rPr>
          <w:rFonts w:ascii="GHEA Grapalat" w:hAnsi="GHEA Grapalat" w:cs="Sylfaen"/>
          <w:sz w:val="20"/>
          <w:lang w:val="ru-RU"/>
        </w:rPr>
        <w:t>ապահովում</w:t>
      </w:r>
      <w:r w:rsidRPr="00AE2768">
        <w:rPr>
          <w:rFonts w:ascii="GHEA Grapalat" w:hAnsi="GHEA Grapalat" w:cs="Sylfaen"/>
          <w:sz w:val="20"/>
          <w:lang w:val="hy-AM"/>
        </w:rPr>
        <w:t>ները</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ներկայացնելու</w:t>
      </w:r>
      <w:r w:rsidRPr="00AE2768">
        <w:rPr>
          <w:rFonts w:ascii="GHEA Grapalat" w:hAnsi="GHEA Grapalat" w:cs="Sylfaen"/>
          <w:sz w:val="20"/>
          <w:lang w:val="af-ZA"/>
        </w:rPr>
        <w:t xml:space="preserve"> </w:t>
      </w:r>
      <w:r w:rsidRPr="00AE2768">
        <w:rPr>
          <w:rFonts w:ascii="GHEA Grapalat" w:hAnsi="GHEA Grapalat" w:cs="Sylfaen"/>
          <w:sz w:val="20"/>
          <w:lang w:val="ru-RU"/>
        </w:rPr>
        <w:t>պահանջի</w:t>
      </w:r>
      <w:r w:rsidRPr="00AE2768">
        <w:rPr>
          <w:rFonts w:ascii="GHEA Grapalat" w:hAnsi="GHEA Grapalat" w:cs="Sylfaen"/>
          <w:sz w:val="20"/>
          <w:lang w:val="af-ZA"/>
        </w:rPr>
        <w:t xml:space="preserve"> </w:t>
      </w:r>
      <w:r w:rsidRPr="00AE2768">
        <w:rPr>
          <w:rFonts w:ascii="GHEA Grapalat" w:hAnsi="GHEA Grapalat" w:cs="Sylfaen"/>
          <w:sz w:val="20"/>
          <w:lang w:val="ru-RU"/>
        </w:rPr>
        <w:t>հիման</w:t>
      </w:r>
      <w:r w:rsidRPr="00AE2768">
        <w:rPr>
          <w:rFonts w:ascii="GHEA Grapalat" w:hAnsi="GHEA Grapalat" w:cs="Sylfaen"/>
          <w:sz w:val="20"/>
          <w:lang w:val="af-ZA"/>
        </w:rPr>
        <w:t xml:space="preserve"> </w:t>
      </w:r>
      <w:r w:rsidRPr="00AE2768">
        <w:rPr>
          <w:rFonts w:ascii="GHEA Grapalat" w:hAnsi="GHEA Grapalat" w:cs="Sylfaen"/>
          <w:sz w:val="20"/>
          <w:lang w:val="ru-RU"/>
        </w:rPr>
        <w:t>վրա</w:t>
      </w:r>
      <w:r w:rsidRPr="00AE2768">
        <w:rPr>
          <w:rFonts w:ascii="GHEA Grapalat" w:hAnsi="GHEA Grapalat" w:cs="Sylfaen"/>
          <w:sz w:val="20"/>
          <w:lang w:val="af-ZA"/>
        </w:rPr>
        <w:t xml:space="preserve">, </w:t>
      </w:r>
      <w:r w:rsidRPr="00AE2768">
        <w:rPr>
          <w:rFonts w:ascii="GHEA Grapalat" w:hAnsi="GHEA Grapalat" w:cs="Sylfaen"/>
          <w:sz w:val="20"/>
          <w:lang w:val="ru-RU"/>
        </w:rPr>
        <w:t>այն</w:t>
      </w:r>
      <w:r w:rsidRPr="00AE2768">
        <w:rPr>
          <w:rFonts w:ascii="GHEA Grapalat" w:hAnsi="GHEA Grapalat" w:cs="Sylfaen"/>
          <w:sz w:val="20"/>
          <w:lang w:val="af-ZA"/>
        </w:rPr>
        <w:t xml:space="preserve"> </w:t>
      </w:r>
      <w:r w:rsidRPr="00AE2768">
        <w:rPr>
          <w:rFonts w:ascii="GHEA Grapalat" w:hAnsi="GHEA Grapalat" w:cs="Sylfaen"/>
          <w:sz w:val="20"/>
          <w:lang w:val="ru-RU"/>
        </w:rPr>
        <w:t>ստանալու</w:t>
      </w:r>
      <w:r w:rsidRPr="00AE2768">
        <w:rPr>
          <w:rFonts w:ascii="GHEA Grapalat" w:hAnsi="GHEA Grapalat" w:cs="Sylfaen"/>
          <w:sz w:val="20"/>
          <w:lang w:val="af-ZA"/>
        </w:rPr>
        <w:t xml:space="preserve"> </w:t>
      </w:r>
      <w:r w:rsidRPr="00AE2768">
        <w:rPr>
          <w:rFonts w:ascii="GHEA Grapalat" w:hAnsi="GHEA Grapalat" w:cs="Sylfaen"/>
          <w:sz w:val="20"/>
          <w:lang w:val="ru-RU"/>
        </w:rPr>
        <w:t>օրվանից</w:t>
      </w:r>
      <w:r w:rsidRPr="00AE2768">
        <w:rPr>
          <w:rFonts w:ascii="GHEA Grapalat" w:hAnsi="GHEA Grapalat" w:cs="Sylfaen"/>
          <w:sz w:val="20"/>
          <w:lang w:val="af-ZA"/>
        </w:rPr>
        <w:t xml:space="preserve"> 10, իսկ կնքվելիք պայմանագրով կանխավճար նախատեսված լինելու դեպքում  15  աշխատանքային </w:t>
      </w:r>
      <w:r w:rsidRPr="00AE2768">
        <w:rPr>
          <w:rFonts w:ascii="GHEA Grapalat" w:hAnsi="GHEA Grapalat" w:cs="Sylfaen"/>
          <w:sz w:val="20"/>
          <w:lang w:val="ru-RU"/>
        </w:rPr>
        <w:t>օրվա</w:t>
      </w:r>
      <w:r w:rsidRPr="00AE2768">
        <w:rPr>
          <w:rFonts w:ascii="GHEA Grapalat" w:hAnsi="GHEA Grapalat" w:cs="Sylfaen"/>
          <w:sz w:val="20"/>
          <w:lang w:val="af-ZA"/>
        </w:rPr>
        <w:t xml:space="preserve"> </w:t>
      </w:r>
      <w:r w:rsidRPr="00AE2768">
        <w:rPr>
          <w:rFonts w:ascii="GHEA Grapalat" w:hAnsi="GHEA Grapalat" w:cs="Sylfaen"/>
          <w:sz w:val="20"/>
          <w:lang w:val="ru-RU"/>
        </w:rPr>
        <w:t>ընթացքում</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lang w:val="ru-RU"/>
        </w:rPr>
        <w:t>մասնակիցը</w:t>
      </w:r>
      <w:r w:rsidRPr="00AE2768">
        <w:rPr>
          <w:rFonts w:ascii="GHEA Grapalat" w:hAnsi="GHEA Grapalat" w:cs="Sylfaen"/>
          <w:sz w:val="20"/>
          <w:lang w:val="af-ZA"/>
        </w:rPr>
        <w:t xml:space="preserve"> </w:t>
      </w:r>
      <w:r w:rsidRPr="00AE2768">
        <w:rPr>
          <w:rFonts w:ascii="GHEA Grapalat" w:hAnsi="GHEA Grapalat" w:cs="Sylfaen"/>
          <w:sz w:val="20"/>
          <w:lang w:val="ru-RU"/>
        </w:rPr>
        <w:t>պարտավոր</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ներկայացնել</w:t>
      </w:r>
      <w:r w:rsidRPr="00AE2768">
        <w:rPr>
          <w:rFonts w:ascii="GHEA Grapalat" w:hAnsi="GHEA Grapalat" w:cs="Sylfaen"/>
          <w:sz w:val="20"/>
          <w:lang w:val="af-ZA"/>
        </w:rPr>
        <w:t xml:space="preserve"> </w:t>
      </w:r>
      <w:r w:rsidRPr="00AE2768">
        <w:rPr>
          <w:rFonts w:ascii="GHEA Grapalat" w:hAnsi="GHEA Grapalat" w:cs="Sylfaen"/>
          <w:sz w:val="20"/>
          <w:lang w:val="hy-AM"/>
        </w:rPr>
        <w:t>որակավորման</w:t>
      </w:r>
      <w:r w:rsidRPr="00AB6289">
        <w:rPr>
          <w:rFonts w:ascii="GHEA Grapalat" w:hAnsi="GHEA Grapalat" w:cs="Sylfaen"/>
          <w:sz w:val="20"/>
          <w:lang w:val="af-ZA"/>
        </w:rPr>
        <w:t xml:space="preserve"> </w:t>
      </w:r>
      <w:r w:rsidRPr="00AE2768">
        <w:rPr>
          <w:rFonts w:ascii="GHEA Grapalat" w:hAnsi="GHEA Grapalat" w:cs="Sylfaen"/>
          <w:sz w:val="20"/>
          <w:lang w:val="hy-AM"/>
        </w:rPr>
        <w:t>և</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hy-AM"/>
        </w:rPr>
        <w:t xml:space="preserve"> </w:t>
      </w:r>
      <w:r w:rsidRPr="00AE2768">
        <w:rPr>
          <w:rFonts w:ascii="GHEA Grapalat" w:hAnsi="GHEA Grapalat" w:cs="Sylfaen"/>
          <w:sz w:val="20"/>
          <w:lang w:val="ru-RU"/>
        </w:rPr>
        <w:t>ապահովում</w:t>
      </w:r>
      <w:r w:rsidRPr="00AE2768">
        <w:rPr>
          <w:rFonts w:ascii="GHEA Grapalat" w:hAnsi="GHEA Grapalat" w:cs="Sylfaen"/>
          <w:sz w:val="20"/>
          <w:lang w:val="hy-AM"/>
        </w:rPr>
        <w:t>ներ</w:t>
      </w:r>
      <w:r w:rsidRPr="00AE2768">
        <w:rPr>
          <w:rFonts w:ascii="GHEA Grapalat" w:hAnsi="GHEA Grapalat" w:cs="Sylfaen"/>
          <w:sz w:val="20"/>
          <w:lang w:val="ru-RU"/>
        </w:rPr>
        <w:t>։</w:t>
      </w:r>
      <w:r w:rsidRPr="00AE2768">
        <w:rPr>
          <w:rFonts w:ascii="GHEA Grapalat" w:hAnsi="GHEA Grapalat" w:cs="Sylfaen"/>
          <w:sz w:val="20"/>
          <w:lang w:val="af-ZA"/>
        </w:rPr>
        <w:t xml:space="preserve"> </w:t>
      </w:r>
      <w:r w:rsidRPr="00AE2768">
        <w:rPr>
          <w:rFonts w:ascii="GHEA Grapalat" w:hAnsi="GHEA Grapalat" w:cs="Sylfaen"/>
          <w:sz w:val="20"/>
          <w:lang w:val="ru-RU"/>
        </w:rPr>
        <w:t>Ընտրված</w:t>
      </w:r>
      <w:r w:rsidRPr="00AE2768">
        <w:rPr>
          <w:rFonts w:ascii="GHEA Grapalat" w:hAnsi="GHEA Grapalat" w:cs="Sylfaen"/>
          <w:sz w:val="20"/>
          <w:lang w:val="af-ZA"/>
        </w:rPr>
        <w:t xml:space="preserve"> </w:t>
      </w:r>
      <w:r w:rsidRPr="00AE2768">
        <w:rPr>
          <w:rFonts w:ascii="GHEA Grapalat" w:hAnsi="GHEA Grapalat" w:cs="Sylfaen"/>
          <w:sz w:val="20"/>
          <w:lang w:val="ru-RU"/>
        </w:rPr>
        <w:t>մասնակցի</w:t>
      </w:r>
      <w:r w:rsidRPr="00AE2768">
        <w:rPr>
          <w:rFonts w:ascii="GHEA Grapalat" w:hAnsi="GHEA Grapalat" w:cs="Sylfaen"/>
          <w:sz w:val="20"/>
          <w:lang w:val="af-ZA"/>
        </w:rPr>
        <w:t xml:space="preserve"> </w:t>
      </w:r>
      <w:r w:rsidRPr="00AE2768">
        <w:rPr>
          <w:rFonts w:ascii="GHEA Grapalat" w:hAnsi="GHEA Grapalat" w:cs="Sylfaen"/>
          <w:sz w:val="20"/>
          <w:lang w:val="ru-RU"/>
        </w:rPr>
        <w:t>հետ</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 xml:space="preserve"> </w:t>
      </w:r>
      <w:r w:rsidRPr="00AE2768">
        <w:rPr>
          <w:rFonts w:ascii="GHEA Grapalat" w:hAnsi="GHEA Grapalat" w:cs="Sylfaen"/>
          <w:sz w:val="20"/>
          <w:lang w:val="ru-RU"/>
        </w:rPr>
        <w:t>վերջինս</w:t>
      </w:r>
      <w:r w:rsidRPr="00AE2768">
        <w:rPr>
          <w:rFonts w:ascii="GHEA Grapalat" w:hAnsi="GHEA Grapalat" w:cs="Sylfaen"/>
          <w:sz w:val="20"/>
          <w:lang w:val="af-ZA"/>
        </w:rPr>
        <w:t xml:space="preserve"> </w:t>
      </w:r>
      <w:r w:rsidRPr="00AE2768">
        <w:rPr>
          <w:rFonts w:ascii="GHEA Grapalat" w:hAnsi="GHEA Grapalat" w:cs="Sylfaen"/>
          <w:sz w:val="20"/>
          <w:lang w:val="ru-RU"/>
        </w:rPr>
        <w:t>ներկայացնում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hy-AM"/>
        </w:rPr>
        <w:t>որակավորման և</w:t>
      </w:r>
      <w:r w:rsidRPr="00AE2768">
        <w:rPr>
          <w:rFonts w:ascii="GHEA Grapalat" w:hAnsi="GHEA Grapalat" w:cs="Sylfaen"/>
          <w:sz w:val="20"/>
          <w:lang w:val="af-ZA"/>
        </w:rPr>
        <w:t xml:space="preserve"> </w:t>
      </w:r>
      <w:r w:rsidRPr="00AE2768">
        <w:rPr>
          <w:rFonts w:ascii="GHEA Grapalat" w:hAnsi="GHEA Grapalat" w:cs="Sylfaen"/>
          <w:sz w:val="20"/>
          <w:lang w:val="ru-RU"/>
        </w:rPr>
        <w:t>պայմանագրի</w:t>
      </w:r>
      <w:r w:rsidRPr="00AE2768">
        <w:rPr>
          <w:rFonts w:ascii="GHEA Grapalat" w:hAnsi="GHEA Grapalat" w:cs="Sylfaen"/>
          <w:sz w:val="20"/>
          <w:lang w:val="hy-AM"/>
        </w:rPr>
        <w:t xml:space="preserve"> </w:t>
      </w:r>
      <w:r w:rsidRPr="00AE2768">
        <w:rPr>
          <w:rFonts w:ascii="GHEA Grapalat" w:hAnsi="GHEA Grapalat" w:cs="Sylfaen"/>
          <w:sz w:val="20"/>
          <w:lang w:val="ru-RU"/>
        </w:rPr>
        <w:t>ապահովում</w:t>
      </w:r>
      <w:r w:rsidRPr="00AE2768">
        <w:rPr>
          <w:rFonts w:ascii="GHEA Grapalat" w:hAnsi="GHEA Grapalat" w:cs="Sylfaen"/>
          <w:sz w:val="20"/>
          <w:lang w:val="hy-AM"/>
        </w:rPr>
        <w:t>ներ</w:t>
      </w:r>
      <w:r w:rsidRPr="00AE2768">
        <w:rPr>
          <w:rFonts w:ascii="GHEA Grapalat" w:hAnsi="GHEA Grapalat" w:cs="Sylfaen"/>
          <w:sz w:val="20"/>
        </w:rPr>
        <w:t>ը</w:t>
      </w:r>
      <w:r w:rsidRPr="00AE2768">
        <w:rPr>
          <w:rFonts w:ascii="GHEA Grapalat" w:hAnsi="GHEA Grapalat" w:cs="Sylfaen"/>
          <w:sz w:val="20"/>
          <w:lang w:val="ru-RU"/>
        </w:rPr>
        <w:t>։</w:t>
      </w:r>
    </w:p>
    <w:p w14:paraId="468DA796" w14:textId="77777777" w:rsidR="002D454A" w:rsidRDefault="002D454A" w:rsidP="002D454A">
      <w:pPr>
        <w:ind w:firstLine="567"/>
        <w:jc w:val="both"/>
        <w:rPr>
          <w:rFonts w:ascii="GHEA Grapalat" w:hAnsi="GHEA Grapalat" w:cs="Arial"/>
          <w:sz w:val="20"/>
          <w:lang w:val="hy-AM"/>
        </w:rPr>
      </w:pPr>
      <w:r>
        <w:rPr>
          <w:rFonts w:ascii="GHEA Grapalat" w:hAnsi="GHEA Grapalat" w:cs="Sylfaen"/>
          <w:sz w:val="20"/>
          <w:lang w:val="hy-AM"/>
        </w:rPr>
        <w:t>9</w:t>
      </w:r>
      <w:r w:rsidRPr="00AE2768">
        <w:rPr>
          <w:rFonts w:ascii="GHEA Grapalat" w:hAnsi="GHEA Grapalat" w:cs="Sylfaen"/>
          <w:sz w:val="20"/>
          <w:lang w:val="hy-AM"/>
        </w:rPr>
        <w:t>.2</w:t>
      </w:r>
      <w:r w:rsidRPr="00AE2768">
        <w:rPr>
          <w:rFonts w:ascii="GHEA Grapalat" w:hAnsi="GHEA Grapalat" w:cs="Sylfaen"/>
          <w:sz w:val="20"/>
          <w:lang w:val="af-ZA"/>
        </w:rPr>
        <w:t xml:space="preserve"> </w:t>
      </w:r>
      <w:r w:rsidRPr="00AE2768">
        <w:rPr>
          <w:rFonts w:ascii="GHEA Grapalat" w:hAnsi="GHEA Grapalat" w:cs="Sylfaen"/>
          <w:sz w:val="20"/>
        </w:rPr>
        <w:t>Որակավորման</w:t>
      </w:r>
      <w:r w:rsidRPr="00AE2768">
        <w:rPr>
          <w:rFonts w:ascii="GHEA Grapalat" w:hAnsi="GHEA Grapalat" w:cs="Sylfaen"/>
          <w:sz w:val="20"/>
          <w:lang w:val="af-ZA"/>
        </w:rPr>
        <w:t xml:space="preserve"> </w:t>
      </w:r>
      <w:r w:rsidRPr="00AE2768">
        <w:rPr>
          <w:rFonts w:ascii="GHEA Grapalat" w:hAnsi="GHEA Grapalat" w:cs="Sylfaen"/>
          <w:sz w:val="20"/>
        </w:rPr>
        <w:t>ապահովման</w:t>
      </w:r>
      <w:r w:rsidRPr="00AE2768">
        <w:rPr>
          <w:rFonts w:ascii="GHEA Grapalat" w:hAnsi="GHEA Grapalat" w:cs="Sylfaen"/>
          <w:sz w:val="20"/>
          <w:lang w:val="af-ZA"/>
        </w:rPr>
        <w:t xml:space="preserve"> </w:t>
      </w:r>
      <w:r w:rsidRPr="00AE2768">
        <w:rPr>
          <w:rFonts w:ascii="GHEA Grapalat" w:hAnsi="GHEA Grapalat" w:cs="Sylfaen"/>
          <w:sz w:val="20"/>
        </w:rPr>
        <w:t>չափը</w:t>
      </w:r>
      <w:r w:rsidRPr="00AE2768">
        <w:rPr>
          <w:rFonts w:ascii="GHEA Grapalat" w:hAnsi="GHEA Grapalat" w:cs="Sylfaen"/>
          <w:sz w:val="20"/>
          <w:lang w:val="af-ZA"/>
        </w:rPr>
        <w:t xml:space="preserve"> </w:t>
      </w:r>
      <w:r w:rsidRPr="00AE2768">
        <w:rPr>
          <w:rFonts w:ascii="GHEA Grapalat" w:hAnsi="GHEA Grapalat" w:cs="Sylfaen"/>
          <w:sz w:val="20"/>
        </w:rPr>
        <w:t>հավասար</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ընտրված</w:t>
      </w:r>
      <w:r w:rsidRPr="00AE2768">
        <w:rPr>
          <w:rFonts w:ascii="GHEA Grapalat" w:hAnsi="GHEA Grapalat" w:cs="Sylfaen"/>
          <w:sz w:val="20"/>
          <w:lang w:val="af-ZA"/>
        </w:rPr>
        <w:t xml:space="preserve"> </w:t>
      </w:r>
      <w:r w:rsidRPr="00AE2768">
        <w:rPr>
          <w:rFonts w:ascii="GHEA Grapalat" w:hAnsi="GHEA Grapalat" w:cs="Sylfaen"/>
          <w:sz w:val="20"/>
        </w:rPr>
        <w:t>մասնակցի</w:t>
      </w:r>
      <w:r w:rsidRPr="00AE2768">
        <w:rPr>
          <w:rFonts w:ascii="GHEA Grapalat" w:hAnsi="GHEA Grapalat" w:cs="Sylfaen"/>
          <w:sz w:val="20"/>
          <w:lang w:val="af-ZA"/>
        </w:rPr>
        <w:t xml:space="preserve"> </w:t>
      </w:r>
      <w:r w:rsidRPr="00AE2768">
        <w:rPr>
          <w:rFonts w:ascii="GHEA Grapalat" w:hAnsi="GHEA Grapalat" w:cs="Sylfaen"/>
          <w:sz w:val="20"/>
        </w:rPr>
        <w:t>գնային</w:t>
      </w:r>
      <w:r w:rsidRPr="00AE2768">
        <w:rPr>
          <w:rFonts w:ascii="GHEA Grapalat" w:hAnsi="GHEA Grapalat" w:cs="Sylfaen"/>
          <w:sz w:val="20"/>
          <w:lang w:val="af-ZA"/>
        </w:rPr>
        <w:t xml:space="preserve"> </w:t>
      </w:r>
      <w:r w:rsidRPr="00AE2768">
        <w:rPr>
          <w:rFonts w:ascii="GHEA Grapalat" w:hAnsi="GHEA Grapalat" w:cs="Sylfaen"/>
          <w:sz w:val="20"/>
        </w:rPr>
        <w:t>առաջարկի</w:t>
      </w:r>
      <w:r w:rsidRPr="000A361F">
        <w:rPr>
          <w:rFonts w:ascii="GHEA Grapalat" w:hAnsi="GHEA Grapalat" w:cs="Sylfaen"/>
          <w:sz w:val="20"/>
          <w:lang w:val="af-ZA"/>
        </w:rPr>
        <w:t xml:space="preserve"> 15</w:t>
      </w:r>
      <w:r w:rsidRPr="00AE2768">
        <w:rPr>
          <w:rFonts w:ascii="GHEA Grapalat" w:hAnsi="GHEA Grapalat" w:cs="Sylfaen"/>
          <w:sz w:val="20"/>
          <w:lang w:val="af-ZA"/>
        </w:rPr>
        <w:t xml:space="preserve"> </w:t>
      </w:r>
      <w:r>
        <w:rPr>
          <w:rFonts w:ascii="GHEA Grapalat" w:hAnsi="GHEA Grapalat" w:cs="Sylfaen"/>
          <w:sz w:val="20"/>
          <w:lang w:val="hy-AM"/>
        </w:rPr>
        <w:t xml:space="preserve">տոկոսի </w:t>
      </w:r>
      <w:r w:rsidRPr="00AE2768">
        <w:rPr>
          <w:rFonts w:ascii="GHEA Grapalat" w:hAnsi="GHEA Grapalat" w:cs="Sylfaen"/>
          <w:sz w:val="20"/>
        </w:rPr>
        <w:t>չափին</w:t>
      </w:r>
      <w:r w:rsidRPr="00AE2768">
        <w:rPr>
          <w:rFonts w:ascii="GHEA Grapalat" w:hAnsi="GHEA Grapalat" w:cs="Sylfaen"/>
          <w:sz w:val="20"/>
          <w:lang w:val="af-ZA"/>
        </w:rPr>
        <w:t xml:space="preserve">: </w:t>
      </w:r>
      <w:r w:rsidRPr="00AE2768">
        <w:rPr>
          <w:rFonts w:ascii="GHEA Grapalat" w:hAnsi="GHEA Grapalat" w:cs="Sylfaen"/>
          <w:sz w:val="20"/>
        </w:rPr>
        <w:t>Որակավորման</w:t>
      </w:r>
      <w:r w:rsidRPr="00AE2768">
        <w:rPr>
          <w:rFonts w:ascii="GHEA Grapalat" w:hAnsi="GHEA Grapalat" w:cs="Sylfaen"/>
          <w:sz w:val="20"/>
          <w:lang w:val="af-ZA"/>
        </w:rPr>
        <w:t xml:space="preserve"> </w:t>
      </w:r>
      <w:r w:rsidRPr="00AE2768">
        <w:rPr>
          <w:rFonts w:ascii="GHEA Grapalat" w:hAnsi="GHEA Grapalat" w:cs="Sylfaen"/>
          <w:sz w:val="20"/>
        </w:rPr>
        <w:t>ապահովումը</w:t>
      </w:r>
      <w:r w:rsidRPr="00AE2768">
        <w:rPr>
          <w:rFonts w:ascii="GHEA Grapalat" w:hAnsi="GHEA Grapalat" w:cs="Sylfaen"/>
          <w:sz w:val="20"/>
          <w:lang w:val="af-ZA"/>
        </w:rPr>
        <w:t xml:space="preserve"> </w:t>
      </w:r>
      <w:r w:rsidRPr="00AE2768">
        <w:rPr>
          <w:rFonts w:ascii="GHEA Grapalat" w:hAnsi="GHEA Grapalat" w:cs="Sylfaen"/>
          <w:sz w:val="20"/>
        </w:rPr>
        <w:t>ներկայացվում</w:t>
      </w:r>
      <w:r w:rsidRPr="004656BB">
        <w:rPr>
          <w:rFonts w:ascii="GHEA Grapalat" w:hAnsi="GHEA Grapalat" w:cs="Sylfaen"/>
          <w:sz w:val="20"/>
          <w:lang w:val="af-ZA"/>
        </w:rPr>
        <w:t xml:space="preserve"> </w:t>
      </w:r>
      <w:r w:rsidRPr="00AE2768">
        <w:rPr>
          <w:rFonts w:ascii="GHEA Grapalat" w:hAnsi="GHEA Grapalat" w:cs="Sylfaen"/>
          <w:sz w:val="20"/>
        </w:rPr>
        <w:t>է</w:t>
      </w:r>
      <w:r w:rsidRPr="004656BB">
        <w:rPr>
          <w:rFonts w:ascii="GHEA Grapalat" w:hAnsi="GHEA Grapalat" w:cs="Sylfaen"/>
          <w:sz w:val="20"/>
          <w:lang w:val="af-ZA"/>
        </w:rPr>
        <w:t xml:space="preserve"> </w:t>
      </w:r>
      <w:r w:rsidRPr="007E1B78">
        <w:rPr>
          <w:rFonts w:ascii="GHEA Grapalat" w:hAnsi="GHEA Grapalat" w:cs="Sylfaen"/>
          <w:sz w:val="20"/>
        </w:rPr>
        <w:t>միակողմանի</w:t>
      </w:r>
      <w:r w:rsidRPr="004656BB">
        <w:rPr>
          <w:rFonts w:ascii="GHEA Grapalat" w:hAnsi="GHEA Grapalat" w:cs="Sylfaen"/>
          <w:sz w:val="20"/>
          <w:lang w:val="af-ZA"/>
        </w:rPr>
        <w:t xml:space="preserve"> </w:t>
      </w:r>
      <w:r w:rsidRPr="007E1B78">
        <w:rPr>
          <w:rFonts w:ascii="GHEA Grapalat" w:hAnsi="GHEA Grapalat" w:cs="Sylfaen"/>
          <w:sz w:val="20"/>
        </w:rPr>
        <w:t>հաստատված</w:t>
      </w:r>
      <w:r w:rsidRPr="004656BB">
        <w:rPr>
          <w:rFonts w:ascii="GHEA Grapalat" w:hAnsi="GHEA Grapalat" w:cs="Sylfaen"/>
          <w:sz w:val="20"/>
          <w:lang w:val="af-ZA"/>
        </w:rPr>
        <w:t xml:space="preserve"> </w:t>
      </w:r>
      <w:r w:rsidRPr="007E1B78">
        <w:rPr>
          <w:rFonts w:ascii="GHEA Grapalat" w:hAnsi="GHEA Grapalat" w:cs="Sylfaen"/>
          <w:sz w:val="20"/>
        </w:rPr>
        <w:t>հայտարարության՝</w:t>
      </w:r>
      <w:r w:rsidRPr="004656BB">
        <w:rPr>
          <w:rFonts w:ascii="GHEA Grapalat" w:hAnsi="GHEA Grapalat" w:cs="Sylfaen"/>
          <w:sz w:val="20"/>
          <w:lang w:val="af-ZA"/>
        </w:rPr>
        <w:t xml:space="preserve"> </w:t>
      </w:r>
      <w:r w:rsidRPr="007E1B78">
        <w:rPr>
          <w:rFonts w:ascii="GHEA Grapalat" w:hAnsi="GHEA Grapalat" w:cs="Sylfaen"/>
          <w:sz w:val="20"/>
        </w:rPr>
        <w:t>տուժանքի</w:t>
      </w:r>
      <w:r w:rsidRPr="004656BB">
        <w:rPr>
          <w:rFonts w:ascii="GHEA Grapalat" w:hAnsi="GHEA Grapalat" w:cs="Sylfaen"/>
          <w:sz w:val="20"/>
          <w:lang w:val="af-ZA"/>
        </w:rPr>
        <w:t xml:space="preserve"> (</w:t>
      </w:r>
      <w:r w:rsidRPr="007E1B78">
        <w:rPr>
          <w:rFonts w:ascii="GHEA Grapalat" w:hAnsi="GHEA Grapalat" w:cs="Sylfaen"/>
          <w:sz w:val="20"/>
        </w:rPr>
        <w:t>հավելված</w:t>
      </w:r>
      <w:r w:rsidRPr="004656BB">
        <w:rPr>
          <w:rFonts w:ascii="GHEA Grapalat" w:hAnsi="GHEA Grapalat" w:cs="Sylfaen"/>
          <w:sz w:val="20"/>
          <w:lang w:val="af-ZA"/>
        </w:rPr>
        <w:t xml:space="preserve"> 4.2) </w:t>
      </w:r>
      <w:r w:rsidRPr="007E1B78">
        <w:rPr>
          <w:rFonts w:ascii="GHEA Grapalat" w:hAnsi="GHEA Grapalat" w:cs="Sylfaen"/>
          <w:sz w:val="20"/>
        </w:rPr>
        <w:t>կամ</w:t>
      </w:r>
      <w:r w:rsidRPr="004656BB">
        <w:rPr>
          <w:rFonts w:ascii="GHEA Grapalat" w:hAnsi="GHEA Grapalat" w:cs="Sylfaen"/>
          <w:sz w:val="20"/>
          <w:lang w:val="af-ZA"/>
        </w:rPr>
        <w:t xml:space="preserve"> </w:t>
      </w:r>
      <w:r w:rsidRPr="007E1B78">
        <w:rPr>
          <w:rFonts w:ascii="GHEA Grapalat" w:hAnsi="GHEA Grapalat" w:cs="Sylfaen"/>
          <w:sz w:val="20"/>
        </w:rPr>
        <w:t>կանխիկ</w:t>
      </w:r>
      <w:r w:rsidRPr="004656BB">
        <w:rPr>
          <w:rFonts w:ascii="GHEA Grapalat" w:hAnsi="GHEA Grapalat" w:cs="Sylfaen"/>
          <w:sz w:val="20"/>
          <w:lang w:val="af-ZA"/>
        </w:rPr>
        <w:t xml:space="preserve"> </w:t>
      </w:r>
      <w:r w:rsidRPr="007E1B78">
        <w:rPr>
          <w:rFonts w:ascii="GHEA Grapalat" w:hAnsi="GHEA Grapalat" w:cs="Sylfaen"/>
          <w:sz w:val="20"/>
        </w:rPr>
        <w:t>փողի</w:t>
      </w:r>
      <w:r w:rsidRPr="004656BB">
        <w:rPr>
          <w:rFonts w:ascii="GHEA Grapalat" w:hAnsi="GHEA Grapalat" w:cs="Sylfaen"/>
          <w:sz w:val="20"/>
          <w:lang w:val="af-ZA"/>
        </w:rPr>
        <w:t xml:space="preserve"> </w:t>
      </w:r>
      <w:r w:rsidRPr="007E1B78">
        <w:rPr>
          <w:rFonts w:ascii="GHEA Grapalat" w:hAnsi="GHEA Grapalat" w:cs="Sylfaen"/>
          <w:sz w:val="20"/>
        </w:rPr>
        <w:t>ձևով</w:t>
      </w:r>
      <w:r w:rsidRPr="004656BB">
        <w:rPr>
          <w:rFonts w:ascii="GHEA Grapalat" w:hAnsi="GHEA Grapalat" w:cs="Sylfaen"/>
          <w:sz w:val="20"/>
          <w:lang w:val="af-ZA"/>
        </w:rPr>
        <w:t>,</w:t>
      </w:r>
      <w:r w:rsidRPr="00AE2768">
        <w:rPr>
          <w:rFonts w:ascii="GHEA Grapalat" w:hAnsi="GHEA Grapalat" w:cs="Sylfaen"/>
          <w:sz w:val="20"/>
          <w:lang w:val="af-ZA"/>
        </w:rPr>
        <w:t xml:space="preserve"> </w:t>
      </w:r>
      <w:r w:rsidRPr="00AE2768">
        <w:rPr>
          <w:rFonts w:ascii="GHEA Grapalat" w:hAnsi="GHEA Grapalat" w:cs="Sylfaen"/>
          <w:sz w:val="20"/>
        </w:rPr>
        <w:t>որը</w:t>
      </w:r>
      <w:r w:rsidRPr="00AE2768">
        <w:rPr>
          <w:rFonts w:ascii="GHEA Grapalat" w:hAnsi="GHEA Grapalat" w:cs="Sylfaen"/>
          <w:sz w:val="20"/>
          <w:lang w:val="af-ZA"/>
        </w:rPr>
        <w:t xml:space="preserve"> </w:t>
      </w:r>
      <w:r w:rsidRPr="00AE2768">
        <w:rPr>
          <w:rFonts w:ascii="GHEA Grapalat" w:hAnsi="GHEA Grapalat" w:cs="Sylfaen"/>
          <w:sz w:val="20"/>
        </w:rPr>
        <w:t>պետք</w:t>
      </w:r>
      <w:r w:rsidRPr="00AE2768">
        <w:rPr>
          <w:rFonts w:ascii="GHEA Grapalat" w:hAnsi="GHEA Grapalat" w:cs="Sylfaen"/>
          <w:sz w:val="20"/>
          <w:lang w:val="af-ZA"/>
        </w:rPr>
        <w:t xml:space="preserve"> </w:t>
      </w:r>
      <w:r w:rsidRPr="00AE2768">
        <w:rPr>
          <w:rFonts w:ascii="GHEA Grapalat" w:hAnsi="GHEA Grapalat" w:cs="Sylfaen"/>
          <w:sz w:val="20"/>
        </w:rPr>
        <w:t>է</w:t>
      </w:r>
      <w:r w:rsidRPr="00AE2768">
        <w:rPr>
          <w:rFonts w:ascii="GHEA Grapalat" w:hAnsi="GHEA Grapalat" w:cs="Sylfaen"/>
          <w:sz w:val="20"/>
          <w:lang w:val="af-ZA"/>
        </w:rPr>
        <w:t xml:space="preserve"> </w:t>
      </w:r>
      <w:r w:rsidRPr="00AE2768">
        <w:rPr>
          <w:rFonts w:ascii="GHEA Grapalat" w:hAnsi="GHEA Grapalat" w:cs="Sylfaen"/>
          <w:sz w:val="20"/>
        </w:rPr>
        <w:t>վավեր</w:t>
      </w:r>
      <w:r w:rsidRPr="00AE2768">
        <w:rPr>
          <w:rFonts w:ascii="GHEA Grapalat" w:hAnsi="GHEA Grapalat" w:cs="Sylfaen"/>
          <w:sz w:val="20"/>
          <w:lang w:val="af-ZA"/>
        </w:rPr>
        <w:t xml:space="preserve"> </w:t>
      </w:r>
      <w:r w:rsidRPr="00AE2768">
        <w:rPr>
          <w:rFonts w:ascii="GHEA Grapalat" w:hAnsi="GHEA Grapalat" w:cs="Sylfaen"/>
          <w:sz w:val="20"/>
        </w:rPr>
        <w:t>լինի</w:t>
      </w:r>
      <w:r w:rsidRPr="00AE2768">
        <w:rPr>
          <w:rFonts w:ascii="GHEA Grapalat" w:hAnsi="GHEA Grapalat" w:cs="Sylfaen"/>
          <w:sz w:val="20"/>
          <w:lang w:val="af-ZA"/>
        </w:rPr>
        <w:t xml:space="preserve"> </w:t>
      </w:r>
      <w:r w:rsidRPr="00AE2768">
        <w:rPr>
          <w:rFonts w:ascii="GHEA Grapalat" w:hAnsi="GHEA Grapalat" w:cs="Sylfaen"/>
          <w:sz w:val="20"/>
        </w:rPr>
        <w:t>առնվազն</w:t>
      </w:r>
      <w:r w:rsidRPr="00AE2768">
        <w:rPr>
          <w:rFonts w:ascii="GHEA Grapalat" w:hAnsi="GHEA Grapalat" w:cs="Sylfaen"/>
          <w:sz w:val="20"/>
          <w:lang w:val="af-ZA"/>
        </w:rPr>
        <w:t xml:space="preserve"> </w:t>
      </w:r>
      <w:r w:rsidRPr="00AE2768">
        <w:rPr>
          <w:rFonts w:ascii="GHEA Grapalat" w:hAnsi="GHEA Grapalat" w:cs="Sylfaen"/>
          <w:sz w:val="20"/>
        </w:rPr>
        <w:t>մինչև</w:t>
      </w:r>
      <w:r w:rsidRPr="00AE2768">
        <w:rPr>
          <w:rFonts w:ascii="GHEA Grapalat" w:hAnsi="GHEA Grapalat" w:cs="Sylfaen"/>
          <w:sz w:val="20"/>
          <w:lang w:val="af-ZA"/>
        </w:rPr>
        <w:t xml:space="preserve"> </w:t>
      </w:r>
      <w:r w:rsidRPr="00AE2768">
        <w:rPr>
          <w:rFonts w:ascii="GHEA Grapalat" w:hAnsi="GHEA Grapalat" w:cs="Sylfaen"/>
          <w:sz w:val="20"/>
        </w:rPr>
        <w:t>պայմանագրի</w:t>
      </w:r>
      <w:r w:rsidRPr="00AE2768">
        <w:rPr>
          <w:rFonts w:ascii="GHEA Grapalat" w:hAnsi="GHEA Grapalat" w:cs="Sylfaen"/>
          <w:sz w:val="20"/>
          <w:lang w:val="af-ZA"/>
        </w:rPr>
        <w:t xml:space="preserve"> </w:t>
      </w:r>
      <w:r w:rsidRPr="00AE2768">
        <w:rPr>
          <w:rFonts w:ascii="GHEA Grapalat" w:hAnsi="GHEA Grapalat" w:cs="Sylfaen"/>
          <w:sz w:val="20"/>
        </w:rPr>
        <w:t>կատարման</w:t>
      </w:r>
      <w:r w:rsidRPr="00AE2768">
        <w:rPr>
          <w:rFonts w:ascii="GHEA Grapalat" w:hAnsi="GHEA Grapalat" w:cs="Sylfaen"/>
          <w:sz w:val="20"/>
          <w:lang w:val="af-ZA"/>
        </w:rPr>
        <w:t xml:space="preserve"> </w:t>
      </w:r>
      <w:r w:rsidRPr="00AE2768">
        <w:rPr>
          <w:rFonts w:ascii="GHEA Grapalat" w:hAnsi="GHEA Grapalat" w:cs="Sylfaen"/>
          <w:sz w:val="20"/>
        </w:rPr>
        <w:t>արդյունքը</w:t>
      </w:r>
      <w:r w:rsidRPr="00AE2768">
        <w:rPr>
          <w:rFonts w:ascii="GHEA Grapalat" w:hAnsi="GHEA Grapalat" w:cs="Sylfaen"/>
          <w:sz w:val="20"/>
          <w:lang w:val="af-ZA"/>
        </w:rPr>
        <w:t xml:space="preserve"> </w:t>
      </w:r>
      <w:r w:rsidRPr="00AE2768">
        <w:rPr>
          <w:rFonts w:ascii="GHEA Grapalat" w:hAnsi="GHEA Grapalat" w:cs="Sylfaen"/>
          <w:sz w:val="20"/>
        </w:rPr>
        <w:t>պատվիրատուից</w:t>
      </w:r>
      <w:r w:rsidRPr="00AE2768">
        <w:rPr>
          <w:rFonts w:ascii="GHEA Grapalat" w:hAnsi="GHEA Grapalat" w:cs="Sylfaen"/>
          <w:sz w:val="20"/>
          <w:lang w:val="af-ZA"/>
        </w:rPr>
        <w:t xml:space="preserve"> </w:t>
      </w:r>
      <w:r w:rsidRPr="00AE2768">
        <w:rPr>
          <w:rFonts w:ascii="GHEA Grapalat" w:hAnsi="GHEA Grapalat" w:cs="Sylfaen"/>
          <w:sz w:val="20"/>
        </w:rPr>
        <w:t>կողմից</w:t>
      </w:r>
      <w:r w:rsidRPr="00AE2768">
        <w:rPr>
          <w:rFonts w:ascii="GHEA Grapalat" w:hAnsi="GHEA Grapalat" w:cs="Sylfaen"/>
          <w:sz w:val="20"/>
          <w:lang w:val="af-ZA"/>
        </w:rPr>
        <w:t xml:space="preserve"> </w:t>
      </w:r>
      <w:r w:rsidRPr="00AE2768">
        <w:rPr>
          <w:rFonts w:ascii="GHEA Grapalat" w:hAnsi="GHEA Grapalat" w:cs="Sylfaen"/>
          <w:sz w:val="20"/>
        </w:rPr>
        <w:t>ամբողջական</w:t>
      </w:r>
      <w:r w:rsidRPr="00AE2768">
        <w:rPr>
          <w:rFonts w:ascii="GHEA Grapalat" w:hAnsi="GHEA Grapalat" w:cs="Sylfaen"/>
          <w:sz w:val="20"/>
          <w:lang w:val="af-ZA"/>
        </w:rPr>
        <w:t xml:space="preserve"> </w:t>
      </w:r>
      <w:r w:rsidRPr="00AE2768">
        <w:rPr>
          <w:rFonts w:ascii="GHEA Grapalat" w:hAnsi="GHEA Grapalat" w:cs="Sylfaen"/>
          <w:sz w:val="20"/>
        </w:rPr>
        <w:t>ընդունվելու</w:t>
      </w:r>
      <w:r w:rsidRPr="00AE2768">
        <w:rPr>
          <w:rFonts w:ascii="GHEA Grapalat" w:hAnsi="GHEA Grapalat" w:cs="Sylfaen"/>
          <w:sz w:val="20"/>
          <w:lang w:val="af-ZA"/>
        </w:rPr>
        <w:t xml:space="preserve"> </w:t>
      </w:r>
      <w:r w:rsidRPr="00AE2768">
        <w:rPr>
          <w:rFonts w:ascii="GHEA Grapalat" w:hAnsi="GHEA Grapalat" w:cs="Sylfaen"/>
          <w:sz w:val="20"/>
        </w:rPr>
        <w:t>օրվան</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w:t>
      </w:r>
      <w:r>
        <w:rPr>
          <w:rFonts w:ascii="GHEA Grapalat" w:hAnsi="GHEA Grapalat" w:cs="Sylfaen"/>
          <w:sz w:val="20"/>
          <w:lang w:val="hy-AM"/>
        </w:rPr>
        <w:t>9</w:t>
      </w:r>
      <w:r w:rsidRPr="00AE2768">
        <w:rPr>
          <w:rFonts w:ascii="GHEA Grapalat" w:hAnsi="GHEA Grapalat" w:cs="Sylfaen"/>
          <w:sz w:val="20"/>
          <w:lang w:val="af-ZA"/>
        </w:rPr>
        <w:t>0-</w:t>
      </w:r>
      <w:r w:rsidRPr="00AE2768">
        <w:rPr>
          <w:rFonts w:ascii="GHEA Grapalat" w:hAnsi="GHEA Grapalat" w:cs="Sylfaen"/>
          <w:sz w:val="20"/>
        </w:rPr>
        <w:t>րդ</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rPr>
        <w:t>օրը</w:t>
      </w:r>
      <w:r w:rsidRPr="00AE2768">
        <w:rPr>
          <w:rFonts w:ascii="GHEA Grapalat" w:hAnsi="GHEA Grapalat" w:cs="Sylfaen"/>
          <w:sz w:val="20"/>
          <w:lang w:val="af-ZA"/>
        </w:rPr>
        <w:t xml:space="preserve"> </w:t>
      </w:r>
      <w:r w:rsidRPr="00AE2768">
        <w:rPr>
          <w:rFonts w:ascii="GHEA Grapalat" w:hAnsi="GHEA Grapalat" w:cs="Arial"/>
          <w:sz w:val="20"/>
        </w:rPr>
        <w:t>ներառյալ</w:t>
      </w:r>
      <w:r w:rsidRPr="00AE2768">
        <w:rPr>
          <w:rFonts w:ascii="GHEA Grapalat" w:hAnsi="GHEA Grapalat" w:cs="Arial"/>
          <w:sz w:val="20"/>
          <w:lang w:val="af-ZA"/>
        </w:rPr>
        <w:t>:</w:t>
      </w:r>
    </w:p>
    <w:p w14:paraId="4362F37E" w14:textId="77777777" w:rsidR="002D454A" w:rsidRDefault="002D454A" w:rsidP="002D454A">
      <w:pPr>
        <w:ind w:firstLine="567"/>
        <w:jc w:val="both"/>
        <w:rPr>
          <w:rFonts w:ascii="GHEA Grapalat" w:hAnsi="GHEA Grapalat" w:cs="Arial"/>
          <w:sz w:val="20"/>
          <w:lang w:val="hy-AM"/>
        </w:rPr>
      </w:pPr>
      <w:r w:rsidRPr="00BA7FAD">
        <w:rPr>
          <w:rFonts w:ascii="GHEA Grapalat" w:hAnsi="GHEA Grapalat" w:cs="Arial"/>
          <w:sz w:val="20"/>
          <w:lang w:val="hy-AM"/>
        </w:rPr>
        <w:t>Եթե</w:t>
      </w:r>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որակավորման ապահովումը ներկայացվում է</w:t>
      </w:r>
      <w:r w:rsidRPr="00A00439">
        <w:rPr>
          <w:rFonts w:ascii="GHEA Grapalat" w:hAnsi="GHEA Grapalat" w:cs="Arial"/>
          <w:sz w:val="20"/>
          <w:lang w:val="hy-AM"/>
        </w:rPr>
        <w:t xml:space="preserve"> բանկային երաշխիքի</w:t>
      </w:r>
      <w:r w:rsidRPr="00D651D1">
        <w:rPr>
          <w:rFonts w:ascii="GHEA Grapalat" w:hAnsi="GHEA Grapalat" w:cs="Arial"/>
          <w:sz w:val="20"/>
          <w:lang w:val="hy-AM"/>
        </w:rPr>
        <w:t xml:space="preserve"> կամ կանխիկ փողի</w:t>
      </w:r>
      <w:r w:rsidRPr="00A00439">
        <w:rPr>
          <w:rFonts w:ascii="GHEA Grapalat" w:hAnsi="GHEA Grapalat" w:cs="Arial"/>
          <w:sz w:val="20"/>
          <w:lang w:val="hy-AM"/>
        </w:rPr>
        <w:t xml:space="preserve"> ձևով՝</w:t>
      </w:r>
      <w:r w:rsidRPr="00E2073B">
        <w:rPr>
          <w:rFonts w:ascii="GHEA Grapalat" w:hAnsi="GHEA Grapalat" w:cs="Arial"/>
          <w:sz w:val="20"/>
          <w:lang w:val="hy-AM"/>
        </w:rPr>
        <w:t xml:space="preserve"> պայմանագրի ընդհանուր գնի չափով:</w:t>
      </w:r>
      <w:r w:rsidRPr="0065728F">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462405FC" w14:textId="77777777" w:rsidR="002D454A" w:rsidRPr="00C71820" w:rsidRDefault="002D454A" w:rsidP="002D454A">
      <w:pPr>
        <w:pStyle w:val="af4"/>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65728F">
        <w:rPr>
          <w:rFonts w:ascii="GHEA Grapalat" w:hAnsi="GHEA Grapalat" w:cs="Arial"/>
          <w:sz w:val="20"/>
          <w:lang w:val="hy-AM"/>
        </w:rPr>
        <w:t>:</w:t>
      </w:r>
      <w:r w:rsidRPr="00C71820">
        <w:rPr>
          <w:rFonts w:ascii="GHEA Grapalat" w:hAnsi="GHEA Grapalat" w:cs="Arial"/>
          <w:sz w:val="20"/>
          <w:lang w:val="hy-AM"/>
        </w:rPr>
        <w:t>(</w:t>
      </w:r>
    </w:p>
    <w:p w14:paraId="6F066CE3" w14:textId="77777777" w:rsidR="002D454A" w:rsidRPr="00C71820" w:rsidRDefault="002D454A" w:rsidP="002D454A">
      <w:pPr>
        <w:ind w:firstLine="567"/>
        <w:jc w:val="both"/>
        <w:rPr>
          <w:rFonts w:ascii="GHEA Grapalat" w:hAnsi="GHEA Grapalat" w:cs="Arial"/>
          <w:color w:val="FFFFFF"/>
          <w:sz w:val="20"/>
          <w:lang w:val="hy-AM"/>
        </w:rPr>
      </w:pPr>
      <w:r w:rsidRPr="0065728F">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r>
        <w:rPr>
          <w:rFonts w:ascii="GHEA Grapalat" w:hAnsi="GHEA Grapalat" w:cs="Arial"/>
          <w:sz w:val="20"/>
          <w:lang w:val="hy-AM"/>
        </w:rPr>
        <w:t>:</w:t>
      </w:r>
      <w:r w:rsidRPr="00C71820">
        <w:rPr>
          <w:rFonts w:ascii="GHEA Grapalat" w:hAnsi="GHEA Grapalat" w:cs="Sylfaen"/>
          <w:sz w:val="20"/>
          <w:lang w:val="hy-AM"/>
        </w:rPr>
        <w:t xml:space="preserve"> </w:t>
      </w:r>
      <w:r w:rsidRPr="007E1B78">
        <w:rPr>
          <w:rFonts w:ascii="GHEA Grapalat" w:hAnsi="GHEA Grapalat" w:cs="Sylfaen"/>
          <w:sz w:val="20"/>
          <w:lang w:val="hy-AM"/>
        </w:rPr>
        <w:t xml:space="preserve">(հավելված </w:t>
      </w:r>
      <w:r>
        <w:rPr>
          <w:rFonts w:ascii="GHEA Grapalat" w:hAnsi="GHEA Grapalat" w:cs="Sylfaen"/>
          <w:sz w:val="20"/>
          <w:lang w:val="hy-AM"/>
        </w:rPr>
        <w:t>5</w:t>
      </w:r>
      <w:r w:rsidRPr="007E1B78">
        <w:rPr>
          <w:rFonts w:ascii="GHEA Grapalat" w:hAnsi="GHEA Grapalat" w:cs="Sylfaen"/>
          <w:sz w:val="20"/>
          <w:lang w:val="hy-AM"/>
        </w:rPr>
        <w:t>)</w:t>
      </w:r>
    </w:p>
    <w:p w14:paraId="648C2039" w14:textId="77777777" w:rsidR="002D454A" w:rsidRPr="00AE2768" w:rsidRDefault="002D454A" w:rsidP="002D454A">
      <w:pPr>
        <w:ind w:firstLine="567"/>
        <w:jc w:val="both"/>
        <w:rPr>
          <w:rFonts w:ascii="GHEA Grapalat" w:hAnsi="GHEA Grapalat" w:cs="Arial"/>
          <w:sz w:val="20"/>
          <w:lang w:val="hy-AM"/>
        </w:rPr>
      </w:pPr>
      <w:r w:rsidRPr="00AE2768">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6EBD09F0" w14:textId="77777777" w:rsidR="002D454A" w:rsidRPr="00AE2768" w:rsidRDefault="002D454A" w:rsidP="002D454A">
      <w:pPr>
        <w:ind w:firstLine="567"/>
        <w:jc w:val="both"/>
        <w:rPr>
          <w:rFonts w:ascii="GHEA Grapalat" w:hAnsi="GHEA Grapalat" w:cs="Sylfaen"/>
          <w:sz w:val="20"/>
          <w:vertAlign w:val="superscript"/>
          <w:lang w:val="hy-AM"/>
        </w:rPr>
      </w:pPr>
      <w:r>
        <w:rPr>
          <w:rFonts w:ascii="GHEA Grapalat" w:hAnsi="GHEA Grapalat" w:cs="Sylfaen"/>
          <w:sz w:val="20"/>
          <w:lang w:val="hy-AM"/>
        </w:rPr>
        <w:t>9</w:t>
      </w:r>
      <w:r w:rsidRPr="00AE2768">
        <w:rPr>
          <w:rFonts w:ascii="GHEA Grapalat" w:hAnsi="GHEA Grapalat" w:cs="Sylfaen"/>
          <w:sz w:val="20"/>
          <w:lang w:val="hy-AM"/>
        </w:rPr>
        <w:t>.3. 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ապահովման</w:t>
      </w:r>
      <w:r w:rsidRPr="00AE2768">
        <w:rPr>
          <w:rFonts w:ascii="GHEA Grapalat" w:hAnsi="GHEA Grapalat" w:cs="Sylfaen"/>
          <w:sz w:val="20"/>
          <w:lang w:val="af-ZA"/>
        </w:rPr>
        <w:t xml:space="preserve"> </w:t>
      </w:r>
      <w:r w:rsidRPr="00AE2768">
        <w:rPr>
          <w:rFonts w:ascii="GHEA Grapalat" w:hAnsi="GHEA Grapalat" w:cs="Sylfaen"/>
          <w:sz w:val="20"/>
          <w:lang w:val="hy-AM"/>
        </w:rPr>
        <w:t>չափը</w:t>
      </w:r>
      <w:r w:rsidRPr="00AE2768">
        <w:rPr>
          <w:rFonts w:ascii="GHEA Grapalat" w:hAnsi="GHEA Grapalat" w:cs="Sylfaen"/>
          <w:sz w:val="20"/>
          <w:lang w:val="af-ZA"/>
        </w:rPr>
        <w:t xml:space="preserve"> </w:t>
      </w:r>
      <w:r w:rsidRPr="00AE2768">
        <w:rPr>
          <w:rFonts w:ascii="GHEA Grapalat" w:hAnsi="GHEA Grapalat" w:cs="Sylfaen"/>
          <w:sz w:val="20"/>
          <w:lang w:val="hy-AM"/>
        </w:rPr>
        <w:t>կազմում</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կնքվելիք </w:t>
      </w:r>
      <w:r w:rsidRPr="00AE2768">
        <w:rPr>
          <w:rFonts w:ascii="GHEA Grapalat" w:hAnsi="GHEA Grapalat" w:cs="Sylfaen"/>
          <w:sz w:val="20"/>
          <w:lang w:val="hy-AM"/>
        </w:rPr>
        <w:t>պայմանագրի</w:t>
      </w:r>
      <w:r w:rsidRPr="00AE2768">
        <w:rPr>
          <w:rFonts w:ascii="GHEA Grapalat" w:hAnsi="GHEA Grapalat" w:cs="Sylfaen"/>
          <w:sz w:val="20"/>
          <w:lang w:val="af-ZA"/>
        </w:rPr>
        <w:t xml:space="preserve"> </w:t>
      </w:r>
      <w:r w:rsidRPr="00AE2768">
        <w:rPr>
          <w:rFonts w:ascii="GHEA Grapalat" w:hAnsi="GHEA Grapalat" w:cs="Sylfaen"/>
          <w:sz w:val="20"/>
          <w:lang w:val="hy-AM"/>
        </w:rPr>
        <w:t>գնի</w:t>
      </w:r>
      <w:r w:rsidRPr="00AE2768">
        <w:rPr>
          <w:rFonts w:ascii="GHEA Grapalat" w:hAnsi="GHEA Grapalat" w:cs="Sylfaen"/>
          <w:sz w:val="20"/>
          <w:lang w:val="af-ZA"/>
        </w:rPr>
        <w:t xml:space="preserve"> 10 </w:t>
      </w:r>
      <w:r w:rsidRPr="00AE2768">
        <w:rPr>
          <w:rFonts w:ascii="GHEA Grapalat" w:hAnsi="GHEA Grapalat" w:cs="Sylfaen"/>
          <w:sz w:val="20"/>
          <w:lang w:val="hy-AM"/>
        </w:rPr>
        <w:t xml:space="preserve">տոկոսը: Պայմանագրի ապահովումը ներկայացվում է </w:t>
      </w:r>
      <w:r w:rsidRPr="007E1B78">
        <w:rPr>
          <w:rFonts w:ascii="GHEA Grapalat" w:hAnsi="GHEA Grapalat" w:cs="Sylfaen"/>
          <w:sz w:val="20"/>
          <w:lang w:val="hy-AM"/>
        </w:rPr>
        <w:t xml:space="preserve">միակողմանի հաստատված հայտարարության՝ տուժանքի (հավելված </w:t>
      </w:r>
      <w:r>
        <w:rPr>
          <w:rFonts w:ascii="GHEA Grapalat" w:hAnsi="GHEA Grapalat" w:cs="Sylfaen"/>
          <w:sz w:val="20"/>
          <w:lang w:val="hy-AM"/>
        </w:rPr>
        <w:t>5.1</w:t>
      </w:r>
      <w:r w:rsidRPr="007E1B78">
        <w:rPr>
          <w:rFonts w:ascii="GHEA Grapalat" w:hAnsi="GHEA Grapalat" w:cs="Sylfaen"/>
          <w:sz w:val="20"/>
          <w:lang w:val="hy-AM"/>
        </w:rPr>
        <w:t>) կամ կանխիկ փողի ձևով</w:t>
      </w:r>
      <w:r>
        <w:rPr>
          <w:rFonts w:ascii="GHEA Grapalat" w:hAnsi="GHEA Grapalat" w:cs="Sylfaen"/>
          <w:sz w:val="20"/>
          <w:lang w:val="hy-AM"/>
        </w:rPr>
        <w:t>:</w:t>
      </w:r>
    </w:p>
    <w:p w14:paraId="65333738" w14:textId="77777777" w:rsidR="002D454A" w:rsidRPr="00AE2768" w:rsidRDefault="002D454A" w:rsidP="002D454A">
      <w:pPr>
        <w:ind w:firstLine="567"/>
        <w:jc w:val="both"/>
        <w:rPr>
          <w:rFonts w:ascii="GHEA Grapalat" w:hAnsi="GHEA Grapalat" w:cs="Arial"/>
          <w:sz w:val="20"/>
          <w:lang w:val="hy-AM"/>
        </w:rPr>
      </w:pPr>
      <w:r w:rsidRPr="00AB6289">
        <w:rPr>
          <w:rFonts w:ascii="GHEA Grapalat" w:hAnsi="GHEA Grapalat" w:cs="Arial"/>
          <w:sz w:val="20"/>
          <w:lang w:val="hy-AM"/>
        </w:rPr>
        <w:t xml:space="preserve">Եթե </w:t>
      </w:r>
      <w:r w:rsidRPr="00AE2768">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ու վերջինիս հետ կնքվող պայմանագրի ընդհանուր գինը գերազանցում է 10 մլն. ՀՀ դրամը, ապա </w:t>
      </w:r>
      <w:r w:rsidRPr="00AB6289">
        <w:rPr>
          <w:rFonts w:ascii="GHEA Grapalat" w:hAnsi="GHEA Grapalat" w:cs="Arial"/>
          <w:sz w:val="20"/>
          <w:lang w:val="hy-AM"/>
        </w:rPr>
        <w:t xml:space="preserve">պայմանագրի </w:t>
      </w:r>
      <w:r w:rsidRPr="00AE2768">
        <w:rPr>
          <w:rFonts w:ascii="GHEA Grapalat" w:hAnsi="GHEA Grapalat" w:cs="Arial"/>
          <w:sz w:val="20"/>
          <w:lang w:val="hy-AM"/>
        </w:rPr>
        <w:t>ապահովումը ներկայացվում է բանկային երաշխիքի</w:t>
      </w:r>
      <w:r>
        <w:rPr>
          <w:rFonts w:ascii="GHEA Grapalat" w:hAnsi="GHEA Grapalat" w:cs="Arial"/>
          <w:sz w:val="20"/>
          <w:lang w:val="hy-AM"/>
        </w:rPr>
        <w:t xml:space="preserve"> կամ կանխիկ փողի</w:t>
      </w:r>
      <w:r w:rsidRPr="00AE2768">
        <w:rPr>
          <w:rFonts w:ascii="GHEA Grapalat" w:hAnsi="GHEA Grapalat" w:cs="Arial"/>
          <w:sz w:val="20"/>
          <w:lang w:val="hy-AM"/>
        </w:rPr>
        <w:t xml:space="preserve"> ձևով՝ պայմանագրի ընդհանուր գնի չափով:</w:t>
      </w:r>
    </w:p>
    <w:p w14:paraId="78DA4312" w14:textId="77777777" w:rsidR="002D454A" w:rsidRPr="00AE2768" w:rsidRDefault="002D454A" w:rsidP="002D454A">
      <w:pPr>
        <w:ind w:firstLine="567"/>
        <w:jc w:val="both"/>
        <w:rPr>
          <w:rFonts w:ascii="GHEA Grapalat" w:hAnsi="GHEA Grapalat"/>
          <w:sz w:val="20"/>
          <w:szCs w:val="20"/>
          <w:lang w:val="hy-AM"/>
        </w:rPr>
      </w:pPr>
      <w:r w:rsidRPr="00AE2768">
        <w:rPr>
          <w:rFonts w:ascii="GHEA Grapalat" w:hAnsi="GHEA Grapalat" w:cs="Sylfaen"/>
          <w:sz w:val="20"/>
          <w:lang w:val="hy-AM"/>
        </w:rPr>
        <w:lastRenderedPageBreak/>
        <w:t xml:space="preserve">Պայմանագրի ապահովումը պետք է վավեր լինի առնվազն մինչև կնքվելիք պայմանագրով սահմանվող պարտավորությունների </w:t>
      </w:r>
      <w:r w:rsidRPr="00AB6289">
        <w:rPr>
          <w:rFonts w:ascii="GHEA Grapalat" w:hAnsi="GHEA Grapalat" w:cs="Sylfaen"/>
          <w:sz w:val="20"/>
          <w:lang w:val="hy-AM"/>
        </w:rPr>
        <w:t xml:space="preserve">ամբողջական կատարման վերջին օրվան հաջորդող </w:t>
      </w:r>
      <w:r>
        <w:rPr>
          <w:rFonts w:ascii="GHEA Grapalat" w:hAnsi="GHEA Grapalat" w:cs="Sylfaen"/>
          <w:sz w:val="20"/>
          <w:lang w:val="hy-AM"/>
        </w:rPr>
        <w:t>9</w:t>
      </w:r>
      <w:r w:rsidRPr="00AE2768">
        <w:rPr>
          <w:rFonts w:ascii="GHEA Grapalat" w:hAnsi="GHEA Grapalat" w:cs="Sylfaen"/>
          <w:sz w:val="20"/>
          <w:lang w:val="hy-AM"/>
        </w:rPr>
        <w:t xml:space="preserve">0-րդ </w:t>
      </w:r>
      <w:r w:rsidRPr="00AB6289">
        <w:rPr>
          <w:rFonts w:ascii="GHEA Grapalat" w:hAnsi="GHEA Grapalat" w:cs="Sylfaen"/>
          <w:sz w:val="20"/>
          <w:lang w:val="hy-AM"/>
        </w:rPr>
        <w:t>աշխատանքային</w:t>
      </w:r>
      <w:r w:rsidRPr="00AE2768">
        <w:rPr>
          <w:rFonts w:ascii="GHEA Grapalat" w:hAnsi="GHEA Grapalat" w:cs="Sylfaen"/>
          <w:sz w:val="20"/>
          <w:lang w:val="hy-AM"/>
        </w:rPr>
        <w:t xml:space="preserve"> օրը ներառյալ:</w:t>
      </w:r>
      <w:r w:rsidRPr="00AE2768">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84C00AC" w14:textId="77777777" w:rsidR="002D454A" w:rsidRPr="00AE2768" w:rsidRDefault="002D454A" w:rsidP="002D454A">
      <w:pPr>
        <w:ind w:firstLine="567"/>
        <w:jc w:val="both"/>
        <w:rPr>
          <w:rFonts w:ascii="GHEA Grapalat" w:hAnsi="GHEA Grapalat" w:cs="Arial"/>
          <w:sz w:val="20"/>
          <w:lang w:val="hy-AM"/>
        </w:rPr>
      </w:pPr>
      <w:r w:rsidRPr="00AE2768">
        <w:rPr>
          <w:rFonts w:ascii="GHEA Grapalat" w:hAnsi="GHEA Grapalat"/>
          <w:sz w:val="20"/>
          <w:szCs w:val="20"/>
          <w:lang w:val="hy-AM"/>
        </w:rPr>
        <w:t>Կանխիկ</w:t>
      </w:r>
      <w:r w:rsidRPr="00AE2768">
        <w:rPr>
          <w:rFonts w:ascii="GHEA Grapalat" w:hAnsi="GHEA Grapalat"/>
          <w:sz w:val="20"/>
          <w:szCs w:val="20"/>
          <w:lang w:val="af-ZA"/>
        </w:rPr>
        <w:t xml:space="preserve"> </w:t>
      </w:r>
      <w:r w:rsidRPr="00AE2768">
        <w:rPr>
          <w:rFonts w:ascii="GHEA Grapalat" w:hAnsi="GHEA Grapalat"/>
          <w:sz w:val="20"/>
          <w:szCs w:val="20"/>
          <w:lang w:val="hy-AM"/>
        </w:rPr>
        <w:t>փողի</w:t>
      </w:r>
      <w:r w:rsidRPr="00AE2768">
        <w:rPr>
          <w:rFonts w:ascii="GHEA Grapalat" w:hAnsi="GHEA Grapalat"/>
          <w:sz w:val="20"/>
          <w:szCs w:val="20"/>
          <w:lang w:val="af-ZA"/>
        </w:rPr>
        <w:t xml:space="preserve"> </w:t>
      </w:r>
      <w:r w:rsidRPr="00AE2768">
        <w:rPr>
          <w:rFonts w:ascii="GHEA Grapalat" w:hAnsi="GHEA Grapalat"/>
          <w:sz w:val="20"/>
          <w:szCs w:val="20"/>
          <w:lang w:val="hy-AM"/>
        </w:rPr>
        <w:t>ձևով</w:t>
      </w:r>
      <w:r w:rsidRPr="00AE2768">
        <w:rPr>
          <w:rFonts w:ascii="GHEA Grapalat" w:hAnsi="GHEA Grapalat"/>
          <w:sz w:val="20"/>
          <w:szCs w:val="20"/>
          <w:lang w:val="af-ZA"/>
        </w:rPr>
        <w:t xml:space="preserve"> </w:t>
      </w:r>
      <w:r w:rsidRPr="00AE2768">
        <w:rPr>
          <w:rFonts w:ascii="GHEA Grapalat" w:hAnsi="GHEA Grapalat"/>
          <w:sz w:val="20"/>
          <w:szCs w:val="20"/>
          <w:lang w:val="hy-AM"/>
        </w:rPr>
        <w:t>ներկայացված</w:t>
      </w:r>
      <w:r w:rsidRPr="00AE2768">
        <w:rPr>
          <w:rFonts w:ascii="GHEA Grapalat" w:hAnsi="GHEA Grapalat"/>
          <w:sz w:val="20"/>
          <w:szCs w:val="20"/>
          <w:lang w:val="af-ZA"/>
        </w:rPr>
        <w:t xml:space="preserve"> </w:t>
      </w:r>
      <w:r w:rsidRPr="00AE2768">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46C2BF7E" w14:textId="77777777" w:rsidR="002D454A" w:rsidRPr="00C27455" w:rsidRDefault="002D454A" w:rsidP="002D454A">
      <w:pPr>
        <w:ind w:firstLine="567"/>
        <w:jc w:val="both"/>
        <w:rPr>
          <w:rFonts w:ascii="GHEA Grapalat" w:hAnsi="GHEA Grapalat" w:cs="Arial"/>
          <w:sz w:val="20"/>
          <w:lang w:val="hy-AM"/>
        </w:rPr>
      </w:pPr>
      <w:r>
        <w:rPr>
          <w:rFonts w:ascii="GHEA Grapalat" w:hAnsi="GHEA Grapalat" w:cs="Sylfaen"/>
          <w:sz w:val="20"/>
          <w:lang w:val="hy-AM"/>
        </w:rPr>
        <w:t>9</w:t>
      </w:r>
      <w:r w:rsidRPr="00C27455">
        <w:rPr>
          <w:rFonts w:ascii="GHEA Grapalat" w:hAnsi="GHEA Grapalat" w:cs="Sylfaen"/>
          <w:sz w:val="20"/>
          <w:lang w:val="hy-AM"/>
        </w:rPr>
        <w:t xml:space="preserve">.4 </w:t>
      </w:r>
      <w:r w:rsidRPr="00C27455">
        <w:rPr>
          <w:rFonts w:ascii="GHEA Grapalat" w:hAnsi="GHEA Grapalat" w:cs="Arial"/>
          <w:sz w:val="20"/>
          <w:lang w:val="hy-AM"/>
        </w:rPr>
        <w:t>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14:paraId="38392C07" w14:textId="77777777" w:rsidR="002D454A" w:rsidRPr="00C27455" w:rsidRDefault="002D454A" w:rsidP="002D454A">
      <w:pPr>
        <w:ind w:firstLine="567"/>
        <w:jc w:val="both"/>
        <w:rPr>
          <w:rFonts w:ascii="GHEA Grapalat" w:hAnsi="GHEA Grapalat" w:cs="Arial"/>
          <w:sz w:val="20"/>
          <w:lang w:val="hy-AM"/>
        </w:rPr>
      </w:pPr>
      <w:r w:rsidRPr="00C27455">
        <w:rPr>
          <w:rFonts w:ascii="GHEA Grapalat" w:hAnsi="GHEA Grapalat" w:cs="Arial"/>
          <w:sz w:val="20"/>
          <w:lang w:val="hy-AM"/>
        </w:rPr>
        <w:t xml:space="preserve">- նախատեսված են ֆինանսական միջոցներ, ապա որակավորման ապահովումը հատկացված ֆինանսական միջոցների մասով ներկայացվում է բանկային երաշխիքի </w:t>
      </w:r>
      <w:r>
        <w:rPr>
          <w:rFonts w:ascii="GHEA Grapalat" w:hAnsi="GHEA Grapalat" w:cs="Arial"/>
          <w:sz w:val="20"/>
          <w:lang w:val="hy-AM"/>
        </w:rPr>
        <w:t xml:space="preserve">կամ կանխիկ փողի </w:t>
      </w:r>
      <w:r w:rsidRPr="00C27455">
        <w:rPr>
          <w:rFonts w:ascii="GHEA Grapalat" w:hAnsi="GHEA Grapalat" w:cs="Arial"/>
          <w:sz w:val="20"/>
          <w:lang w:val="hy-AM"/>
        </w:rPr>
        <w:t xml:space="preserve">ձևով, իսկ հետագայում պահանջվող ֆինանսական միջոցների մասով՝ միակողմանի հաստատված հայտարարության` տուժանքի կամ կանխիկ փողի ձևով: </w:t>
      </w:r>
    </w:p>
    <w:p w14:paraId="045AC790" w14:textId="77777777" w:rsidR="002D454A" w:rsidRDefault="002D454A" w:rsidP="002D454A">
      <w:pPr>
        <w:ind w:firstLine="567"/>
        <w:jc w:val="both"/>
        <w:rPr>
          <w:rFonts w:ascii="GHEA Grapalat" w:hAnsi="GHEA Grapalat" w:cs="Arial"/>
          <w:sz w:val="20"/>
          <w:lang w:val="hy-AM"/>
        </w:rPr>
      </w:pPr>
      <w:r w:rsidRPr="00AE2768">
        <w:rPr>
          <w:rFonts w:ascii="GHEA Grapalat" w:hAnsi="GHEA Grapalat" w:cs="Arial"/>
          <w:sz w:val="20"/>
          <w:lang w:val="hy-AM"/>
        </w:rPr>
        <w:t xml:space="preserve">- </w:t>
      </w:r>
      <w:r w:rsidRPr="004B7C30">
        <w:rPr>
          <w:rFonts w:ascii="GHEA Grapalat" w:hAnsi="GHEA Grapalat" w:cs="Arial"/>
          <w:sz w:val="20"/>
          <w:lang w:val="hy-AM"/>
        </w:rPr>
        <w:t>նախատեսված ֆինանսական միջոցները գերազանցում են 10 մլն. ՀՀ դրամը, սակայն պայմանագրի ամբողջական կատ</w:t>
      </w:r>
      <w:r>
        <w:rPr>
          <w:rFonts w:ascii="GHEA Grapalat" w:hAnsi="GHEA Grapalat" w:cs="Arial"/>
          <w:sz w:val="20"/>
          <w:lang w:val="hy-AM"/>
        </w:rPr>
        <w:t>արման համար հետագայում ևս պահան</w:t>
      </w:r>
      <w:r w:rsidRPr="004B7C30">
        <w:rPr>
          <w:rFonts w:ascii="GHEA Grapalat" w:hAnsi="GHEA Grapalat" w:cs="Arial"/>
          <w:sz w:val="20"/>
          <w:lang w:val="hy-AM"/>
        </w:rPr>
        <w:t xml:space="preserve">ջվում են ֆինանսական միջոցներ, ապա պայմանագրի ապահովումը, հատկացված ֆինանսական միջոցների մասով, ներկայացվում է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29A68993" w14:textId="77777777" w:rsidR="002D454A" w:rsidRPr="00AE2768" w:rsidRDefault="002D454A" w:rsidP="002D454A">
      <w:pPr>
        <w:ind w:firstLine="567"/>
        <w:jc w:val="both"/>
        <w:rPr>
          <w:rFonts w:ascii="GHEA Grapalat" w:hAnsi="GHEA Grapalat" w:cs="Sylfaen"/>
          <w:i/>
          <w:sz w:val="20"/>
          <w:lang w:val="af-ZA"/>
        </w:rPr>
      </w:pPr>
      <w:r>
        <w:rPr>
          <w:rFonts w:ascii="GHEA Grapalat" w:hAnsi="GHEA Grapalat" w:cs="Sylfaen"/>
          <w:sz w:val="20"/>
          <w:lang w:val="hy-AM"/>
        </w:rPr>
        <w:t>9</w:t>
      </w:r>
      <w:r w:rsidRPr="00AE2768">
        <w:rPr>
          <w:rFonts w:ascii="GHEA Grapalat" w:hAnsi="GHEA Grapalat" w:cs="Sylfaen"/>
          <w:sz w:val="20"/>
          <w:lang w:val="af-ZA"/>
        </w:rPr>
        <w:t xml:space="preserve">.5 </w:t>
      </w:r>
      <w:r w:rsidRPr="00AE2768">
        <w:rPr>
          <w:rFonts w:ascii="GHEA Grapalat" w:hAnsi="GHEA Grapalat" w:cs="Sylfaen"/>
          <w:sz w:val="20"/>
          <w:lang w:val="hy-AM"/>
        </w:rPr>
        <w:t>Պայմանագրով</w:t>
      </w:r>
      <w:r w:rsidRPr="00AE2768">
        <w:rPr>
          <w:rFonts w:ascii="GHEA Grapalat" w:hAnsi="GHEA Grapalat" w:cs="Sylfaen"/>
          <w:sz w:val="20"/>
          <w:lang w:val="af-ZA"/>
        </w:rPr>
        <w:t xml:space="preserve"> պ</w:t>
      </w:r>
      <w:r w:rsidRPr="00AE2768">
        <w:rPr>
          <w:rFonts w:ascii="GHEA Grapalat" w:hAnsi="GHEA Grapalat" w:cs="Sylfaen"/>
          <w:sz w:val="20"/>
          <w:lang w:val="hy-AM"/>
        </w:rPr>
        <w:t>ատվիրատուի</w:t>
      </w:r>
      <w:r w:rsidRPr="00AE2768">
        <w:rPr>
          <w:rFonts w:ascii="GHEA Grapalat" w:hAnsi="GHEA Grapalat" w:cs="Sylfaen"/>
          <w:sz w:val="20"/>
          <w:lang w:val="af-ZA"/>
        </w:rPr>
        <w:t xml:space="preserve"> </w:t>
      </w:r>
      <w:r w:rsidRPr="00AE2768">
        <w:rPr>
          <w:rFonts w:ascii="GHEA Grapalat" w:hAnsi="GHEA Grapalat" w:cs="Sylfaen"/>
          <w:sz w:val="20"/>
          <w:lang w:val="hy-AM"/>
        </w:rPr>
        <w:t>կողմից</w:t>
      </w:r>
      <w:r w:rsidRPr="00AE2768">
        <w:rPr>
          <w:rFonts w:ascii="GHEA Grapalat" w:hAnsi="GHEA Grapalat" w:cs="Sylfaen"/>
          <w:sz w:val="20"/>
          <w:lang w:val="af-ZA"/>
        </w:rPr>
        <w:t xml:space="preserve"> </w:t>
      </w:r>
      <w:r w:rsidRPr="00AE2768">
        <w:rPr>
          <w:rFonts w:ascii="GHEA Grapalat" w:hAnsi="GHEA Grapalat" w:cs="Sylfaen"/>
          <w:sz w:val="20"/>
          <w:lang w:val="hy-AM"/>
        </w:rPr>
        <w:t>կանխավճար</w:t>
      </w:r>
      <w:r w:rsidRPr="00AE2768">
        <w:rPr>
          <w:rFonts w:ascii="GHEA Grapalat" w:hAnsi="GHEA Grapalat" w:cs="Sylfaen"/>
          <w:sz w:val="20"/>
          <w:lang w:val="af-ZA"/>
        </w:rPr>
        <w:t xml:space="preserve"> </w:t>
      </w:r>
      <w:r w:rsidRPr="00AE2768">
        <w:rPr>
          <w:rFonts w:ascii="GHEA Grapalat" w:hAnsi="GHEA Grapalat" w:cs="Sylfaen"/>
          <w:sz w:val="20"/>
          <w:lang w:val="hy-AM"/>
        </w:rPr>
        <w:t>հատկացվելու</w:t>
      </w:r>
      <w:r w:rsidRPr="00AE2768">
        <w:rPr>
          <w:rFonts w:ascii="GHEA Grapalat" w:hAnsi="GHEA Grapalat" w:cs="Sylfaen"/>
          <w:sz w:val="20"/>
          <w:lang w:val="af-ZA"/>
        </w:rPr>
        <w:t xml:space="preserve"> </w:t>
      </w:r>
      <w:r w:rsidRPr="00AE2768">
        <w:rPr>
          <w:rFonts w:ascii="GHEA Grapalat" w:hAnsi="GHEA Grapalat" w:cs="Sylfaen"/>
          <w:sz w:val="20"/>
          <w:lang w:val="hy-AM"/>
        </w:rPr>
        <w:t>պայման</w:t>
      </w:r>
      <w:r w:rsidRPr="00AE2768">
        <w:rPr>
          <w:rFonts w:ascii="GHEA Grapalat" w:hAnsi="GHEA Grapalat" w:cs="Sylfaen"/>
          <w:sz w:val="20"/>
          <w:lang w:val="af-ZA"/>
        </w:rPr>
        <w:t xml:space="preserve"> </w:t>
      </w:r>
      <w:r w:rsidRPr="00AE2768">
        <w:rPr>
          <w:rFonts w:ascii="GHEA Grapalat" w:hAnsi="GHEA Grapalat" w:cs="Sylfaen"/>
          <w:sz w:val="20"/>
          <w:lang w:val="hy-AM"/>
        </w:rPr>
        <w:t>նախատեսվելու</w:t>
      </w:r>
      <w:r w:rsidRPr="00AE2768">
        <w:rPr>
          <w:rFonts w:ascii="GHEA Grapalat" w:hAnsi="GHEA Grapalat" w:cs="Sylfaen"/>
          <w:sz w:val="20"/>
          <w:lang w:val="af-ZA"/>
        </w:rPr>
        <w:t xml:space="preserve"> </w:t>
      </w:r>
      <w:r w:rsidRPr="00AE2768">
        <w:rPr>
          <w:rFonts w:ascii="GHEA Grapalat" w:hAnsi="GHEA Grapalat" w:cs="Sylfaen"/>
          <w:sz w:val="20"/>
          <w:lang w:val="hy-AM"/>
        </w:rPr>
        <w:t>դեպքում</w:t>
      </w:r>
      <w:r w:rsidRPr="00AE2768">
        <w:rPr>
          <w:rFonts w:ascii="GHEA Grapalat" w:hAnsi="GHEA Grapalat" w:cs="Sylfaen"/>
          <w:sz w:val="20"/>
          <w:lang w:val="af-ZA"/>
        </w:rPr>
        <w:t xml:space="preserve"> </w:t>
      </w:r>
      <w:r w:rsidRPr="00AE2768">
        <w:rPr>
          <w:rFonts w:ascii="GHEA Grapalat" w:hAnsi="GHEA Grapalat" w:cs="Sylfaen"/>
          <w:sz w:val="20"/>
          <w:lang w:val="hy-AM"/>
        </w:rPr>
        <w:t>ընտրված</w:t>
      </w:r>
      <w:r w:rsidRPr="00AE2768">
        <w:rPr>
          <w:rFonts w:ascii="GHEA Grapalat" w:hAnsi="GHEA Grapalat" w:cs="Sylfaen"/>
          <w:sz w:val="20"/>
          <w:lang w:val="af-ZA"/>
        </w:rPr>
        <w:t xml:space="preserve"> </w:t>
      </w:r>
      <w:r w:rsidRPr="00AE2768">
        <w:rPr>
          <w:rFonts w:ascii="GHEA Grapalat" w:hAnsi="GHEA Grapalat" w:cs="Sylfaen"/>
          <w:sz w:val="20"/>
          <w:lang w:val="hy-AM"/>
        </w:rPr>
        <w:t>մասնակիցը</w:t>
      </w:r>
      <w:r w:rsidRPr="00AE2768">
        <w:rPr>
          <w:rFonts w:ascii="GHEA Grapalat" w:hAnsi="GHEA Grapalat" w:cs="Sylfaen"/>
          <w:sz w:val="20"/>
          <w:lang w:val="af-ZA"/>
        </w:rPr>
        <w:t xml:space="preserve"> պ</w:t>
      </w:r>
      <w:r w:rsidRPr="00AE2768">
        <w:rPr>
          <w:rFonts w:ascii="GHEA Grapalat" w:hAnsi="GHEA Grapalat" w:cs="Sylfaen"/>
          <w:sz w:val="20"/>
          <w:lang w:val="hy-AM"/>
        </w:rPr>
        <w:t>ատվիրատուին</w:t>
      </w:r>
      <w:r w:rsidRPr="00AE2768">
        <w:rPr>
          <w:rFonts w:ascii="GHEA Grapalat" w:hAnsi="GHEA Grapalat" w:cs="Sylfaen"/>
          <w:sz w:val="20"/>
          <w:lang w:val="af-ZA"/>
        </w:rPr>
        <w:t xml:space="preserve"> </w:t>
      </w:r>
      <w:r w:rsidRPr="00AE2768">
        <w:rPr>
          <w:rFonts w:ascii="GHEA Grapalat" w:hAnsi="GHEA Grapalat" w:cs="Sylfaen"/>
          <w:sz w:val="20"/>
          <w:lang w:val="hy-AM"/>
        </w:rPr>
        <w:t>է</w:t>
      </w:r>
      <w:r w:rsidRPr="00AE2768">
        <w:rPr>
          <w:rFonts w:ascii="GHEA Grapalat" w:hAnsi="GHEA Grapalat" w:cs="Sylfaen"/>
          <w:sz w:val="20"/>
          <w:lang w:val="af-ZA"/>
        </w:rPr>
        <w:t xml:space="preserve"> </w:t>
      </w:r>
      <w:r w:rsidRPr="00AE2768">
        <w:rPr>
          <w:rFonts w:ascii="GHEA Grapalat" w:hAnsi="GHEA Grapalat" w:cs="Sylfaen"/>
          <w:sz w:val="20"/>
          <w:lang w:val="hy-AM"/>
        </w:rPr>
        <w:t>ներկայացնում</w:t>
      </w:r>
      <w:r w:rsidRPr="00AE2768">
        <w:rPr>
          <w:rFonts w:ascii="GHEA Grapalat" w:hAnsi="GHEA Grapalat" w:cs="Sylfaen"/>
          <w:sz w:val="20"/>
          <w:lang w:val="af-ZA"/>
        </w:rPr>
        <w:t xml:space="preserve"> նաև </w:t>
      </w:r>
      <w:r w:rsidRPr="00AE2768">
        <w:rPr>
          <w:rFonts w:ascii="GHEA Grapalat" w:hAnsi="GHEA Grapalat" w:cs="Sylfaen"/>
          <w:sz w:val="20"/>
          <w:lang w:val="hy-AM"/>
        </w:rPr>
        <w:t>կանխավճարի</w:t>
      </w:r>
      <w:r w:rsidRPr="00AE2768">
        <w:rPr>
          <w:rFonts w:ascii="GHEA Grapalat" w:hAnsi="GHEA Grapalat" w:cs="Sylfaen"/>
          <w:sz w:val="20"/>
          <w:lang w:val="af-ZA"/>
        </w:rPr>
        <w:t xml:space="preserve"> </w:t>
      </w:r>
      <w:r w:rsidRPr="00AE2768">
        <w:rPr>
          <w:rFonts w:ascii="GHEA Grapalat" w:hAnsi="GHEA Grapalat" w:cs="Sylfaen"/>
          <w:sz w:val="20"/>
          <w:lang w:val="hy-AM"/>
        </w:rPr>
        <w:t>ապահովում</w:t>
      </w:r>
      <w:r w:rsidRPr="00AE2768">
        <w:rPr>
          <w:rFonts w:ascii="GHEA Grapalat" w:hAnsi="GHEA Grapalat" w:cs="Sylfaen"/>
          <w:sz w:val="20"/>
          <w:lang w:val="af-ZA"/>
        </w:rPr>
        <w:t xml:space="preserve">` </w:t>
      </w:r>
      <w:r w:rsidRPr="00AE2768">
        <w:rPr>
          <w:rFonts w:ascii="GHEA Grapalat" w:hAnsi="GHEA Grapalat" w:cs="Sylfaen"/>
          <w:sz w:val="20"/>
          <w:lang w:val="hy-AM"/>
        </w:rPr>
        <w:t>կանխավճարի</w:t>
      </w:r>
      <w:r w:rsidRPr="00AE2768">
        <w:rPr>
          <w:rFonts w:ascii="GHEA Grapalat" w:hAnsi="GHEA Grapalat" w:cs="Sylfaen"/>
          <w:sz w:val="20"/>
          <w:lang w:val="af-ZA"/>
        </w:rPr>
        <w:t xml:space="preserve"> </w:t>
      </w:r>
      <w:r w:rsidRPr="00AE2768">
        <w:rPr>
          <w:rFonts w:ascii="GHEA Grapalat" w:hAnsi="GHEA Grapalat" w:cs="Sylfaen"/>
          <w:sz w:val="20"/>
          <w:lang w:val="hy-AM"/>
        </w:rPr>
        <w:t>չափով</w:t>
      </w:r>
      <w:r w:rsidRPr="00AE2768">
        <w:rPr>
          <w:rFonts w:ascii="GHEA Grapalat" w:hAnsi="GHEA Grapalat" w:cs="Sylfaen"/>
          <w:sz w:val="20"/>
          <w:lang w:val="af-ZA"/>
        </w:rPr>
        <w:t xml:space="preserve">, բանկային </w:t>
      </w:r>
      <w:r w:rsidRPr="00AE2768">
        <w:rPr>
          <w:rFonts w:ascii="GHEA Grapalat" w:hAnsi="GHEA Grapalat" w:cs="Sylfaen"/>
          <w:sz w:val="20"/>
          <w:lang w:val="hy-AM"/>
        </w:rPr>
        <w:t>երաշխիքի</w:t>
      </w:r>
      <w:r w:rsidRPr="00380094">
        <w:rPr>
          <w:rFonts w:ascii="GHEA Grapalat" w:hAnsi="GHEA Grapalat" w:cs="Sylfaen"/>
          <w:sz w:val="20"/>
          <w:lang w:val="hy-AM"/>
        </w:rPr>
        <w:t xml:space="preserve"> </w:t>
      </w:r>
      <w:r w:rsidRPr="00AE2768">
        <w:rPr>
          <w:rFonts w:ascii="GHEA Grapalat" w:hAnsi="GHEA Grapalat" w:cs="Sylfaen"/>
          <w:sz w:val="20"/>
          <w:lang w:val="hy-AM"/>
        </w:rPr>
        <w:t>ձևով</w:t>
      </w:r>
      <w:r>
        <w:rPr>
          <w:rFonts w:ascii="GHEA Grapalat" w:hAnsi="GHEA Grapalat" w:cs="Sylfaen"/>
          <w:sz w:val="20"/>
          <w:lang w:val="hy-AM"/>
        </w:rPr>
        <w:t xml:space="preserve"> </w:t>
      </w:r>
      <w:r w:rsidRPr="00380094">
        <w:rPr>
          <w:rFonts w:ascii="GHEA Grapalat" w:hAnsi="GHEA Grapalat" w:cs="Sylfaen"/>
          <w:sz w:val="20"/>
          <w:lang w:val="hy-AM"/>
        </w:rPr>
        <w:t>(հավելված՝ 5</w:t>
      </w:r>
      <w:r w:rsidRPr="00380094">
        <w:rPr>
          <w:rFonts w:ascii="Cambria Math" w:hAnsi="Cambria Math" w:cs="Cambria Math"/>
          <w:sz w:val="20"/>
          <w:lang w:val="hy-AM"/>
        </w:rPr>
        <w:t>․</w:t>
      </w:r>
      <w:r w:rsidRPr="00380094">
        <w:rPr>
          <w:rFonts w:ascii="GHEA Grapalat" w:hAnsi="GHEA Grapalat" w:cs="Sylfaen"/>
          <w:sz w:val="20"/>
          <w:lang w:val="hy-AM"/>
        </w:rPr>
        <w:t>2)</w:t>
      </w:r>
      <w:r w:rsidRPr="00AE2768">
        <w:rPr>
          <w:rFonts w:ascii="GHEA Grapalat" w:hAnsi="GHEA Grapalat" w:cs="Sylfaen"/>
          <w:sz w:val="20"/>
          <w:lang w:val="hy-AM"/>
        </w:rPr>
        <w:t>:</w:t>
      </w:r>
      <w:r w:rsidRPr="00AE2768">
        <w:rPr>
          <w:rFonts w:ascii="GHEA Grapalat" w:hAnsi="GHEA Grapalat" w:cs="Sylfaen"/>
          <w:i/>
          <w:sz w:val="20"/>
          <w:lang w:val="af-ZA"/>
        </w:rPr>
        <w:t xml:space="preserve"> </w:t>
      </w:r>
    </w:p>
    <w:p w14:paraId="74F890F5" w14:textId="77777777" w:rsidR="002D454A" w:rsidRPr="00AE2768" w:rsidRDefault="002D454A" w:rsidP="002D454A">
      <w:pPr>
        <w:ind w:firstLine="567"/>
        <w:jc w:val="both"/>
        <w:rPr>
          <w:rFonts w:ascii="GHEA Grapalat" w:hAnsi="GHEA Grapalat" w:cs="Sylfaen"/>
          <w:sz w:val="20"/>
          <w:lang w:val="af-ZA"/>
        </w:rPr>
      </w:pPr>
      <w:r>
        <w:rPr>
          <w:rFonts w:ascii="GHEA Grapalat" w:hAnsi="GHEA Grapalat" w:cs="Sylfaen"/>
          <w:sz w:val="20"/>
          <w:lang w:val="hy-AM"/>
        </w:rPr>
        <w:t>9</w:t>
      </w:r>
      <w:r w:rsidRPr="00AE2768">
        <w:rPr>
          <w:rFonts w:ascii="GHEA Grapalat" w:hAnsi="GHEA Grapalat" w:cs="Sylfaen"/>
          <w:sz w:val="20"/>
          <w:lang w:val="af-ZA"/>
        </w:rPr>
        <w:t xml:space="preserve">.6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7EDE0EEC" w14:textId="77777777" w:rsidR="002D454A" w:rsidRPr="00AE2768" w:rsidRDefault="002D454A" w:rsidP="002D454A">
      <w:pPr>
        <w:jc w:val="center"/>
        <w:rPr>
          <w:rFonts w:ascii="GHEA Grapalat" w:hAnsi="GHEA Grapalat"/>
          <w:b/>
          <w:szCs w:val="22"/>
          <w:lang w:val="af-ZA"/>
        </w:rPr>
      </w:pPr>
    </w:p>
    <w:p w14:paraId="27EF60C2" w14:textId="77777777" w:rsidR="002D454A" w:rsidRPr="00AE2768" w:rsidRDefault="002D454A" w:rsidP="002D454A">
      <w:pPr>
        <w:jc w:val="center"/>
        <w:rPr>
          <w:rFonts w:ascii="GHEA Grapalat" w:hAnsi="GHEA Grapalat" w:cs="Arial"/>
          <w:b/>
          <w:sz w:val="20"/>
          <w:lang w:val="af-ZA"/>
        </w:rPr>
      </w:pPr>
      <w:r w:rsidRPr="00AE2768">
        <w:rPr>
          <w:rFonts w:ascii="GHEA Grapalat" w:hAnsi="GHEA Grapalat"/>
          <w:b/>
          <w:sz w:val="20"/>
          <w:lang w:val="af-ZA"/>
        </w:rPr>
        <w:t>1</w:t>
      </w:r>
      <w:r>
        <w:rPr>
          <w:rFonts w:ascii="GHEA Grapalat" w:hAnsi="GHEA Grapalat"/>
          <w:b/>
          <w:sz w:val="20"/>
          <w:lang w:val="hy-AM"/>
        </w:rPr>
        <w:t>0</w:t>
      </w:r>
      <w:r w:rsidRPr="00AE2768">
        <w:rPr>
          <w:rFonts w:ascii="GHEA Grapalat" w:hAnsi="GHEA Grapalat"/>
          <w:b/>
          <w:sz w:val="20"/>
          <w:lang w:val="af-ZA"/>
        </w:rPr>
        <w:t xml:space="preserve">. </w:t>
      </w:r>
      <w:r w:rsidRPr="00AE2768">
        <w:rPr>
          <w:rFonts w:ascii="GHEA Grapalat" w:hAnsi="GHEA Grapalat" w:cs="Sylfaen"/>
          <w:b/>
          <w:sz w:val="20"/>
          <w:lang w:val="af-ZA"/>
        </w:rPr>
        <w:t>ԸՆԹԱՑԱԿԱՐԳԸ</w:t>
      </w:r>
      <w:r w:rsidRPr="00AE2768">
        <w:rPr>
          <w:rFonts w:ascii="GHEA Grapalat" w:hAnsi="GHEA Grapalat" w:cs="Arial"/>
          <w:b/>
          <w:sz w:val="20"/>
          <w:lang w:val="af-ZA"/>
        </w:rPr>
        <w:t xml:space="preserve"> </w:t>
      </w:r>
      <w:r w:rsidRPr="00AE2768">
        <w:rPr>
          <w:rFonts w:ascii="GHEA Grapalat" w:hAnsi="GHEA Grapalat" w:cs="Sylfaen"/>
          <w:b/>
          <w:sz w:val="20"/>
          <w:lang w:val="af-ZA"/>
        </w:rPr>
        <w:t>ՉԿԱՅԱՑԱԾ</w:t>
      </w:r>
      <w:r w:rsidRPr="00AE2768">
        <w:rPr>
          <w:rFonts w:ascii="GHEA Grapalat" w:hAnsi="GHEA Grapalat" w:cs="Arial"/>
          <w:b/>
          <w:sz w:val="20"/>
          <w:lang w:val="af-ZA"/>
        </w:rPr>
        <w:t xml:space="preserve"> </w:t>
      </w:r>
      <w:r w:rsidRPr="00AE2768">
        <w:rPr>
          <w:rFonts w:ascii="GHEA Grapalat" w:hAnsi="GHEA Grapalat" w:cs="Sylfaen"/>
          <w:b/>
          <w:sz w:val="20"/>
          <w:lang w:val="af-ZA"/>
        </w:rPr>
        <w:t>ՀԱՅՏԱՐԱՐԵԼԸ</w:t>
      </w:r>
    </w:p>
    <w:p w14:paraId="255FB10B" w14:textId="77777777" w:rsidR="002D454A" w:rsidRPr="00AE2768" w:rsidRDefault="002D454A" w:rsidP="002D454A">
      <w:pPr>
        <w:jc w:val="center"/>
        <w:rPr>
          <w:rFonts w:ascii="GHEA Grapalat" w:hAnsi="GHEA Grapalat"/>
          <w:b/>
          <w:sz w:val="20"/>
          <w:lang w:val="af-ZA"/>
        </w:rPr>
      </w:pPr>
    </w:p>
    <w:p w14:paraId="6317C02C" w14:textId="77777777" w:rsidR="002D454A" w:rsidRPr="00AE2768" w:rsidRDefault="002D454A" w:rsidP="002D454A">
      <w:pPr>
        <w:ind w:firstLine="567"/>
        <w:jc w:val="both"/>
        <w:rPr>
          <w:rFonts w:ascii="GHEA Grapalat" w:hAnsi="GHEA Grapalat" w:cs="Sylfaen"/>
          <w:sz w:val="20"/>
          <w:lang w:val="af-ZA"/>
        </w:rPr>
      </w:pPr>
      <w:r>
        <w:rPr>
          <w:rFonts w:ascii="GHEA Grapalat" w:hAnsi="GHEA Grapalat"/>
          <w:sz w:val="20"/>
          <w:lang w:val="hy-AM"/>
        </w:rPr>
        <w:t>10</w:t>
      </w:r>
      <w:r w:rsidRPr="00AE2768">
        <w:rPr>
          <w:rFonts w:ascii="GHEA Grapalat" w:hAnsi="GHEA Grapalat"/>
          <w:sz w:val="20"/>
          <w:lang w:val="af-ZA"/>
        </w:rPr>
        <w:t>.</w:t>
      </w:r>
      <w:r w:rsidRPr="00AE2768">
        <w:rPr>
          <w:rFonts w:ascii="GHEA Grapalat" w:hAnsi="GHEA Grapalat" w:cs="Sylfaen"/>
          <w:sz w:val="20"/>
          <w:lang w:val="af-ZA"/>
        </w:rPr>
        <w:t xml:space="preserve">1 </w:t>
      </w:r>
      <w:r w:rsidRPr="00AE2768">
        <w:rPr>
          <w:rFonts w:ascii="GHEA Grapalat" w:hAnsi="GHEA Grapalat" w:cs="Sylfaen"/>
          <w:sz w:val="20"/>
          <w:lang w:val="ru-RU"/>
        </w:rPr>
        <w:t>Օրենքի</w:t>
      </w:r>
      <w:r w:rsidRPr="00AE2768">
        <w:rPr>
          <w:rFonts w:ascii="GHEA Grapalat" w:hAnsi="GHEA Grapalat" w:cs="Sylfaen"/>
          <w:sz w:val="20"/>
          <w:lang w:val="af-ZA"/>
        </w:rPr>
        <w:t xml:space="preserve"> 37-</w:t>
      </w:r>
      <w:r w:rsidRPr="00AE2768">
        <w:rPr>
          <w:rFonts w:ascii="GHEA Grapalat" w:hAnsi="GHEA Grapalat" w:cs="Sylfaen"/>
          <w:sz w:val="20"/>
          <w:lang w:val="ru-RU"/>
        </w:rPr>
        <w:t>րդ</w:t>
      </w:r>
      <w:r w:rsidRPr="00AE2768">
        <w:rPr>
          <w:rFonts w:ascii="GHEA Grapalat" w:hAnsi="GHEA Grapalat" w:cs="Sylfaen"/>
          <w:sz w:val="20"/>
          <w:lang w:val="af-ZA"/>
        </w:rPr>
        <w:t xml:space="preserve"> </w:t>
      </w:r>
      <w:r w:rsidRPr="00AE2768">
        <w:rPr>
          <w:rFonts w:ascii="GHEA Grapalat" w:hAnsi="GHEA Grapalat" w:cs="Sylfaen"/>
          <w:sz w:val="20"/>
          <w:lang w:val="ru-RU"/>
        </w:rPr>
        <w:t>հոդվածի</w:t>
      </w:r>
      <w:r w:rsidRPr="00AE2768">
        <w:rPr>
          <w:rFonts w:ascii="GHEA Grapalat" w:hAnsi="GHEA Grapalat" w:cs="Sylfaen"/>
          <w:sz w:val="20"/>
          <w:lang w:val="af-ZA"/>
        </w:rPr>
        <w:t xml:space="preserve"> </w:t>
      </w:r>
      <w:r w:rsidRPr="00AE2768">
        <w:rPr>
          <w:rFonts w:ascii="GHEA Grapalat" w:hAnsi="GHEA Grapalat" w:cs="Sylfaen"/>
          <w:sz w:val="20"/>
          <w:lang w:val="ru-RU"/>
        </w:rPr>
        <w:t>համաձայն</w:t>
      </w:r>
      <w:r w:rsidRPr="00AE2768">
        <w:rPr>
          <w:rFonts w:ascii="GHEA Grapalat" w:hAnsi="GHEA Grapalat" w:cs="Sylfaen"/>
          <w:sz w:val="20"/>
          <w:lang w:val="af-ZA"/>
        </w:rPr>
        <w:t xml:space="preserve">` </w:t>
      </w:r>
      <w:r w:rsidRPr="00AE2768">
        <w:rPr>
          <w:rFonts w:ascii="GHEA Grapalat" w:hAnsi="GHEA Grapalat" w:cs="Sylfaen"/>
          <w:sz w:val="20"/>
          <w:lang w:val="ru-RU"/>
        </w:rPr>
        <w:t>հանձնաժողովը</w:t>
      </w:r>
      <w:r w:rsidRPr="00AE2768">
        <w:rPr>
          <w:rFonts w:ascii="GHEA Grapalat" w:hAnsi="GHEA Grapalat" w:cs="Sylfaen"/>
          <w:sz w:val="20"/>
          <w:lang w:val="af-ZA"/>
        </w:rPr>
        <w:t xml:space="preserve"> </w:t>
      </w:r>
      <w:r w:rsidRPr="00AE2768">
        <w:rPr>
          <w:rFonts w:ascii="GHEA Grapalat" w:hAnsi="GHEA Grapalat" w:cs="Sylfaen"/>
          <w:sz w:val="20"/>
          <w:lang w:val="ru-RU"/>
        </w:rPr>
        <w:t>սույն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հայտարարում</w:t>
      </w:r>
      <w:r w:rsidRPr="00AE2768">
        <w:rPr>
          <w:rFonts w:ascii="GHEA Grapalat" w:hAnsi="GHEA Grapalat" w:cs="Sylfaen"/>
          <w:sz w:val="20"/>
          <w:lang w:val="af-ZA"/>
        </w:rPr>
        <w:t xml:space="preserve">, </w:t>
      </w:r>
      <w:r w:rsidRPr="00AE2768">
        <w:rPr>
          <w:rFonts w:ascii="GHEA Grapalat" w:hAnsi="GHEA Grapalat" w:cs="Sylfaen"/>
          <w:sz w:val="20"/>
          <w:lang w:val="ru-RU"/>
        </w:rPr>
        <w:t>եթե</w:t>
      </w:r>
      <w:r w:rsidRPr="00AE2768">
        <w:rPr>
          <w:rFonts w:ascii="GHEA Grapalat" w:hAnsi="GHEA Grapalat" w:cs="Sylfaen"/>
          <w:sz w:val="20"/>
          <w:lang w:val="af-ZA"/>
        </w:rPr>
        <w:t>`</w:t>
      </w:r>
    </w:p>
    <w:p w14:paraId="21343546" w14:textId="77777777" w:rsidR="002D454A" w:rsidRPr="00AE2768" w:rsidRDefault="002D454A" w:rsidP="002D454A">
      <w:pPr>
        <w:ind w:firstLine="567"/>
        <w:jc w:val="both"/>
        <w:rPr>
          <w:rFonts w:ascii="GHEA Grapalat" w:hAnsi="GHEA Grapalat" w:cs="Sylfaen"/>
          <w:sz w:val="20"/>
          <w:lang w:val="af-ZA"/>
        </w:rPr>
      </w:pPr>
      <w:r w:rsidRPr="00AE2768">
        <w:rPr>
          <w:rFonts w:ascii="GHEA Grapalat" w:hAnsi="GHEA Grapalat" w:cs="Sylfaen"/>
          <w:sz w:val="20"/>
          <w:lang w:val="af-ZA"/>
        </w:rPr>
        <w:t xml:space="preserve">1) </w:t>
      </w:r>
      <w:r w:rsidRPr="00AE2768">
        <w:rPr>
          <w:rFonts w:ascii="GHEA Grapalat" w:hAnsi="GHEA Grapalat" w:cs="Sylfaen"/>
          <w:sz w:val="20"/>
          <w:lang w:val="ru-RU"/>
        </w:rPr>
        <w:t>հայտերից</w:t>
      </w:r>
      <w:r w:rsidRPr="00AE2768">
        <w:rPr>
          <w:rFonts w:ascii="GHEA Grapalat" w:hAnsi="GHEA Grapalat" w:cs="Sylfaen"/>
          <w:sz w:val="20"/>
          <w:lang w:val="af-ZA"/>
        </w:rPr>
        <w:t xml:space="preserve"> </w:t>
      </w:r>
      <w:r w:rsidRPr="00AE2768">
        <w:rPr>
          <w:rFonts w:ascii="GHEA Grapalat" w:hAnsi="GHEA Grapalat" w:cs="Sylfaen"/>
          <w:sz w:val="20"/>
          <w:lang w:val="ru-RU"/>
        </w:rPr>
        <w:t>ոչ</w:t>
      </w:r>
      <w:r w:rsidRPr="00AE2768">
        <w:rPr>
          <w:rFonts w:ascii="GHEA Grapalat" w:hAnsi="GHEA Grapalat" w:cs="Sylfaen"/>
          <w:sz w:val="20"/>
          <w:lang w:val="af-ZA"/>
        </w:rPr>
        <w:t xml:space="preserve"> </w:t>
      </w:r>
      <w:r w:rsidRPr="00AE2768">
        <w:rPr>
          <w:rFonts w:ascii="GHEA Grapalat" w:hAnsi="GHEA Grapalat" w:cs="Sylfaen"/>
          <w:sz w:val="20"/>
          <w:lang w:val="ru-RU"/>
        </w:rPr>
        <w:t>մեկը</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համապատասխանում</w:t>
      </w:r>
      <w:r w:rsidRPr="00AE2768">
        <w:rPr>
          <w:rFonts w:ascii="GHEA Grapalat" w:hAnsi="GHEA Grapalat" w:cs="Sylfaen"/>
          <w:sz w:val="20"/>
          <w:lang w:val="af-ZA"/>
        </w:rPr>
        <w:t xml:space="preserve"> </w:t>
      </w:r>
      <w:r w:rsidRPr="00AE2768">
        <w:rPr>
          <w:rFonts w:ascii="GHEA Grapalat" w:hAnsi="GHEA Grapalat" w:cs="Sylfaen"/>
          <w:sz w:val="20"/>
          <w:lang w:val="ru-RU"/>
        </w:rPr>
        <w:t>հրավերի</w:t>
      </w:r>
      <w:r w:rsidRPr="00AE2768">
        <w:rPr>
          <w:rFonts w:ascii="GHEA Grapalat" w:hAnsi="GHEA Grapalat" w:cs="Sylfaen"/>
          <w:sz w:val="20"/>
          <w:lang w:val="af-ZA"/>
        </w:rPr>
        <w:t xml:space="preserve"> </w:t>
      </w:r>
      <w:r w:rsidRPr="00AE2768">
        <w:rPr>
          <w:rFonts w:ascii="GHEA Grapalat" w:hAnsi="GHEA Grapalat" w:cs="Sylfaen"/>
          <w:sz w:val="20"/>
          <w:lang w:val="ru-RU"/>
        </w:rPr>
        <w:t>պայմաններին</w:t>
      </w:r>
      <w:r w:rsidRPr="00AE2768">
        <w:rPr>
          <w:rFonts w:ascii="GHEA Grapalat" w:hAnsi="GHEA Grapalat" w:cs="Sylfaen"/>
          <w:sz w:val="20"/>
          <w:lang w:val="af-ZA"/>
        </w:rPr>
        <w:t>.</w:t>
      </w:r>
    </w:p>
    <w:p w14:paraId="6AEC775F" w14:textId="77777777" w:rsidR="002D454A" w:rsidRPr="00AB6289" w:rsidRDefault="002D454A" w:rsidP="002D454A">
      <w:pPr>
        <w:ind w:firstLine="567"/>
        <w:jc w:val="both"/>
        <w:rPr>
          <w:rFonts w:ascii="GHEA Grapalat" w:hAnsi="GHEA Grapalat" w:cs="Sylfaen"/>
          <w:sz w:val="20"/>
          <w:vertAlign w:val="superscript"/>
          <w:lang w:val="af-ZA"/>
        </w:rPr>
      </w:pPr>
      <w:r w:rsidRPr="00AE2768">
        <w:rPr>
          <w:rFonts w:ascii="GHEA Grapalat" w:hAnsi="GHEA Grapalat" w:cs="Sylfaen"/>
          <w:sz w:val="20"/>
          <w:lang w:val="af-ZA"/>
        </w:rPr>
        <w:t xml:space="preserve">2) </w:t>
      </w:r>
      <w:r w:rsidRPr="00AE2768">
        <w:rPr>
          <w:rFonts w:ascii="GHEA Grapalat" w:hAnsi="GHEA Grapalat" w:cs="Sylfaen"/>
          <w:sz w:val="20"/>
          <w:lang w:val="ru-RU"/>
        </w:rPr>
        <w:t>դադարում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գոյություն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ունենալ</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պահանջը</w:t>
      </w:r>
      <w:r w:rsidRPr="00AE2768">
        <w:rPr>
          <w:rFonts w:ascii="GHEA Grapalat" w:hAnsi="GHEA Grapalat" w:cs="Sylfaen"/>
          <w:sz w:val="20"/>
          <w:lang w:val="hy-AM"/>
        </w:rPr>
        <w:t xml:space="preserve">: </w:t>
      </w:r>
    </w:p>
    <w:p w14:paraId="0CAC7984" w14:textId="77777777" w:rsidR="002D454A" w:rsidRPr="00AE2768" w:rsidRDefault="002D454A" w:rsidP="002D454A">
      <w:pPr>
        <w:ind w:firstLine="567"/>
        <w:jc w:val="both"/>
        <w:rPr>
          <w:rFonts w:ascii="GHEA Grapalat" w:hAnsi="GHEA Grapalat" w:cs="Sylfaen"/>
          <w:sz w:val="20"/>
          <w:lang w:val="af-ZA"/>
        </w:rPr>
      </w:pPr>
      <w:r w:rsidRPr="00AE2768">
        <w:rPr>
          <w:rFonts w:ascii="GHEA Grapalat" w:hAnsi="GHEA Grapalat" w:cs="Sylfaen"/>
          <w:sz w:val="20"/>
          <w:lang w:val="af-ZA"/>
        </w:rPr>
        <w:t xml:space="preserve">3) </w:t>
      </w:r>
      <w:r w:rsidRPr="00AE2768">
        <w:rPr>
          <w:rFonts w:ascii="GHEA Grapalat" w:hAnsi="GHEA Grapalat" w:cs="Sylfaen"/>
          <w:sz w:val="20"/>
          <w:lang w:val="hy-AM"/>
        </w:rPr>
        <w:t>ոչ</w:t>
      </w:r>
      <w:r w:rsidRPr="00AE2768">
        <w:rPr>
          <w:rFonts w:ascii="GHEA Grapalat" w:hAnsi="GHEA Grapalat" w:cs="Sylfaen"/>
          <w:sz w:val="20"/>
          <w:lang w:val="af-ZA"/>
        </w:rPr>
        <w:t xml:space="preserve"> </w:t>
      </w:r>
      <w:r w:rsidRPr="00AE2768">
        <w:rPr>
          <w:rFonts w:ascii="GHEA Grapalat" w:hAnsi="GHEA Grapalat" w:cs="Sylfaen"/>
          <w:sz w:val="20"/>
          <w:lang w:val="hy-AM"/>
        </w:rPr>
        <w:t>մի</w:t>
      </w:r>
      <w:r w:rsidRPr="00AE2768">
        <w:rPr>
          <w:rFonts w:ascii="GHEA Grapalat" w:hAnsi="GHEA Grapalat" w:cs="Sylfaen"/>
          <w:sz w:val="20"/>
          <w:lang w:val="af-ZA"/>
        </w:rPr>
        <w:t xml:space="preserve"> </w:t>
      </w:r>
      <w:r w:rsidRPr="00AE2768">
        <w:rPr>
          <w:rFonts w:ascii="GHEA Grapalat" w:hAnsi="GHEA Grapalat" w:cs="Sylfaen"/>
          <w:sz w:val="20"/>
          <w:lang w:val="hy-AM"/>
        </w:rPr>
        <w:t>հայտ</w:t>
      </w:r>
      <w:r w:rsidRPr="00AE2768">
        <w:rPr>
          <w:rFonts w:ascii="GHEA Grapalat" w:hAnsi="GHEA Grapalat" w:cs="Sylfaen"/>
          <w:sz w:val="20"/>
          <w:lang w:val="af-ZA"/>
        </w:rPr>
        <w:t xml:space="preserve"> </w:t>
      </w:r>
      <w:r w:rsidRPr="00AE2768">
        <w:rPr>
          <w:rFonts w:ascii="GHEA Grapalat" w:hAnsi="GHEA Grapalat" w:cs="Sylfaen"/>
          <w:sz w:val="20"/>
          <w:lang w:val="hy-AM"/>
        </w:rPr>
        <w:t>չի</w:t>
      </w:r>
      <w:r w:rsidRPr="00AE2768">
        <w:rPr>
          <w:rFonts w:ascii="GHEA Grapalat" w:hAnsi="GHEA Grapalat" w:cs="Sylfaen"/>
          <w:sz w:val="20"/>
          <w:lang w:val="af-ZA"/>
        </w:rPr>
        <w:t xml:space="preserve"> </w:t>
      </w:r>
      <w:r w:rsidRPr="00AE2768">
        <w:rPr>
          <w:rFonts w:ascii="GHEA Grapalat" w:hAnsi="GHEA Grapalat" w:cs="Sylfaen"/>
          <w:sz w:val="20"/>
          <w:lang w:val="hy-AM"/>
        </w:rPr>
        <w:t>ներկայացվել</w:t>
      </w:r>
      <w:r w:rsidRPr="00AE2768">
        <w:rPr>
          <w:rFonts w:ascii="GHEA Grapalat" w:hAnsi="GHEA Grapalat" w:cs="Sylfaen"/>
          <w:sz w:val="20"/>
          <w:lang w:val="af-ZA"/>
        </w:rPr>
        <w:t>.</w:t>
      </w:r>
    </w:p>
    <w:p w14:paraId="4FBE761F" w14:textId="77777777" w:rsidR="002D454A" w:rsidRPr="00AE2768" w:rsidRDefault="002D454A" w:rsidP="002D454A">
      <w:pPr>
        <w:ind w:firstLine="567"/>
        <w:jc w:val="both"/>
        <w:rPr>
          <w:rFonts w:ascii="GHEA Grapalat" w:hAnsi="GHEA Grapalat" w:cs="Sylfaen"/>
          <w:sz w:val="20"/>
          <w:lang w:val="af-ZA"/>
        </w:rPr>
      </w:pPr>
      <w:r w:rsidRPr="00AE2768">
        <w:rPr>
          <w:rFonts w:ascii="GHEA Grapalat" w:hAnsi="GHEA Grapalat" w:cs="Sylfaen"/>
          <w:sz w:val="20"/>
          <w:lang w:val="af-ZA"/>
        </w:rPr>
        <w:t xml:space="preserve">4) </w:t>
      </w:r>
      <w:r w:rsidRPr="00AE2768">
        <w:rPr>
          <w:rFonts w:ascii="GHEA Grapalat" w:hAnsi="GHEA Grapalat" w:cs="Sylfaen"/>
          <w:sz w:val="20"/>
          <w:lang w:val="ru-RU"/>
        </w:rPr>
        <w:t>պայմանագիր</w:t>
      </w:r>
      <w:r w:rsidRPr="00AE2768">
        <w:rPr>
          <w:rFonts w:ascii="GHEA Grapalat" w:hAnsi="GHEA Grapalat" w:cs="Sylfaen"/>
          <w:sz w:val="20"/>
          <w:lang w:val="af-ZA"/>
        </w:rPr>
        <w:t xml:space="preserve"> </w:t>
      </w:r>
      <w:r w:rsidRPr="00AE2768">
        <w:rPr>
          <w:rFonts w:ascii="GHEA Grapalat" w:hAnsi="GHEA Grapalat" w:cs="Sylfaen"/>
          <w:sz w:val="20"/>
          <w:lang w:val="ru-RU"/>
        </w:rPr>
        <w:t>չի</w:t>
      </w:r>
      <w:r w:rsidRPr="00AE2768">
        <w:rPr>
          <w:rFonts w:ascii="GHEA Grapalat" w:hAnsi="GHEA Grapalat" w:cs="Sylfaen"/>
          <w:sz w:val="20"/>
          <w:lang w:val="af-ZA"/>
        </w:rPr>
        <w:t xml:space="preserve"> </w:t>
      </w:r>
      <w:r w:rsidRPr="00AE2768">
        <w:rPr>
          <w:rFonts w:ascii="GHEA Grapalat" w:hAnsi="GHEA Grapalat" w:cs="Sylfaen"/>
          <w:sz w:val="20"/>
          <w:lang w:val="ru-RU"/>
        </w:rPr>
        <w:t>կնքվում։</w:t>
      </w:r>
    </w:p>
    <w:p w14:paraId="58C673CE" w14:textId="77777777" w:rsidR="002D454A" w:rsidRPr="00AE2768" w:rsidRDefault="002D454A" w:rsidP="002D454A">
      <w:pPr>
        <w:ind w:firstLine="567"/>
        <w:jc w:val="both"/>
        <w:rPr>
          <w:rFonts w:ascii="GHEA Grapalat" w:hAnsi="GHEA Grapalat" w:cs="Sylfaen"/>
          <w:sz w:val="20"/>
          <w:lang w:val="af-ZA"/>
        </w:rPr>
      </w:pPr>
      <w:r>
        <w:rPr>
          <w:rFonts w:ascii="GHEA Grapalat" w:hAnsi="GHEA Grapalat" w:cs="Sylfaen"/>
          <w:sz w:val="20"/>
          <w:lang w:val="hy-AM"/>
        </w:rPr>
        <w:t>10</w:t>
      </w:r>
      <w:r w:rsidRPr="00AE2768">
        <w:rPr>
          <w:rFonts w:ascii="GHEA Grapalat" w:hAnsi="GHEA Grapalat" w:cs="Sylfaen"/>
          <w:sz w:val="20"/>
          <w:lang w:val="af-ZA"/>
        </w:rPr>
        <w:t>.2 Գ</w:t>
      </w:r>
      <w:r w:rsidRPr="00AE2768">
        <w:rPr>
          <w:rFonts w:ascii="GHEA Grapalat" w:hAnsi="GHEA Grapalat" w:cs="Sylfaen"/>
          <w:sz w:val="20"/>
          <w:lang w:val="ru-RU"/>
        </w:rPr>
        <w:t>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հայտարարվելու</w:t>
      </w:r>
      <w:r w:rsidRPr="00AE2768">
        <w:rPr>
          <w:rFonts w:ascii="GHEA Grapalat" w:hAnsi="GHEA Grapalat" w:cs="Sylfaen"/>
          <w:sz w:val="20"/>
        </w:rPr>
        <w:t>ն</w:t>
      </w:r>
      <w:r w:rsidRPr="00AE2768">
        <w:rPr>
          <w:rFonts w:ascii="GHEA Grapalat" w:hAnsi="GHEA Grapalat" w:cs="Sylfaen"/>
          <w:sz w:val="20"/>
          <w:lang w:val="af-ZA"/>
        </w:rPr>
        <w:t xml:space="preserve"> </w:t>
      </w:r>
      <w:r w:rsidRPr="00AE2768">
        <w:rPr>
          <w:rFonts w:ascii="GHEA Grapalat" w:hAnsi="GHEA Grapalat" w:cs="Sylfaen"/>
          <w:sz w:val="20"/>
        </w:rPr>
        <w:t>հաջորդող</w:t>
      </w:r>
      <w:r w:rsidRPr="00AE2768">
        <w:rPr>
          <w:rFonts w:ascii="GHEA Grapalat" w:hAnsi="GHEA Grapalat" w:cs="Sylfaen"/>
          <w:sz w:val="20"/>
          <w:lang w:val="af-ZA"/>
        </w:rPr>
        <w:t xml:space="preserve"> </w:t>
      </w:r>
      <w:r w:rsidRPr="00AE2768">
        <w:rPr>
          <w:rFonts w:ascii="GHEA Grapalat" w:hAnsi="GHEA Grapalat" w:cs="Sylfaen"/>
          <w:sz w:val="20"/>
        </w:rPr>
        <w:t>աշխատանքային</w:t>
      </w:r>
      <w:r w:rsidRPr="00AE2768">
        <w:rPr>
          <w:rFonts w:ascii="GHEA Grapalat" w:hAnsi="GHEA Grapalat" w:cs="Sylfaen"/>
          <w:sz w:val="20"/>
          <w:lang w:val="af-ZA"/>
        </w:rPr>
        <w:t xml:space="preserve"> </w:t>
      </w:r>
      <w:r w:rsidRPr="00AE2768">
        <w:rPr>
          <w:rFonts w:ascii="GHEA Grapalat" w:hAnsi="GHEA Grapalat" w:cs="Sylfaen"/>
          <w:sz w:val="20"/>
          <w:lang w:val="ru-RU"/>
        </w:rPr>
        <w:t>օրվա</w:t>
      </w:r>
      <w:r w:rsidRPr="00AE2768">
        <w:rPr>
          <w:rFonts w:ascii="GHEA Grapalat" w:hAnsi="GHEA Grapalat" w:cs="Sylfaen"/>
          <w:sz w:val="20"/>
          <w:lang w:val="af-ZA"/>
        </w:rPr>
        <w:t xml:space="preserve"> </w:t>
      </w:r>
      <w:r w:rsidRPr="00AE2768">
        <w:rPr>
          <w:rFonts w:ascii="GHEA Grapalat" w:hAnsi="GHEA Grapalat" w:cs="Sylfaen"/>
          <w:sz w:val="20"/>
          <w:lang w:val="ru-RU"/>
        </w:rPr>
        <w:t>ընթացքում</w:t>
      </w:r>
      <w:r w:rsidRPr="00AE2768">
        <w:rPr>
          <w:rFonts w:ascii="GHEA Grapalat" w:hAnsi="GHEA Grapalat" w:cs="Sylfaen"/>
          <w:sz w:val="20"/>
          <w:lang w:val="af-ZA"/>
        </w:rPr>
        <w:t>, պ</w:t>
      </w:r>
      <w:r w:rsidRPr="00AE2768">
        <w:rPr>
          <w:rFonts w:ascii="GHEA Grapalat" w:hAnsi="GHEA Grapalat" w:cs="Sylfaen"/>
          <w:sz w:val="20"/>
          <w:lang w:val="ru-RU"/>
        </w:rPr>
        <w:t>ատվիրատուն</w:t>
      </w:r>
      <w:r w:rsidRPr="00AE2768">
        <w:rPr>
          <w:rFonts w:ascii="GHEA Grapalat" w:hAnsi="GHEA Grapalat" w:cs="Sylfaen"/>
          <w:sz w:val="20"/>
          <w:lang w:val="af-ZA"/>
        </w:rPr>
        <w:t xml:space="preserve"> տեղեկագրում հրապարակում է </w:t>
      </w:r>
      <w:r w:rsidRPr="00AE2768">
        <w:rPr>
          <w:rFonts w:ascii="GHEA Grapalat" w:hAnsi="GHEA Grapalat" w:cs="Sylfaen"/>
          <w:sz w:val="20"/>
          <w:lang w:val="ru-RU"/>
        </w:rPr>
        <w:t>հայտարարություն</w:t>
      </w:r>
      <w:r w:rsidRPr="00AE2768">
        <w:rPr>
          <w:rFonts w:ascii="GHEA Grapalat" w:hAnsi="GHEA Grapalat" w:cs="Sylfaen"/>
          <w:sz w:val="20"/>
          <w:lang w:val="af-ZA"/>
        </w:rPr>
        <w:t xml:space="preserve">, </w:t>
      </w:r>
      <w:r w:rsidRPr="00AE2768">
        <w:rPr>
          <w:rFonts w:ascii="GHEA Grapalat" w:hAnsi="GHEA Grapalat" w:cs="Sylfaen"/>
          <w:sz w:val="20"/>
          <w:lang w:val="ru-RU"/>
        </w:rPr>
        <w:t>որում</w:t>
      </w:r>
      <w:r w:rsidRPr="00AE2768">
        <w:rPr>
          <w:rFonts w:ascii="GHEA Grapalat" w:hAnsi="GHEA Grapalat" w:cs="Sylfaen"/>
          <w:sz w:val="20"/>
          <w:lang w:val="af-ZA"/>
        </w:rPr>
        <w:t xml:space="preserve"> </w:t>
      </w:r>
      <w:r w:rsidRPr="00AE2768">
        <w:rPr>
          <w:rFonts w:ascii="GHEA Grapalat" w:hAnsi="GHEA Grapalat" w:cs="Sylfaen"/>
          <w:sz w:val="20"/>
          <w:lang w:val="ru-RU"/>
        </w:rPr>
        <w:t>նշվում</w:t>
      </w:r>
      <w:r w:rsidRPr="00AE2768">
        <w:rPr>
          <w:rFonts w:ascii="GHEA Grapalat" w:hAnsi="GHEA Grapalat" w:cs="Sylfaen"/>
          <w:sz w:val="20"/>
          <w:lang w:val="af-ZA"/>
        </w:rPr>
        <w:t xml:space="preserve"> </w:t>
      </w:r>
      <w:r w:rsidRPr="00AE2768">
        <w:rPr>
          <w:rFonts w:ascii="GHEA Grapalat" w:hAnsi="GHEA Grapalat" w:cs="Sylfaen"/>
          <w:sz w:val="20"/>
          <w:lang w:val="ru-RU"/>
        </w:rPr>
        <w:t>է</w:t>
      </w:r>
      <w:r w:rsidRPr="00AE2768">
        <w:rPr>
          <w:rFonts w:ascii="GHEA Grapalat" w:hAnsi="GHEA Grapalat" w:cs="Sylfaen"/>
          <w:sz w:val="20"/>
          <w:lang w:val="af-ZA"/>
        </w:rPr>
        <w:t xml:space="preserve"> </w:t>
      </w:r>
      <w:r w:rsidRPr="00AE2768">
        <w:rPr>
          <w:rFonts w:ascii="GHEA Grapalat" w:hAnsi="GHEA Grapalat" w:cs="Sylfaen"/>
          <w:sz w:val="20"/>
          <w:lang w:val="ru-RU"/>
        </w:rPr>
        <w:t>գնման</w:t>
      </w:r>
      <w:r w:rsidRPr="00AE2768">
        <w:rPr>
          <w:rFonts w:ascii="GHEA Grapalat" w:hAnsi="GHEA Grapalat" w:cs="Sylfaen"/>
          <w:sz w:val="20"/>
          <w:lang w:val="af-ZA"/>
        </w:rPr>
        <w:t xml:space="preserve"> </w:t>
      </w:r>
      <w:r w:rsidRPr="00AE2768">
        <w:rPr>
          <w:rFonts w:ascii="GHEA Grapalat" w:hAnsi="GHEA Grapalat" w:cs="Sylfaen"/>
          <w:sz w:val="20"/>
          <w:lang w:val="ru-RU"/>
        </w:rPr>
        <w:t>ընթացակարգը</w:t>
      </w:r>
      <w:r w:rsidRPr="00AE2768">
        <w:rPr>
          <w:rFonts w:ascii="GHEA Grapalat" w:hAnsi="GHEA Grapalat" w:cs="Sylfaen"/>
          <w:sz w:val="20"/>
          <w:lang w:val="af-ZA"/>
        </w:rPr>
        <w:t xml:space="preserve"> </w:t>
      </w:r>
      <w:r w:rsidRPr="00AE2768">
        <w:rPr>
          <w:rFonts w:ascii="GHEA Grapalat" w:hAnsi="GHEA Grapalat" w:cs="Sylfaen"/>
          <w:sz w:val="20"/>
          <w:lang w:val="ru-RU"/>
        </w:rPr>
        <w:t>չկայացած</w:t>
      </w:r>
      <w:r w:rsidRPr="00AE2768">
        <w:rPr>
          <w:rFonts w:ascii="GHEA Grapalat" w:hAnsi="GHEA Grapalat" w:cs="Sylfaen"/>
          <w:sz w:val="20"/>
          <w:lang w:val="af-ZA"/>
        </w:rPr>
        <w:t xml:space="preserve"> </w:t>
      </w:r>
      <w:r w:rsidRPr="00AE2768">
        <w:rPr>
          <w:rFonts w:ascii="GHEA Grapalat" w:hAnsi="GHEA Grapalat" w:cs="Sylfaen"/>
          <w:sz w:val="20"/>
          <w:lang w:val="ru-RU"/>
        </w:rPr>
        <w:t>հայտարարվելու</w:t>
      </w:r>
      <w:r w:rsidRPr="00AE2768">
        <w:rPr>
          <w:rFonts w:ascii="GHEA Grapalat" w:hAnsi="GHEA Grapalat" w:cs="Sylfaen"/>
          <w:sz w:val="20"/>
          <w:lang w:val="af-ZA"/>
        </w:rPr>
        <w:t xml:space="preserve"> </w:t>
      </w:r>
      <w:r w:rsidRPr="00AE2768">
        <w:rPr>
          <w:rFonts w:ascii="GHEA Grapalat" w:hAnsi="GHEA Grapalat" w:cs="Sylfaen"/>
          <w:sz w:val="20"/>
          <w:lang w:val="ru-RU"/>
        </w:rPr>
        <w:t>հիմնավորումը։</w:t>
      </w:r>
      <w:r w:rsidRPr="00AE2768">
        <w:rPr>
          <w:rFonts w:ascii="GHEA Grapalat" w:hAnsi="GHEA Grapalat" w:cs="Sylfaen"/>
          <w:sz w:val="20"/>
          <w:lang w:val="af-ZA"/>
        </w:rPr>
        <w:t xml:space="preserve"> </w:t>
      </w:r>
    </w:p>
    <w:p w14:paraId="505578EE" w14:textId="77777777" w:rsidR="002D454A" w:rsidRPr="00AE2768" w:rsidRDefault="002D454A" w:rsidP="002D454A">
      <w:pPr>
        <w:ind w:firstLine="567"/>
        <w:jc w:val="both"/>
        <w:rPr>
          <w:rFonts w:ascii="GHEA Grapalat" w:hAnsi="GHEA Grapalat" w:cs="Sylfaen"/>
          <w:sz w:val="20"/>
          <w:lang w:val="af-ZA"/>
        </w:rPr>
      </w:pPr>
    </w:p>
    <w:p w14:paraId="7A0D2D28" w14:textId="77777777" w:rsidR="002D454A" w:rsidRPr="00AE2768" w:rsidRDefault="002D454A" w:rsidP="002D454A">
      <w:pPr>
        <w:pStyle w:val="a3"/>
        <w:spacing w:line="240" w:lineRule="auto"/>
        <w:rPr>
          <w:rFonts w:ascii="GHEA Grapalat" w:hAnsi="GHEA Grapalat"/>
          <w:i w:val="0"/>
          <w:sz w:val="18"/>
          <w:szCs w:val="18"/>
          <w:u w:val="single"/>
          <w:lang w:val="af-ZA"/>
        </w:rPr>
      </w:pPr>
    </w:p>
    <w:p w14:paraId="668A4A8B" w14:textId="77777777" w:rsidR="002D454A" w:rsidRPr="00AE2768" w:rsidRDefault="002D454A" w:rsidP="002D454A">
      <w:pPr>
        <w:jc w:val="center"/>
        <w:rPr>
          <w:rFonts w:ascii="GHEA Grapalat" w:hAnsi="GHEA Grapalat"/>
          <w:b/>
          <w:sz w:val="20"/>
          <w:lang w:val="af-ZA"/>
        </w:rPr>
      </w:pPr>
      <w:r>
        <w:rPr>
          <w:rFonts w:ascii="GHEA Grapalat" w:hAnsi="GHEA Grapalat"/>
          <w:b/>
          <w:sz w:val="20"/>
          <w:lang w:val="hy-AM"/>
        </w:rPr>
        <w:t>11</w:t>
      </w:r>
      <w:r w:rsidRPr="00AE2768">
        <w:rPr>
          <w:rFonts w:ascii="GHEA Grapalat" w:hAnsi="GHEA Grapalat"/>
          <w:b/>
          <w:sz w:val="20"/>
          <w:lang w:val="af-ZA"/>
        </w:rPr>
        <w:t xml:space="preserve">. ԳՆՄԱՆ ԳՈՐԾԸՆԹԱՑԻ ՀԵՏ ԿԱՊՎԱԾ ԳՈՐԾՈՂՈՒԹՅՈՒՆՆԵՐԸ ԵՎ (ԿԱՄ) </w:t>
      </w:r>
    </w:p>
    <w:p w14:paraId="625AAFCE" w14:textId="77777777" w:rsidR="002D454A" w:rsidRPr="00AE2768" w:rsidRDefault="002D454A" w:rsidP="002D454A">
      <w:pPr>
        <w:jc w:val="center"/>
        <w:rPr>
          <w:rFonts w:ascii="GHEA Grapalat" w:hAnsi="GHEA Grapalat"/>
          <w:b/>
          <w:sz w:val="20"/>
          <w:lang w:val="af-ZA"/>
        </w:rPr>
      </w:pPr>
      <w:r w:rsidRPr="00AE2768">
        <w:rPr>
          <w:rFonts w:ascii="GHEA Grapalat" w:hAnsi="GHEA Grapalat"/>
          <w:b/>
          <w:sz w:val="20"/>
          <w:lang w:val="af-ZA"/>
        </w:rPr>
        <w:t xml:space="preserve">ԸՆԴՈՒՆՎԱԾ ՈՐՈՇՈՒՄՆԵՐԸ ԲՈՂՈՔԱՐԿԵԼՈՒ ՄԱՍՆԱԿՑԻ </w:t>
      </w:r>
    </w:p>
    <w:p w14:paraId="4C174E99" w14:textId="77777777" w:rsidR="002D454A" w:rsidRPr="00AE2768" w:rsidRDefault="002D454A" w:rsidP="002D454A">
      <w:pPr>
        <w:jc w:val="center"/>
        <w:rPr>
          <w:rFonts w:ascii="GHEA Grapalat" w:hAnsi="GHEA Grapalat"/>
          <w:b/>
          <w:sz w:val="20"/>
          <w:lang w:val="af-ZA"/>
        </w:rPr>
      </w:pPr>
      <w:r w:rsidRPr="00AE2768">
        <w:rPr>
          <w:rFonts w:ascii="GHEA Grapalat" w:hAnsi="GHEA Grapalat"/>
          <w:b/>
          <w:sz w:val="20"/>
          <w:lang w:val="af-ZA"/>
        </w:rPr>
        <w:t>ԻՐԱՎՈՒՆՔԸ ԵՎ ԿԱՐԳԸ</w:t>
      </w:r>
    </w:p>
    <w:p w14:paraId="352F187A" w14:textId="77777777" w:rsidR="002D454A" w:rsidRPr="00AE2768" w:rsidRDefault="002D454A" w:rsidP="002D454A">
      <w:pPr>
        <w:jc w:val="center"/>
        <w:rPr>
          <w:rFonts w:ascii="GHEA Grapalat" w:hAnsi="GHEA Grapalat"/>
          <w:b/>
          <w:sz w:val="20"/>
          <w:lang w:val="af-ZA"/>
        </w:rPr>
      </w:pPr>
    </w:p>
    <w:p w14:paraId="6ACAD270"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w:t>
      </w:r>
      <w:r>
        <w:rPr>
          <w:rFonts w:ascii="GHEA Grapalat" w:hAnsi="GHEA Grapalat" w:cs="Sylfaen"/>
          <w:sz w:val="20"/>
          <w:szCs w:val="20"/>
          <w:lang w:val="hy-AM"/>
        </w:rPr>
        <w:t>1</w:t>
      </w:r>
      <w:r w:rsidRPr="00AE2768">
        <w:rPr>
          <w:rFonts w:ascii="GHEA Grapalat" w:hAnsi="GHEA Grapalat" w:cs="Sylfaen"/>
          <w:sz w:val="20"/>
          <w:szCs w:val="20"/>
          <w:lang w:val="af-ZA"/>
        </w:rPr>
        <w:t>.1</w:t>
      </w:r>
      <w:r w:rsidRPr="00AE2768">
        <w:rPr>
          <w:rFonts w:ascii="GHEA Grapalat" w:hAnsi="GHEA Grapalat"/>
          <w:sz w:val="20"/>
          <w:szCs w:val="20"/>
          <w:lang w:val="af-ZA"/>
        </w:rPr>
        <w:t xml:space="preserve">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Mariam" w:hAnsi="GHEA Mariam" w:cs="Sylfaen"/>
          <w:sz w:val="20"/>
          <w:szCs w:val="20"/>
          <w:lang w:val="af-ZA"/>
        </w:rPr>
        <w:t xml:space="preserve"> </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p>
    <w:p w14:paraId="01F815E4" w14:textId="77777777" w:rsidR="002D454A" w:rsidRPr="00AE2768" w:rsidRDefault="002D454A" w:rsidP="002D454A">
      <w:pPr>
        <w:ind w:firstLine="567"/>
        <w:jc w:val="both"/>
        <w:rPr>
          <w:rFonts w:ascii="GHEA Grapalat" w:hAnsi="GHEA Grapalat" w:cs="Sylfaen"/>
          <w:sz w:val="20"/>
          <w:szCs w:val="20"/>
          <w:lang w:val="af-ZA"/>
        </w:rPr>
      </w:pPr>
      <w:r>
        <w:rPr>
          <w:rFonts w:ascii="GHEA Grapalat" w:hAnsi="GHEA Grapalat" w:cs="Sylfaen"/>
          <w:sz w:val="20"/>
          <w:szCs w:val="20"/>
          <w:lang w:val="hy-AM"/>
        </w:rPr>
        <w:t>11</w:t>
      </w: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վարչական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Հայաստանի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Հանարապետության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քաղաքացիաիրավական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հարաբերությունները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օրենսդրությամբ։</w:t>
      </w:r>
    </w:p>
    <w:p w14:paraId="256C8167"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w:t>
      </w:r>
      <w:r>
        <w:rPr>
          <w:rFonts w:ascii="GHEA Grapalat" w:hAnsi="GHEA Grapalat" w:cs="Sylfaen"/>
          <w:sz w:val="20"/>
          <w:szCs w:val="20"/>
          <w:lang w:val="hy-AM"/>
        </w:rPr>
        <w:t>1</w:t>
      </w:r>
      <w:r w:rsidRPr="00AE2768">
        <w:rPr>
          <w:rFonts w:ascii="GHEA Grapalat" w:hAnsi="GHEA Grapalat" w:cs="Sylfaen"/>
          <w:sz w:val="20"/>
          <w:szCs w:val="20"/>
          <w:lang w:val="af-ZA"/>
        </w:rPr>
        <w:t xml:space="preserve">.3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w:t>
      </w:r>
    </w:p>
    <w:p w14:paraId="4EAD2163"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նախքան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պայմանագրի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w:t>
      </w:r>
    </w:p>
    <w:p w14:paraId="62E6C30E" w14:textId="77777777" w:rsidR="002D454A" w:rsidRPr="00AE2768" w:rsidRDefault="002D454A" w:rsidP="002D454A">
      <w:pPr>
        <w:ind w:firstLine="567"/>
        <w:jc w:val="both"/>
        <w:rPr>
          <w:rFonts w:ascii="GHEA Grapalat" w:hAnsi="GHEA Grapalat" w:cs="Sylfaen"/>
          <w:sz w:val="20"/>
          <w:szCs w:val="20"/>
          <w:lang w:val="af-ZA"/>
        </w:rPr>
      </w:pPr>
      <w:bookmarkStart w:id="6" w:name="_Hlk9264573"/>
      <w:r w:rsidRPr="00AE2768">
        <w:rPr>
          <w:rFonts w:ascii="GHEA Grapalat" w:hAnsi="GHEA Grapalat" w:cs="Sylfaen"/>
          <w:sz w:val="20"/>
          <w:szCs w:val="20"/>
          <w:lang w:val="af-ZA"/>
        </w:rPr>
        <w:t>Գնումների հետ կապված բողոքներ քննող անձի գործունեության կարգը հաստատված է ՀՀ ֆինանսների նախարարի 2018 թվականի դեկտեմբերի 6-ի N 600-Ն հրամանով.</w:t>
      </w:r>
    </w:p>
    <w:bookmarkEnd w:id="6"/>
    <w:p w14:paraId="49D5E619"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lastRenderedPageBreak/>
        <w:t xml:space="preserve">2)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անգործությունը</w:t>
      </w:r>
      <w:r w:rsidRPr="00AE2768">
        <w:rPr>
          <w:rFonts w:ascii="GHEA Grapalat" w:hAnsi="GHEA Grapalat" w:cs="Sylfaen"/>
          <w:sz w:val="20"/>
          <w:szCs w:val="20"/>
          <w:lang w:val="af-ZA"/>
        </w:rPr>
        <w:t xml:space="preserve">) և </w:t>
      </w:r>
      <w:r w:rsidRPr="00AE2768">
        <w:rPr>
          <w:rFonts w:ascii="GHEA Grapalat" w:hAnsi="GHEA Grapalat" w:cs="Sylfaen"/>
          <w:sz w:val="20"/>
          <w:szCs w:val="20"/>
          <w:lang w:val="ru-RU"/>
        </w:rPr>
        <w:t>որոշումները։</w:t>
      </w:r>
    </w:p>
    <w:p w14:paraId="2DE92A25"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w:t>
      </w:r>
      <w:r>
        <w:rPr>
          <w:rFonts w:ascii="GHEA Grapalat" w:hAnsi="GHEA Grapalat" w:cs="Sylfaen"/>
          <w:sz w:val="20"/>
          <w:szCs w:val="20"/>
          <w:lang w:val="hy-AM"/>
        </w:rPr>
        <w:t>1</w:t>
      </w:r>
      <w:r w:rsidRPr="00AE2768">
        <w:rPr>
          <w:rFonts w:ascii="GHEA Grapalat" w:hAnsi="GHEA Grapalat" w:cs="Sylfaen"/>
          <w:sz w:val="20"/>
          <w:szCs w:val="20"/>
          <w:lang w:val="af-ZA"/>
        </w:rPr>
        <w:t xml:space="preserve">.4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w:t>
      </w:r>
    </w:p>
    <w:p w14:paraId="650297D8"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պայմանագիր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8.28-</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ժամանակահատվածում</w:t>
      </w:r>
      <w:r w:rsidRPr="00AE2768">
        <w:rPr>
          <w:rFonts w:ascii="GHEA Grapalat" w:hAnsi="GHEA Grapalat" w:cs="Sylfaen"/>
          <w:sz w:val="20"/>
          <w:szCs w:val="20"/>
          <w:lang w:val="af-ZA"/>
        </w:rPr>
        <w:t>.</w:t>
      </w:r>
    </w:p>
    <w:p w14:paraId="2F882178"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առարկայի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բնութագրերը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w:t>
      </w:r>
      <w:r w:rsidRPr="00AE2768">
        <w:rPr>
          <w:rFonts w:ascii="GHEA Grapalat" w:hAnsi="GHEA Grapalat" w:cs="Sylfaen"/>
          <w:sz w:val="20"/>
          <w:szCs w:val="20"/>
        </w:rPr>
        <w:t>ն</w:t>
      </w:r>
      <w:r w:rsidRPr="00AE2768">
        <w:rPr>
          <w:rFonts w:ascii="GHEA Grapalat" w:hAnsi="GHEA Grapalat" w:cs="Sylfaen"/>
          <w:sz w:val="20"/>
          <w:szCs w:val="20"/>
          <w:lang w:val="ru-RU"/>
        </w:rPr>
        <w:t>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վերջնաժամկետը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rPr>
        <w:t>լրանալը</w:t>
      </w:r>
      <w:r w:rsidRPr="00AE2768">
        <w:rPr>
          <w:rFonts w:ascii="GHEA Grapalat" w:hAnsi="GHEA Grapalat" w:cs="Sylfaen"/>
          <w:sz w:val="20"/>
          <w:szCs w:val="20"/>
          <w:lang w:val="af-ZA"/>
        </w:rPr>
        <w:t xml:space="preserve">:  </w:t>
      </w:r>
    </w:p>
    <w:p w14:paraId="1478D6EE"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w:t>
      </w:r>
      <w:r>
        <w:rPr>
          <w:rFonts w:ascii="GHEA Grapalat" w:hAnsi="GHEA Grapalat" w:cs="Sylfaen"/>
          <w:sz w:val="20"/>
          <w:szCs w:val="20"/>
          <w:lang w:val="hy-AM"/>
        </w:rPr>
        <w:t>1</w:t>
      </w:r>
      <w:r w:rsidRPr="00AE2768">
        <w:rPr>
          <w:rFonts w:ascii="GHEA Grapalat" w:hAnsi="GHEA Grapalat" w:cs="Sylfaen"/>
          <w:sz w:val="20"/>
          <w:szCs w:val="20"/>
          <w:lang w:val="af-ZA"/>
        </w:rPr>
        <w:t xml:space="preserve">.5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ստորագրված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ներառելով</w:t>
      </w:r>
      <w:r w:rsidRPr="00AE2768">
        <w:rPr>
          <w:rFonts w:ascii="GHEA Grapalat" w:hAnsi="GHEA Grapalat" w:cs="Sylfaen"/>
          <w:sz w:val="20"/>
          <w:szCs w:val="20"/>
          <w:lang w:val="af-ZA"/>
        </w:rPr>
        <w:t>`</w:t>
      </w:r>
    </w:p>
    <w:p w14:paraId="7ADA363C"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ազգանունը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հաստատող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14:paraId="205F8A78"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2) 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հասցեն</w:t>
      </w:r>
      <w:r w:rsidRPr="00AE2768">
        <w:rPr>
          <w:rFonts w:ascii="GHEA Grapalat" w:hAnsi="GHEA Grapalat" w:cs="Sylfaen"/>
          <w:sz w:val="20"/>
          <w:szCs w:val="20"/>
          <w:lang w:val="af-ZA"/>
        </w:rPr>
        <w:t>.</w:t>
      </w:r>
    </w:p>
    <w:p w14:paraId="0C4FDC03"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lang w:val="ru-RU"/>
        </w:rPr>
        <w:t>բողոքարկվող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ծածկագիրը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w:t>
      </w:r>
    </w:p>
    <w:p w14:paraId="6EB81E54"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4) </w:t>
      </w:r>
      <w:r w:rsidRPr="00AE2768">
        <w:rPr>
          <w:rFonts w:ascii="GHEA Grapalat" w:hAnsi="GHEA Grapalat" w:cs="Sylfaen"/>
          <w:sz w:val="20"/>
          <w:szCs w:val="20"/>
          <w:lang w:val="ru-RU"/>
        </w:rPr>
        <w:t>վեճի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առարկան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պահանջը</w:t>
      </w:r>
      <w:r w:rsidRPr="00AE2768">
        <w:rPr>
          <w:rFonts w:ascii="GHEA Grapalat" w:hAnsi="GHEA Grapalat" w:cs="Sylfaen"/>
          <w:sz w:val="20"/>
          <w:szCs w:val="20"/>
          <w:lang w:val="af-ZA"/>
        </w:rPr>
        <w:t>.</w:t>
      </w:r>
    </w:p>
    <w:p w14:paraId="2870620C"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5)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հիմքերը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ապացույցները</w:t>
      </w:r>
      <w:r w:rsidRPr="00AE2768">
        <w:rPr>
          <w:rFonts w:ascii="GHEA Grapalat" w:hAnsi="GHEA Grapalat" w:cs="Sylfaen"/>
          <w:sz w:val="20"/>
          <w:szCs w:val="20"/>
          <w:lang w:val="af-ZA"/>
        </w:rPr>
        <w:t>.</w:t>
      </w:r>
    </w:p>
    <w:p w14:paraId="7A6E1EA1" w14:textId="77777777" w:rsidR="002D454A" w:rsidRPr="00AE2768" w:rsidRDefault="002D454A" w:rsidP="002D454A">
      <w:pPr>
        <w:ind w:firstLine="567"/>
        <w:jc w:val="both"/>
        <w:rPr>
          <w:rFonts w:ascii="GHEA Grapalat" w:hAnsi="GHEA Grapalat" w:cs="Sylfaen"/>
          <w:sz w:val="20"/>
          <w:szCs w:val="20"/>
          <w:lang w:val="af-ZA" w:eastAsia="ru-RU"/>
        </w:rPr>
      </w:pPr>
      <w:r w:rsidRPr="00AE2768">
        <w:rPr>
          <w:rFonts w:ascii="GHEA Grapalat" w:hAnsi="GHEA Grapalat" w:cs="Sylfaen"/>
          <w:sz w:val="20"/>
          <w:szCs w:val="20"/>
          <w:lang w:val="af-ZA"/>
        </w:rPr>
        <w:t xml:space="preserve">6)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լինելը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rPr>
        <w:t>Ը</w:t>
      </w:r>
      <w:r w:rsidRPr="00AE2768">
        <w:rPr>
          <w:rFonts w:ascii="GHEA Grapalat" w:hAnsi="GHEA Grapalat" w:cs="Sylfaen"/>
          <w:sz w:val="20"/>
          <w:szCs w:val="20"/>
          <w:lang w:val="ru-RU"/>
        </w:rPr>
        <w:t>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չափը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կազմում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30 </w:t>
      </w:r>
      <w:r w:rsidRPr="00AE2768">
        <w:rPr>
          <w:rFonts w:ascii="GHEA Grapalat" w:hAnsi="GHEA Grapalat" w:cs="Sylfaen"/>
          <w:sz w:val="20"/>
          <w:szCs w:val="20"/>
          <w:lang w:val="ru-RU"/>
        </w:rPr>
        <w:t>հազար</w:t>
      </w:r>
      <w:r w:rsidRPr="00AE2768">
        <w:rPr>
          <w:rFonts w:ascii="GHEA Grapalat" w:hAnsi="GHEA Grapalat" w:cs="Sylfaen"/>
          <w:sz w:val="20"/>
          <w:szCs w:val="20"/>
          <w:lang w:val="af-ZA"/>
        </w:rPr>
        <w:t xml:space="preserve"> ՀՀ </w:t>
      </w:r>
      <w:r w:rsidRPr="00AE2768">
        <w:rPr>
          <w:rFonts w:ascii="GHEA Grapalat" w:hAnsi="GHEA Grapalat" w:cs="Sylfaen"/>
          <w:sz w:val="20"/>
          <w:szCs w:val="20"/>
          <w:lang w:val="ru-RU"/>
        </w:rPr>
        <w:t>դրամ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ՀՀ</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բյուջե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բացված</w:t>
      </w:r>
      <w:r w:rsidRPr="00AE2768">
        <w:rPr>
          <w:rFonts w:ascii="GHEA Grapalat" w:hAnsi="GHEA Grapalat" w:cs="Sylfaen"/>
          <w:sz w:val="20"/>
          <w:szCs w:val="20"/>
          <w:lang w:val="af-ZA"/>
        </w:rPr>
        <w:t xml:space="preserve"> </w:t>
      </w:r>
      <w:r w:rsidRPr="00AE2768">
        <w:rPr>
          <w:rFonts w:ascii="GHEA Grapalat" w:hAnsi="GHEA Grapalat"/>
          <w:sz w:val="20"/>
          <w:szCs w:val="20"/>
          <w:lang w:val="af-ZA"/>
        </w:rPr>
        <w:t>«</w:t>
      </w:r>
      <w:r w:rsidRPr="00AE2768">
        <w:rPr>
          <w:rFonts w:ascii="GHEA Grapalat" w:hAnsi="GHEA Grapalat" w:cs="Sylfaen"/>
          <w:sz w:val="20"/>
          <w:szCs w:val="20"/>
          <w:lang w:val="af-ZA"/>
        </w:rPr>
        <w:t>900008000482</w:t>
      </w:r>
      <w:r w:rsidRPr="00AE2768">
        <w:rPr>
          <w:rFonts w:ascii="GHEA Grapalat" w:hAnsi="GHEA Grapalat"/>
          <w:sz w:val="20"/>
          <w:szCs w:val="20"/>
          <w:lang w:val="af-ZA"/>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գանձապետական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հաշվին</w:t>
      </w:r>
      <w:r w:rsidRPr="00AE2768">
        <w:rPr>
          <w:rFonts w:ascii="GHEA Grapalat" w:hAnsi="GHEA Grapalat" w:cs="Sylfaen"/>
          <w:sz w:val="20"/>
          <w:szCs w:val="20"/>
          <w:lang w:val="af-ZA"/>
        </w:rPr>
        <w:t>:</w:t>
      </w:r>
      <w:r w:rsidRPr="00AE2768">
        <w:rPr>
          <w:rFonts w:ascii="GHEA Grapalat" w:hAnsi="GHEA Grapalat" w:cs="Sylfaen"/>
          <w:sz w:val="20"/>
          <w:szCs w:val="20"/>
          <w:lang w:val="af-ZA" w:eastAsia="ru-RU"/>
        </w:rPr>
        <w:t xml:space="preserve"> </w:t>
      </w:r>
    </w:p>
    <w:p w14:paraId="6D99F022"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7)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հաշվեհամարը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rPr>
        <w:t>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w:t>
      </w:r>
    </w:p>
    <w:p w14:paraId="459E4D0D"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 xml:space="preserve">8) </w:t>
      </w:r>
      <w:r w:rsidRPr="00AE2768">
        <w:rPr>
          <w:rFonts w:ascii="GHEA Grapalat" w:hAnsi="GHEA Grapalat" w:cs="Sylfaen"/>
          <w:sz w:val="20"/>
          <w:szCs w:val="20"/>
          <w:lang w:val="ru-RU"/>
        </w:rPr>
        <w:t>այլ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տեղեկություններ։</w:t>
      </w:r>
    </w:p>
    <w:p w14:paraId="64FEB992"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w:t>
      </w:r>
      <w:r>
        <w:rPr>
          <w:rFonts w:ascii="GHEA Grapalat" w:hAnsi="GHEA Grapalat" w:cs="Sylfaen"/>
          <w:sz w:val="20"/>
          <w:szCs w:val="20"/>
          <w:lang w:val="hy-AM"/>
        </w:rPr>
        <w:t>1</w:t>
      </w:r>
      <w:r w:rsidRPr="00AE2768">
        <w:rPr>
          <w:rFonts w:ascii="GHEA Grapalat" w:hAnsi="GHEA Grapalat" w:cs="Sylfaen"/>
          <w:sz w:val="20"/>
          <w:szCs w:val="20"/>
          <w:lang w:val="af-ZA"/>
        </w:rPr>
        <w:t>.6 Բողոքը՝ գնումների հետ կապված բողոքներ քննող անձին, ներկայացվում է Հայաստանի Հանրապետություն, 0010, ք. Երևան, Մելիք-Ադամյան 1 հասցեով կամ դրա բնօրինակից արտատպված (սկանավորված) տաբերակը secretariat@minfin.am հասցեով էլեկտրոնային փոստին ուղարկելու միջոցով:</w:t>
      </w:r>
      <w:r w:rsidRPr="00AE2768">
        <w:rPr>
          <w:rFonts w:ascii="Calibri" w:hAnsi="Calibri" w:cs="Calibri"/>
          <w:sz w:val="20"/>
          <w:szCs w:val="20"/>
          <w:lang w:val="af-ZA"/>
        </w:rPr>
        <w:t> </w:t>
      </w:r>
      <w:r w:rsidRPr="00AE2768">
        <w:rPr>
          <w:rFonts w:ascii="GHEA Grapalat" w:hAnsi="GHEA Grapalat" w:cs="Sylfaen"/>
          <w:sz w:val="20"/>
          <w:szCs w:val="20"/>
          <w:lang w:val="af-ZA"/>
        </w:rPr>
        <w:t xml:space="preserve">  12.7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հրապարակվելուն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տվյալ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տրամադրում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լինելը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հավաստող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անվանումը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հաշվեհամարը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պետք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վերադարձվող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գումարը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Լ</w:t>
      </w:r>
      <w:r w:rsidRPr="00AE2768">
        <w:rPr>
          <w:rFonts w:ascii="GHEA Grapalat" w:hAnsi="GHEA Grapalat" w:cs="Sylfaen"/>
          <w:sz w:val="20"/>
          <w:szCs w:val="20"/>
          <w:lang w:val="ru-RU"/>
        </w:rPr>
        <w:t>իազորված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մարմինը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հինգ</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վճարած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բանկային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փոխանցելու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w:t>
      </w:r>
    </w:p>
    <w:p w14:paraId="1B220BAE"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w:t>
      </w:r>
      <w:r>
        <w:rPr>
          <w:rFonts w:ascii="GHEA Grapalat" w:hAnsi="GHEA Grapalat" w:cs="Sylfaen"/>
          <w:sz w:val="20"/>
          <w:szCs w:val="20"/>
          <w:lang w:val="hy-AM"/>
        </w:rPr>
        <w:t>1</w:t>
      </w:r>
      <w:r w:rsidRPr="00AE2768">
        <w:rPr>
          <w:rFonts w:ascii="GHEA Grapalat" w:hAnsi="GHEA Grapalat" w:cs="Sylfaen"/>
          <w:sz w:val="20"/>
          <w:szCs w:val="20"/>
          <w:lang w:val="af-ZA"/>
        </w:rPr>
        <w:t xml:space="preserve">.8 </w:t>
      </w:r>
      <w:bookmarkStart w:id="7" w:name="_Hlk9264773"/>
      <w:r w:rsidRPr="00AE2768">
        <w:rPr>
          <w:rFonts w:ascii="GHEA Grapalat" w:hAnsi="GHEA Grapalat" w:cs="Sylfaen"/>
          <w:sz w:val="20"/>
          <w:szCs w:val="20"/>
          <w:lang w:val="af-ZA"/>
        </w:rPr>
        <w:t xml:space="preserve">Եթե բողոքը չի բավարարում Օրենքի 50-րդ հոդվածով սահմանված պահանջներին, ապա այն ստանալուն հաջորդող երկու աշխատանքային օրվա ընթացքում գնումների հետ կապված բողոքներ անձն այդ մասին գրությամբ տեղեկացնում է բողոքը ներկայացրած անձին՝ նրան տալով երկու աշխատանքային օր ժամկետ արձանագրված թերությունները վերացնելու համար: Գրությունը ելքագրվելու օրը գնումների հետ կապված բողոքներ քննող անձը դրա բնօրինակից արտատպված (սկանավորված) տարբերակը ուղարկում է նաև բողոքում նշված էլեկտրոնային փոստի հասցեին: </w:t>
      </w:r>
      <w:bookmarkEnd w:id="7"/>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w:t>
      </w:r>
      <w:r w:rsidRPr="00AE2768">
        <w:rPr>
          <w:rFonts w:ascii="GHEA Grapalat" w:hAnsi="GHEA Grapalat" w:cs="Sylfaen"/>
          <w:sz w:val="20"/>
          <w:szCs w:val="20"/>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w:t>
      </w:r>
      <w:r w:rsidRPr="00AE2768">
        <w:rPr>
          <w:rFonts w:ascii="GHEA Grapalat" w:hAnsi="GHEA Grapalat" w:cs="Sylfaen"/>
          <w:sz w:val="20"/>
          <w:szCs w:val="20"/>
          <w:lang w:val="af-ZA"/>
        </w:rPr>
        <w:t xml:space="preserve"> 12.4 </w:t>
      </w:r>
      <w:r w:rsidRPr="00AE2768">
        <w:rPr>
          <w:rFonts w:ascii="GHEA Grapalat" w:hAnsi="GHEA Grapalat" w:cs="Sylfaen"/>
          <w:sz w:val="20"/>
          <w:szCs w:val="20"/>
          <w:lang w:val="ru-RU"/>
        </w:rPr>
        <w:t>կետի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ենթակետով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շտկված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w:t>
      </w:r>
    </w:p>
    <w:p w14:paraId="0426CC6F"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w:t>
      </w:r>
      <w:r>
        <w:rPr>
          <w:rFonts w:ascii="GHEA Grapalat" w:hAnsi="GHEA Grapalat" w:cs="Sylfaen"/>
          <w:sz w:val="20"/>
          <w:szCs w:val="20"/>
          <w:lang w:val="hy-AM"/>
        </w:rPr>
        <w:t>1</w:t>
      </w:r>
      <w:r w:rsidRPr="00AE2768">
        <w:rPr>
          <w:rFonts w:ascii="GHEA Grapalat" w:hAnsi="GHEA Grapalat" w:cs="Sylfaen"/>
          <w:sz w:val="20"/>
          <w:szCs w:val="20"/>
          <w:lang w:val="af-ZA"/>
        </w:rPr>
        <w:t>.9</w:t>
      </w:r>
      <w:bookmarkStart w:id="8" w:name="_Hlk9264833"/>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առցանց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համացանցային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հղումը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արձանագրված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հրավերի</w:t>
      </w:r>
      <w:r w:rsidRPr="00AE2768">
        <w:rPr>
          <w:rFonts w:ascii="GHEA Grapalat" w:hAnsi="GHEA Grapalat" w:cs="Sylfaen"/>
          <w:sz w:val="20"/>
          <w:szCs w:val="20"/>
          <w:lang w:val="af-ZA"/>
        </w:rPr>
        <w:t xml:space="preserve"> 12.8 </w:t>
      </w:r>
      <w:r w:rsidRPr="00AE2768">
        <w:rPr>
          <w:rFonts w:ascii="GHEA Grapalat" w:hAnsi="GHEA Grapalat" w:cs="Sylfaen"/>
          <w:sz w:val="20"/>
          <w:szCs w:val="20"/>
          <w:lang w:val="ru-RU"/>
        </w:rPr>
        <w:t>կետով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լրանալու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թերությունները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տրամադրվելու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w:t>
      </w:r>
    </w:p>
    <w:p w14:paraId="5F7D76F8"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t>1</w:t>
      </w:r>
      <w:r>
        <w:rPr>
          <w:rFonts w:ascii="GHEA Grapalat" w:hAnsi="GHEA Grapalat" w:cs="Sylfaen"/>
          <w:sz w:val="20"/>
          <w:szCs w:val="20"/>
          <w:lang w:val="hy-AM"/>
        </w:rPr>
        <w:t>1</w:t>
      </w:r>
      <w:r w:rsidRPr="00AE2768">
        <w:rPr>
          <w:rFonts w:ascii="GHEA Grapalat" w:hAnsi="GHEA Grapalat" w:cs="Sylfaen"/>
          <w:sz w:val="20"/>
          <w:szCs w:val="20"/>
          <w:lang w:val="af-ZA"/>
        </w:rPr>
        <w:t xml:space="preserve">.10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դիմում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ինչպես</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կցելով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պատճենը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առկայության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դիրքորոշումը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w:t>
      </w:r>
      <w:r w:rsidRPr="00AE2768">
        <w:rPr>
          <w:rFonts w:ascii="GHEA Grapalat" w:hAnsi="GHEA Grapalat" w:cs="Sylfaen"/>
          <w:sz w:val="20"/>
          <w:szCs w:val="20"/>
        </w:rPr>
        <w:t>ը</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բնօրինակից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արտատպված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սկանավորված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ձևով</w:t>
      </w:r>
      <w:r w:rsidRPr="00AE2768">
        <w:rPr>
          <w:rFonts w:ascii="GHEA Grapalat" w:hAnsi="GHEA Grapalat" w:cs="Sylfaen"/>
          <w:sz w:val="20"/>
          <w:szCs w:val="20"/>
        </w:rPr>
        <w:t>՝</w:t>
      </w:r>
      <w:r w:rsidRPr="00AE2768">
        <w:rPr>
          <w:rFonts w:ascii="GHEA Grapalat" w:hAnsi="GHEA Grapalat" w:cs="Sylfaen"/>
          <w:sz w:val="20"/>
          <w:szCs w:val="20"/>
          <w:lang w:val="af-ZA"/>
        </w:rPr>
        <w:t xml:space="preserve"> </w:t>
      </w:r>
      <w:r w:rsidRPr="00AE2768">
        <w:rPr>
          <w:rFonts w:ascii="GHEA Grapalat" w:hAnsi="GHEA Grapalat" w:cs="Sylfaen"/>
          <w:sz w:val="20"/>
          <w:szCs w:val="20"/>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հրավերի</w:t>
      </w:r>
      <w:r w:rsidRPr="00AE2768">
        <w:rPr>
          <w:rFonts w:ascii="GHEA Grapalat" w:hAnsi="GHEA Grapalat" w:cs="Sylfaen"/>
          <w:sz w:val="20"/>
          <w:szCs w:val="20"/>
          <w:lang w:val="af-ZA"/>
        </w:rPr>
        <w:t xml:space="preserve"> 12.5 </w:t>
      </w:r>
      <w:r w:rsidRPr="00AE2768">
        <w:rPr>
          <w:rFonts w:ascii="GHEA Grapalat" w:hAnsi="GHEA Grapalat" w:cs="Sylfaen"/>
          <w:sz w:val="20"/>
          <w:szCs w:val="20"/>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էլեկտրոնային</w:t>
      </w:r>
      <w:r w:rsidRPr="00AE2768">
        <w:rPr>
          <w:rFonts w:ascii="GHEA Grapalat" w:hAnsi="GHEA Grapalat" w:cs="Sylfaen"/>
          <w:sz w:val="20"/>
          <w:szCs w:val="20"/>
          <w:lang w:val="af-ZA"/>
        </w:rPr>
        <w:t xml:space="preserve"> </w:t>
      </w:r>
      <w:r w:rsidRPr="00AE2768">
        <w:rPr>
          <w:rFonts w:ascii="GHEA Grapalat" w:hAnsi="GHEA Grapalat" w:cs="Sylfaen"/>
          <w:sz w:val="20"/>
          <w:szCs w:val="20"/>
        </w:rPr>
        <w:t>փոստին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ուղարկվելու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կետում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փաստաթղթերը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ստանալու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w:t>
      </w:r>
    </w:p>
    <w:bookmarkEnd w:id="8"/>
    <w:p w14:paraId="6B49EE38"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af-ZA"/>
        </w:rPr>
        <w:lastRenderedPageBreak/>
        <w:t>1</w:t>
      </w:r>
      <w:r>
        <w:rPr>
          <w:rFonts w:ascii="GHEA Grapalat" w:hAnsi="GHEA Grapalat" w:cs="Sylfaen"/>
          <w:sz w:val="20"/>
          <w:szCs w:val="20"/>
          <w:lang w:val="hy-AM"/>
        </w:rPr>
        <w:t>1</w:t>
      </w:r>
      <w:r w:rsidRPr="00AE2768">
        <w:rPr>
          <w:rFonts w:ascii="GHEA Grapalat" w:hAnsi="GHEA Grapalat" w:cs="Sylfaen"/>
          <w:sz w:val="20"/>
          <w:szCs w:val="20"/>
          <w:lang w:val="af-ZA"/>
        </w:rPr>
        <w:t xml:space="preserve">.11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այնպիսի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ներգրավված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բոլոր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կողմերն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ունենան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w:t>
      </w:r>
      <w:r w:rsidRPr="00AE2768">
        <w:rPr>
          <w:rFonts w:ascii="GHEA Grapalat" w:hAnsi="GHEA Grapalat" w:cs="Sylfaen"/>
          <w:sz w:val="20"/>
          <w:szCs w:val="20"/>
          <w:lang w:val="af-ZA"/>
        </w:rPr>
        <w:t xml:space="preserve"> լինելու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նպատակով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հրավիրված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իրենց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տեսակետները։</w:t>
      </w:r>
    </w:p>
    <w:p w14:paraId="0E44CA4A" w14:textId="77777777" w:rsidR="002D454A" w:rsidRPr="00AE2768" w:rsidRDefault="002D454A" w:rsidP="002D454A">
      <w:pPr>
        <w:ind w:firstLine="567"/>
        <w:jc w:val="both"/>
        <w:rPr>
          <w:rFonts w:ascii="GHEA Grapalat" w:hAnsi="GHEA Grapalat" w:cs="Sylfaen"/>
          <w:sz w:val="20"/>
          <w:szCs w:val="20"/>
          <w:lang w:val="af-ZA"/>
        </w:rPr>
      </w:pPr>
      <w:r>
        <w:rPr>
          <w:rFonts w:ascii="GHEA Grapalat" w:hAnsi="GHEA Grapalat" w:cs="Sylfaen"/>
          <w:sz w:val="20"/>
          <w:szCs w:val="20"/>
          <w:lang w:val="hy-AM"/>
        </w:rPr>
        <w:t>11</w:t>
      </w:r>
      <w:r w:rsidRPr="00AE2768">
        <w:rPr>
          <w:rFonts w:ascii="GHEA Grapalat" w:hAnsi="GHEA Grapalat" w:cs="Sylfaen"/>
          <w:sz w:val="20"/>
          <w:szCs w:val="20"/>
          <w:lang w:val="af-ZA"/>
        </w:rPr>
        <w:t xml:space="preserve">.12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իրականացվում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վարույթն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ոչ</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ուշ</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քսան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օրացուցային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Նշված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երկարաձգվել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տասն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w:t>
      </w:r>
      <w:r w:rsidRPr="00AE2768">
        <w:rPr>
          <w:rFonts w:ascii="GHEA Grapalat" w:hAnsi="GHEA Grapalat" w:cs="Sylfaen"/>
          <w:sz w:val="20"/>
          <w:szCs w:val="20"/>
        </w:rPr>
        <w:t>ա</w:t>
      </w:r>
      <w:r w:rsidRPr="00AE2768">
        <w:rPr>
          <w:rFonts w:ascii="GHEA Grapalat" w:hAnsi="GHEA Grapalat" w:cs="Sylfaen"/>
          <w:sz w:val="20"/>
          <w:szCs w:val="20"/>
          <w:lang w:val="ru-RU"/>
        </w:rPr>
        <w:t>ցուցային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օրով՝</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պատճառաբանված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միջանկյալ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միջանկյալ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ապահովում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դրա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համապատասխան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w:t>
      </w:r>
    </w:p>
    <w:p w14:paraId="00113AC0"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իրավապարտադիր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փոփոխվել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վերացվել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թվում՝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դատարանի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w:t>
      </w:r>
    </w:p>
    <w:p w14:paraId="30077E44" w14:textId="77777777" w:rsidR="002D454A" w:rsidRPr="00AE2768" w:rsidRDefault="002D454A" w:rsidP="002D454A">
      <w:pPr>
        <w:ind w:firstLine="567"/>
        <w:jc w:val="both"/>
        <w:rPr>
          <w:rFonts w:ascii="GHEA Grapalat" w:hAnsi="GHEA Grapalat" w:cs="Sylfaen"/>
          <w:sz w:val="20"/>
          <w:szCs w:val="20"/>
          <w:lang w:val="af-ZA"/>
        </w:rPr>
      </w:pPr>
      <w:r>
        <w:rPr>
          <w:rFonts w:ascii="GHEA Grapalat" w:hAnsi="GHEA Grapalat" w:cs="Sylfaen"/>
          <w:sz w:val="20"/>
          <w:szCs w:val="20"/>
          <w:lang w:val="hy-AM"/>
        </w:rPr>
        <w:t>11</w:t>
      </w:r>
      <w:r w:rsidRPr="00AE2768">
        <w:rPr>
          <w:rFonts w:ascii="GHEA Grapalat" w:hAnsi="GHEA Grapalat" w:cs="Sylfaen"/>
          <w:sz w:val="20"/>
          <w:szCs w:val="20"/>
          <w:lang w:val="af-ZA"/>
        </w:rPr>
        <w:t xml:space="preserve">.13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w:t>
      </w:r>
    </w:p>
    <w:p w14:paraId="2A83B81E" w14:textId="77777777" w:rsidR="002D454A" w:rsidRPr="00AE2768" w:rsidRDefault="002D454A" w:rsidP="002D454A">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1)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ունի</w:t>
      </w:r>
      <w:r w:rsidRPr="00AE2768" w:rsidDel="00B90C4B">
        <w:rPr>
          <w:rFonts w:ascii="GHEA Grapalat" w:hAnsi="GHEA Grapalat" w:cs="Sylfaen"/>
          <w:sz w:val="20"/>
          <w:szCs w:val="20"/>
          <w:lang w:val="af-ZA"/>
        </w:rPr>
        <w:t xml:space="preserve"> </w:t>
      </w:r>
      <w:r w:rsidRPr="00AE2768">
        <w:rPr>
          <w:rFonts w:ascii="GHEA Grapalat" w:hAnsi="GHEA Grapalat" w:cs="Sylfaen"/>
          <w:sz w:val="20"/>
          <w:szCs w:val="20"/>
        </w:rPr>
        <w:t>պատվիրատուի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հետևյալ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w:t>
      </w:r>
    </w:p>
    <w:p w14:paraId="1A3B2DF8" w14:textId="77777777" w:rsidR="002D454A" w:rsidRPr="00AE2768" w:rsidRDefault="002D454A" w:rsidP="002D454A">
      <w:pPr>
        <w:ind w:firstLine="720"/>
        <w:jc w:val="both"/>
        <w:rPr>
          <w:rFonts w:ascii="GHEA Grapalat" w:hAnsi="GHEA Grapalat" w:cs="Sylfaen"/>
          <w:sz w:val="20"/>
          <w:szCs w:val="20"/>
          <w:lang w:val="af-ZA"/>
        </w:rPr>
      </w:pPr>
      <w:r w:rsidRPr="00AE2768">
        <w:rPr>
          <w:rFonts w:ascii="GHEA Grapalat" w:hAnsi="GHEA Grapalat" w:cs="Sylfaen"/>
          <w:sz w:val="20"/>
          <w:szCs w:val="20"/>
        </w:rPr>
        <w:t>ա</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արգելելու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որոշակի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գործողություններ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w:t>
      </w:r>
    </w:p>
    <w:p w14:paraId="6B5F391D" w14:textId="77777777" w:rsidR="002D454A" w:rsidRPr="00AE2768" w:rsidRDefault="002D454A" w:rsidP="002D454A">
      <w:pPr>
        <w:ind w:firstLine="720"/>
        <w:jc w:val="both"/>
        <w:rPr>
          <w:rFonts w:ascii="GHEA Grapalat" w:hAnsi="GHEA Grapalat" w:cs="Sylfaen"/>
          <w:sz w:val="20"/>
          <w:szCs w:val="20"/>
          <w:lang w:val="af-ZA"/>
        </w:rPr>
      </w:pPr>
      <w:r w:rsidRPr="00AE2768">
        <w:rPr>
          <w:rFonts w:ascii="GHEA Grapalat" w:hAnsi="GHEA Grapalat" w:cs="Sylfaen"/>
          <w:sz w:val="20"/>
          <w:szCs w:val="20"/>
        </w:rPr>
        <w:t>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պարտավորեցնելու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համապատասխան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ներառյալ՝</w:t>
      </w:r>
      <w:r w:rsidRPr="00AE2768">
        <w:rPr>
          <w:rFonts w:ascii="GHEA Grapalat" w:hAnsi="GHEA Grapalat" w:cs="Sylfaen"/>
          <w:sz w:val="20"/>
          <w:szCs w:val="20"/>
          <w:lang w:val="af-ZA"/>
        </w:rPr>
        <w:t xml:space="preserve"> </w:t>
      </w:r>
      <w:r w:rsidRPr="00AE2768">
        <w:rPr>
          <w:rFonts w:ascii="GHEA Grapalat" w:hAnsi="GHEA Grapalat" w:cs="Sylfaen"/>
          <w:sz w:val="20"/>
          <w:szCs w:val="20"/>
        </w:rPr>
        <w:t>չկայացած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հայտարարելու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ընթացակարգը</w:t>
      </w:r>
      <w:r w:rsidRPr="00AE2768">
        <w:rPr>
          <w:rFonts w:ascii="GHEA Grapalat" w:hAnsi="GHEA Grapalat" w:cs="Sylfaen"/>
          <w:sz w:val="20"/>
          <w:szCs w:val="20"/>
          <w:lang w:val="af-ZA"/>
        </w:rPr>
        <w:t xml:space="preserve">, </w:t>
      </w:r>
      <w:r w:rsidRPr="00AE2768">
        <w:rPr>
          <w:rFonts w:ascii="GHEA Grapalat" w:hAnsi="GHEA Grapalat" w:cs="Sylfaen"/>
          <w:sz w:val="20"/>
          <w:szCs w:val="20"/>
        </w:rPr>
        <w:t>բացառությամբ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պայմանագիրը</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անվավեր</w:t>
      </w:r>
      <w:r w:rsidRPr="00AE2768">
        <w:rPr>
          <w:rFonts w:ascii="GHEA Grapalat" w:hAnsi="GHEA Grapalat" w:cs="Sylfaen"/>
          <w:sz w:val="20"/>
          <w:szCs w:val="20"/>
          <w:lang w:val="af-ZA"/>
        </w:rPr>
        <w:t xml:space="preserve"> </w:t>
      </w:r>
      <w:r w:rsidRPr="00AE2768">
        <w:rPr>
          <w:rFonts w:ascii="GHEA Grapalat" w:hAnsi="GHEA Grapalat" w:cs="Sylfaen"/>
          <w:sz w:val="20"/>
          <w:szCs w:val="20"/>
        </w:rPr>
        <w:t>ճանաչելու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որոշման</w:t>
      </w:r>
      <w:r w:rsidRPr="00AE2768">
        <w:rPr>
          <w:rFonts w:ascii="GHEA Grapalat" w:hAnsi="GHEA Grapalat" w:cs="Sylfaen"/>
          <w:sz w:val="20"/>
          <w:szCs w:val="20"/>
          <w:lang w:val="af-ZA"/>
        </w:rPr>
        <w:t>.</w:t>
      </w:r>
    </w:p>
    <w:p w14:paraId="3F1F0C50" w14:textId="77777777" w:rsidR="002D454A" w:rsidRPr="00AE2768" w:rsidRDefault="002D454A" w:rsidP="002D454A">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2) </w:t>
      </w:r>
      <w:r w:rsidRPr="00AE2768">
        <w:rPr>
          <w:rFonts w:ascii="GHEA Grapalat" w:hAnsi="GHEA Grapalat" w:cs="Sylfaen"/>
          <w:sz w:val="20"/>
          <w:szCs w:val="20"/>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գործընթացին</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մասնակցելու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rPr>
        <w:t>չունեցող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մասնակիցների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ցուցակում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ներառելու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մասին</w:t>
      </w:r>
      <w:r w:rsidRPr="00AE2768">
        <w:rPr>
          <w:rFonts w:ascii="GHEA Grapalat" w:hAnsi="GHEA Grapalat" w:cs="Sylfaen"/>
          <w:sz w:val="20"/>
          <w:szCs w:val="20"/>
          <w:lang w:val="af-ZA"/>
        </w:rPr>
        <w:t>.</w:t>
      </w:r>
    </w:p>
    <w:p w14:paraId="25283FCB" w14:textId="77777777" w:rsidR="002D454A" w:rsidRPr="00AE2768" w:rsidRDefault="002D454A" w:rsidP="002D454A">
      <w:pPr>
        <w:ind w:firstLine="720"/>
        <w:jc w:val="both"/>
        <w:rPr>
          <w:rFonts w:ascii="GHEA Grapalat" w:hAnsi="GHEA Grapalat" w:cs="Sylfaen"/>
          <w:sz w:val="20"/>
          <w:szCs w:val="20"/>
          <w:lang w:val="af-ZA"/>
        </w:rPr>
      </w:pPr>
      <w:r w:rsidRPr="00AE2768">
        <w:rPr>
          <w:rFonts w:ascii="GHEA Grapalat" w:hAnsi="GHEA Grapalat" w:cs="Sylfaen"/>
          <w:sz w:val="20"/>
          <w:szCs w:val="20"/>
          <w:lang w:val="af-ZA"/>
        </w:rPr>
        <w:t xml:space="preserve">3) </w:t>
      </w:r>
      <w:r w:rsidRPr="00AE2768">
        <w:rPr>
          <w:rFonts w:ascii="GHEA Grapalat" w:hAnsi="GHEA Grapalat" w:cs="Sylfaen"/>
          <w:sz w:val="20"/>
          <w:szCs w:val="20"/>
        </w:rPr>
        <w:t>հաշվառում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որոշումները</w:t>
      </w:r>
      <w:r w:rsidRPr="00AE2768">
        <w:rPr>
          <w:rFonts w:ascii="GHEA Grapalat" w:hAnsi="GHEA Grapalat" w:cs="Sylfaen"/>
          <w:sz w:val="20"/>
          <w:szCs w:val="20"/>
          <w:lang w:val="af-ZA"/>
        </w:rPr>
        <w:t xml:space="preserve"> </w:t>
      </w:r>
      <w:r w:rsidRPr="00AE2768">
        <w:rPr>
          <w:rFonts w:ascii="GHEA Grapalat" w:hAnsi="GHEA Grapalat" w:cs="Sylfaen"/>
          <w:sz w:val="20"/>
          <w:szCs w:val="20"/>
        </w:rPr>
        <w:t>և</w:t>
      </w:r>
      <w:r w:rsidRPr="00AE2768">
        <w:rPr>
          <w:rFonts w:ascii="GHEA Grapalat" w:hAnsi="GHEA Grapalat" w:cs="Sylfaen"/>
          <w:sz w:val="20"/>
          <w:szCs w:val="20"/>
          <w:lang w:val="af-ZA"/>
        </w:rPr>
        <w:t xml:space="preserve"> </w:t>
      </w:r>
      <w:r w:rsidRPr="00AE2768">
        <w:rPr>
          <w:rFonts w:ascii="GHEA Grapalat" w:hAnsi="GHEA Grapalat" w:cs="Sylfaen"/>
          <w:sz w:val="20"/>
          <w:szCs w:val="20"/>
        </w:rPr>
        <w:t>դրանց</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կատարման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նկատմամբ</w:t>
      </w:r>
      <w:r w:rsidRPr="00AE2768">
        <w:rPr>
          <w:rFonts w:ascii="GHEA Grapalat" w:hAnsi="GHEA Grapalat" w:cs="Sylfaen"/>
          <w:sz w:val="20"/>
          <w:szCs w:val="20"/>
          <w:lang w:val="af-ZA"/>
        </w:rPr>
        <w:t xml:space="preserve"> </w:t>
      </w:r>
      <w:r w:rsidRPr="00AE2768">
        <w:rPr>
          <w:rFonts w:ascii="GHEA Grapalat" w:hAnsi="GHEA Grapalat" w:cs="Sylfaen"/>
          <w:sz w:val="20"/>
          <w:szCs w:val="20"/>
        </w:rPr>
        <w:t>իրականացնում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է</w:t>
      </w:r>
      <w:r w:rsidRPr="00AE2768">
        <w:rPr>
          <w:rFonts w:ascii="GHEA Grapalat" w:hAnsi="GHEA Grapalat" w:cs="Sylfaen"/>
          <w:sz w:val="20"/>
          <w:szCs w:val="20"/>
          <w:lang w:val="af-ZA"/>
        </w:rPr>
        <w:t xml:space="preserve"> </w:t>
      </w:r>
      <w:r w:rsidRPr="00AE2768">
        <w:rPr>
          <w:rFonts w:ascii="GHEA Grapalat" w:hAnsi="GHEA Grapalat" w:cs="Sylfaen"/>
          <w:sz w:val="20"/>
          <w:szCs w:val="20"/>
        </w:rPr>
        <w:t>հսկողություն</w:t>
      </w:r>
      <w:r w:rsidRPr="00AE2768">
        <w:rPr>
          <w:rFonts w:ascii="GHEA Grapalat" w:hAnsi="GHEA Grapalat" w:cs="Sylfaen"/>
          <w:sz w:val="20"/>
          <w:szCs w:val="20"/>
          <w:lang w:val="af-ZA"/>
        </w:rPr>
        <w:t>:</w:t>
      </w:r>
    </w:p>
    <w:p w14:paraId="14240359" w14:textId="77777777" w:rsidR="002D454A" w:rsidRPr="00AE2768" w:rsidRDefault="002D454A" w:rsidP="002D454A">
      <w:pPr>
        <w:ind w:firstLine="567"/>
        <w:jc w:val="both"/>
        <w:rPr>
          <w:rFonts w:ascii="GHEA Grapalat" w:hAnsi="GHEA Grapalat" w:cs="Sylfaen"/>
          <w:sz w:val="20"/>
          <w:szCs w:val="20"/>
          <w:lang w:val="af-ZA"/>
        </w:rPr>
      </w:pPr>
      <w:r>
        <w:rPr>
          <w:rFonts w:ascii="GHEA Grapalat" w:hAnsi="GHEA Grapalat" w:cs="Sylfaen"/>
          <w:sz w:val="20"/>
          <w:szCs w:val="20"/>
          <w:lang w:val="hy-AM"/>
        </w:rPr>
        <w:t>11</w:t>
      </w:r>
      <w:r w:rsidRPr="00AE2768">
        <w:rPr>
          <w:rFonts w:ascii="GHEA Grapalat" w:hAnsi="GHEA Grapalat" w:cs="Sylfaen"/>
          <w:sz w:val="20"/>
          <w:szCs w:val="20"/>
          <w:lang w:val="af-ZA"/>
        </w:rPr>
        <w:t xml:space="preserve">.14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կողմից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բավարարվելու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պ</w:t>
      </w:r>
      <w:r w:rsidRPr="00AE2768">
        <w:rPr>
          <w:rFonts w:ascii="GHEA Grapalat" w:hAnsi="GHEA Grapalat" w:cs="Sylfaen"/>
          <w:sz w:val="20"/>
          <w:szCs w:val="20"/>
          <w:lang w:val="ru-RU"/>
        </w:rPr>
        <w:t>ատվիրատուն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պատասխանատվություն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պատճառված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հատուցման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p>
    <w:p w14:paraId="44A13470" w14:textId="77777777" w:rsidR="002D454A" w:rsidRPr="00AE2768" w:rsidRDefault="002D454A" w:rsidP="002D454A">
      <w:pPr>
        <w:pStyle w:val="af4"/>
        <w:shd w:val="clear" w:color="auto" w:fill="FFFFFF"/>
        <w:spacing w:before="0" w:beforeAutospacing="0" w:after="0" w:afterAutospacing="0"/>
        <w:ind w:firstLine="567"/>
        <w:jc w:val="both"/>
        <w:rPr>
          <w:rFonts w:ascii="Arial Unicode" w:hAnsi="Arial Unicode"/>
          <w:color w:val="000000"/>
          <w:sz w:val="21"/>
          <w:szCs w:val="21"/>
          <w:lang w:val="af-ZA"/>
        </w:rPr>
      </w:pPr>
      <w:r>
        <w:rPr>
          <w:rFonts w:ascii="GHEA Grapalat" w:hAnsi="GHEA Grapalat" w:cs="Sylfaen"/>
          <w:sz w:val="20"/>
          <w:szCs w:val="20"/>
          <w:lang w:val="hy-AM"/>
        </w:rPr>
        <w:t>11</w:t>
      </w:r>
      <w:r w:rsidRPr="00AE2768">
        <w:rPr>
          <w:rFonts w:ascii="GHEA Grapalat" w:hAnsi="GHEA Grapalat" w:cs="Sylfaen"/>
          <w:sz w:val="20"/>
          <w:szCs w:val="20"/>
          <w:lang w:val="af-ZA"/>
        </w:rPr>
        <w:t xml:space="preserve">.15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բաց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համար</w:t>
      </w:r>
      <w:r w:rsidRPr="00AE2768">
        <w:rPr>
          <w:rFonts w:ascii="GHEA Grapalat" w:hAnsi="GHEA Grapalat" w:cs="Sylfaen"/>
          <w:sz w:val="20"/>
          <w:szCs w:val="20"/>
          <w:lang w:val="af-ZA"/>
        </w:rPr>
        <w:t xml:space="preserve">: </w:t>
      </w:r>
      <w:bookmarkStart w:id="9" w:name="_Hlk9265079"/>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քննությունն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իրականացվում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միջոցով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ձայնագրվում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մեկտեղ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Ձայնագրման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անհնարինության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սղագրվում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Նիստերը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առցանց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հեռարձակվում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համացանցում</w:t>
      </w:r>
      <w:r w:rsidRPr="00AE2768">
        <w:rPr>
          <w:rFonts w:ascii="GHEA Grapalat" w:hAnsi="GHEA Grapalat" w:cs="Sylfaen"/>
          <w:sz w:val="20"/>
          <w:szCs w:val="20"/>
          <w:lang w:val="af-ZA"/>
        </w:rPr>
        <w:t>:</w:t>
      </w:r>
    </w:p>
    <w:bookmarkEnd w:id="9"/>
    <w:p w14:paraId="776594FC" w14:textId="77777777" w:rsidR="002D454A" w:rsidRPr="00AE2768" w:rsidRDefault="002D454A" w:rsidP="002D454A">
      <w:pPr>
        <w:ind w:firstLine="567"/>
        <w:jc w:val="both"/>
        <w:rPr>
          <w:rFonts w:ascii="GHEA Grapalat" w:hAnsi="GHEA Grapalat" w:cs="Sylfaen"/>
          <w:sz w:val="20"/>
          <w:szCs w:val="20"/>
          <w:lang w:val="af-ZA"/>
        </w:rPr>
      </w:pPr>
      <w:r w:rsidRPr="00AE2768" w:rsidDel="00714C96">
        <w:rPr>
          <w:rFonts w:ascii="GHEA Grapalat" w:hAnsi="GHEA Grapalat" w:cs="Sylfaen"/>
          <w:sz w:val="20"/>
          <w:szCs w:val="20"/>
          <w:lang w:val="af-ZA"/>
        </w:rPr>
        <w:t xml:space="preserve"> </w:t>
      </w:r>
      <w:r>
        <w:rPr>
          <w:rFonts w:ascii="GHEA Grapalat" w:hAnsi="GHEA Grapalat" w:cs="Sylfaen"/>
          <w:sz w:val="20"/>
          <w:szCs w:val="20"/>
          <w:lang w:val="hy-AM"/>
        </w:rPr>
        <w:t>11</w:t>
      </w:r>
      <w:r w:rsidRPr="00AE2768">
        <w:rPr>
          <w:rFonts w:ascii="GHEA Grapalat" w:hAnsi="GHEA Grapalat" w:cs="Sylfaen"/>
          <w:sz w:val="20"/>
          <w:szCs w:val="20"/>
          <w:lang w:val="af-ZA"/>
        </w:rPr>
        <w:t xml:space="preserve">.16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խախտվել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խախտվել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ծառայած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գործողությունների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արդյունքում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մասնակցելու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վերաբերյալ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ժամկետը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բողոքարկման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ընթացակարգին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չմասնակցած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զրկվում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իրավունքից։</w:t>
      </w:r>
    </w:p>
    <w:p w14:paraId="0F1181C2" w14:textId="77777777" w:rsidR="002D454A" w:rsidRPr="00AE2768" w:rsidRDefault="002D454A" w:rsidP="002D454A">
      <w:pPr>
        <w:ind w:firstLine="567"/>
        <w:jc w:val="both"/>
        <w:rPr>
          <w:rFonts w:ascii="GHEA Grapalat" w:hAnsi="GHEA Grapalat" w:cs="Sylfaen"/>
          <w:sz w:val="20"/>
          <w:szCs w:val="20"/>
          <w:lang w:val="af-ZA"/>
        </w:rPr>
      </w:pPr>
      <w:r>
        <w:rPr>
          <w:rFonts w:ascii="GHEA Grapalat" w:hAnsi="GHEA Grapalat" w:cs="Sylfaen"/>
          <w:sz w:val="20"/>
          <w:szCs w:val="20"/>
          <w:lang w:val="hy-AM"/>
        </w:rPr>
        <w:t>11</w:t>
      </w:r>
      <w:r w:rsidRPr="00AE2768">
        <w:rPr>
          <w:rFonts w:ascii="GHEA Grapalat" w:hAnsi="GHEA Grapalat" w:cs="Sylfaen"/>
          <w:sz w:val="20"/>
          <w:szCs w:val="20"/>
          <w:lang w:val="af-ZA"/>
        </w:rPr>
        <w:t xml:space="preserve">.17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երկու</w:t>
      </w:r>
      <w:r w:rsidRPr="00AE2768">
        <w:rPr>
          <w:rFonts w:ascii="GHEA Grapalat" w:hAnsi="GHEA Grapalat" w:cs="Sylfaen"/>
          <w:sz w:val="20"/>
          <w:szCs w:val="20"/>
          <w:lang w:val="af-ZA"/>
        </w:rPr>
        <w:t xml:space="preserve"> </w:t>
      </w:r>
      <w:r w:rsidRPr="00AE2768">
        <w:rPr>
          <w:rFonts w:ascii="GHEA Grapalat" w:hAnsi="GHEA Grapalat" w:cs="Sylfaen"/>
          <w:sz w:val="20"/>
          <w:szCs w:val="20"/>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ընթացքում</w:t>
      </w:r>
      <w:r w:rsidRPr="00AE2768">
        <w:rPr>
          <w:rFonts w:ascii="GHEA Grapalat" w:hAnsi="GHEA Grapalat" w:cs="Sylfaen"/>
          <w:sz w:val="20"/>
          <w:szCs w:val="20"/>
          <w:lang w:val="af-ZA"/>
        </w:rPr>
        <w:t xml:space="preserve"> </w:t>
      </w:r>
      <w:r w:rsidRPr="00AE2768">
        <w:rPr>
          <w:rFonts w:ascii="GHEA Grapalat" w:hAnsi="GHEA Grapalat" w:cs="Sylfaen"/>
          <w:sz w:val="20"/>
          <w:szCs w:val="20"/>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տեղեկագրում` նշելով հրապարակման ամսաթիվը</w:t>
      </w:r>
      <w:r w:rsidRPr="00AE2768">
        <w:rPr>
          <w:rFonts w:ascii="GHEA Grapalat" w:hAnsi="GHEA Grapalat" w:cs="Sylfaen"/>
          <w:sz w:val="20"/>
          <w:szCs w:val="20"/>
          <w:lang w:val="ru-RU"/>
        </w:rPr>
        <w:t>։</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w:t>
      </w:r>
      <w:r w:rsidRPr="00AE2768">
        <w:rPr>
          <w:rFonts w:ascii="GHEA Grapalat" w:hAnsi="GHEA Grapalat" w:cs="Sylfaen"/>
          <w:sz w:val="20"/>
          <w:szCs w:val="20"/>
        </w:rPr>
        <w:t>կ</w:t>
      </w:r>
      <w:r w:rsidRPr="00AE2768">
        <w:rPr>
          <w:rFonts w:ascii="GHEA Grapalat" w:hAnsi="GHEA Grapalat" w:cs="Sylfaen"/>
          <w:sz w:val="20"/>
          <w:szCs w:val="20"/>
          <w:lang w:val="ru-RU"/>
        </w:rPr>
        <w:t>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հրապարակելուն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14:paraId="2DABACD8" w14:textId="77777777" w:rsidR="002D454A" w:rsidRPr="00AE2768" w:rsidRDefault="002D454A" w:rsidP="002D454A">
      <w:pPr>
        <w:ind w:firstLine="567"/>
        <w:jc w:val="both"/>
        <w:rPr>
          <w:rFonts w:ascii="GHEA Grapalat" w:hAnsi="GHEA Grapalat" w:cs="Sylfaen"/>
          <w:sz w:val="20"/>
          <w:szCs w:val="20"/>
          <w:lang w:val="af-ZA"/>
        </w:rPr>
      </w:pPr>
      <w:r>
        <w:rPr>
          <w:rFonts w:ascii="GHEA Grapalat" w:hAnsi="GHEA Grapalat" w:cs="Sylfaen"/>
          <w:sz w:val="20"/>
          <w:szCs w:val="20"/>
          <w:lang w:val="hy-AM"/>
        </w:rPr>
        <w:t>11</w:t>
      </w:r>
      <w:r w:rsidRPr="00AE2768">
        <w:rPr>
          <w:rFonts w:ascii="GHEA Grapalat" w:hAnsi="GHEA Grapalat" w:cs="Sylfaen"/>
          <w:sz w:val="20"/>
          <w:szCs w:val="20"/>
          <w:lang w:val="af-ZA"/>
        </w:rPr>
        <w:t xml:space="preserve">.18 </w:t>
      </w:r>
      <w:r w:rsidRPr="00AE2768">
        <w:rPr>
          <w:rFonts w:ascii="GHEA Grapalat" w:hAnsi="GHEA Grapalat" w:cs="Sylfaen"/>
          <w:sz w:val="20"/>
          <w:szCs w:val="20"/>
          <w:lang w:val="ru-RU"/>
        </w:rPr>
        <w:t>Յուրաքանչյուր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շահագրգռված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կոնկրետ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գործարքի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կնքման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հարցում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կրել</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հանձնաժողովի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կատարած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գործողության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անգործության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հետևանքով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իրավունք</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դատական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կարգով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պահանջելու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վնասների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փոխհատուցում։</w:t>
      </w:r>
    </w:p>
    <w:p w14:paraId="2E12AB3E" w14:textId="77777777" w:rsidR="002D454A" w:rsidRPr="00AE2768" w:rsidRDefault="002D454A" w:rsidP="002D454A">
      <w:pPr>
        <w:ind w:firstLine="567"/>
        <w:jc w:val="both"/>
        <w:rPr>
          <w:rFonts w:ascii="GHEA Grapalat" w:hAnsi="GHEA Grapalat" w:cs="Sylfaen"/>
          <w:sz w:val="20"/>
          <w:szCs w:val="20"/>
          <w:lang w:val="af-ZA"/>
        </w:rPr>
      </w:pPr>
      <w:r>
        <w:rPr>
          <w:rFonts w:ascii="GHEA Grapalat" w:hAnsi="GHEA Grapalat" w:cs="Sylfaen"/>
          <w:sz w:val="20"/>
          <w:szCs w:val="20"/>
          <w:lang w:val="hy-AM"/>
        </w:rPr>
        <w:t>11</w:t>
      </w:r>
      <w:r w:rsidRPr="00AE2768">
        <w:rPr>
          <w:rFonts w:ascii="GHEA Grapalat" w:hAnsi="GHEA Grapalat" w:cs="Sylfaen"/>
          <w:sz w:val="20"/>
          <w:szCs w:val="20"/>
          <w:lang w:val="af-ZA"/>
        </w:rPr>
        <w:t xml:space="preserve">.19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անձին</w:t>
      </w:r>
      <w:r w:rsidRPr="00AE2768">
        <w:rPr>
          <w:rFonts w:ascii="GHEA Mariam" w:hAnsi="GHEA Mariam" w:cs="Sylfaen"/>
          <w:sz w:val="20"/>
          <w:szCs w:val="20"/>
          <w:lang w:val="af-ZA"/>
        </w:rPr>
        <w:t xml:space="preserve"> </w:t>
      </w:r>
      <w:r w:rsidRPr="00AE2768">
        <w:rPr>
          <w:rFonts w:ascii="GHEA Grapalat" w:hAnsi="GHEA Grapalat" w:cs="Sylfaen"/>
          <w:sz w:val="20"/>
          <w:szCs w:val="20"/>
          <w:lang w:val="ru-RU"/>
        </w:rPr>
        <w:t>ներկայացված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ինքնաբերաբար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rPr>
        <w:t>Օ</w:t>
      </w:r>
      <w:r w:rsidRPr="00AE2768">
        <w:rPr>
          <w:rFonts w:ascii="GHEA Grapalat" w:hAnsi="GHEA Grapalat" w:cs="Sylfaen"/>
          <w:sz w:val="20"/>
          <w:szCs w:val="20"/>
          <w:lang w:val="ru-RU"/>
        </w:rPr>
        <w:t>րենքի</w:t>
      </w:r>
      <w:r w:rsidRPr="00AE2768">
        <w:rPr>
          <w:rFonts w:ascii="GHEA Grapalat" w:hAnsi="GHEA Grapalat" w:cs="Sylfaen"/>
          <w:sz w:val="20"/>
          <w:szCs w:val="20"/>
          <w:lang w:val="af-ZA"/>
        </w:rPr>
        <w:t xml:space="preserve"> 50-</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9-</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հայտարարությունը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հրապարակվելու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մինչև</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բողոքի</w:t>
      </w:r>
      <w:r w:rsidRPr="00AE2768">
        <w:rPr>
          <w:rFonts w:ascii="GHEA Grapalat" w:hAnsi="GHEA Grapalat" w:cs="Sylfaen"/>
          <w:sz w:val="20"/>
          <w:szCs w:val="20"/>
          <w:lang w:val="af-ZA"/>
        </w:rPr>
        <w:t xml:space="preserve"> </w:t>
      </w:r>
      <w:r w:rsidRPr="00AE2768">
        <w:rPr>
          <w:rFonts w:ascii="GHEA Grapalat" w:hAnsi="GHEA Grapalat" w:cs="Sylfaen"/>
          <w:sz w:val="20"/>
          <w:szCs w:val="20"/>
        </w:rPr>
        <w:t>քննության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rPr>
        <w:t>արդյունքներով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ընդունված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ուժի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մեջ</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մտնելու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 xml:space="preserve">:  </w:t>
      </w:r>
    </w:p>
    <w:p w14:paraId="1D403C06" w14:textId="77777777" w:rsidR="002D454A" w:rsidRPr="00AE2768" w:rsidRDefault="002D454A" w:rsidP="002D454A">
      <w:pPr>
        <w:ind w:firstLine="567"/>
        <w:jc w:val="both"/>
        <w:rPr>
          <w:rFonts w:ascii="GHEA Grapalat" w:hAnsi="GHEA Grapalat" w:cs="Sylfaen"/>
          <w:sz w:val="20"/>
          <w:szCs w:val="20"/>
          <w:lang w:val="af-ZA"/>
        </w:rPr>
      </w:pPr>
      <w:r w:rsidRPr="00AE2768">
        <w:rPr>
          <w:rFonts w:ascii="GHEA Grapalat" w:hAnsi="GHEA Grapalat" w:cs="Sylfaen"/>
          <w:sz w:val="20"/>
          <w:szCs w:val="20"/>
          <w:lang w:val="ru-RU"/>
        </w:rPr>
        <w:t>Օրենքի</w:t>
      </w:r>
      <w:r w:rsidRPr="00AE2768">
        <w:rPr>
          <w:rFonts w:ascii="GHEA Grapalat" w:hAnsi="GHEA Grapalat" w:cs="Sylfaen"/>
          <w:sz w:val="20"/>
          <w:szCs w:val="20"/>
          <w:lang w:val="af-ZA"/>
        </w:rPr>
        <w:t xml:space="preserve"> 51-</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rPr>
        <w:t>ա</w:t>
      </w:r>
      <w:r w:rsidRPr="00AE2768">
        <w:rPr>
          <w:rFonts w:ascii="GHEA Grapalat" w:hAnsi="GHEA Grapalat" w:cs="Sylfaen"/>
          <w:sz w:val="20"/>
          <w:szCs w:val="20"/>
          <w:lang w:val="ru-RU"/>
        </w:rPr>
        <w:t>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օրենքի</w:t>
      </w:r>
      <w:r w:rsidRPr="00AE2768">
        <w:rPr>
          <w:rFonts w:ascii="GHEA Grapalat" w:hAnsi="GHEA Grapalat" w:cs="Sylfaen"/>
          <w:sz w:val="20"/>
          <w:szCs w:val="20"/>
          <w:lang w:val="af-ZA"/>
        </w:rPr>
        <w:t xml:space="preserve"> 2-</w:t>
      </w:r>
      <w:r w:rsidRPr="00AE2768">
        <w:rPr>
          <w:rFonts w:ascii="GHEA Grapalat" w:hAnsi="GHEA Grapalat" w:cs="Sylfaen"/>
          <w:sz w:val="20"/>
          <w:szCs w:val="20"/>
          <w:lang w:val="ru-RU"/>
        </w:rPr>
        <w:t>րդ</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հոդվածի</w:t>
      </w:r>
      <w:r w:rsidRPr="00AE2768">
        <w:rPr>
          <w:rFonts w:ascii="GHEA Grapalat" w:hAnsi="GHEA Grapalat" w:cs="Sylfaen"/>
          <w:sz w:val="20"/>
          <w:szCs w:val="20"/>
          <w:lang w:val="af-ZA"/>
        </w:rPr>
        <w:t xml:space="preserve"> 1-</w:t>
      </w:r>
      <w:r w:rsidRPr="00AE2768">
        <w:rPr>
          <w:rFonts w:ascii="GHEA Grapalat" w:hAnsi="GHEA Grapalat" w:cs="Sylfaen"/>
          <w:sz w:val="20"/>
          <w:szCs w:val="20"/>
          <w:lang w:val="ru-RU"/>
        </w:rPr>
        <w:t>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մասով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սահմանված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մարմինների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ղեկավարները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իսկ</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իրավաբանական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անձանց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դեպքում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գործադիր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մարմնի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ղեկավարը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գրավոր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հայտնում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w:t>
      </w:r>
    </w:p>
    <w:p w14:paraId="444B6522" w14:textId="77777777" w:rsidR="002D454A" w:rsidRPr="00AE2768" w:rsidRDefault="002D454A" w:rsidP="002D454A">
      <w:pPr>
        <w:ind w:firstLine="567"/>
        <w:jc w:val="both"/>
        <w:rPr>
          <w:rFonts w:ascii="GHEA Grapalat" w:hAnsi="GHEA Grapalat" w:cs="Sylfaen"/>
          <w:b/>
          <w:sz w:val="20"/>
          <w:szCs w:val="20"/>
          <w:lang w:val="es-ES"/>
        </w:rPr>
      </w:pP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որոշմամբ</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կասեցումը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կարող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հանվել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եթե</w:t>
      </w:r>
      <w:r w:rsidRPr="00AE2768">
        <w:rPr>
          <w:rFonts w:ascii="GHEA Grapalat" w:hAnsi="GHEA Grapalat" w:cs="Sylfaen"/>
          <w:sz w:val="20"/>
          <w:szCs w:val="20"/>
          <w:lang w:val="af-ZA"/>
        </w:rPr>
        <w:t xml:space="preserve"> </w:t>
      </w:r>
      <w:r w:rsidRPr="00AE2768">
        <w:rPr>
          <w:rFonts w:ascii="GHEA Grapalat" w:hAnsi="GHEA Grapalat" w:cs="Sylfaen"/>
          <w:sz w:val="20"/>
          <w:szCs w:val="20"/>
        </w:rPr>
        <w:t>պ</w:t>
      </w:r>
      <w:r w:rsidRPr="00AE2768">
        <w:rPr>
          <w:rFonts w:ascii="GHEA Grapalat" w:hAnsi="GHEA Grapalat" w:cs="Sylfaen"/>
          <w:sz w:val="20"/>
          <w:szCs w:val="20"/>
          <w:lang w:val="ru-RU"/>
        </w:rPr>
        <w:t>ատվիրատուի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ներկայացրած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հիմնավորումների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համաձայն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հանրային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պաշտպանության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և</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ազգային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անվտանգության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շահերից</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ելնելով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անհրաժեշտ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շարունակել</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գնման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գործընթացը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Սույն</w:t>
      </w:r>
      <w:r w:rsidRPr="00AE2768">
        <w:rPr>
          <w:rFonts w:ascii="GHEA Grapalat" w:hAnsi="GHEA Grapalat" w:cs="Sylfaen"/>
          <w:sz w:val="20"/>
          <w:szCs w:val="20"/>
          <w:lang w:val="af-ZA"/>
        </w:rPr>
        <w:t xml:space="preserve"> </w:t>
      </w:r>
      <w:r w:rsidRPr="00AE2768">
        <w:rPr>
          <w:rFonts w:ascii="GHEA Grapalat" w:hAnsi="GHEA Grapalat" w:cs="Sylfaen"/>
          <w:sz w:val="20"/>
          <w:szCs w:val="20"/>
        </w:rPr>
        <w:t>կետ</w:t>
      </w:r>
      <w:r w:rsidRPr="00AE2768">
        <w:rPr>
          <w:rFonts w:ascii="GHEA Grapalat" w:hAnsi="GHEA Grapalat" w:cs="Sylfaen"/>
          <w:sz w:val="20"/>
          <w:szCs w:val="20"/>
          <w:lang w:val="ru-RU"/>
        </w:rPr>
        <w:t>ով</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նախատեսված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որոշումը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գնումների</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հետ</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կապված</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բողոքներ</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քննող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անձը</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հրապարակում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է</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տեղեկագրում</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այն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կայացնելու</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օրվան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հաջորդող</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աշխատանքային</w:t>
      </w:r>
      <w:r w:rsidRPr="00AE2768">
        <w:rPr>
          <w:rFonts w:ascii="GHEA Grapalat" w:hAnsi="GHEA Grapalat" w:cs="Sylfaen"/>
          <w:sz w:val="20"/>
          <w:szCs w:val="20"/>
          <w:lang w:val="af-ZA"/>
        </w:rPr>
        <w:t xml:space="preserve"> </w:t>
      </w:r>
      <w:r w:rsidRPr="00AE2768">
        <w:rPr>
          <w:rFonts w:ascii="GHEA Grapalat" w:hAnsi="GHEA Grapalat" w:cs="Sylfaen"/>
          <w:sz w:val="20"/>
          <w:szCs w:val="20"/>
          <w:lang w:val="ru-RU"/>
        </w:rPr>
        <w:t>օրը</w:t>
      </w:r>
      <w:r w:rsidRPr="00AE2768">
        <w:rPr>
          <w:rFonts w:ascii="GHEA Grapalat" w:hAnsi="GHEA Grapalat" w:cs="Sylfaen"/>
          <w:sz w:val="20"/>
          <w:szCs w:val="20"/>
          <w:lang w:val="af-ZA"/>
        </w:rPr>
        <w:t>:</w:t>
      </w:r>
    </w:p>
    <w:p w14:paraId="1B73909C" w14:textId="77777777" w:rsidR="002D454A" w:rsidRDefault="002D454A" w:rsidP="00EF3662">
      <w:pPr>
        <w:ind w:firstLine="567"/>
        <w:jc w:val="center"/>
        <w:rPr>
          <w:rFonts w:ascii="GHEA Grapalat" w:hAnsi="GHEA Grapalat" w:cs="Sylfaen"/>
          <w:b/>
          <w:szCs w:val="22"/>
          <w:lang w:val="hy-AM"/>
        </w:rPr>
      </w:pPr>
    </w:p>
    <w:p w14:paraId="3B7F808C" w14:textId="77777777" w:rsidR="002D454A" w:rsidRDefault="002D454A" w:rsidP="00EF3662">
      <w:pPr>
        <w:ind w:firstLine="567"/>
        <w:jc w:val="center"/>
        <w:rPr>
          <w:rFonts w:ascii="GHEA Grapalat" w:hAnsi="GHEA Grapalat" w:cs="Sylfaen"/>
          <w:b/>
          <w:szCs w:val="22"/>
          <w:lang w:val="hy-AM"/>
        </w:rPr>
      </w:pPr>
    </w:p>
    <w:p w14:paraId="25734677" w14:textId="77777777" w:rsidR="002D454A" w:rsidRDefault="002D454A" w:rsidP="00EF3662">
      <w:pPr>
        <w:ind w:firstLine="567"/>
        <w:jc w:val="center"/>
        <w:rPr>
          <w:rFonts w:ascii="GHEA Grapalat" w:hAnsi="GHEA Grapalat" w:cs="Sylfaen"/>
          <w:b/>
          <w:szCs w:val="22"/>
          <w:lang w:val="hy-AM"/>
        </w:rPr>
      </w:pPr>
    </w:p>
    <w:p w14:paraId="52630145" w14:textId="77777777" w:rsidR="002D454A" w:rsidRDefault="002D454A" w:rsidP="00EF3662">
      <w:pPr>
        <w:ind w:firstLine="567"/>
        <w:jc w:val="center"/>
        <w:rPr>
          <w:rFonts w:ascii="GHEA Grapalat" w:hAnsi="GHEA Grapalat" w:cs="Sylfaen"/>
          <w:b/>
          <w:szCs w:val="22"/>
          <w:lang w:val="hy-AM"/>
        </w:rPr>
      </w:pPr>
    </w:p>
    <w:p w14:paraId="3B349D31" w14:textId="77777777" w:rsidR="002D454A" w:rsidRDefault="002D454A" w:rsidP="00EF3662">
      <w:pPr>
        <w:ind w:firstLine="567"/>
        <w:jc w:val="center"/>
        <w:rPr>
          <w:rFonts w:ascii="GHEA Grapalat" w:hAnsi="GHEA Grapalat" w:cs="Sylfaen"/>
          <w:b/>
          <w:szCs w:val="22"/>
          <w:lang w:val="hy-AM"/>
        </w:rPr>
      </w:pPr>
    </w:p>
    <w:p w14:paraId="6C7F3491" w14:textId="77777777" w:rsidR="002D454A" w:rsidRDefault="002D454A" w:rsidP="00EF3662">
      <w:pPr>
        <w:ind w:firstLine="567"/>
        <w:jc w:val="center"/>
        <w:rPr>
          <w:rFonts w:ascii="GHEA Grapalat" w:hAnsi="GHEA Grapalat" w:cs="Sylfaen"/>
          <w:b/>
          <w:szCs w:val="22"/>
          <w:lang w:val="hy-AM"/>
        </w:rPr>
      </w:pPr>
    </w:p>
    <w:p w14:paraId="299F512C" w14:textId="77777777" w:rsidR="002D454A" w:rsidRDefault="002D454A" w:rsidP="00695E7F">
      <w:pPr>
        <w:rPr>
          <w:rFonts w:ascii="GHEA Grapalat" w:hAnsi="GHEA Grapalat" w:cs="Sylfaen"/>
          <w:b/>
          <w:szCs w:val="22"/>
          <w:lang w:val="hy-AM"/>
        </w:rPr>
      </w:pPr>
    </w:p>
    <w:p w14:paraId="5FF9C067" w14:textId="77777777" w:rsidR="002D454A" w:rsidRDefault="002D454A" w:rsidP="00EF3662">
      <w:pPr>
        <w:ind w:firstLine="567"/>
        <w:jc w:val="center"/>
        <w:rPr>
          <w:rFonts w:ascii="GHEA Grapalat" w:hAnsi="GHEA Grapalat" w:cs="Sylfaen"/>
          <w:b/>
          <w:szCs w:val="22"/>
          <w:lang w:val="hy-AM"/>
        </w:rPr>
      </w:pPr>
    </w:p>
    <w:p w14:paraId="0B570AD6" w14:textId="77777777" w:rsidR="002D454A" w:rsidRDefault="002D454A" w:rsidP="00EF3662">
      <w:pPr>
        <w:ind w:firstLine="567"/>
        <w:jc w:val="center"/>
        <w:rPr>
          <w:rFonts w:ascii="GHEA Grapalat" w:hAnsi="GHEA Grapalat" w:cs="Sylfaen"/>
          <w:b/>
          <w:szCs w:val="22"/>
          <w:lang w:val="hy-AM"/>
        </w:rPr>
      </w:pPr>
    </w:p>
    <w:p w14:paraId="0D2E6147" w14:textId="5550833B" w:rsidR="00096865" w:rsidRPr="00095A8A" w:rsidRDefault="00096865" w:rsidP="00EF3662">
      <w:pPr>
        <w:ind w:firstLine="567"/>
        <w:jc w:val="center"/>
        <w:rPr>
          <w:rFonts w:ascii="GHEA Grapalat" w:hAnsi="GHEA Grapalat"/>
          <w:b/>
          <w:szCs w:val="22"/>
          <w:lang w:val="af-ZA"/>
        </w:rPr>
      </w:pPr>
      <w:r w:rsidRPr="00095A8A">
        <w:rPr>
          <w:rFonts w:ascii="GHEA Grapalat" w:hAnsi="GHEA Grapalat" w:cs="Sylfaen"/>
          <w:b/>
          <w:szCs w:val="22"/>
          <w:lang w:val="es-ES"/>
        </w:rPr>
        <w:t>ՄԱՍ</w:t>
      </w:r>
      <w:r w:rsidRPr="00095A8A">
        <w:rPr>
          <w:rFonts w:ascii="GHEA Grapalat" w:hAnsi="GHEA Grapalat"/>
          <w:b/>
          <w:szCs w:val="22"/>
          <w:lang w:val="af-ZA"/>
        </w:rPr>
        <w:t xml:space="preserve">  II</w:t>
      </w:r>
    </w:p>
    <w:p w14:paraId="4756A1D5" w14:textId="77777777" w:rsidR="00096865" w:rsidRPr="00095A8A" w:rsidRDefault="00096865" w:rsidP="00EF3662">
      <w:pPr>
        <w:pStyle w:val="aa"/>
        <w:ind w:right="-7"/>
        <w:jc w:val="center"/>
        <w:rPr>
          <w:rFonts w:ascii="GHEA Grapalat" w:hAnsi="GHEA Grapalat"/>
          <w:b/>
          <w:szCs w:val="22"/>
          <w:lang w:val="af-ZA"/>
        </w:rPr>
      </w:pPr>
      <w:r w:rsidRPr="00095A8A">
        <w:rPr>
          <w:rFonts w:ascii="GHEA Grapalat" w:hAnsi="GHEA Grapalat" w:cs="Sylfaen"/>
          <w:b/>
          <w:szCs w:val="22"/>
          <w:lang w:val="es-ES"/>
        </w:rPr>
        <w:t>Հ</w:t>
      </w:r>
      <w:r w:rsidRPr="00095A8A">
        <w:rPr>
          <w:rFonts w:ascii="GHEA Grapalat" w:hAnsi="GHEA Grapalat"/>
          <w:b/>
          <w:szCs w:val="22"/>
          <w:lang w:val="af-ZA"/>
        </w:rPr>
        <w:t xml:space="preserve"> </w:t>
      </w:r>
      <w:r w:rsidRPr="00095A8A">
        <w:rPr>
          <w:rFonts w:ascii="GHEA Grapalat" w:hAnsi="GHEA Grapalat" w:cs="Sylfaen"/>
          <w:b/>
          <w:szCs w:val="22"/>
          <w:lang w:val="es-ES"/>
        </w:rPr>
        <w:t>Ր</w:t>
      </w:r>
      <w:r w:rsidRPr="00095A8A">
        <w:rPr>
          <w:rFonts w:ascii="GHEA Grapalat" w:hAnsi="GHEA Grapalat"/>
          <w:b/>
          <w:szCs w:val="22"/>
          <w:lang w:val="af-ZA"/>
        </w:rPr>
        <w:t xml:space="preserve"> </w:t>
      </w:r>
      <w:r w:rsidRPr="00095A8A">
        <w:rPr>
          <w:rFonts w:ascii="GHEA Grapalat" w:hAnsi="GHEA Grapalat" w:cs="Sylfaen"/>
          <w:b/>
          <w:szCs w:val="22"/>
          <w:lang w:val="es-ES"/>
        </w:rPr>
        <w:t>Ա</w:t>
      </w:r>
      <w:r w:rsidRPr="00095A8A">
        <w:rPr>
          <w:rFonts w:ascii="GHEA Grapalat" w:hAnsi="GHEA Grapalat"/>
          <w:b/>
          <w:szCs w:val="22"/>
          <w:lang w:val="af-ZA"/>
        </w:rPr>
        <w:t xml:space="preserve"> </w:t>
      </w:r>
      <w:r w:rsidRPr="00095A8A">
        <w:rPr>
          <w:rFonts w:ascii="GHEA Grapalat" w:hAnsi="GHEA Grapalat" w:cs="Sylfaen"/>
          <w:b/>
          <w:szCs w:val="22"/>
          <w:lang w:val="es-ES"/>
        </w:rPr>
        <w:t>Հ</w:t>
      </w:r>
      <w:r w:rsidRPr="00095A8A">
        <w:rPr>
          <w:rFonts w:ascii="GHEA Grapalat" w:hAnsi="GHEA Grapalat"/>
          <w:b/>
          <w:szCs w:val="22"/>
          <w:lang w:val="af-ZA"/>
        </w:rPr>
        <w:t xml:space="preserve"> </w:t>
      </w:r>
      <w:r w:rsidRPr="00095A8A">
        <w:rPr>
          <w:rFonts w:ascii="GHEA Grapalat" w:hAnsi="GHEA Grapalat" w:cs="Sylfaen"/>
          <w:b/>
          <w:szCs w:val="22"/>
          <w:lang w:val="es-ES"/>
        </w:rPr>
        <w:t>Ա</w:t>
      </w:r>
      <w:r w:rsidRPr="00095A8A">
        <w:rPr>
          <w:rFonts w:ascii="GHEA Grapalat" w:hAnsi="GHEA Grapalat"/>
          <w:b/>
          <w:szCs w:val="22"/>
          <w:lang w:val="af-ZA"/>
        </w:rPr>
        <w:t xml:space="preserve"> </w:t>
      </w:r>
      <w:r w:rsidRPr="00095A8A">
        <w:rPr>
          <w:rFonts w:ascii="GHEA Grapalat" w:hAnsi="GHEA Grapalat" w:cs="Sylfaen"/>
          <w:b/>
          <w:szCs w:val="22"/>
          <w:lang w:val="es-ES"/>
        </w:rPr>
        <w:t>Ն</w:t>
      </w:r>
      <w:r w:rsidRPr="00095A8A">
        <w:rPr>
          <w:rFonts w:ascii="GHEA Grapalat" w:hAnsi="GHEA Grapalat"/>
          <w:b/>
          <w:szCs w:val="22"/>
          <w:lang w:val="af-ZA"/>
        </w:rPr>
        <w:t xml:space="preserve"> </w:t>
      </w:r>
      <w:r w:rsidRPr="00095A8A">
        <w:rPr>
          <w:rFonts w:ascii="GHEA Grapalat" w:hAnsi="GHEA Grapalat" w:cs="Sylfaen"/>
          <w:b/>
          <w:szCs w:val="22"/>
          <w:lang w:val="es-ES"/>
        </w:rPr>
        <w:t>Գ</w:t>
      </w:r>
    </w:p>
    <w:p w14:paraId="618B3554" w14:textId="3B65967D" w:rsidR="00096865" w:rsidRPr="00095A8A" w:rsidRDefault="00C8471D" w:rsidP="00C8471D">
      <w:pPr>
        <w:pStyle w:val="aa"/>
        <w:ind w:left="708" w:right="-7"/>
        <w:jc w:val="center"/>
        <w:rPr>
          <w:rFonts w:ascii="GHEA Grapalat" w:hAnsi="GHEA Grapalat"/>
          <w:b/>
          <w:szCs w:val="22"/>
          <w:lang w:val="af-ZA"/>
        </w:rPr>
      </w:pPr>
      <w:r w:rsidRPr="00095A8A">
        <w:rPr>
          <w:rFonts w:ascii="GHEA Grapalat" w:hAnsi="GHEA Grapalat"/>
          <w:b/>
          <w:szCs w:val="22"/>
          <w:lang w:val="af-ZA"/>
        </w:rPr>
        <w:t xml:space="preserve">Գ Ն Ա Ն Շ Մ Ա Ն </w:t>
      </w:r>
      <w:r w:rsidR="0034138F" w:rsidRPr="00095A8A">
        <w:rPr>
          <w:rFonts w:ascii="GHEA Grapalat" w:hAnsi="GHEA Grapalat"/>
          <w:b/>
          <w:szCs w:val="22"/>
          <w:lang w:val="af-ZA"/>
        </w:rPr>
        <w:t xml:space="preserve"> </w:t>
      </w:r>
      <w:r w:rsidRPr="00095A8A">
        <w:rPr>
          <w:rFonts w:ascii="GHEA Grapalat" w:hAnsi="GHEA Grapalat"/>
          <w:b/>
          <w:szCs w:val="22"/>
          <w:lang w:val="af-ZA"/>
        </w:rPr>
        <w:t>Հ</w:t>
      </w:r>
      <w:r w:rsidR="0034138F" w:rsidRPr="00095A8A">
        <w:rPr>
          <w:rFonts w:ascii="GHEA Grapalat" w:hAnsi="GHEA Grapalat"/>
          <w:b/>
          <w:szCs w:val="22"/>
          <w:lang w:val="af-ZA"/>
        </w:rPr>
        <w:t xml:space="preserve"> </w:t>
      </w:r>
      <w:r w:rsidRPr="00095A8A">
        <w:rPr>
          <w:rFonts w:ascii="GHEA Grapalat" w:hAnsi="GHEA Grapalat"/>
          <w:b/>
          <w:szCs w:val="22"/>
          <w:lang w:val="af-ZA"/>
        </w:rPr>
        <w:t>Ա Ր Ց Մ Ա Ն</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Հ</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Ա</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Յ</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Տ</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Ը</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Պ</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Ա</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Տ</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Ր</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Ա</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Ս</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Տ</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Ե</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Լ</w:t>
      </w:r>
      <w:r w:rsidR="00096865" w:rsidRPr="00095A8A">
        <w:rPr>
          <w:rFonts w:ascii="GHEA Grapalat" w:hAnsi="GHEA Grapalat"/>
          <w:b/>
          <w:szCs w:val="22"/>
          <w:lang w:val="af-ZA"/>
        </w:rPr>
        <w:t xml:space="preserve"> </w:t>
      </w:r>
      <w:r w:rsidR="00096865" w:rsidRPr="00095A8A">
        <w:rPr>
          <w:rFonts w:ascii="GHEA Grapalat" w:hAnsi="GHEA Grapalat" w:cs="Sylfaen"/>
          <w:b/>
          <w:szCs w:val="22"/>
          <w:lang w:val="es-ES"/>
        </w:rPr>
        <w:t>ՈՒ</w:t>
      </w:r>
    </w:p>
    <w:p w14:paraId="3489C643" w14:textId="77777777" w:rsidR="00096865" w:rsidRPr="00095A8A" w:rsidRDefault="00096865" w:rsidP="00EF3662">
      <w:pPr>
        <w:ind w:firstLine="567"/>
        <w:jc w:val="center"/>
        <w:rPr>
          <w:rFonts w:ascii="GHEA Grapalat" w:hAnsi="GHEA Grapalat"/>
          <w:szCs w:val="22"/>
          <w:lang w:val="af-ZA"/>
        </w:rPr>
      </w:pPr>
    </w:p>
    <w:p w14:paraId="2487BDA7" w14:textId="77777777" w:rsidR="00096865" w:rsidRPr="00095A8A" w:rsidRDefault="008D5016" w:rsidP="00EF3662">
      <w:pPr>
        <w:jc w:val="center"/>
        <w:rPr>
          <w:rFonts w:ascii="GHEA Grapalat" w:hAnsi="GHEA Grapalat"/>
          <w:b/>
          <w:sz w:val="20"/>
          <w:lang w:val="af-ZA"/>
        </w:rPr>
      </w:pPr>
      <w:r w:rsidRPr="00095A8A">
        <w:rPr>
          <w:rFonts w:ascii="GHEA Grapalat" w:hAnsi="GHEA Grapalat"/>
          <w:b/>
          <w:sz w:val="20"/>
          <w:lang w:val="af-ZA"/>
        </w:rPr>
        <w:t xml:space="preserve">1. </w:t>
      </w:r>
      <w:r w:rsidRPr="00095A8A">
        <w:rPr>
          <w:rFonts w:ascii="GHEA Grapalat" w:hAnsi="GHEA Grapalat" w:cs="Sylfaen"/>
          <w:b/>
          <w:sz w:val="20"/>
          <w:lang w:val="es-ES"/>
        </w:rPr>
        <w:t>ԸՆԴՀԱՆՈՒՐ</w:t>
      </w:r>
      <w:r w:rsidRPr="00095A8A">
        <w:rPr>
          <w:rFonts w:ascii="GHEA Grapalat" w:hAnsi="GHEA Grapalat"/>
          <w:b/>
          <w:sz w:val="20"/>
          <w:lang w:val="af-ZA"/>
        </w:rPr>
        <w:t xml:space="preserve"> </w:t>
      </w:r>
      <w:r w:rsidRPr="00095A8A">
        <w:rPr>
          <w:rFonts w:ascii="GHEA Grapalat" w:hAnsi="GHEA Grapalat" w:cs="Sylfaen"/>
          <w:b/>
          <w:sz w:val="20"/>
          <w:lang w:val="es-ES"/>
        </w:rPr>
        <w:t>ԴՐՈՒՅԹՆԵՐ</w:t>
      </w:r>
    </w:p>
    <w:p w14:paraId="068363D2" w14:textId="77777777" w:rsidR="00096865" w:rsidRPr="00095A8A" w:rsidRDefault="00096865" w:rsidP="00EF3662">
      <w:pPr>
        <w:ind w:firstLine="567"/>
        <w:jc w:val="both"/>
        <w:rPr>
          <w:rFonts w:ascii="GHEA Grapalat" w:hAnsi="GHEA Grapalat"/>
          <w:szCs w:val="22"/>
          <w:lang w:val="af-ZA"/>
        </w:rPr>
      </w:pPr>
      <w:r w:rsidRPr="00095A8A">
        <w:rPr>
          <w:rFonts w:ascii="GHEA Grapalat" w:hAnsi="GHEA Grapalat"/>
          <w:szCs w:val="22"/>
          <w:lang w:val="af-ZA"/>
        </w:rPr>
        <w:t xml:space="preserve"> </w:t>
      </w:r>
    </w:p>
    <w:p w14:paraId="799932F2" w14:textId="77777777" w:rsidR="00096865" w:rsidRPr="00095A8A" w:rsidRDefault="00096865" w:rsidP="00EF3662">
      <w:pPr>
        <w:ind w:firstLine="567"/>
        <w:jc w:val="both"/>
        <w:rPr>
          <w:rFonts w:ascii="GHEA Grapalat" w:hAnsi="GHEA Grapalat" w:cs="Sylfaen"/>
          <w:sz w:val="20"/>
          <w:lang w:val="af-ZA"/>
        </w:rPr>
      </w:pPr>
      <w:r w:rsidRPr="00095A8A">
        <w:rPr>
          <w:rFonts w:ascii="GHEA Grapalat" w:hAnsi="GHEA Grapalat" w:cs="Sylfaen"/>
          <w:sz w:val="20"/>
          <w:lang w:val="af-ZA"/>
        </w:rPr>
        <w:t xml:space="preserve">1.1 </w:t>
      </w:r>
      <w:r w:rsidRPr="00095A8A">
        <w:rPr>
          <w:rFonts w:ascii="GHEA Grapalat" w:hAnsi="GHEA Grapalat" w:cs="Sylfaen"/>
          <w:sz w:val="20"/>
          <w:lang w:val="ru-RU"/>
        </w:rPr>
        <w:t>Սույն</w:t>
      </w:r>
      <w:r w:rsidRPr="00095A8A">
        <w:rPr>
          <w:rFonts w:ascii="GHEA Grapalat" w:hAnsi="GHEA Grapalat" w:cs="Sylfaen"/>
          <w:sz w:val="20"/>
          <w:lang w:val="af-ZA"/>
        </w:rPr>
        <w:t xml:space="preserve"> </w:t>
      </w:r>
      <w:r w:rsidRPr="00095A8A">
        <w:rPr>
          <w:rFonts w:ascii="GHEA Grapalat" w:hAnsi="GHEA Grapalat" w:cs="Sylfaen"/>
          <w:sz w:val="20"/>
          <w:lang w:val="ru-RU"/>
        </w:rPr>
        <w:t>հրահանգը</w:t>
      </w:r>
      <w:r w:rsidRPr="00095A8A">
        <w:rPr>
          <w:rFonts w:ascii="GHEA Grapalat" w:hAnsi="GHEA Grapalat" w:cs="Sylfaen"/>
          <w:sz w:val="20"/>
          <w:lang w:val="af-ZA"/>
        </w:rPr>
        <w:t xml:space="preserve"> </w:t>
      </w:r>
      <w:r w:rsidRPr="00095A8A">
        <w:rPr>
          <w:rFonts w:ascii="GHEA Grapalat" w:hAnsi="GHEA Grapalat" w:cs="Sylfaen"/>
          <w:sz w:val="20"/>
          <w:lang w:val="ru-RU"/>
        </w:rPr>
        <w:t>նպատակ</w:t>
      </w:r>
      <w:r w:rsidRPr="00095A8A">
        <w:rPr>
          <w:rFonts w:ascii="GHEA Grapalat" w:hAnsi="GHEA Grapalat" w:cs="Sylfaen"/>
          <w:sz w:val="20"/>
          <w:lang w:val="af-ZA"/>
        </w:rPr>
        <w:t xml:space="preserve"> </w:t>
      </w:r>
      <w:r w:rsidRPr="00095A8A">
        <w:rPr>
          <w:rFonts w:ascii="GHEA Grapalat" w:hAnsi="GHEA Grapalat" w:cs="Sylfaen"/>
          <w:sz w:val="20"/>
          <w:lang w:val="ru-RU"/>
        </w:rPr>
        <w:t>ունի</w:t>
      </w:r>
      <w:r w:rsidRPr="00095A8A">
        <w:rPr>
          <w:rFonts w:ascii="GHEA Grapalat" w:hAnsi="GHEA Grapalat" w:cs="Sylfaen"/>
          <w:sz w:val="20"/>
          <w:lang w:val="af-ZA"/>
        </w:rPr>
        <w:t xml:space="preserve"> </w:t>
      </w:r>
      <w:r w:rsidRPr="00095A8A">
        <w:rPr>
          <w:rFonts w:ascii="GHEA Grapalat" w:hAnsi="GHEA Grapalat" w:cs="Sylfaen"/>
          <w:sz w:val="20"/>
          <w:lang w:val="ru-RU"/>
        </w:rPr>
        <w:t>օժանդակել</w:t>
      </w:r>
      <w:r w:rsidRPr="00095A8A">
        <w:rPr>
          <w:rFonts w:ascii="GHEA Grapalat" w:hAnsi="GHEA Grapalat" w:cs="Sylfaen"/>
          <w:sz w:val="20"/>
          <w:lang w:val="af-ZA"/>
        </w:rPr>
        <w:t xml:space="preserve"> </w:t>
      </w:r>
      <w:r w:rsidR="000F4B86" w:rsidRPr="00095A8A">
        <w:rPr>
          <w:rFonts w:ascii="GHEA Grapalat" w:hAnsi="GHEA Grapalat" w:cs="Sylfaen"/>
          <w:sz w:val="20"/>
          <w:lang w:val="af-ZA"/>
        </w:rPr>
        <w:t>մ</w:t>
      </w:r>
      <w:r w:rsidRPr="00095A8A">
        <w:rPr>
          <w:rFonts w:ascii="GHEA Grapalat" w:hAnsi="GHEA Grapalat" w:cs="Sylfaen"/>
          <w:sz w:val="20"/>
          <w:lang w:val="ru-RU"/>
        </w:rPr>
        <w:t>ասնակիցներին</w:t>
      </w:r>
      <w:r w:rsidRPr="00095A8A">
        <w:rPr>
          <w:rFonts w:ascii="GHEA Grapalat" w:hAnsi="GHEA Grapalat" w:cs="Sylfaen"/>
          <w:sz w:val="20"/>
          <w:lang w:val="af-ZA"/>
        </w:rPr>
        <w:t xml:space="preserve"> </w:t>
      </w:r>
      <w:r w:rsidRPr="00095A8A">
        <w:rPr>
          <w:rFonts w:ascii="GHEA Grapalat" w:hAnsi="GHEA Grapalat" w:cs="Sylfaen"/>
          <w:sz w:val="20"/>
          <w:lang w:val="ru-RU"/>
        </w:rPr>
        <w:t>հայտը</w:t>
      </w:r>
      <w:r w:rsidRPr="00095A8A">
        <w:rPr>
          <w:rFonts w:ascii="GHEA Grapalat" w:hAnsi="GHEA Grapalat" w:cs="Sylfaen"/>
          <w:sz w:val="20"/>
          <w:lang w:val="af-ZA"/>
        </w:rPr>
        <w:t xml:space="preserve"> </w:t>
      </w:r>
      <w:r w:rsidRPr="00095A8A">
        <w:rPr>
          <w:rFonts w:ascii="GHEA Grapalat" w:hAnsi="GHEA Grapalat" w:cs="Sylfaen"/>
          <w:sz w:val="20"/>
          <w:lang w:val="ru-RU"/>
        </w:rPr>
        <w:t>պատրաստելիս</w:t>
      </w:r>
      <w:r w:rsidR="004D5671" w:rsidRPr="00095A8A">
        <w:rPr>
          <w:rFonts w:ascii="GHEA Grapalat" w:hAnsi="GHEA Grapalat" w:cs="Sylfaen"/>
          <w:sz w:val="20"/>
          <w:lang w:val="ru-RU"/>
        </w:rPr>
        <w:t>։</w:t>
      </w:r>
    </w:p>
    <w:p w14:paraId="05446EF2" w14:textId="77777777" w:rsidR="00096865" w:rsidRPr="00095A8A" w:rsidRDefault="00096865" w:rsidP="00EF3662">
      <w:pPr>
        <w:ind w:firstLine="567"/>
        <w:jc w:val="both"/>
        <w:rPr>
          <w:rFonts w:ascii="GHEA Grapalat" w:hAnsi="GHEA Grapalat" w:cs="Sylfaen"/>
          <w:sz w:val="20"/>
          <w:lang w:val="af-ZA"/>
        </w:rPr>
      </w:pPr>
      <w:r w:rsidRPr="00095A8A">
        <w:rPr>
          <w:rFonts w:ascii="GHEA Grapalat" w:hAnsi="GHEA Grapalat" w:cs="Sylfaen"/>
          <w:sz w:val="20"/>
          <w:lang w:val="af-ZA"/>
        </w:rPr>
        <w:t xml:space="preserve">1.2 </w:t>
      </w:r>
      <w:r w:rsidRPr="00095A8A">
        <w:rPr>
          <w:rFonts w:ascii="GHEA Grapalat" w:hAnsi="GHEA Grapalat" w:cs="Sylfaen"/>
          <w:sz w:val="20"/>
          <w:lang w:val="ru-RU"/>
        </w:rPr>
        <w:t>Նպատակահարմարության</w:t>
      </w:r>
      <w:r w:rsidRPr="00095A8A">
        <w:rPr>
          <w:rFonts w:ascii="GHEA Grapalat" w:hAnsi="GHEA Grapalat" w:cs="Sylfaen"/>
          <w:sz w:val="20"/>
          <w:lang w:val="af-ZA"/>
        </w:rPr>
        <w:t xml:space="preserve"> </w:t>
      </w:r>
      <w:r w:rsidRPr="00095A8A">
        <w:rPr>
          <w:rFonts w:ascii="GHEA Grapalat" w:hAnsi="GHEA Grapalat" w:cs="Sylfaen"/>
          <w:sz w:val="20"/>
          <w:lang w:val="ru-RU"/>
        </w:rPr>
        <w:t>դեպքում</w:t>
      </w:r>
      <w:r w:rsidRPr="00095A8A">
        <w:rPr>
          <w:rFonts w:ascii="GHEA Grapalat" w:hAnsi="GHEA Grapalat" w:cs="Sylfaen"/>
          <w:sz w:val="20"/>
          <w:lang w:val="af-ZA"/>
        </w:rPr>
        <w:t xml:space="preserve"> </w:t>
      </w:r>
      <w:r w:rsidR="000F4B86" w:rsidRPr="00095A8A">
        <w:rPr>
          <w:rFonts w:ascii="GHEA Grapalat" w:hAnsi="GHEA Grapalat" w:cs="Sylfaen"/>
          <w:sz w:val="20"/>
          <w:lang w:val="af-ZA"/>
        </w:rPr>
        <w:t>մ</w:t>
      </w:r>
      <w:r w:rsidRPr="00095A8A">
        <w:rPr>
          <w:rFonts w:ascii="GHEA Grapalat" w:hAnsi="GHEA Grapalat" w:cs="Sylfaen"/>
          <w:sz w:val="20"/>
          <w:lang w:val="ru-RU"/>
        </w:rPr>
        <w:t>ասնակիցը</w:t>
      </w:r>
      <w:r w:rsidRPr="00095A8A">
        <w:rPr>
          <w:rFonts w:ascii="GHEA Grapalat" w:hAnsi="GHEA Grapalat" w:cs="Sylfaen"/>
          <w:sz w:val="20"/>
          <w:lang w:val="af-ZA"/>
        </w:rPr>
        <w:t xml:space="preserve"> </w:t>
      </w:r>
      <w:r w:rsidRPr="00095A8A">
        <w:rPr>
          <w:rFonts w:ascii="GHEA Grapalat" w:hAnsi="GHEA Grapalat" w:cs="Sylfaen"/>
          <w:sz w:val="20"/>
          <w:lang w:val="ru-RU"/>
        </w:rPr>
        <w:t>պահանջվող</w:t>
      </w:r>
      <w:r w:rsidRPr="00095A8A">
        <w:rPr>
          <w:rFonts w:ascii="GHEA Grapalat" w:hAnsi="GHEA Grapalat" w:cs="Sylfaen"/>
          <w:sz w:val="20"/>
          <w:lang w:val="af-ZA"/>
        </w:rPr>
        <w:t xml:space="preserve"> </w:t>
      </w:r>
      <w:r w:rsidRPr="00095A8A">
        <w:rPr>
          <w:rFonts w:ascii="GHEA Grapalat" w:hAnsi="GHEA Grapalat" w:cs="Sylfaen"/>
          <w:sz w:val="20"/>
          <w:lang w:val="ru-RU"/>
        </w:rPr>
        <w:t>տեղեկությունները</w:t>
      </w:r>
      <w:r w:rsidRPr="00095A8A">
        <w:rPr>
          <w:rFonts w:ascii="GHEA Grapalat" w:hAnsi="GHEA Grapalat" w:cs="Sylfaen"/>
          <w:sz w:val="20"/>
          <w:lang w:val="af-ZA"/>
        </w:rPr>
        <w:t xml:space="preserve"> </w:t>
      </w:r>
      <w:r w:rsidRPr="00095A8A">
        <w:rPr>
          <w:rFonts w:ascii="GHEA Grapalat" w:hAnsi="GHEA Grapalat" w:cs="Sylfaen"/>
          <w:sz w:val="20"/>
          <w:lang w:val="ru-RU"/>
        </w:rPr>
        <w:t>կարող</w:t>
      </w:r>
      <w:r w:rsidRPr="00095A8A">
        <w:rPr>
          <w:rFonts w:ascii="GHEA Grapalat" w:hAnsi="GHEA Grapalat" w:cs="Sylfaen"/>
          <w:sz w:val="20"/>
          <w:lang w:val="af-ZA"/>
        </w:rPr>
        <w:t xml:space="preserve"> </w:t>
      </w:r>
      <w:r w:rsidRPr="00095A8A">
        <w:rPr>
          <w:rFonts w:ascii="GHEA Grapalat" w:hAnsi="GHEA Grapalat" w:cs="Sylfaen"/>
          <w:sz w:val="20"/>
          <w:lang w:val="ru-RU"/>
        </w:rPr>
        <w:t>է</w:t>
      </w:r>
      <w:r w:rsidRPr="00095A8A">
        <w:rPr>
          <w:rFonts w:ascii="GHEA Grapalat" w:hAnsi="GHEA Grapalat" w:cs="Sylfaen"/>
          <w:sz w:val="20"/>
          <w:lang w:val="af-ZA"/>
        </w:rPr>
        <w:t xml:space="preserve"> </w:t>
      </w:r>
      <w:r w:rsidRPr="00095A8A">
        <w:rPr>
          <w:rFonts w:ascii="GHEA Grapalat" w:hAnsi="GHEA Grapalat" w:cs="Sylfaen"/>
          <w:sz w:val="20"/>
          <w:lang w:val="ru-RU"/>
        </w:rPr>
        <w:t>ներկայացնել</w:t>
      </w:r>
      <w:r w:rsidRPr="00095A8A">
        <w:rPr>
          <w:rFonts w:ascii="GHEA Grapalat" w:hAnsi="GHEA Grapalat" w:cs="Sylfaen"/>
          <w:sz w:val="20"/>
          <w:lang w:val="af-ZA"/>
        </w:rPr>
        <w:t xml:space="preserve"> </w:t>
      </w:r>
      <w:r w:rsidRPr="00095A8A">
        <w:rPr>
          <w:rFonts w:ascii="GHEA Grapalat" w:hAnsi="GHEA Grapalat" w:cs="Sylfaen"/>
          <w:sz w:val="20"/>
          <w:lang w:val="ru-RU"/>
        </w:rPr>
        <w:t>սույն</w:t>
      </w:r>
      <w:r w:rsidRPr="00095A8A">
        <w:rPr>
          <w:rFonts w:ascii="GHEA Grapalat" w:hAnsi="GHEA Grapalat" w:cs="Sylfaen"/>
          <w:sz w:val="20"/>
          <w:lang w:val="af-ZA"/>
        </w:rPr>
        <w:t xml:space="preserve"> </w:t>
      </w:r>
      <w:r w:rsidRPr="00095A8A">
        <w:rPr>
          <w:rFonts w:ascii="GHEA Grapalat" w:hAnsi="GHEA Grapalat" w:cs="Sylfaen"/>
          <w:sz w:val="20"/>
          <w:lang w:val="ru-RU"/>
        </w:rPr>
        <w:t>հրահանգով</w:t>
      </w:r>
      <w:r w:rsidRPr="00095A8A">
        <w:rPr>
          <w:rFonts w:ascii="GHEA Grapalat" w:hAnsi="GHEA Grapalat" w:cs="Sylfaen"/>
          <w:sz w:val="20"/>
          <w:lang w:val="af-ZA"/>
        </w:rPr>
        <w:t xml:space="preserve"> </w:t>
      </w:r>
      <w:r w:rsidRPr="00095A8A">
        <w:rPr>
          <w:rFonts w:ascii="GHEA Grapalat" w:hAnsi="GHEA Grapalat" w:cs="Sylfaen"/>
          <w:sz w:val="20"/>
          <w:lang w:val="ru-RU"/>
        </w:rPr>
        <w:t>առաջարկվող</w:t>
      </w:r>
      <w:r w:rsidRPr="00095A8A">
        <w:rPr>
          <w:rFonts w:ascii="GHEA Grapalat" w:hAnsi="GHEA Grapalat" w:cs="Sylfaen"/>
          <w:sz w:val="20"/>
          <w:lang w:val="af-ZA"/>
        </w:rPr>
        <w:t xml:space="preserve"> </w:t>
      </w:r>
      <w:r w:rsidRPr="00095A8A">
        <w:rPr>
          <w:rFonts w:ascii="GHEA Grapalat" w:hAnsi="GHEA Grapalat" w:cs="Sylfaen"/>
          <w:sz w:val="20"/>
          <w:lang w:val="ru-RU"/>
        </w:rPr>
        <w:t>ձևերից</w:t>
      </w:r>
      <w:r w:rsidRPr="00095A8A">
        <w:rPr>
          <w:rFonts w:ascii="GHEA Grapalat" w:hAnsi="GHEA Grapalat" w:cs="Sylfaen"/>
          <w:sz w:val="20"/>
          <w:lang w:val="af-ZA"/>
        </w:rPr>
        <w:t xml:space="preserve"> </w:t>
      </w:r>
      <w:r w:rsidRPr="00095A8A">
        <w:rPr>
          <w:rFonts w:ascii="GHEA Grapalat" w:hAnsi="GHEA Grapalat" w:cs="Sylfaen"/>
          <w:sz w:val="20"/>
          <w:lang w:val="ru-RU"/>
        </w:rPr>
        <w:t>տարբերվող</w:t>
      </w:r>
      <w:r w:rsidRPr="00095A8A">
        <w:rPr>
          <w:rFonts w:ascii="GHEA Grapalat" w:hAnsi="GHEA Grapalat" w:cs="Sylfaen"/>
          <w:sz w:val="20"/>
          <w:lang w:val="af-ZA"/>
        </w:rPr>
        <w:t xml:space="preserve">` </w:t>
      </w:r>
      <w:r w:rsidRPr="00095A8A">
        <w:rPr>
          <w:rFonts w:ascii="GHEA Grapalat" w:hAnsi="GHEA Grapalat" w:cs="Sylfaen"/>
          <w:sz w:val="20"/>
          <w:lang w:val="ru-RU"/>
        </w:rPr>
        <w:t>այլ</w:t>
      </w:r>
      <w:r w:rsidRPr="00095A8A">
        <w:rPr>
          <w:rFonts w:ascii="GHEA Grapalat" w:hAnsi="GHEA Grapalat" w:cs="Sylfaen"/>
          <w:sz w:val="20"/>
          <w:lang w:val="af-ZA"/>
        </w:rPr>
        <w:t xml:space="preserve"> </w:t>
      </w:r>
      <w:r w:rsidRPr="00095A8A">
        <w:rPr>
          <w:rFonts w:ascii="GHEA Grapalat" w:hAnsi="GHEA Grapalat" w:cs="Sylfaen"/>
          <w:sz w:val="20"/>
          <w:lang w:val="ru-RU"/>
        </w:rPr>
        <w:t>ձևերով</w:t>
      </w:r>
      <w:r w:rsidRPr="00095A8A">
        <w:rPr>
          <w:rFonts w:ascii="GHEA Grapalat" w:hAnsi="GHEA Grapalat" w:cs="Sylfaen"/>
          <w:sz w:val="20"/>
          <w:lang w:val="af-ZA"/>
        </w:rPr>
        <w:t xml:space="preserve">` </w:t>
      </w:r>
      <w:r w:rsidRPr="00095A8A">
        <w:rPr>
          <w:rFonts w:ascii="GHEA Grapalat" w:hAnsi="GHEA Grapalat" w:cs="Sylfaen"/>
          <w:sz w:val="20"/>
          <w:lang w:val="ru-RU"/>
        </w:rPr>
        <w:t>պահպանելով</w:t>
      </w:r>
      <w:r w:rsidRPr="00095A8A">
        <w:rPr>
          <w:rFonts w:ascii="GHEA Grapalat" w:hAnsi="GHEA Grapalat" w:cs="Sylfaen"/>
          <w:sz w:val="20"/>
          <w:lang w:val="af-ZA"/>
        </w:rPr>
        <w:t xml:space="preserve"> </w:t>
      </w:r>
      <w:r w:rsidRPr="00095A8A">
        <w:rPr>
          <w:rFonts w:ascii="GHEA Grapalat" w:hAnsi="GHEA Grapalat" w:cs="Sylfaen"/>
          <w:sz w:val="20"/>
          <w:lang w:val="ru-RU"/>
        </w:rPr>
        <w:t>պահանջվող</w:t>
      </w:r>
      <w:r w:rsidRPr="00095A8A">
        <w:rPr>
          <w:rFonts w:ascii="GHEA Grapalat" w:hAnsi="GHEA Grapalat" w:cs="Sylfaen"/>
          <w:sz w:val="20"/>
          <w:lang w:val="af-ZA"/>
        </w:rPr>
        <w:t xml:space="preserve"> </w:t>
      </w:r>
      <w:r w:rsidRPr="00095A8A">
        <w:rPr>
          <w:rFonts w:ascii="GHEA Grapalat" w:hAnsi="GHEA Grapalat" w:cs="Sylfaen"/>
          <w:sz w:val="20"/>
          <w:lang w:val="ru-RU"/>
        </w:rPr>
        <w:t>վավերապայմանները</w:t>
      </w:r>
      <w:r w:rsidR="004D5671" w:rsidRPr="00095A8A">
        <w:rPr>
          <w:rFonts w:ascii="GHEA Grapalat" w:hAnsi="GHEA Grapalat" w:cs="Sylfaen"/>
          <w:sz w:val="20"/>
          <w:lang w:val="ru-RU"/>
        </w:rPr>
        <w:t>։</w:t>
      </w:r>
    </w:p>
    <w:p w14:paraId="2D60E54D" w14:textId="77777777" w:rsidR="00096865" w:rsidRPr="00095A8A" w:rsidRDefault="00096865" w:rsidP="00EF3662">
      <w:pPr>
        <w:ind w:firstLine="567"/>
        <w:jc w:val="both"/>
        <w:rPr>
          <w:rFonts w:ascii="GHEA Grapalat" w:hAnsi="GHEA Grapalat" w:cs="Sylfaen"/>
          <w:sz w:val="20"/>
          <w:lang w:val="af-ZA"/>
        </w:rPr>
      </w:pPr>
      <w:r w:rsidRPr="00095A8A">
        <w:rPr>
          <w:rFonts w:ascii="GHEA Grapalat" w:hAnsi="GHEA Grapalat" w:cs="Sylfaen"/>
          <w:sz w:val="20"/>
          <w:lang w:val="af-ZA"/>
        </w:rPr>
        <w:t xml:space="preserve">1.3 </w:t>
      </w:r>
      <w:r w:rsidRPr="00095A8A">
        <w:rPr>
          <w:rFonts w:ascii="GHEA Grapalat" w:hAnsi="GHEA Grapalat" w:cs="Sylfaen"/>
          <w:sz w:val="20"/>
          <w:lang w:val="ru-RU"/>
        </w:rPr>
        <w:t>Հայտերը</w:t>
      </w:r>
      <w:r w:rsidR="00AE679C" w:rsidRPr="00095A8A">
        <w:rPr>
          <w:rFonts w:ascii="GHEA Grapalat" w:hAnsi="GHEA Grapalat" w:cs="Sylfaen"/>
          <w:sz w:val="20"/>
          <w:lang w:val="af-ZA"/>
        </w:rPr>
        <w:t>,</w:t>
      </w:r>
      <w:r w:rsidRPr="00095A8A">
        <w:rPr>
          <w:rFonts w:ascii="GHEA Grapalat" w:hAnsi="GHEA Grapalat" w:cs="Sylfaen"/>
          <w:sz w:val="20"/>
          <w:lang w:val="af-ZA"/>
        </w:rPr>
        <w:t xml:space="preserve"> </w:t>
      </w:r>
      <w:r w:rsidR="005D71EF" w:rsidRPr="00095A8A">
        <w:rPr>
          <w:rFonts w:ascii="GHEA Grapalat" w:hAnsi="GHEA Grapalat" w:cs="Sylfaen"/>
          <w:sz w:val="20"/>
          <w:lang w:val="ru-RU"/>
        </w:rPr>
        <w:t>հայերենից</w:t>
      </w:r>
      <w:r w:rsidR="005D71EF" w:rsidRPr="00095A8A">
        <w:rPr>
          <w:rFonts w:ascii="GHEA Grapalat" w:hAnsi="GHEA Grapalat" w:cs="Sylfaen"/>
          <w:sz w:val="20"/>
          <w:lang w:val="af-ZA"/>
        </w:rPr>
        <w:t xml:space="preserve"> </w:t>
      </w:r>
      <w:r w:rsidR="005D71EF" w:rsidRPr="00095A8A">
        <w:rPr>
          <w:rFonts w:ascii="GHEA Grapalat" w:hAnsi="GHEA Grapalat" w:cs="Sylfaen"/>
          <w:sz w:val="20"/>
          <w:lang w:val="ru-RU"/>
        </w:rPr>
        <w:t>բացի</w:t>
      </w:r>
      <w:r w:rsidR="005D71EF" w:rsidRPr="00095A8A">
        <w:rPr>
          <w:rFonts w:ascii="GHEA Grapalat" w:hAnsi="GHEA Grapalat" w:cs="Sylfaen"/>
          <w:sz w:val="20"/>
          <w:lang w:val="af-ZA"/>
        </w:rPr>
        <w:t xml:space="preserve">, </w:t>
      </w:r>
      <w:r w:rsidR="005D71EF" w:rsidRPr="00095A8A">
        <w:rPr>
          <w:rFonts w:ascii="GHEA Grapalat" w:hAnsi="GHEA Grapalat" w:cs="Sylfaen"/>
          <w:sz w:val="20"/>
          <w:lang w:val="ru-RU"/>
        </w:rPr>
        <w:t>կարող</w:t>
      </w:r>
      <w:r w:rsidR="005D71EF" w:rsidRPr="00095A8A">
        <w:rPr>
          <w:rFonts w:ascii="GHEA Grapalat" w:hAnsi="GHEA Grapalat" w:cs="Sylfaen"/>
          <w:sz w:val="20"/>
          <w:lang w:val="af-ZA"/>
        </w:rPr>
        <w:t xml:space="preserve"> </w:t>
      </w:r>
      <w:r w:rsidR="005D71EF" w:rsidRPr="00095A8A">
        <w:rPr>
          <w:rFonts w:ascii="GHEA Grapalat" w:hAnsi="GHEA Grapalat" w:cs="Sylfaen"/>
          <w:sz w:val="20"/>
          <w:lang w:val="ru-RU"/>
        </w:rPr>
        <w:t>են</w:t>
      </w:r>
      <w:r w:rsidR="005D71EF" w:rsidRPr="00095A8A">
        <w:rPr>
          <w:rFonts w:ascii="GHEA Grapalat" w:hAnsi="GHEA Grapalat" w:cs="Sylfaen"/>
          <w:sz w:val="20"/>
          <w:lang w:val="af-ZA"/>
        </w:rPr>
        <w:t xml:space="preserve"> </w:t>
      </w:r>
      <w:r w:rsidR="005D71EF" w:rsidRPr="00095A8A">
        <w:rPr>
          <w:rFonts w:ascii="GHEA Grapalat" w:hAnsi="GHEA Grapalat" w:cs="Sylfaen"/>
          <w:sz w:val="20"/>
          <w:lang w:val="ru-RU"/>
        </w:rPr>
        <w:t>ներկայացվել</w:t>
      </w:r>
      <w:r w:rsidR="005D71EF" w:rsidRPr="00095A8A">
        <w:rPr>
          <w:rFonts w:ascii="GHEA Grapalat" w:hAnsi="GHEA Grapalat" w:cs="Sylfaen"/>
          <w:sz w:val="20"/>
          <w:lang w:val="af-ZA"/>
        </w:rPr>
        <w:t xml:space="preserve"> </w:t>
      </w:r>
      <w:r w:rsidR="005D71EF" w:rsidRPr="00095A8A">
        <w:rPr>
          <w:rFonts w:ascii="GHEA Grapalat" w:hAnsi="GHEA Grapalat" w:cs="Sylfaen"/>
          <w:sz w:val="20"/>
          <w:lang w:val="ru-RU"/>
        </w:rPr>
        <w:t>նաև</w:t>
      </w:r>
      <w:r w:rsidR="005D71EF" w:rsidRPr="00095A8A">
        <w:rPr>
          <w:rFonts w:ascii="GHEA Grapalat" w:hAnsi="GHEA Grapalat" w:cs="Sylfaen"/>
          <w:sz w:val="20"/>
          <w:lang w:val="af-ZA"/>
        </w:rPr>
        <w:t xml:space="preserve"> </w:t>
      </w:r>
      <w:r w:rsidR="005D71EF" w:rsidRPr="00095A8A">
        <w:rPr>
          <w:rFonts w:ascii="GHEA Grapalat" w:hAnsi="GHEA Grapalat" w:cs="Sylfaen"/>
          <w:sz w:val="20"/>
          <w:lang w:val="ru-RU"/>
        </w:rPr>
        <w:t>անգլերեն</w:t>
      </w:r>
      <w:r w:rsidR="005D71EF" w:rsidRPr="00095A8A">
        <w:rPr>
          <w:rFonts w:ascii="GHEA Grapalat" w:hAnsi="GHEA Grapalat" w:cs="Sylfaen"/>
          <w:sz w:val="20"/>
          <w:lang w:val="af-ZA"/>
        </w:rPr>
        <w:t xml:space="preserve"> </w:t>
      </w:r>
      <w:r w:rsidR="005D71EF" w:rsidRPr="00095A8A">
        <w:rPr>
          <w:rFonts w:ascii="GHEA Grapalat" w:hAnsi="GHEA Grapalat" w:cs="Sylfaen"/>
          <w:sz w:val="20"/>
          <w:lang w:val="ru-RU"/>
        </w:rPr>
        <w:t>կամ</w:t>
      </w:r>
      <w:r w:rsidR="005D71EF" w:rsidRPr="00095A8A">
        <w:rPr>
          <w:rFonts w:ascii="GHEA Grapalat" w:hAnsi="GHEA Grapalat" w:cs="Sylfaen"/>
          <w:sz w:val="20"/>
          <w:lang w:val="af-ZA"/>
        </w:rPr>
        <w:t xml:space="preserve"> </w:t>
      </w:r>
      <w:r w:rsidR="005D71EF" w:rsidRPr="00095A8A">
        <w:rPr>
          <w:rFonts w:ascii="GHEA Grapalat" w:hAnsi="GHEA Grapalat" w:cs="Sylfaen"/>
          <w:sz w:val="20"/>
          <w:lang w:val="ru-RU"/>
        </w:rPr>
        <w:t>ռուսերեն</w:t>
      </w:r>
      <w:r w:rsidR="004D5671" w:rsidRPr="00095A8A">
        <w:rPr>
          <w:rFonts w:ascii="GHEA Grapalat" w:hAnsi="GHEA Grapalat" w:cs="Sylfaen"/>
          <w:sz w:val="20"/>
          <w:lang w:val="ru-RU"/>
        </w:rPr>
        <w:t>։</w:t>
      </w:r>
      <w:r w:rsidRPr="00095A8A">
        <w:rPr>
          <w:rFonts w:ascii="GHEA Grapalat" w:hAnsi="GHEA Grapalat" w:cs="Sylfaen"/>
          <w:sz w:val="20"/>
          <w:lang w:val="af-ZA"/>
        </w:rPr>
        <w:t xml:space="preserve"> </w:t>
      </w:r>
    </w:p>
    <w:p w14:paraId="794974F7" w14:textId="77777777" w:rsidR="00096865" w:rsidRPr="00095A8A" w:rsidRDefault="00096865" w:rsidP="00EF3662">
      <w:pPr>
        <w:jc w:val="center"/>
        <w:rPr>
          <w:rFonts w:ascii="GHEA Grapalat" w:hAnsi="GHEA Grapalat"/>
          <w:b/>
          <w:szCs w:val="22"/>
          <w:lang w:val="af-ZA"/>
        </w:rPr>
      </w:pPr>
    </w:p>
    <w:p w14:paraId="12191833" w14:textId="77777777" w:rsidR="00096865" w:rsidRPr="00095A8A" w:rsidRDefault="008D5016" w:rsidP="00EF3662">
      <w:pPr>
        <w:jc w:val="center"/>
        <w:rPr>
          <w:rFonts w:ascii="GHEA Grapalat" w:hAnsi="GHEA Grapalat"/>
          <w:b/>
          <w:sz w:val="20"/>
          <w:lang w:val="af-ZA"/>
        </w:rPr>
      </w:pPr>
      <w:r w:rsidRPr="00095A8A">
        <w:rPr>
          <w:rFonts w:ascii="GHEA Grapalat" w:hAnsi="GHEA Grapalat"/>
          <w:b/>
          <w:sz w:val="20"/>
          <w:lang w:val="af-ZA"/>
        </w:rPr>
        <w:t xml:space="preserve">2. </w:t>
      </w:r>
      <w:r w:rsidRPr="00095A8A">
        <w:rPr>
          <w:rFonts w:ascii="GHEA Grapalat" w:hAnsi="GHEA Grapalat" w:cs="Sylfaen"/>
          <w:b/>
          <w:sz w:val="20"/>
          <w:lang w:val="es-ES"/>
        </w:rPr>
        <w:t>ԸՆԹԱՑԱԿԱՐԳԻ</w:t>
      </w:r>
      <w:r w:rsidRPr="00095A8A">
        <w:rPr>
          <w:rFonts w:ascii="GHEA Grapalat" w:hAnsi="GHEA Grapalat"/>
          <w:b/>
          <w:sz w:val="20"/>
          <w:lang w:val="af-ZA"/>
        </w:rPr>
        <w:t xml:space="preserve"> </w:t>
      </w:r>
      <w:r w:rsidRPr="00095A8A">
        <w:rPr>
          <w:rFonts w:ascii="GHEA Grapalat" w:hAnsi="GHEA Grapalat" w:cs="Sylfaen"/>
          <w:b/>
          <w:sz w:val="20"/>
          <w:lang w:val="es-ES"/>
        </w:rPr>
        <w:t>ՀԱՅՏԸ</w:t>
      </w:r>
    </w:p>
    <w:p w14:paraId="67C228BA" w14:textId="77777777" w:rsidR="00096865" w:rsidRPr="00095A8A" w:rsidRDefault="00096865" w:rsidP="00EF3662">
      <w:pPr>
        <w:ind w:firstLine="720"/>
        <w:jc w:val="center"/>
        <w:rPr>
          <w:rFonts w:ascii="GHEA Grapalat" w:hAnsi="GHEA Grapalat"/>
          <w:szCs w:val="22"/>
          <w:lang w:val="af-ZA"/>
        </w:rPr>
      </w:pPr>
    </w:p>
    <w:p w14:paraId="02A9EDEC" w14:textId="77777777" w:rsidR="00F150D0" w:rsidRPr="00F566BF" w:rsidRDefault="00F150D0" w:rsidP="00F150D0">
      <w:pPr>
        <w:ind w:firstLine="567"/>
        <w:jc w:val="both"/>
        <w:rPr>
          <w:rFonts w:ascii="GHEA Grapalat" w:hAnsi="GHEA Grapalat"/>
          <w:sz w:val="20"/>
          <w:szCs w:val="20"/>
          <w:lang w:val="es-ES"/>
        </w:rPr>
      </w:pPr>
      <w:r w:rsidRPr="00F566BF">
        <w:rPr>
          <w:rFonts w:ascii="GHEA Grapalat" w:hAnsi="GHEA Grapalat"/>
          <w:sz w:val="20"/>
          <w:szCs w:val="20"/>
          <w:lang w:val="hy-AM"/>
        </w:rPr>
        <w:t xml:space="preserve">Ընթացակարգին մասնակցելու համար </w:t>
      </w:r>
      <w:r w:rsidRPr="00F566BF">
        <w:rPr>
          <w:rFonts w:ascii="GHEA Grapalat" w:hAnsi="GHEA Grapalat"/>
          <w:sz w:val="20"/>
          <w:szCs w:val="20"/>
        </w:rPr>
        <w:t>մ</w:t>
      </w:r>
      <w:r w:rsidRPr="00F566BF">
        <w:rPr>
          <w:rFonts w:ascii="GHEA Grapalat" w:hAnsi="GHEA Grapalat"/>
          <w:sz w:val="20"/>
          <w:szCs w:val="20"/>
          <w:lang w:val="hy-AM"/>
        </w:rPr>
        <w:t xml:space="preserve">ասնակիցը </w:t>
      </w:r>
      <w:r w:rsidRPr="00F566BF">
        <w:rPr>
          <w:rFonts w:ascii="GHEA Grapalat" w:hAnsi="GHEA Grapalat"/>
          <w:sz w:val="20"/>
          <w:szCs w:val="20"/>
        </w:rPr>
        <w:t>համակարգի</w:t>
      </w:r>
      <w:r w:rsidRPr="00F566BF">
        <w:rPr>
          <w:rFonts w:ascii="GHEA Grapalat" w:hAnsi="GHEA Grapalat"/>
          <w:sz w:val="20"/>
          <w:szCs w:val="20"/>
          <w:lang w:val="af-ZA"/>
        </w:rPr>
        <w:t xml:space="preserve"> </w:t>
      </w:r>
      <w:r w:rsidRPr="00F566BF">
        <w:rPr>
          <w:rFonts w:ascii="GHEA Grapalat" w:hAnsi="GHEA Grapalat"/>
          <w:sz w:val="20"/>
          <w:szCs w:val="20"/>
          <w:lang w:val="hy-AM"/>
        </w:rPr>
        <w:t>միջոցով ներկայացնում է հայտ: Հայտին կցվում են սույն հրավերով նախատեսված համապատասխան փաստաթղթեր</w:t>
      </w:r>
      <w:r w:rsidRPr="00F566BF">
        <w:rPr>
          <w:rFonts w:ascii="GHEA Grapalat" w:hAnsi="GHEA Grapalat"/>
          <w:sz w:val="20"/>
          <w:szCs w:val="20"/>
          <w:lang w:val="es-ES"/>
        </w:rPr>
        <w:t>ը (տեղեկությունները):</w:t>
      </w:r>
    </w:p>
    <w:p w14:paraId="4C1935D3" w14:textId="77777777" w:rsidR="00F150D0" w:rsidRPr="00F566BF" w:rsidRDefault="00F150D0" w:rsidP="00F150D0">
      <w:pPr>
        <w:ind w:firstLine="567"/>
        <w:jc w:val="both"/>
        <w:rPr>
          <w:rFonts w:ascii="GHEA Grapalat" w:hAnsi="GHEA Grapalat" w:cs="Sylfaen"/>
          <w:sz w:val="20"/>
          <w:lang w:val="es-ES"/>
        </w:rPr>
      </w:pPr>
      <w:r w:rsidRPr="00F566BF">
        <w:rPr>
          <w:rFonts w:ascii="GHEA Grapalat" w:hAnsi="GHEA Grapalat" w:cs="Sylfaen"/>
          <w:sz w:val="20"/>
        </w:rPr>
        <w:t>Մասնակիցը</w:t>
      </w:r>
      <w:r w:rsidRPr="00F566BF">
        <w:rPr>
          <w:rFonts w:ascii="GHEA Grapalat" w:hAnsi="GHEA Grapalat" w:cs="Sylfaen"/>
          <w:sz w:val="20"/>
          <w:lang w:val="es-ES"/>
        </w:rPr>
        <w:t xml:space="preserve"> </w:t>
      </w:r>
      <w:r w:rsidRPr="00F566BF">
        <w:rPr>
          <w:rFonts w:ascii="GHEA Grapalat" w:hAnsi="GHEA Grapalat" w:cs="Sylfaen"/>
          <w:sz w:val="20"/>
        </w:rPr>
        <w:t>հայտով</w:t>
      </w:r>
      <w:r w:rsidRPr="00F566BF">
        <w:rPr>
          <w:rFonts w:ascii="GHEA Grapalat" w:hAnsi="GHEA Grapalat" w:cs="Sylfaen"/>
          <w:sz w:val="20"/>
          <w:lang w:val="es-ES"/>
        </w:rPr>
        <w:t xml:space="preserve"> </w:t>
      </w:r>
      <w:r w:rsidRPr="00F566BF">
        <w:rPr>
          <w:rFonts w:ascii="GHEA Grapalat" w:hAnsi="GHEA Grapalat" w:cs="Sylfaen"/>
          <w:sz w:val="20"/>
        </w:rPr>
        <w:t>ներկայացնում</w:t>
      </w:r>
      <w:r w:rsidRPr="00F566BF">
        <w:rPr>
          <w:rFonts w:ascii="GHEA Grapalat" w:hAnsi="GHEA Grapalat" w:cs="Sylfaen"/>
          <w:sz w:val="20"/>
          <w:lang w:val="es-ES"/>
        </w:rPr>
        <w:t xml:space="preserve"> </w:t>
      </w:r>
      <w:r w:rsidRPr="00F566BF">
        <w:rPr>
          <w:rFonts w:ascii="GHEA Grapalat" w:hAnsi="GHEA Grapalat" w:cs="Sylfaen"/>
          <w:sz w:val="20"/>
        </w:rPr>
        <w:t>է</w:t>
      </w:r>
      <w:r w:rsidRPr="00F566BF">
        <w:rPr>
          <w:rFonts w:ascii="GHEA Grapalat" w:hAnsi="GHEA Grapalat" w:cs="Sylfaen"/>
          <w:sz w:val="20"/>
          <w:lang w:val="es-ES"/>
        </w:rPr>
        <w:t xml:space="preserve"> </w:t>
      </w:r>
      <w:r w:rsidRPr="00F566BF">
        <w:rPr>
          <w:rFonts w:ascii="GHEA Grapalat" w:hAnsi="GHEA Grapalat" w:cs="Sylfaen"/>
          <w:sz w:val="20"/>
        </w:rPr>
        <w:t>իր</w:t>
      </w:r>
      <w:r w:rsidRPr="00F566BF">
        <w:rPr>
          <w:rFonts w:ascii="GHEA Grapalat" w:hAnsi="GHEA Grapalat" w:cs="Sylfaen"/>
          <w:sz w:val="20"/>
          <w:lang w:val="es-ES"/>
        </w:rPr>
        <w:t xml:space="preserve"> </w:t>
      </w:r>
      <w:r w:rsidRPr="00F566BF">
        <w:rPr>
          <w:rFonts w:ascii="GHEA Grapalat" w:hAnsi="GHEA Grapalat" w:cs="Sylfaen"/>
          <w:sz w:val="20"/>
        </w:rPr>
        <w:t>կողմից</w:t>
      </w:r>
      <w:r w:rsidRPr="00F566BF">
        <w:rPr>
          <w:rFonts w:ascii="GHEA Grapalat" w:hAnsi="GHEA Grapalat" w:cs="Sylfaen"/>
          <w:sz w:val="20"/>
          <w:lang w:val="es-ES"/>
        </w:rPr>
        <w:t xml:space="preserve"> </w:t>
      </w:r>
      <w:r w:rsidRPr="00F566BF">
        <w:rPr>
          <w:rFonts w:ascii="GHEA Grapalat" w:hAnsi="GHEA Grapalat" w:cs="Sylfaen"/>
          <w:sz w:val="20"/>
        </w:rPr>
        <w:t>հաստատված</w:t>
      </w:r>
      <w:r w:rsidRPr="00F566BF">
        <w:rPr>
          <w:rFonts w:ascii="GHEA Grapalat" w:hAnsi="GHEA Grapalat" w:cs="Sylfaen"/>
          <w:sz w:val="20"/>
          <w:lang w:val="es-ES"/>
        </w:rPr>
        <w:t>`</w:t>
      </w:r>
    </w:p>
    <w:p w14:paraId="7E32B73E" w14:textId="77777777" w:rsidR="00F150D0" w:rsidRPr="00F566BF" w:rsidRDefault="00F150D0" w:rsidP="00F150D0">
      <w:pPr>
        <w:ind w:firstLine="567"/>
        <w:jc w:val="both"/>
        <w:rPr>
          <w:rFonts w:ascii="GHEA Grapalat" w:hAnsi="GHEA Grapalat"/>
          <w:b/>
          <w:sz w:val="20"/>
          <w:szCs w:val="20"/>
          <w:lang w:val="es-ES"/>
        </w:rPr>
      </w:pPr>
      <w:r w:rsidRPr="00F566BF">
        <w:rPr>
          <w:rFonts w:ascii="GHEA Grapalat" w:hAnsi="GHEA Grapalat"/>
          <w:b/>
          <w:sz w:val="20"/>
          <w:szCs w:val="20"/>
          <w:lang w:val="es-ES"/>
        </w:rPr>
        <w:t>1) «Պիտանելիության չափորոշիչ».</w:t>
      </w:r>
    </w:p>
    <w:p w14:paraId="7AACC353" w14:textId="77777777" w:rsidR="00F150D0" w:rsidRPr="00F566BF" w:rsidRDefault="00F150D0" w:rsidP="00F150D0">
      <w:pPr>
        <w:ind w:firstLine="567"/>
        <w:jc w:val="both"/>
        <w:rPr>
          <w:rFonts w:ascii="GHEA Grapalat" w:hAnsi="GHEA Grapalat" w:cs="Sylfaen"/>
          <w:sz w:val="20"/>
          <w:lang w:val="es-ES"/>
        </w:rPr>
      </w:pPr>
      <w:r w:rsidRPr="00F566BF">
        <w:rPr>
          <w:rFonts w:ascii="GHEA Grapalat" w:hAnsi="GHEA Grapalat" w:cs="Sylfaen"/>
          <w:sz w:val="20"/>
          <w:lang w:val="es-ES"/>
        </w:rPr>
        <w:t xml:space="preserve">2.1 </w:t>
      </w:r>
      <w:r w:rsidRPr="00F566BF">
        <w:rPr>
          <w:rFonts w:ascii="GHEA Grapalat" w:hAnsi="GHEA Grapalat" w:cs="Sylfaen"/>
          <w:sz w:val="20"/>
          <w:lang w:val="ru-RU"/>
        </w:rPr>
        <w:t>ընթացակարգին</w:t>
      </w:r>
      <w:r w:rsidRPr="00F566BF">
        <w:rPr>
          <w:rFonts w:ascii="GHEA Grapalat" w:hAnsi="GHEA Grapalat" w:cs="Sylfaen"/>
          <w:sz w:val="20"/>
          <w:lang w:val="af-ZA"/>
        </w:rPr>
        <w:t xml:space="preserve"> </w:t>
      </w:r>
      <w:r w:rsidRPr="00F566BF">
        <w:rPr>
          <w:rFonts w:ascii="GHEA Grapalat" w:hAnsi="GHEA Grapalat" w:cs="Sylfaen"/>
          <w:sz w:val="20"/>
          <w:lang w:val="ru-RU"/>
        </w:rPr>
        <w:t>մասնակցելու</w:t>
      </w:r>
      <w:r w:rsidRPr="00F566BF">
        <w:rPr>
          <w:rFonts w:ascii="GHEA Grapalat" w:hAnsi="GHEA Grapalat" w:cs="Sylfaen"/>
          <w:sz w:val="20"/>
          <w:lang w:val="af-ZA"/>
        </w:rPr>
        <w:t xml:space="preserve"> </w:t>
      </w:r>
      <w:r w:rsidRPr="00F566BF">
        <w:rPr>
          <w:rFonts w:ascii="GHEA Grapalat" w:hAnsi="GHEA Grapalat" w:cs="Sylfaen"/>
          <w:sz w:val="20"/>
          <w:lang w:val="ru-RU"/>
        </w:rPr>
        <w:t>դիմում</w:t>
      </w:r>
      <w:r w:rsidRPr="00F566BF">
        <w:rPr>
          <w:rFonts w:ascii="GHEA Grapalat" w:hAnsi="GHEA Grapalat" w:cs="Sylfaen"/>
          <w:sz w:val="20"/>
          <w:lang w:val="es-ES"/>
        </w:rPr>
        <w:t>-</w:t>
      </w:r>
      <w:r w:rsidRPr="00F566BF">
        <w:rPr>
          <w:rFonts w:ascii="GHEA Grapalat" w:hAnsi="GHEA Grapalat" w:cs="Sylfaen"/>
          <w:sz w:val="20"/>
        </w:rPr>
        <w:t>հայտարարություն</w:t>
      </w:r>
      <w:r w:rsidRPr="00F566BF">
        <w:rPr>
          <w:rFonts w:ascii="GHEA Grapalat" w:hAnsi="GHEA Grapalat" w:cs="Sylfaen"/>
          <w:sz w:val="20"/>
          <w:lang w:val="af-ZA"/>
        </w:rPr>
        <w:t>` համաձայն հ</w:t>
      </w:r>
      <w:r w:rsidRPr="00F566BF">
        <w:rPr>
          <w:rFonts w:ascii="GHEA Grapalat" w:hAnsi="GHEA Grapalat" w:cs="Sylfaen"/>
          <w:sz w:val="20"/>
          <w:lang w:val="ru-RU"/>
        </w:rPr>
        <w:t>ավելված</w:t>
      </w:r>
      <w:r w:rsidRPr="00F566BF">
        <w:rPr>
          <w:rFonts w:ascii="GHEA Grapalat" w:hAnsi="GHEA Grapalat" w:cs="Sylfaen"/>
          <w:sz w:val="20"/>
          <w:lang w:val="af-ZA"/>
        </w:rPr>
        <w:t xml:space="preserve"> N 1-ի</w:t>
      </w:r>
      <w:r w:rsidRPr="00F566BF">
        <w:rPr>
          <w:rFonts w:ascii="GHEA Grapalat" w:hAnsi="GHEA Grapalat" w:cs="Sylfaen"/>
          <w:sz w:val="20"/>
          <w:lang w:val="es-ES"/>
        </w:rPr>
        <w:t>.</w:t>
      </w:r>
    </w:p>
    <w:p w14:paraId="50CE4674" w14:textId="77777777" w:rsidR="00F150D0" w:rsidRDefault="00F150D0" w:rsidP="00F150D0">
      <w:pPr>
        <w:pStyle w:val="norm"/>
        <w:spacing w:line="276" w:lineRule="auto"/>
        <w:ind w:firstLine="567"/>
        <w:rPr>
          <w:rFonts w:ascii="GHEA Grapalat" w:hAnsi="GHEA Grapalat" w:cs="Sylfaen"/>
          <w:sz w:val="20"/>
          <w:szCs w:val="24"/>
          <w:lang w:val="hy-AM" w:eastAsia="en-US"/>
        </w:rPr>
      </w:pPr>
      <w:r w:rsidRPr="00F566BF">
        <w:rPr>
          <w:rFonts w:ascii="GHEA Grapalat" w:hAnsi="GHEA Grapalat" w:cs="Sylfaen"/>
          <w:sz w:val="20"/>
          <w:lang w:val="af-ZA"/>
        </w:rPr>
        <w:t xml:space="preserve">2.2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պայմանագրի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պատճենը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և</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դրա</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կողմ</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հանդիսացող</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անձի</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տվյալները</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եթե</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պայմանագիրն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իրականացվելու</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է</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գործակալության</w:t>
      </w:r>
      <w:r w:rsidRPr="00F566BF">
        <w:rPr>
          <w:rFonts w:ascii="GHEA Grapalat" w:hAnsi="GHEA Grapalat" w:cs="Sylfaen"/>
          <w:sz w:val="20"/>
          <w:szCs w:val="24"/>
          <w:lang w:val="af-ZA" w:eastAsia="en-US"/>
        </w:rPr>
        <w:t xml:space="preserve"> </w:t>
      </w:r>
      <w:r w:rsidRPr="00F566BF">
        <w:rPr>
          <w:rFonts w:ascii="GHEA Grapalat" w:hAnsi="GHEA Grapalat" w:cs="Sylfaen"/>
          <w:sz w:val="20"/>
          <w:szCs w:val="24"/>
          <w:lang w:eastAsia="en-US"/>
        </w:rPr>
        <w:t>միջոցով</w:t>
      </w:r>
      <w:r w:rsidRPr="00F566BF">
        <w:rPr>
          <w:rFonts w:ascii="GHEA Grapalat" w:hAnsi="GHEA Grapalat" w:cs="Sylfaen"/>
          <w:sz w:val="20"/>
          <w:szCs w:val="24"/>
          <w:lang w:val="af-ZA" w:eastAsia="en-US"/>
        </w:rPr>
        <w:t>.</w:t>
      </w:r>
    </w:p>
    <w:p w14:paraId="1471C15C" w14:textId="77777777" w:rsidR="00F150D0" w:rsidRDefault="00F150D0" w:rsidP="00F150D0">
      <w:pPr>
        <w:pStyle w:val="norm"/>
        <w:spacing w:line="240" w:lineRule="auto"/>
        <w:ind w:firstLine="567"/>
        <w:rPr>
          <w:rFonts w:ascii="GHEA Grapalat" w:hAnsi="GHEA Grapalat" w:cs="Sylfaen"/>
          <w:sz w:val="20"/>
          <w:szCs w:val="24"/>
          <w:lang w:val="af-ZA" w:eastAsia="en-US"/>
        </w:rPr>
      </w:pPr>
      <w:r w:rsidRPr="00F566BF">
        <w:rPr>
          <w:rFonts w:ascii="GHEA Grapalat" w:hAnsi="GHEA Grapalat" w:cs="Sylfaen"/>
          <w:sz w:val="20"/>
          <w:szCs w:val="24"/>
          <w:lang w:val="af-ZA" w:eastAsia="en-US"/>
        </w:rPr>
        <w:t xml:space="preserve">2.3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պայմանագիրը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եթե</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մասնակիցները</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գնման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ընթացակարգին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մասնակցում</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են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համատեղ</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գործունեության</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կարգով</w:t>
      </w:r>
      <w:r w:rsidRPr="00F566BF">
        <w:rPr>
          <w:rFonts w:ascii="GHEA Grapalat" w:hAnsi="GHEA Grapalat" w:cs="Sylfaen"/>
          <w:sz w:val="20"/>
          <w:szCs w:val="24"/>
          <w:lang w:val="af-ZA" w:eastAsia="en-US"/>
        </w:rPr>
        <w:t xml:space="preserve"> (</w:t>
      </w:r>
      <w:r w:rsidRPr="00CE432D">
        <w:rPr>
          <w:rFonts w:ascii="GHEA Grapalat" w:hAnsi="GHEA Grapalat" w:cs="Sylfaen"/>
          <w:sz w:val="20"/>
          <w:szCs w:val="24"/>
          <w:lang w:val="hy-AM" w:eastAsia="en-US"/>
        </w:rPr>
        <w:t>կոնսորցիումով</w:t>
      </w:r>
      <w:r w:rsidRPr="00F566BF">
        <w:rPr>
          <w:rFonts w:ascii="GHEA Grapalat" w:hAnsi="GHEA Grapalat" w:cs="Sylfaen"/>
          <w:sz w:val="20"/>
          <w:szCs w:val="24"/>
          <w:lang w:val="af-ZA" w:eastAsia="en-US"/>
        </w:rPr>
        <w:t>).</w:t>
      </w:r>
      <w:r w:rsidRPr="00F150D0">
        <w:rPr>
          <w:rStyle w:val="af6"/>
          <w:rFonts w:ascii="GHEA Grapalat" w:hAnsi="GHEA Grapalat" w:cs="Sylfaen"/>
          <w:sz w:val="20"/>
          <w:szCs w:val="24"/>
          <w:lang w:val="hy-AM"/>
        </w:rPr>
        <w:footnoteReference w:customMarkFollows="1" w:id="1"/>
        <w:t>15</w:t>
      </w:r>
    </w:p>
    <w:p w14:paraId="6B13AB81" w14:textId="77777777" w:rsidR="00F150D0" w:rsidRPr="004153EE" w:rsidRDefault="00F150D0" w:rsidP="00F150D0">
      <w:pPr>
        <w:pStyle w:val="norm"/>
        <w:spacing w:line="240" w:lineRule="auto"/>
        <w:ind w:firstLine="567"/>
        <w:rPr>
          <w:rFonts w:ascii="GHEA Grapalat" w:hAnsi="GHEA Grapalat" w:cs="Sylfaen"/>
          <w:sz w:val="20"/>
          <w:lang w:val="af-ZA" w:eastAsia="en-US"/>
        </w:rPr>
      </w:pPr>
      <w:r w:rsidRPr="004153EE">
        <w:rPr>
          <w:rFonts w:ascii="GHEA Grapalat" w:hAnsi="GHEA Grapalat" w:cs="Sylfaen"/>
          <w:sz w:val="20"/>
          <w:lang w:val="af-ZA"/>
        </w:rPr>
        <w:t xml:space="preserve">2.4 </w:t>
      </w:r>
      <w:r w:rsidRPr="004153EE">
        <w:rPr>
          <w:rFonts w:ascii="GHEA Grapalat" w:hAnsi="GHEA Grapalat" w:cs="Sylfaen"/>
          <w:sz w:val="20"/>
          <w:lang w:val="af-ZA" w:eastAsia="en-US"/>
        </w:rPr>
        <w:t xml:space="preserve"> Մասնակցի կողմից</w:t>
      </w:r>
      <w:r>
        <w:rPr>
          <w:rFonts w:ascii="GHEA Grapalat" w:hAnsi="GHEA Grapalat" w:cs="Sylfaen"/>
          <w:sz w:val="20"/>
          <w:lang w:val="hy-AM" w:eastAsia="en-US"/>
        </w:rPr>
        <w:t>՝</w:t>
      </w:r>
      <w:r w:rsidRPr="004153EE">
        <w:rPr>
          <w:rFonts w:ascii="GHEA Grapalat" w:hAnsi="GHEA Grapalat" w:cs="Sylfaen"/>
          <w:sz w:val="20"/>
          <w:lang w:val="af-ZA" w:eastAsia="en-US"/>
        </w:rPr>
        <w:t xml:space="preserve"> նախկինում կատարված նմանատիպ պայմանագիր </w:t>
      </w:r>
      <w:r>
        <w:rPr>
          <w:rFonts w:ascii="GHEA Grapalat" w:hAnsi="GHEA Grapalat" w:cs="Sylfaen"/>
          <w:sz w:val="20"/>
          <w:lang w:val="hy-AM" w:eastAsia="en-US"/>
        </w:rPr>
        <w:t>և</w:t>
      </w:r>
      <w:r w:rsidRPr="004153EE">
        <w:rPr>
          <w:rFonts w:ascii="GHEA Grapalat" w:hAnsi="GHEA Grapalat" w:cs="Sylfaen"/>
          <w:sz w:val="20"/>
          <w:lang w:val="af-ZA" w:eastAsia="en-US"/>
        </w:rPr>
        <w:t xml:space="preserve"> կնքվելիք պայմանագրի կատարման համար առաջարկվող աշխատակազմի մասին տեղեկանք (սույն հրավերի I</w:t>
      </w:r>
      <w:r w:rsidRPr="004153EE">
        <w:rPr>
          <w:rFonts w:ascii="GHEA Grapalat" w:hAnsi="GHEA Grapalat" w:cs="Sylfaen"/>
          <w:sz w:val="20"/>
          <w:lang w:val="af-ZA"/>
        </w:rPr>
        <w:t xml:space="preserve">-ին մասի </w:t>
      </w:r>
      <w:r>
        <w:rPr>
          <w:rFonts w:ascii="GHEA Grapalat" w:hAnsi="GHEA Grapalat" w:cs="Sylfaen"/>
          <w:sz w:val="20"/>
          <w:lang w:val="af-ZA" w:eastAsia="en-US"/>
        </w:rPr>
        <w:t>2.</w:t>
      </w:r>
      <w:r>
        <w:rPr>
          <w:rFonts w:ascii="GHEA Grapalat" w:hAnsi="GHEA Grapalat" w:cs="Sylfaen"/>
          <w:sz w:val="20"/>
          <w:lang w:val="hy-AM" w:eastAsia="en-US"/>
        </w:rPr>
        <w:t>7</w:t>
      </w:r>
      <w:r w:rsidRPr="004153EE">
        <w:rPr>
          <w:rFonts w:ascii="GHEA Grapalat" w:hAnsi="GHEA Grapalat" w:cs="Sylfaen"/>
          <w:sz w:val="20"/>
          <w:lang w:val="af-ZA" w:eastAsia="en-US"/>
        </w:rPr>
        <w:t xml:space="preserve"> կետ). </w:t>
      </w:r>
    </w:p>
    <w:p w14:paraId="6CA75FD5" w14:textId="77777777" w:rsidR="00F150D0" w:rsidRPr="00F566BF" w:rsidRDefault="00F150D0" w:rsidP="00F150D0">
      <w:pPr>
        <w:tabs>
          <w:tab w:val="left" w:pos="1248"/>
        </w:tabs>
        <w:ind w:firstLine="540"/>
        <w:jc w:val="both"/>
        <w:rPr>
          <w:rFonts w:ascii="GHEA Grapalat" w:hAnsi="GHEA Grapalat"/>
          <w:sz w:val="20"/>
          <w:szCs w:val="20"/>
          <w:lang w:val="es-ES"/>
        </w:rPr>
      </w:pPr>
      <w:r w:rsidRPr="00F566BF">
        <w:rPr>
          <w:rFonts w:ascii="GHEA Grapalat" w:hAnsi="GHEA Grapalat"/>
          <w:b/>
          <w:sz w:val="20"/>
          <w:szCs w:val="20"/>
          <w:lang w:val="es-ES"/>
        </w:rPr>
        <w:t>2) «Ֆինանսական չափորոշիչ»</w:t>
      </w:r>
      <w:r w:rsidRPr="00F566BF">
        <w:rPr>
          <w:rFonts w:ascii="GHEA Grapalat" w:hAnsi="GHEA Grapalat" w:cs="Sylfaen"/>
          <w:sz w:val="20"/>
          <w:lang w:val="es-ES"/>
        </w:rPr>
        <w:t>.</w:t>
      </w:r>
    </w:p>
    <w:p w14:paraId="6C1464D7" w14:textId="77777777" w:rsidR="00F150D0" w:rsidRPr="00C97539" w:rsidRDefault="00F150D0" w:rsidP="00F150D0">
      <w:pPr>
        <w:ind w:firstLine="567"/>
        <w:jc w:val="both"/>
        <w:rPr>
          <w:rFonts w:ascii="GHEA Grapalat" w:hAnsi="GHEA Grapalat" w:cs="Sylfaen"/>
          <w:sz w:val="20"/>
          <w:lang w:val="hy-AM"/>
        </w:rPr>
      </w:pPr>
      <w:r w:rsidRPr="00F566BF">
        <w:rPr>
          <w:rFonts w:ascii="GHEA Grapalat" w:hAnsi="GHEA Grapalat" w:cs="Sylfaen"/>
          <w:sz w:val="20"/>
          <w:lang w:val="af-ZA"/>
        </w:rPr>
        <w:t>2.5</w:t>
      </w:r>
      <w:r>
        <w:rPr>
          <w:rFonts w:ascii="GHEA Grapalat" w:hAnsi="GHEA Grapalat" w:cs="Sylfaen"/>
          <w:sz w:val="20"/>
          <w:lang w:val="af-ZA"/>
        </w:rPr>
        <w:t xml:space="preserve"> </w:t>
      </w:r>
      <w:r w:rsidRPr="00F566BF">
        <w:rPr>
          <w:rFonts w:ascii="GHEA Grapalat" w:hAnsi="GHEA Grapalat" w:cs="Sylfaen"/>
          <w:sz w:val="20"/>
          <w:lang w:val="hy-AM"/>
        </w:rPr>
        <w:t>գնային</w:t>
      </w:r>
      <w:r w:rsidRPr="00F566BF">
        <w:rPr>
          <w:rFonts w:ascii="GHEA Grapalat" w:hAnsi="GHEA Grapalat" w:cs="Sylfaen"/>
          <w:sz w:val="20"/>
          <w:lang w:val="af-ZA"/>
        </w:rPr>
        <w:t xml:space="preserve"> </w:t>
      </w:r>
      <w:r w:rsidRPr="00F566BF">
        <w:rPr>
          <w:rFonts w:ascii="GHEA Grapalat" w:hAnsi="GHEA Grapalat" w:cs="Sylfaen"/>
          <w:sz w:val="20"/>
          <w:lang w:val="hy-AM"/>
        </w:rPr>
        <w:t>առաջարկ</w:t>
      </w:r>
      <w:r w:rsidRPr="00F566BF">
        <w:rPr>
          <w:rFonts w:ascii="GHEA Grapalat" w:hAnsi="GHEA Grapalat" w:cs="Sylfaen"/>
          <w:sz w:val="20"/>
          <w:lang w:val="af-ZA"/>
        </w:rPr>
        <w:t xml:space="preserve">` </w:t>
      </w:r>
      <w:r w:rsidRPr="00F566BF">
        <w:rPr>
          <w:rFonts w:ascii="GHEA Grapalat" w:hAnsi="GHEA Grapalat" w:cs="Sylfaen"/>
          <w:sz w:val="20"/>
          <w:lang w:val="hy-AM"/>
        </w:rPr>
        <w:t>համաձայն</w:t>
      </w:r>
      <w:r w:rsidRPr="00F566BF">
        <w:rPr>
          <w:rFonts w:ascii="GHEA Grapalat" w:hAnsi="GHEA Grapalat" w:cs="Sylfaen"/>
          <w:sz w:val="20"/>
          <w:lang w:val="af-ZA"/>
        </w:rPr>
        <w:t xml:space="preserve"> </w:t>
      </w:r>
      <w:r w:rsidRPr="00F566BF">
        <w:rPr>
          <w:rFonts w:ascii="GHEA Grapalat" w:hAnsi="GHEA Grapalat" w:cs="Sylfaen"/>
          <w:sz w:val="20"/>
          <w:lang w:val="hy-AM"/>
        </w:rPr>
        <w:t>հավելված</w:t>
      </w:r>
      <w:r w:rsidRPr="00F566BF">
        <w:rPr>
          <w:rFonts w:ascii="GHEA Grapalat" w:hAnsi="GHEA Grapalat" w:cs="Sylfaen"/>
          <w:sz w:val="20"/>
          <w:lang w:val="af-ZA"/>
        </w:rPr>
        <w:t xml:space="preserve"> N 2-</w:t>
      </w:r>
      <w:r w:rsidRPr="00F566BF">
        <w:rPr>
          <w:rFonts w:ascii="GHEA Grapalat" w:hAnsi="GHEA Grapalat" w:cs="Sylfaen"/>
          <w:sz w:val="20"/>
          <w:lang w:val="hy-AM"/>
        </w:rPr>
        <w:t>ի</w:t>
      </w:r>
      <w:r w:rsidRPr="00F566BF">
        <w:rPr>
          <w:rFonts w:ascii="GHEA Grapalat" w:hAnsi="GHEA Grapalat" w:cs="Sylfaen"/>
          <w:sz w:val="20"/>
          <w:lang w:val="af-ZA"/>
        </w:rPr>
        <w:t xml:space="preserve">: Գնային առաջարկը </w:t>
      </w:r>
      <w:r w:rsidRPr="00F566BF">
        <w:rPr>
          <w:rFonts w:ascii="GHEA Grapalat" w:hAnsi="GHEA Grapalat" w:cs="Sylfaen"/>
          <w:sz w:val="20"/>
          <w:lang w:val="hy-AM"/>
        </w:rPr>
        <w:t>ներկայացվում</w:t>
      </w:r>
      <w:r w:rsidRPr="00F566BF">
        <w:rPr>
          <w:rFonts w:ascii="GHEA Grapalat" w:hAnsi="GHEA Grapalat" w:cs="Sylfaen"/>
          <w:sz w:val="20"/>
          <w:lang w:val="af-ZA"/>
        </w:rPr>
        <w:t xml:space="preserve"> </w:t>
      </w:r>
      <w:r w:rsidRPr="00F566BF">
        <w:rPr>
          <w:rFonts w:ascii="GHEA Grapalat" w:hAnsi="GHEA Grapalat" w:cs="Sylfaen"/>
          <w:sz w:val="20"/>
          <w:lang w:val="hy-AM"/>
        </w:rPr>
        <w:t>է</w:t>
      </w:r>
      <w:r w:rsidRPr="00F566BF">
        <w:rPr>
          <w:rFonts w:ascii="GHEA Grapalat" w:hAnsi="GHEA Grapalat" w:cs="Sylfaen"/>
          <w:sz w:val="20"/>
          <w:lang w:val="af-ZA"/>
        </w:rPr>
        <w:t xml:space="preserve"> </w:t>
      </w:r>
      <w:r w:rsidRPr="00CB6DA8">
        <w:rPr>
          <w:rFonts w:ascii="GHEA Grapalat" w:hAnsi="GHEA Grapalat" w:cs="Sylfaen"/>
          <w:sz w:val="20"/>
          <w:lang w:val="hy-AM"/>
        </w:rPr>
        <w:t xml:space="preserve">արժեք (ինքնարժեքի և կանխատեսվող շահույթի հանրագումարը) </w:t>
      </w:r>
      <w:r w:rsidRPr="00F566BF">
        <w:rPr>
          <w:rFonts w:ascii="GHEA Grapalat" w:hAnsi="GHEA Grapalat" w:cs="Sylfaen"/>
          <w:sz w:val="20"/>
          <w:lang w:val="hy-AM"/>
        </w:rPr>
        <w:t>և</w:t>
      </w:r>
      <w:r w:rsidRPr="00F566BF">
        <w:rPr>
          <w:rFonts w:ascii="GHEA Grapalat" w:hAnsi="GHEA Grapalat" w:cs="Sylfaen"/>
          <w:sz w:val="20"/>
          <w:lang w:val="af-ZA"/>
        </w:rPr>
        <w:t xml:space="preserve"> </w:t>
      </w:r>
      <w:r w:rsidRPr="00F566BF">
        <w:rPr>
          <w:rFonts w:ascii="GHEA Grapalat" w:hAnsi="GHEA Grapalat" w:cs="Sylfaen"/>
          <w:sz w:val="20"/>
          <w:lang w:val="hy-AM"/>
        </w:rPr>
        <w:t>ավելացված</w:t>
      </w:r>
      <w:r w:rsidRPr="00F566BF">
        <w:rPr>
          <w:rFonts w:ascii="GHEA Grapalat" w:hAnsi="GHEA Grapalat" w:cs="Sylfaen"/>
          <w:sz w:val="20"/>
          <w:lang w:val="af-ZA"/>
        </w:rPr>
        <w:t xml:space="preserve"> </w:t>
      </w:r>
      <w:r w:rsidRPr="00F566BF">
        <w:rPr>
          <w:rFonts w:ascii="GHEA Grapalat" w:hAnsi="GHEA Grapalat" w:cs="Sylfaen"/>
          <w:sz w:val="20"/>
          <w:lang w:val="hy-AM"/>
        </w:rPr>
        <w:t>արժեքի</w:t>
      </w:r>
      <w:r w:rsidRPr="00F566BF">
        <w:rPr>
          <w:rFonts w:ascii="GHEA Grapalat" w:hAnsi="GHEA Grapalat" w:cs="Sylfaen"/>
          <w:sz w:val="20"/>
          <w:lang w:val="af-ZA"/>
        </w:rPr>
        <w:t xml:space="preserve"> </w:t>
      </w:r>
      <w:r w:rsidRPr="00F566BF">
        <w:rPr>
          <w:rFonts w:ascii="GHEA Grapalat" w:hAnsi="GHEA Grapalat" w:cs="Sylfaen"/>
          <w:sz w:val="20"/>
          <w:lang w:val="hy-AM"/>
        </w:rPr>
        <w:t>հարկ</w:t>
      </w:r>
      <w:r w:rsidRPr="00F566BF" w:rsidDel="001A1F55">
        <w:rPr>
          <w:rFonts w:ascii="GHEA Grapalat" w:hAnsi="GHEA Grapalat" w:cs="Sylfaen"/>
          <w:sz w:val="20"/>
          <w:lang w:val="af-ZA"/>
        </w:rPr>
        <w:t xml:space="preserve"> </w:t>
      </w:r>
      <w:r w:rsidRPr="00F566BF">
        <w:rPr>
          <w:rFonts w:ascii="GHEA Grapalat" w:hAnsi="GHEA Grapalat" w:cs="Sylfaen"/>
          <w:sz w:val="20"/>
          <w:lang w:val="hy-AM"/>
        </w:rPr>
        <w:t>ընդհանրական</w:t>
      </w:r>
      <w:r w:rsidRPr="00F566BF">
        <w:rPr>
          <w:rFonts w:ascii="GHEA Grapalat" w:hAnsi="GHEA Grapalat" w:cs="Sylfaen"/>
          <w:sz w:val="20"/>
          <w:lang w:val="af-ZA"/>
        </w:rPr>
        <w:t xml:space="preserve"> </w:t>
      </w:r>
      <w:r w:rsidRPr="00F566BF">
        <w:rPr>
          <w:rFonts w:ascii="GHEA Grapalat" w:hAnsi="GHEA Grapalat" w:cs="Sylfaen"/>
          <w:sz w:val="20"/>
          <w:lang w:val="hy-AM"/>
        </w:rPr>
        <w:t>բաղադրիչներից</w:t>
      </w:r>
      <w:r w:rsidRPr="00F566BF">
        <w:rPr>
          <w:rFonts w:ascii="GHEA Grapalat" w:hAnsi="GHEA Grapalat" w:cs="Sylfaen"/>
          <w:sz w:val="20"/>
          <w:lang w:val="af-ZA"/>
        </w:rPr>
        <w:t xml:space="preserve"> </w:t>
      </w:r>
      <w:r w:rsidRPr="00F566BF">
        <w:rPr>
          <w:rFonts w:ascii="GHEA Grapalat" w:hAnsi="GHEA Grapalat" w:cs="Sylfaen"/>
          <w:sz w:val="20"/>
          <w:lang w:val="hy-AM"/>
        </w:rPr>
        <w:t>բաղկացած</w:t>
      </w:r>
      <w:r w:rsidRPr="00F566BF">
        <w:rPr>
          <w:rFonts w:ascii="GHEA Grapalat" w:hAnsi="GHEA Grapalat" w:cs="Sylfaen"/>
          <w:sz w:val="20"/>
          <w:lang w:val="af-ZA"/>
        </w:rPr>
        <w:t xml:space="preserve"> </w:t>
      </w:r>
      <w:r w:rsidRPr="00F566BF">
        <w:rPr>
          <w:rFonts w:ascii="GHEA Grapalat" w:hAnsi="GHEA Grapalat" w:cs="Sylfaen"/>
          <w:sz w:val="20"/>
          <w:lang w:val="hy-AM"/>
        </w:rPr>
        <w:t>հաշվարկի</w:t>
      </w:r>
      <w:r w:rsidRPr="00F566BF">
        <w:rPr>
          <w:rFonts w:ascii="GHEA Grapalat" w:hAnsi="GHEA Grapalat" w:cs="Sylfaen"/>
          <w:sz w:val="20"/>
          <w:lang w:val="af-ZA"/>
        </w:rPr>
        <w:t xml:space="preserve"> </w:t>
      </w:r>
      <w:r w:rsidRPr="00F566BF">
        <w:rPr>
          <w:rFonts w:ascii="GHEA Grapalat" w:hAnsi="GHEA Grapalat" w:cs="Sylfaen"/>
          <w:sz w:val="20"/>
          <w:lang w:val="hy-AM"/>
        </w:rPr>
        <w:t>ձևով։</w:t>
      </w:r>
      <w:r w:rsidRPr="00F566BF">
        <w:rPr>
          <w:rFonts w:ascii="GHEA Grapalat" w:hAnsi="GHEA Grapalat" w:cs="Sylfaen"/>
          <w:sz w:val="20"/>
          <w:lang w:val="af-ZA"/>
        </w:rPr>
        <w:t xml:space="preserve"> </w:t>
      </w:r>
      <w:r>
        <w:rPr>
          <w:rFonts w:ascii="GHEA Grapalat" w:hAnsi="GHEA Grapalat" w:cs="Sylfaen"/>
          <w:sz w:val="20"/>
        </w:rPr>
        <w:t>Ա</w:t>
      </w:r>
      <w:r w:rsidRPr="00F566BF">
        <w:rPr>
          <w:rFonts w:ascii="GHEA Grapalat" w:hAnsi="GHEA Grapalat" w:cs="Sylfaen"/>
          <w:sz w:val="20"/>
          <w:lang w:val="hy-AM"/>
        </w:rPr>
        <w:t>րժեքի</w:t>
      </w:r>
      <w:r w:rsidRPr="00F566BF">
        <w:rPr>
          <w:rFonts w:ascii="GHEA Grapalat" w:hAnsi="GHEA Grapalat" w:cs="Sylfaen"/>
          <w:sz w:val="20"/>
          <w:lang w:val="af-ZA"/>
        </w:rPr>
        <w:t xml:space="preserve"> </w:t>
      </w:r>
      <w:r w:rsidRPr="00F566BF">
        <w:rPr>
          <w:rFonts w:ascii="GHEA Grapalat" w:hAnsi="GHEA Grapalat" w:cs="Sylfaen"/>
          <w:sz w:val="20"/>
          <w:lang w:val="ru-RU"/>
        </w:rPr>
        <w:t>բաղադրիչների</w:t>
      </w:r>
      <w:r w:rsidRPr="00F566BF">
        <w:rPr>
          <w:rFonts w:ascii="GHEA Grapalat" w:hAnsi="GHEA Grapalat" w:cs="Sylfaen"/>
          <w:sz w:val="20"/>
          <w:lang w:val="af-ZA"/>
        </w:rPr>
        <w:t xml:space="preserve"> </w:t>
      </w:r>
      <w:r w:rsidRPr="00F566BF">
        <w:rPr>
          <w:rFonts w:ascii="GHEA Grapalat" w:hAnsi="GHEA Grapalat" w:cs="Sylfaen"/>
          <w:sz w:val="20"/>
          <w:lang w:val="ru-RU"/>
        </w:rPr>
        <w:t>հաշվարկ</w:t>
      </w:r>
      <w:r w:rsidRPr="00F566BF">
        <w:rPr>
          <w:rFonts w:ascii="GHEA Grapalat" w:hAnsi="GHEA Grapalat" w:cs="Sylfaen"/>
          <w:sz w:val="20"/>
          <w:lang w:val="af-ZA"/>
        </w:rPr>
        <w:t xml:space="preserve">` </w:t>
      </w:r>
      <w:r w:rsidRPr="00F566BF">
        <w:rPr>
          <w:rFonts w:ascii="GHEA Grapalat" w:hAnsi="GHEA Grapalat" w:cs="Sylfaen"/>
          <w:sz w:val="20"/>
          <w:lang w:val="ru-RU"/>
        </w:rPr>
        <w:t>բացվածք</w:t>
      </w:r>
      <w:r w:rsidRPr="00F566BF">
        <w:rPr>
          <w:rFonts w:ascii="GHEA Grapalat" w:hAnsi="GHEA Grapalat" w:cs="Sylfaen"/>
          <w:sz w:val="20"/>
          <w:lang w:val="af-ZA"/>
        </w:rPr>
        <w:t xml:space="preserve"> </w:t>
      </w:r>
      <w:r w:rsidRPr="00F566BF">
        <w:rPr>
          <w:rFonts w:ascii="GHEA Grapalat" w:hAnsi="GHEA Grapalat" w:cs="Sylfaen"/>
          <w:sz w:val="20"/>
          <w:lang w:val="ru-RU"/>
        </w:rPr>
        <w:t>կամ</w:t>
      </w:r>
      <w:r w:rsidRPr="00F566BF">
        <w:rPr>
          <w:rFonts w:ascii="GHEA Grapalat" w:hAnsi="GHEA Grapalat" w:cs="Sylfaen"/>
          <w:sz w:val="20"/>
          <w:lang w:val="af-ZA"/>
        </w:rPr>
        <w:t xml:space="preserve"> </w:t>
      </w:r>
      <w:r w:rsidRPr="00F566BF">
        <w:rPr>
          <w:rFonts w:ascii="GHEA Grapalat" w:hAnsi="GHEA Grapalat" w:cs="Sylfaen"/>
          <w:sz w:val="20"/>
          <w:lang w:val="ru-RU"/>
        </w:rPr>
        <w:t>այլ</w:t>
      </w:r>
      <w:r w:rsidRPr="00F566BF">
        <w:rPr>
          <w:rFonts w:ascii="GHEA Grapalat" w:hAnsi="GHEA Grapalat" w:cs="Sylfaen"/>
          <w:sz w:val="20"/>
          <w:lang w:val="af-ZA"/>
        </w:rPr>
        <w:t xml:space="preserve"> </w:t>
      </w:r>
      <w:r w:rsidRPr="00F566BF">
        <w:rPr>
          <w:rFonts w:ascii="GHEA Grapalat" w:hAnsi="GHEA Grapalat" w:cs="Sylfaen"/>
          <w:sz w:val="20"/>
          <w:lang w:val="ru-RU"/>
        </w:rPr>
        <w:t>մանրամասներ</w:t>
      </w:r>
      <w:r w:rsidRPr="00F566BF">
        <w:rPr>
          <w:rFonts w:ascii="GHEA Grapalat" w:hAnsi="GHEA Grapalat" w:cs="Sylfaen"/>
          <w:sz w:val="20"/>
          <w:lang w:val="af-ZA"/>
        </w:rPr>
        <w:t xml:space="preserve"> </w:t>
      </w:r>
      <w:r w:rsidRPr="00F566BF">
        <w:rPr>
          <w:rFonts w:ascii="GHEA Grapalat" w:hAnsi="GHEA Grapalat" w:cs="Sylfaen"/>
          <w:sz w:val="20"/>
          <w:lang w:val="ru-RU"/>
        </w:rPr>
        <w:t>չեն</w:t>
      </w:r>
      <w:r w:rsidRPr="00F566BF">
        <w:rPr>
          <w:rFonts w:ascii="GHEA Grapalat" w:hAnsi="GHEA Grapalat" w:cs="Sylfaen"/>
          <w:sz w:val="20"/>
          <w:lang w:val="af-ZA"/>
        </w:rPr>
        <w:t xml:space="preserve"> </w:t>
      </w:r>
      <w:r w:rsidRPr="00F566BF">
        <w:rPr>
          <w:rFonts w:ascii="GHEA Grapalat" w:hAnsi="GHEA Grapalat" w:cs="Sylfaen"/>
          <w:sz w:val="20"/>
          <w:lang w:val="ru-RU"/>
        </w:rPr>
        <w:t>պահանջվում</w:t>
      </w:r>
      <w:r w:rsidRPr="00F566BF">
        <w:rPr>
          <w:rFonts w:ascii="GHEA Grapalat" w:hAnsi="GHEA Grapalat" w:cs="Sylfaen"/>
          <w:sz w:val="20"/>
          <w:lang w:val="af-ZA"/>
        </w:rPr>
        <w:t xml:space="preserve"> </w:t>
      </w:r>
      <w:r w:rsidRPr="00F566BF">
        <w:rPr>
          <w:rFonts w:ascii="GHEA Grapalat" w:hAnsi="GHEA Grapalat" w:cs="Sylfaen"/>
          <w:sz w:val="20"/>
          <w:lang w:val="ru-RU"/>
        </w:rPr>
        <w:t>և</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ներկայացվում</w:t>
      </w:r>
      <w:r w:rsidRPr="00CB6DA8">
        <w:rPr>
          <w:rFonts w:ascii="GHEA Grapalat" w:hAnsi="GHEA Grapalat" w:cs="Sylfaen"/>
          <w:sz w:val="20"/>
          <w:lang w:val="af-ZA"/>
        </w:rPr>
        <w:t>:</w:t>
      </w:r>
    </w:p>
    <w:p w14:paraId="656D6CB0" w14:textId="77777777" w:rsidR="00F150D0" w:rsidRPr="00F566BF" w:rsidRDefault="00F150D0" w:rsidP="00F150D0">
      <w:pPr>
        <w:ind w:firstLine="567"/>
        <w:jc w:val="both"/>
        <w:rPr>
          <w:rFonts w:ascii="GHEA Grapalat" w:hAnsi="GHEA Grapalat" w:cs="Sylfaen"/>
          <w:sz w:val="20"/>
          <w:lang w:val="af-ZA"/>
        </w:rPr>
      </w:pPr>
      <w:r w:rsidRPr="00F566BF">
        <w:rPr>
          <w:rFonts w:ascii="GHEA Grapalat" w:hAnsi="GHEA Grapalat" w:cs="Sylfaen"/>
          <w:sz w:val="20"/>
          <w:lang w:val="hy-AM"/>
        </w:rPr>
        <w:t>2.6</w:t>
      </w:r>
      <w:r w:rsidRPr="00F566BF">
        <w:rPr>
          <w:rFonts w:ascii="GHEA Grapalat" w:hAnsi="GHEA Grapalat" w:cs="Sylfaen"/>
          <w:sz w:val="20"/>
          <w:lang w:val="af-ZA"/>
        </w:rPr>
        <w:t xml:space="preserve"> Սույն </w:t>
      </w:r>
      <w:r w:rsidRPr="009F7FF5">
        <w:rPr>
          <w:rFonts w:ascii="GHEA Grapalat" w:hAnsi="GHEA Grapalat" w:cs="Sylfaen"/>
          <w:sz w:val="20"/>
          <w:lang w:val="hy-AM"/>
        </w:rPr>
        <w:t>հրավերով</w:t>
      </w:r>
      <w:r w:rsidRPr="00F566BF">
        <w:rPr>
          <w:rFonts w:ascii="GHEA Grapalat" w:hAnsi="GHEA Grapalat" w:cs="Sylfaen"/>
          <w:sz w:val="20"/>
          <w:lang w:val="es-ES"/>
        </w:rPr>
        <w:t xml:space="preserve"> </w:t>
      </w:r>
      <w:r w:rsidRPr="009F7FF5">
        <w:rPr>
          <w:rFonts w:ascii="GHEA Grapalat" w:hAnsi="GHEA Grapalat" w:cs="Sylfaen"/>
          <w:sz w:val="20"/>
          <w:lang w:val="hy-AM"/>
        </w:rPr>
        <w:t>նախատեսված</w:t>
      </w:r>
      <w:r w:rsidRPr="00F566BF">
        <w:rPr>
          <w:rFonts w:ascii="GHEA Grapalat" w:hAnsi="GHEA Grapalat" w:cs="Sylfaen"/>
          <w:sz w:val="20"/>
          <w:lang w:val="es-ES"/>
        </w:rPr>
        <w:t>` մ</w:t>
      </w:r>
      <w:r w:rsidRPr="009F7FF5">
        <w:rPr>
          <w:rFonts w:ascii="GHEA Grapalat" w:hAnsi="GHEA Grapalat" w:cs="Sylfaen"/>
          <w:sz w:val="20"/>
          <w:lang w:val="hy-AM"/>
        </w:rPr>
        <w:t>ասնակցի</w:t>
      </w:r>
      <w:r w:rsidRPr="00F566BF">
        <w:rPr>
          <w:rFonts w:ascii="GHEA Grapalat" w:hAnsi="GHEA Grapalat" w:cs="Sylfaen"/>
          <w:sz w:val="20"/>
          <w:lang w:val="es-ES"/>
        </w:rPr>
        <w:t xml:space="preserve"> </w:t>
      </w:r>
      <w:r w:rsidRPr="009F7FF5">
        <w:rPr>
          <w:rFonts w:ascii="GHEA Grapalat" w:hAnsi="GHEA Grapalat" w:cs="Sylfaen"/>
          <w:sz w:val="20"/>
          <w:lang w:val="hy-AM"/>
        </w:rPr>
        <w:t>կազմված</w:t>
      </w:r>
      <w:r w:rsidRPr="00F566BF">
        <w:rPr>
          <w:rFonts w:ascii="GHEA Grapalat" w:hAnsi="GHEA Grapalat" w:cs="Sylfaen"/>
          <w:sz w:val="20"/>
          <w:lang w:val="es-ES"/>
        </w:rPr>
        <w:t xml:space="preserve"> </w:t>
      </w:r>
      <w:r w:rsidRPr="009F7FF5">
        <w:rPr>
          <w:rFonts w:ascii="GHEA Grapalat" w:hAnsi="GHEA Grapalat" w:cs="Sylfaen"/>
          <w:sz w:val="20"/>
          <w:lang w:val="hy-AM"/>
        </w:rPr>
        <w:t>փաստաթղթերը</w:t>
      </w:r>
      <w:r w:rsidRPr="00F566BF">
        <w:rPr>
          <w:rFonts w:ascii="GHEA Grapalat" w:hAnsi="GHEA Grapalat" w:cs="Sylfaen"/>
          <w:sz w:val="20"/>
          <w:lang w:val="es-ES"/>
        </w:rPr>
        <w:t xml:space="preserve"> </w:t>
      </w:r>
      <w:r w:rsidRPr="009F7FF5">
        <w:rPr>
          <w:rFonts w:ascii="GHEA Grapalat" w:hAnsi="GHEA Grapalat" w:cs="Sylfaen"/>
          <w:sz w:val="20"/>
          <w:lang w:val="hy-AM"/>
        </w:rPr>
        <w:t>ստորագրում</w:t>
      </w:r>
      <w:r w:rsidRPr="00F566BF">
        <w:rPr>
          <w:rFonts w:ascii="GHEA Grapalat" w:hAnsi="GHEA Grapalat" w:cs="Sylfaen"/>
          <w:sz w:val="20"/>
          <w:lang w:val="es-ES"/>
        </w:rPr>
        <w:t xml:space="preserve"> </w:t>
      </w:r>
      <w:r w:rsidRPr="009F7FF5">
        <w:rPr>
          <w:rFonts w:ascii="GHEA Grapalat" w:hAnsi="GHEA Grapalat" w:cs="Sylfaen"/>
          <w:sz w:val="20"/>
          <w:lang w:val="hy-AM"/>
        </w:rPr>
        <w:t>է</w:t>
      </w:r>
      <w:r w:rsidRPr="00F566BF">
        <w:rPr>
          <w:rFonts w:ascii="GHEA Grapalat" w:hAnsi="GHEA Grapalat" w:cs="Sylfaen"/>
          <w:sz w:val="20"/>
          <w:lang w:val="es-ES"/>
        </w:rPr>
        <w:t xml:space="preserve"> </w:t>
      </w:r>
      <w:r w:rsidRPr="009F7FF5">
        <w:rPr>
          <w:rFonts w:ascii="GHEA Grapalat" w:hAnsi="GHEA Grapalat" w:cs="Sylfaen"/>
          <w:sz w:val="20"/>
          <w:lang w:val="hy-AM"/>
        </w:rPr>
        <w:t>դրանք</w:t>
      </w:r>
      <w:r w:rsidRPr="00F566BF">
        <w:rPr>
          <w:rFonts w:ascii="GHEA Grapalat" w:hAnsi="GHEA Grapalat" w:cs="Sylfaen"/>
          <w:sz w:val="20"/>
          <w:lang w:val="es-ES"/>
        </w:rPr>
        <w:t xml:space="preserve"> </w:t>
      </w:r>
      <w:r w:rsidRPr="009F7FF5">
        <w:rPr>
          <w:rFonts w:ascii="GHEA Grapalat" w:hAnsi="GHEA Grapalat" w:cs="Sylfaen"/>
          <w:sz w:val="20"/>
          <w:lang w:val="hy-AM"/>
        </w:rPr>
        <w:t>ներկայացնող</w:t>
      </w:r>
      <w:r w:rsidRPr="00F566BF">
        <w:rPr>
          <w:rFonts w:ascii="GHEA Grapalat" w:hAnsi="GHEA Grapalat" w:cs="Sylfaen"/>
          <w:sz w:val="20"/>
          <w:lang w:val="es-ES"/>
        </w:rPr>
        <w:t xml:space="preserve"> </w:t>
      </w:r>
      <w:r w:rsidRPr="009F7FF5">
        <w:rPr>
          <w:rFonts w:ascii="GHEA Grapalat" w:hAnsi="GHEA Grapalat" w:cs="Sylfaen"/>
          <w:sz w:val="20"/>
          <w:lang w:val="hy-AM"/>
        </w:rPr>
        <w:t>անձը</w:t>
      </w:r>
      <w:r w:rsidRPr="00F566BF">
        <w:rPr>
          <w:rFonts w:ascii="GHEA Grapalat" w:hAnsi="GHEA Grapalat" w:cs="Sylfaen"/>
          <w:sz w:val="20"/>
          <w:lang w:val="es-ES"/>
        </w:rPr>
        <w:t xml:space="preserve"> </w:t>
      </w:r>
      <w:r w:rsidRPr="009F7FF5">
        <w:rPr>
          <w:rFonts w:ascii="GHEA Grapalat" w:hAnsi="GHEA Grapalat" w:cs="Sylfaen"/>
          <w:sz w:val="20"/>
          <w:lang w:val="hy-AM"/>
        </w:rPr>
        <w:t>կամ</w:t>
      </w:r>
      <w:r w:rsidRPr="00F566BF">
        <w:rPr>
          <w:rFonts w:ascii="GHEA Grapalat" w:hAnsi="GHEA Grapalat" w:cs="Sylfaen"/>
          <w:sz w:val="20"/>
          <w:lang w:val="es-ES"/>
        </w:rPr>
        <w:t xml:space="preserve"> </w:t>
      </w:r>
      <w:r w:rsidRPr="009F7FF5">
        <w:rPr>
          <w:rFonts w:ascii="GHEA Grapalat" w:hAnsi="GHEA Grapalat" w:cs="Sylfaen"/>
          <w:sz w:val="20"/>
          <w:lang w:val="hy-AM"/>
        </w:rPr>
        <w:t>վերջինիս</w:t>
      </w:r>
      <w:r w:rsidRPr="00F566BF">
        <w:rPr>
          <w:rFonts w:ascii="GHEA Grapalat" w:hAnsi="GHEA Grapalat" w:cs="Sylfaen"/>
          <w:sz w:val="20"/>
          <w:lang w:val="es-ES"/>
        </w:rPr>
        <w:t xml:space="preserve"> </w:t>
      </w:r>
      <w:r w:rsidRPr="009F7FF5">
        <w:rPr>
          <w:rFonts w:ascii="GHEA Grapalat" w:hAnsi="GHEA Grapalat" w:cs="Sylfaen"/>
          <w:sz w:val="20"/>
          <w:lang w:val="hy-AM"/>
        </w:rPr>
        <w:t>լիազորված</w:t>
      </w:r>
      <w:r w:rsidRPr="00F566BF">
        <w:rPr>
          <w:rFonts w:ascii="GHEA Grapalat" w:hAnsi="GHEA Grapalat" w:cs="Sylfaen"/>
          <w:sz w:val="20"/>
          <w:lang w:val="es-ES"/>
        </w:rPr>
        <w:t xml:space="preserve"> </w:t>
      </w:r>
      <w:r w:rsidRPr="009F7FF5">
        <w:rPr>
          <w:rFonts w:ascii="GHEA Grapalat" w:hAnsi="GHEA Grapalat" w:cs="Sylfaen"/>
          <w:sz w:val="20"/>
          <w:lang w:val="hy-AM"/>
        </w:rPr>
        <w:t>անձը</w:t>
      </w:r>
      <w:r w:rsidRPr="00F566BF">
        <w:rPr>
          <w:rFonts w:ascii="GHEA Grapalat" w:hAnsi="GHEA Grapalat" w:cs="Sylfaen"/>
          <w:sz w:val="20"/>
          <w:lang w:val="es-ES"/>
        </w:rPr>
        <w:t xml:space="preserve"> (</w:t>
      </w:r>
      <w:r w:rsidRPr="009F7FF5">
        <w:rPr>
          <w:rFonts w:ascii="GHEA Grapalat" w:hAnsi="GHEA Grapalat" w:cs="Sylfaen"/>
          <w:sz w:val="20"/>
          <w:lang w:val="hy-AM"/>
        </w:rPr>
        <w:t>այսուհետ</w:t>
      </w:r>
      <w:r w:rsidRPr="00F566BF">
        <w:rPr>
          <w:rFonts w:ascii="GHEA Grapalat" w:hAnsi="GHEA Grapalat" w:cs="Sylfaen"/>
          <w:sz w:val="20"/>
          <w:lang w:val="es-ES"/>
        </w:rPr>
        <w:t xml:space="preserve">` </w:t>
      </w:r>
      <w:r w:rsidRPr="009F7FF5">
        <w:rPr>
          <w:rFonts w:ascii="GHEA Grapalat" w:hAnsi="GHEA Grapalat" w:cs="Sylfaen"/>
          <w:sz w:val="20"/>
          <w:lang w:val="hy-AM"/>
        </w:rPr>
        <w:t>գործակալ</w:t>
      </w:r>
      <w:r w:rsidRPr="00F566BF">
        <w:rPr>
          <w:rFonts w:ascii="GHEA Grapalat" w:hAnsi="GHEA Grapalat" w:cs="Sylfaen"/>
          <w:sz w:val="20"/>
          <w:lang w:val="es-ES"/>
        </w:rPr>
        <w:t>)</w:t>
      </w:r>
      <w:r w:rsidRPr="009F7FF5">
        <w:rPr>
          <w:rFonts w:ascii="GHEA Grapalat" w:hAnsi="GHEA Grapalat" w:cs="Sylfaen"/>
          <w:sz w:val="20"/>
          <w:lang w:val="hy-AM"/>
        </w:rPr>
        <w:t>։</w:t>
      </w:r>
      <w:r w:rsidRPr="00F566BF">
        <w:rPr>
          <w:rFonts w:ascii="GHEA Grapalat" w:hAnsi="GHEA Grapalat" w:cs="Sylfaen"/>
          <w:sz w:val="20"/>
          <w:lang w:val="es-ES"/>
        </w:rPr>
        <w:t xml:space="preserve"> </w:t>
      </w:r>
      <w:r w:rsidRPr="00F566BF">
        <w:rPr>
          <w:rFonts w:ascii="GHEA Grapalat" w:hAnsi="GHEA Grapalat" w:cs="Sylfaen"/>
          <w:sz w:val="20"/>
          <w:lang w:val="ru-RU"/>
        </w:rPr>
        <w:t>Եթե</w:t>
      </w:r>
      <w:r w:rsidRPr="00F566BF">
        <w:rPr>
          <w:rFonts w:ascii="GHEA Grapalat" w:hAnsi="GHEA Grapalat" w:cs="Sylfaen"/>
          <w:sz w:val="20"/>
          <w:lang w:val="es-ES"/>
        </w:rPr>
        <w:t xml:space="preserve"> </w:t>
      </w:r>
      <w:r w:rsidRPr="00F566BF">
        <w:rPr>
          <w:rFonts w:ascii="GHEA Grapalat" w:hAnsi="GHEA Grapalat" w:cs="Sylfaen"/>
          <w:sz w:val="20"/>
          <w:lang w:val="ru-RU"/>
        </w:rPr>
        <w:t>հայտը</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ներկայացնում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գործակալը</w:t>
      </w:r>
      <w:r w:rsidRPr="00F566BF">
        <w:rPr>
          <w:rFonts w:ascii="GHEA Grapalat" w:hAnsi="GHEA Grapalat" w:cs="Sylfaen"/>
          <w:sz w:val="20"/>
          <w:lang w:val="es-ES"/>
        </w:rPr>
        <w:t xml:space="preserve">, </w:t>
      </w:r>
      <w:r w:rsidRPr="00F566BF">
        <w:rPr>
          <w:rFonts w:ascii="GHEA Grapalat" w:hAnsi="GHEA Grapalat" w:cs="Sylfaen"/>
          <w:sz w:val="20"/>
          <w:lang w:val="ru-RU"/>
        </w:rPr>
        <w:t>ապա</w:t>
      </w:r>
      <w:r w:rsidRPr="00F566BF">
        <w:rPr>
          <w:rFonts w:ascii="GHEA Grapalat" w:hAnsi="GHEA Grapalat" w:cs="Sylfaen"/>
          <w:sz w:val="20"/>
          <w:lang w:val="es-ES"/>
        </w:rPr>
        <w:t xml:space="preserve"> </w:t>
      </w:r>
      <w:r w:rsidRPr="00F566BF">
        <w:rPr>
          <w:rFonts w:ascii="GHEA Grapalat" w:hAnsi="GHEA Grapalat" w:cs="Sylfaen"/>
          <w:sz w:val="20"/>
          <w:lang w:val="ru-RU"/>
        </w:rPr>
        <w:t>հայտով</w:t>
      </w:r>
      <w:r w:rsidRPr="00F566BF">
        <w:rPr>
          <w:rFonts w:ascii="GHEA Grapalat" w:hAnsi="GHEA Grapalat" w:cs="Sylfaen"/>
          <w:sz w:val="20"/>
          <w:lang w:val="es-ES"/>
        </w:rPr>
        <w:t xml:space="preserve"> </w:t>
      </w:r>
      <w:r w:rsidRPr="00F566BF">
        <w:rPr>
          <w:rFonts w:ascii="GHEA Grapalat" w:hAnsi="GHEA Grapalat" w:cs="Sylfaen"/>
          <w:sz w:val="20"/>
          <w:lang w:val="ru-RU"/>
        </w:rPr>
        <w:t>ներկայացվում</w:t>
      </w:r>
      <w:r w:rsidRPr="00F566BF">
        <w:rPr>
          <w:rFonts w:ascii="GHEA Grapalat" w:hAnsi="GHEA Grapalat" w:cs="Sylfaen"/>
          <w:sz w:val="20"/>
          <w:lang w:val="es-ES"/>
        </w:rPr>
        <w:t xml:space="preserve"> </w:t>
      </w:r>
      <w:r w:rsidRPr="00F566BF">
        <w:rPr>
          <w:rFonts w:ascii="GHEA Grapalat" w:hAnsi="GHEA Grapalat" w:cs="Sylfaen"/>
          <w:sz w:val="20"/>
          <w:lang w:val="ru-RU"/>
        </w:rPr>
        <w:t>է</w:t>
      </w:r>
      <w:r w:rsidRPr="00F566BF">
        <w:rPr>
          <w:rFonts w:ascii="GHEA Grapalat" w:hAnsi="GHEA Grapalat" w:cs="Sylfaen"/>
          <w:sz w:val="20"/>
          <w:lang w:val="es-ES"/>
        </w:rPr>
        <w:t xml:space="preserve"> </w:t>
      </w:r>
      <w:r w:rsidRPr="00F566BF">
        <w:rPr>
          <w:rFonts w:ascii="GHEA Grapalat" w:hAnsi="GHEA Grapalat" w:cs="Sylfaen"/>
          <w:sz w:val="20"/>
          <w:lang w:val="ru-RU"/>
        </w:rPr>
        <w:t>վերջինիս</w:t>
      </w:r>
      <w:r w:rsidRPr="00F566BF">
        <w:rPr>
          <w:rFonts w:ascii="GHEA Grapalat" w:hAnsi="GHEA Grapalat" w:cs="Sylfaen"/>
          <w:sz w:val="20"/>
          <w:lang w:val="es-ES"/>
        </w:rPr>
        <w:t xml:space="preserve"> </w:t>
      </w:r>
      <w:r w:rsidRPr="00F566BF">
        <w:rPr>
          <w:rFonts w:ascii="GHEA Grapalat" w:hAnsi="GHEA Grapalat" w:cs="Sylfaen"/>
          <w:sz w:val="20"/>
          <w:lang w:val="ru-RU"/>
        </w:rPr>
        <w:t>այդ</w:t>
      </w:r>
      <w:r w:rsidRPr="00F566BF">
        <w:rPr>
          <w:rFonts w:ascii="GHEA Grapalat" w:hAnsi="GHEA Grapalat" w:cs="Sylfaen"/>
          <w:sz w:val="20"/>
          <w:lang w:val="es-ES"/>
        </w:rPr>
        <w:t xml:space="preserve"> </w:t>
      </w:r>
      <w:r w:rsidRPr="00F566BF">
        <w:rPr>
          <w:rFonts w:ascii="GHEA Grapalat" w:hAnsi="GHEA Grapalat" w:cs="Sylfaen"/>
          <w:sz w:val="20"/>
          <w:lang w:val="ru-RU"/>
        </w:rPr>
        <w:t>լիազորությունը</w:t>
      </w:r>
      <w:r w:rsidRPr="00F566BF">
        <w:rPr>
          <w:rFonts w:ascii="GHEA Grapalat" w:hAnsi="GHEA Grapalat" w:cs="Sylfaen"/>
          <w:sz w:val="20"/>
          <w:lang w:val="es-ES"/>
        </w:rPr>
        <w:t xml:space="preserve"> </w:t>
      </w:r>
      <w:r w:rsidRPr="00F566BF">
        <w:rPr>
          <w:rFonts w:ascii="GHEA Grapalat" w:hAnsi="GHEA Grapalat" w:cs="Sylfaen"/>
          <w:sz w:val="20"/>
          <w:lang w:val="ru-RU"/>
        </w:rPr>
        <w:t>վերապահված</w:t>
      </w:r>
      <w:r w:rsidRPr="00F566BF">
        <w:rPr>
          <w:rFonts w:ascii="GHEA Grapalat" w:hAnsi="GHEA Grapalat" w:cs="Sylfaen"/>
          <w:sz w:val="20"/>
          <w:lang w:val="es-ES"/>
        </w:rPr>
        <w:t xml:space="preserve"> </w:t>
      </w:r>
      <w:r w:rsidRPr="00F566BF">
        <w:rPr>
          <w:rFonts w:ascii="GHEA Grapalat" w:hAnsi="GHEA Grapalat" w:cs="Sylfaen"/>
          <w:sz w:val="20"/>
          <w:lang w:val="ru-RU"/>
        </w:rPr>
        <w:t>լինելու</w:t>
      </w:r>
      <w:r w:rsidRPr="00F566BF">
        <w:rPr>
          <w:rFonts w:ascii="GHEA Grapalat" w:hAnsi="GHEA Grapalat" w:cs="Sylfaen"/>
          <w:sz w:val="20"/>
          <w:lang w:val="es-ES"/>
        </w:rPr>
        <w:t xml:space="preserve"> </w:t>
      </w:r>
      <w:r w:rsidRPr="00F566BF">
        <w:rPr>
          <w:rFonts w:ascii="GHEA Grapalat" w:hAnsi="GHEA Grapalat" w:cs="Sylfaen"/>
          <w:sz w:val="20"/>
          <w:lang w:val="ru-RU"/>
        </w:rPr>
        <w:t>մասին</w:t>
      </w:r>
      <w:r w:rsidRPr="00F566BF">
        <w:rPr>
          <w:rFonts w:ascii="GHEA Grapalat" w:hAnsi="GHEA Grapalat" w:cs="Sylfaen"/>
          <w:sz w:val="20"/>
          <w:lang w:val="es-ES"/>
        </w:rPr>
        <w:t xml:space="preserve"> </w:t>
      </w:r>
      <w:r w:rsidRPr="00F566BF">
        <w:rPr>
          <w:rFonts w:ascii="GHEA Grapalat" w:hAnsi="GHEA Grapalat" w:cs="Sylfaen"/>
          <w:sz w:val="20"/>
          <w:lang w:val="ru-RU"/>
        </w:rPr>
        <w:t>փաստաթուղթ։</w:t>
      </w:r>
    </w:p>
    <w:p w14:paraId="31EF7B06" w14:textId="77777777" w:rsidR="00F150D0" w:rsidRPr="00F566BF" w:rsidRDefault="00F150D0" w:rsidP="00F150D0">
      <w:pPr>
        <w:ind w:firstLine="567"/>
        <w:jc w:val="both"/>
        <w:rPr>
          <w:rFonts w:ascii="GHEA Grapalat" w:hAnsi="GHEA Grapalat" w:cs="Sylfaen"/>
          <w:sz w:val="20"/>
          <w:lang w:val="af-ZA"/>
        </w:rPr>
      </w:pPr>
      <w:r w:rsidRPr="00F566BF">
        <w:rPr>
          <w:rFonts w:ascii="GHEA Grapalat" w:hAnsi="GHEA Grapalat" w:cs="Sylfaen"/>
          <w:sz w:val="20"/>
          <w:lang w:val="hy-AM"/>
        </w:rPr>
        <w:t>2.7</w:t>
      </w:r>
      <w:r w:rsidRPr="00F566BF">
        <w:rPr>
          <w:rFonts w:ascii="GHEA Grapalat" w:hAnsi="GHEA Grapalat" w:cs="Sylfaen"/>
          <w:sz w:val="20"/>
          <w:lang w:val="af-ZA"/>
        </w:rPr>
        <w:t xml:space="preserve"> </w:t>
      </w:r>
      <w:r w:rsidRPr="00F566BF">
        <w:rPr>
          <w:rFonts w:ascii="GHEA Grapalat" w:hAnsi="GHEA Grapalat" w:cs="Sylfaen"/>
          <w:sz w:val="20"/>
          <w:lang w:val="ru-RU"/>
        </w:rPr>
        <w:t>Հայտում</w:t>
      </w:r>
      <w:r w:rsidRPr="00F566BF">
        <w:rPr>
          <w:rFonts w:ascii="GHEA Grapalat" w:hAnsi="GHEA Grapalat" w:cs="Sylfaen"/>
          <w:sz w:val="20"/>
          <w:lang w:val="af-ZA"/>
        </w:rPr>
        <w:t xml:space="preserve"> </w:t>
      </w:r>
      <w:r w:rsidRPr="00F566BF">
        <w:rPr>
          <w:rFonts w:ascii="GHEA Grapalat" w:hAnsi="GHEA Grapalat" w:cs="Sylfaen"/>
          <w:sz w:val="20"/>
          <w:lang w:val="ru-RU"/>
        </w:rPr>
        <w:t>ներառվող</w:t>
      </w:r>
      <w:r w:rsidRPr="00F566BF">
        <w:rPr>
          <w:rFonts w:ascii="GHEA Grapalat" w:hAnsi="GHEA Grapalat" w:cs="Sylfaen"/>
          <w:sz w:val="20"/>
          <w:lang w:val="af-ZA"/>
        </w:rPr>
        <w:t xml:space="preserve"> </w:t>
      </w:r>
      <w:r w:rsidRPr="00F566BF">
        <w:rPr>
          <w:rFonts w:ascii="GHEA Grapalat" w:hAnsi="GHEA Grapalat" w:cs="Sylfaen"/>
          <w:sz w:val="20"/>
          <w:lang w:val="ru-RU"/>
        </w:rPr>
        <w:t>բնօրինակ</w:t>
      </w:r>
      <w:r w:rsidRPr="00F566BF">
        <w:rPr>
          <w:rFonts w:ascii="GHEA Grapalat" w:hAnsi="GHEA Grapalat" w:cs="Sylfaen"/>
          <w:sz w:val="20"/>
          <w:lang w:val="af-ZA"/>
        </w:rPr>
        <w:t xml:space="preserve"> </w:t>
      </w:r>
      <w:r w:rsidRPr="00F566BF">
        <w:rPr>
          <w:rFonts w:ascii="GHEA Grapalat" w:hAnsi="GHEA Grapalat" w:cs="Sylfaen"/>
          <w:sz w:val="20"/>
          <w:lang w:val="ru-RU"/>
        </w:rPr>
        <w:t>փաստաթղթերի</w:t>
      </w:r>
      <w:r w:rsidRPr="00F566BF">
        <w:rPr>
          <w:rFonts w:ascii="GHEA Grapalat" w:hAnsi="GHEA Grapalat" w:cs="Sylfaen"/>
          <w:sz w:val="20"/>
          <w:lang w:val="af-ZA"/>
        </w:rPr>
        <w:t xml:space="preserve"> </w:t>
      </w:r>
      <w:r w:rsidRPr="00F566BF">
        <w:rPr>
          <w:rFonts w:ascii="GHEA Grapalat" w:hAnsi="GHEA Grapalat" w:cs="Sylfaen"/>
          <w:sz w:val="20"/>
          <w:lang w:val="ru-RU"/>
        </w:rPr>
        <w:t>փոխարեն</w:t>
      </w:r>
      <w:r w:rsidRPr="00F566BF">
        <w:rPr>
          <w:rFonts w:ascii="GHEA Grapalat" w:hAnsi="GHEA Grapalat" w:cs="Sylfaen"/>
          <w:sz w:val="20"/>
          <w:lang w:val="af-ZA"/>
        </w:rPr>
        <w:t xml:space="preserve"> </w:t>
      </w:r>
      <w:r w:rsidRPr="00F566BF">
        <w:rPr>
          <w:rFonts w:ascii="GHEA Grapalat" w:hAnsi="GHEA Grapalat" w:cs="Sylfaen"/>
          <w:sz w:val="20"/>
          <w:lang w:val="ru-RU"/>
        </w:rPr>
        <w:t>կարող</w:t>
      </w:r>
      <w:r w:rsidRPr="00F566BF">
        <w:rPr>
          <w:rFonts w:ascii="GHEA Grapalat" w:hAnsi="GHEA Grapalat" w:cs="Sylfaen"/>
          <w:sz w:val="20"/>
          <w:lang w:val="af-ZA"/>
        </w:rPr>
        <w:t xml:space="preserve"> </w:t>
      </w:r>
      <w:r w:rsidRPr="00F566BF">
        <w:rPr>
          <w:rFonts w:ascii="GHEA Grapalat" w:hAnsi="GHEA Grapalat" w:cs="Sylfaen"/>
          <w:sz w:val="20"/>
          <w:lang w:val="ru-RU"/>
        </w:rPr>
        <w:t>են</w:t>
      </w:r>
      <w:r w:rsidRPr="00F566BF">
        <w:rPr>
          <w:rFonts w:ascii="GHEA Grapalat" w:hAnsi="GHEA Grapalat" w:cs="Sylfaen"/>
          <w:sz w:val="20"/>
          <w:lang w:val="af-ZA"/>
        </w:rPr>
        <w:t xml:space="preserve"> </w:t>
      </w:r>
      <w:r w:rsidRPr="00F566BF">
        <w:rPr>
          <w:rFonts w:ascii="GHEA Grapalat" w:hAnsi="GHEA Grapalat" w:cs="Sylfaen"/>
          <w:sz w:val="20"/>
          <w:lang w:val="ru-RU"/>
        </w:rPr>
        <w:t>ներկայացվել</w:t>
      </w:r>
      <w:r w:rsidRPr="00F566BF">
        <w:rPr>
          <w:rFonts w:ascii="GHEA Grapalat" w:hAnsi="GHEA Grapalat" w:cs="Sylfaen"/>
          <w:sz w:val="20"/>
          <w:lang w:val="af-ZA"/>
        </w:rPr>
        <w:t xml:space="preserve"> </w:t>
      </w:r>
      <w:r w:rsidRPr="00F566BF">
        <w:rPr>
          <w:rFonts w:ascii="GHEA Grapalat" w:hAnsi="GHEA Grapalat" w:cs="Sylfaen"/>
          <w:sz w:val="20"/>
          <w:lang w:val="ru-RU"/>
        </w:rPr>
        <w:t>դրանց</w:t>
      </w:r>
      <w:r w:rsidRPr="00F566BF">
        <w:rPr>
          <w:rFonts w:ascii="GHEA Grapalat" w:hAnsi="GHEA Grapalat" w:cs="Sylfaen"/>
          <w:sz w:val="20"/>
          <w:lang w:val="af-ZA"/>
        </w:rPr>
        <w:t xml:space="preserve"> </w:t>
      </w:r>
      <w:r w:rsidRPr="00F566BF">
        <w:rPr>
          <w:rFonts w:ascii="GHEA Grapalat" w:hAnsi="GHEA Grapalat" w:cs="Sylfaen"/>
          <w:sz w:val="20"/>
          <w:lang w:val="ru-RU"/>
        </w:rPr>
        <w:t>նոտարական</w:t>
      </w:r>
      <w:r w:rsidRPr="00F566BF">
        <w:rPr>
          <w:rFonts w:ascii="GHEA Grapalat" w:hAnsi="GHEA Grapalat" w:cs="Sylfaen"/>
          <w:sz w:val="20"/>
          <w:lang w:val="af-ZA"/>
        </w:rPr>
        <w:t xml:space="preserve"> </w:t>
      </w:r>
      <w:r w:rsidRPr="00F566BF">
        <w:rPr>
          <w:rFonts w:ascii="GHEA Grapalat" w:hAnsi="GHEA Grapalat" w:cs="Sylfaen"/>
          <w:sz w:val="20"/>
          <w:lang w:val="ru-RU"/>
        </w:rPr>
        <w:t>կարգով</w:t>
      </w:r>
      <w:r w:rsidRPr="00F566BF">
        <w:rPr>
          <w:rFonts w:ascii="GHEA Grapalat" w:hAnsi="GHEA Grapalat" w:cs="Sylfaen"/>
          <w:sz w:val="20"/>
          <w:lang w:val="af-ZA"/>
        </w:rPr>
        <w:t xml:space="preserve"> </w:t>
      </w:r>
      <w:r w:rsidRPr="00F566BF">
        <w:rPr>
          <w:rFonts w:ascii="GHEA Grapalat" w:hAnsi="GHEA Grapalat" w:cs="Sylfaen"/>
          <w:sz w:val="20"/>
          <w:lang w:val="ru-RU"/>
        </w:rPr>
        <w:t>վավերացված</w:t>
      </w:r>
      <w:r w:rsidRPr="00F566BF">
        <w:rPr>
          <w:rFonts w:ascii="GHEA Grapalat" w:hAnsi="GHEA Grapalat" w:cs="Sylfaen"/>
          <w:sz w:val="20"/>
          <w:lang w:val="af-ZA"/>
        </w:rPr>
        <w:t xml:space="preserve"> </w:t>
      </w:r>
      <w:r w:rsidRPr="00F566BF">
        <w:rPr>
          <w:rFonts w:ascii="GHEA Grapalat" w:hAnsi="GHEA Grapalat" w:cs="Sylfaen"/>
          <w:sz w:val="20"/>
          <w:lang w:val="ru-RU"/>
        </w:rPr>
        <w:t>օրինակները։</w:t>
      </w:r>
    </w:p>
    <w:p w14:paraId="4B4F5BE9" w14:textId="77777777" w:rsidR="00F150D0" w:rsidRPr="00F566BF" w:rsidRDefault="00F150D0" w:rsidP="00F150D0">
      <w:pPr>
        <w:jc w:val="center"/>
        <w:rPr>
          <w:rFonts w:ascii="GHEA Grapalat" w:hAnsi="GHEA Grapalat"/>
          <w:b/>
          <w:sz w:val="20"/>
          <w:lang w:val="af-ZA"/>
        </w:rPr>
      </w:pPr>
    </w:p>
    <w:p w14:paraId="6903311B" w14:textId="77777777" w:rsidR="00E74BF6" w:rsidRPr="00F150D0" w:rsidRDefault="00E74BF6" w:rsidP="00EF3662">
      <w:pPr>
        <w:pStyle w:val="norm"/>
        <w:spacing w:line="240" w:lineRule="auto"/>
        <w:ind w:firstLine="284"/>
        <w:jc w:val="right"/>
        <w:rPr>
          <w:rFonts w:ascii="GHEA Grapalat" w:hAnsi="GHEA Grapalat" w:cs="Sylfaen"/>
          <w:b/>
          <w:sz w:val="20"/>
          <w:lang w:val="af-ZA"/>
        </w:rPr>
      </w:pPr>
    </w:p>
    <w:p w14:paraId="3A7FBDF6" w14:textId="77777777" w:rsidR="00E74BF6" w:rsidRPr="00095A8A" w:rsidRDefault="00E74BF6" w:rsidP="00EF3662">
      <w:pPr>
        <w:pStyle w:val="norm"/>
        <w:spacing w:line="240" w:lineRule="auto"/>
        <w:ind w:firstLine="284"/>
        <w:jc w:val="right"/>
        <w:rPr>
          <w:rFonts w:ascii="GHEA Grapalat" w:hAnsi="GHEA Grapalat" w:cs="Sylfaen"/>
          <w:b/>
          <w:sz w:val="20"/>
          <w:lang w:val="es-ES"/>
        </w:rPr>
      </w:pPr>
    </w:p>
    <w:p w14:paraId="51A76873" w14:textId="77777777" w:rsidR="00E74BF6" w:rsidRPr="00095A8A" w:rsidRDefault="00E74BF6" w:rsidP="00EF3662">
      <w:pPr>
        <w:pStyle w:val="norm"/>
        <w:spacing w:line="240" w:lineRule="auto"/>
        <w:ind w:firstLine="284"/>
        <w:jc w:val="right"/>
        <w:rPr>
          <w:rFonts w:ascii="GHEA Grapalat" w:hAnsi="GHEA Grapalat" w:cs="Sylfaen"/>
          <w:b/>
          <w:sz w:val="20"/>
          <w:lang w:val="es-ES"/>
        </w:rPr>
      </w:pPr>
    </w:p>
    <w:p w14:paraId="1E5ED4B4" w14:textId="77777777" w:rsidR="00E74BF6" w:rsidRPr="00095A8A" w:rsidRDefault="00E74BF6" w:rsidP="00EF3662">
      <w:pPr>
        <w:pStyle w:val="norm"/>
        <w:spacing w:line="240" w:lineRule="auto"/>
        <w:ind w:firstLine="284"/>
        <w:jc w:val="right"/>
        <w:rPr>
          <w:rFonts w:ascii="GHEA Grapalat" w:hAnsi="GHEA Grapalat" w:cs="Sylfaen"/>
          <w:b/>
          <w:sz w:val="20"/>
          <w:lang w:val="es-ES"/>
        </w:rPr>
      </w:pPr>
    </w:p>
    <w:p w14:paraId="71E7AA38" w14:textId="77777777" w:rsidR="0084249B" w:rsidRPr="00095A8A" w:rsidRDefault="001B50B6" w:rsidP="0084249B">
      <w:pPr>
        <w:pStyle w:val="norm"/>
        <w:spacing w:line="240" w:lineRule="auto"/>
        <w:ind w:firstLine="284"/>
        <w:jc w:val="right"/>
        <w:rPr>
          <w:rFonts w:ascii="GHEA Grapalat" w:hAnsi="GHEA Grapalat" w:cs="Arial"/>
          <w:b/>
          <w:sz w:val="20"/>
          <w:lang w:val="es-ES"/>
        </w:rPr>
      </w:pPr>
      <w:r w:rsidRPr="00095A8A">
        <w:rPr>
          <w:rFonts w:ascii="GHEA Grapalat" w:hAnsi="GHEA Grapalat" w:cs="Sylfaen"/>
          <w:b/>
          <w:sz w:val="20"/>
          <w:lang w:val="es-ES"/>
        </w:rPr>
        <w:br w:type="page"/>
      </w:r>
      <w:r w:rsidR="0084249B" w:rsidRPr="00095A8A">
        <w:rPr>
          <w:rFonts w:ascii="GHEA Grapalat" w:hAnsi="GHEA Grapalat" w:cs="Sylfaen"/>
          <w:b/>
          <w:sz w:val="20"/>
          <w:lang w:val="es-ES"/>
        </w:rPr>
        <w:lastRenderedPageBreak/>
        <w:t>Հավելված</w:t>
      </w:r>
      <w:r w:rsidR="0084249B" w:rsidRPr="00095A8A">
        <w:rPr>
          <w:rFonts w:ascii="GHEA Grapalat" w:hAnsi="GHEA Grapalat" w:cs="Arial"/>
          <w:b/>
          <w:sz w:val="20"/>
          <w:lang w:val="es-ES"/>
        </w:rPr>
        <w:t xml:space="preserve"> N 1</w:t>
      </w:r>
    </w:p>
    <w:p w14:paraId="5F7A1AB5" w14:textId="0B1ECE54" w:rsidR="0084249B" w:rsidRPr="00095A8A" w:rsidRDefault="0084249B" w:rsidP="0084249B">
      <w:pPr>
        <w:pStyle w:val="31"/>
        <w:spacing w:line="240" w:lineRule="auto"/>
        <w:jc w:val="right"/>
        <w:rPr>
          <w:rFonts w:ascii="GHEA Grapalat" w:hAnsi="GHEA Grapalat" w:cs="Arial"/>
          <w:b/>
          <w:lang w:val="es-ES"/>
        </w:rPr>
      </w:pPr>
      <w:r w:rsidRPr="00095A8A">
        <w:rPr>
          <w:rFonts w:ascii="GHEA Grapalat" w:hAnsi="GHEA Grapalat"/>
          <w:b/>
          <w:lang w:val="es-ES"/>
        </w:rPr>
        <w:t>Ք</w:t>
      </w:r>
      <w:r w:rsidR="00A865F1">
        <w:rPr>
          <w:rFonts w:ascii="GHEA Grapalat" w:hAnsi="GHEA Grapalat"/>
          <w:b/>
          <w:lang w:val="hy-AM"/>
        </w:rPr>
        <w:t>Բ</w:t>
      </w:r>
      <w:r w:rsidRPr="00095A8A">
        <w:rPr>
          <w:rFonts w:ascii="GHEA Grapalat" w:hAnsi="GHEA Grapalat"/>
          <w:b/>
          <w:lang w:val="es-ES"/>
        </w:rPr>
        <w:t>Կ-ԳՀԽԾՁԲ-</w:t>
      </w:r>
      <w:r w:rsidR="00265551">
        <w:rPr>
          <w:rFonts w:ascii="GHEA Grapalat" w:hAnsi="GHEA Grapalat"/>
          <w:b/>
          <w:lang w:val="es-ES"/>
        </w:rPr>
        <w:t>22/18</w:t>
      </w:r>
      <w:r w:rsidRPr="00095A8A">
        <w:rPr>
          <w:rFonts w:ascii="GHEA Grapalat" w:hAnsi="GHEA Grapalat"/>
          <w:b/>
          <w:lang w:val="es-ES"/>
        </w:rPr>
        <w:t xml:space="preserve"> </w:t>
      </w:r>
      <w:r w:rsidRPr="00095A8A">
        <w:rPr>
          <w:rFonts w:ascii="GHEA Grapalat" w:hAnsi="GHEA Grapalat" w:cs="Sylfaen"/>
          <w:b/>
          <w:lang w:val="es-ES"/>
        </w:rPr>
        <w:t>ծածկագրով</w:t>
      </w:r>
    </w:p>
    <w:p w14:paraId="6A5F6F0A" w14:textId="77777777" w:rsidR="0084249B" w:rsidRPr="00095A8A" w:rsidRDefault="0084249B" w:rsidP="0084249B">
      <w:pPr>
        <w:pStyle w:val="31"/>
        <w:spacing w:line="240" w:lineRule="auto"/>
        <w:jc w:val="right"/>
        <w:rPr>
          <w:rFonts w:ascii="GHEA Grapalat" w:hAnsi="GHEA Grapalat" w:cs="Sylfaen"/>
          <w:b/>
          <w:lang w:val="es-ES"/>
        </w:rPr>
      </w:pPr>
      <w:r w:rsidRPr="00095A8A">
        <w:rPr>
          <w:rFonts w:ascii="GHEA Grapalat" w:hAnsi="GHEA Grapalat" w:cs="Sylfaen"/>
          <w:b/>
          <w:lang w:val="es-ES"/>
        </w:rPr>
        <w:t>գնանշման հարցման</w:t>
      </w:r>
      <w:r w:rsidRPr="00095A8A">
        <w:rPr>
          <w:rFonts w:ascii="GHEA Grapalat" w:hAnsi="GHEA Grapalat" w:cs="Arial"/>
          <w:b/>
          <w:lang w:val="es-ES"/>
        </w:rPr>
        <w:t xml:space="preserve"> </w:t>
      </w:r>
      <w:r w:rsidRPr="00095A8A">
        <w:rPr>
          <w:rFonts w:ascii="GHEA Grapalat" w:hAnsi="GHEA Grapalat" w:cs="Sylfaen"/>
          <w:b/>
          <w:lang w:val="es-ES"/>
        </w:rPr>
        <w:t>հրավերի</w:t>
      </w:r>
    </w:p>
    <w:p w14:paraId="54EDB1C7" w14:textId="6C04095A" w:rsidR="00B2572B" w:rsidRPr="00095A8A" w:rsidRDefault="00B2572B" w:rsidP="0084249B">
      <w:pPr>
        <w:pStyle w:val="norm"/>
        <w:spacing w:line="240" w:lineRule="auto"/>
        <w:ind w:firstLine="284"/>
        <w:jc w:val="right"/>
        <w:rPr>
          <w:rFonts w:ascii="GHEA Grapalat" w:hAnsi="GHEA Grapalat" w:cs="Sylfaen"/>
          <w:b/>
          <w:lang w:val="es-ES"/>
        </w:rPr>
      </w:pPr>
    </w:p>
    <w:p w14:paraId="3DCA0E69" w14:textId="77777777" w:rsidR="00B2572B" w:rsidRPr="00095A8A" w:rsidRDefault="00B2572B" w:rsidP="00EF3662">
      <w:pPr>
        <w:jc w:val="center"/>
        <w:rPr>
          <w:rFonts w:ascii="GHEA Grapalat" w:hAnsi="GHEA Grapalat" w:cs="Arial"/>
          <w:b/>
          <w:lang w:val="es-ES"/>
        </w:rPr>
      </w:pPr>
      <w:r w:rsidRPr="00095A8A">
        <w:rPr>
          <w:rFonts w:ascii="GHEA Grapalat" w:hAnsi="GHEA Grapalat" w:cs="Sylfaen"/>
          <w:b/>
          <w:lang w:val="es-ES"/>
        </w:rPr>
        <w:t>ԴԻՄՈՒՄ</w:t>
      </w:r>
      <w:r w:rsidR="006C3873" w:rsidRPr="00095A8A">
        <w:rPr>
          <w:rFonts w:ascii="GHEA Grapalat" w:hAnsi="GHEA Grapalat" w:cs="Sylfaen"/>
          <w:b/>
          <w:lang w:val="es-ES"/>
        </w:rPr>
        <w:t>ՀԱՅՏԱՐԱՐՈՒԹՅՈՒՆ</w:t>
      </w:r>
      <w:r w:rsidRPr="00095A8A">
        <w:rPr>
          <w:rFonts w:ascii="GHEA Grapalat" w:hAnsi="GHEA Grapalat" w:cs="Sylfaen"/>
          <w:b/>
          <w:lang w:val="es-ES"/>
        </w:rPr>
        <w:t>*</w:t>
      </w:r>
    </w:p>
    <w:p w14:paraId="0B97BA4C" w14:textId="36E595F9" w:rsidR="00B2572B" w:rsidRPr="00095A8A" w:rsidRDefault="00ED20B3" w:rsidP="00EF3662">
      <w:pPr>
        <w:pStyle w:val="6"/>
        <w:jc w:val="center"/>
        <w:rPr>
          <w:rFonts w:ascii="GHEA Grapalat" w:hAnsi="GHEA Grapalat" w:cs="Arial"/>
          <w:color w:val="auto"/>
          <w:sz w:val="24"/>
          <w:szCs w:val="24"/>
          <w:lang w:val="es-ES"/>
        </w:rPr>
      </w:pPr>
      <w:r w:rsidRPr="00095A8A">
        <w:rPr>
          <w:rFonts w:ascii="GHEA Grapalat" w:hAnsi="GHEA Grapalat" w:cs="Sylfaen"/>
          <w:color w:val="auto"/>
          <w:sz w:val="24"/>
          <w:szCs w:val="24"/>
          <w:lang w:val="es-ES"/>
        </w:rPr>
        <w:t>գ</w:t>
      </w:r>
      <w:r w:rsidR="00C8471D" w:rsidRPr="00095A8A">
        <w:rPr>
          <w:rFonts w:ascii="GHEA Grapalat" w:hAnsi="GHEA Grapalat" w:cs="Sylfaen"/>
          <w:color w:val="auto"/>
          <w:sz w:val="24"/>
          <w:szCs w:val="24"/>
          <w:lang w:val="es-ES"/>
        </w:rPr>
        <w:t xml:space="preserve">նանշման հարցմանը </w:t>
      </w:r>
      <w:r w:rsidR="00B2572B" w:rsidRPr="00095A8A">
        <w:rPr>
          <w:rFonts w:ascii="GHEA Grapalat" w:hAnsi="GHEA Grapalat" w:cs="Sylfaen"/>
          <w:color w:val="auto"/>
          <w:sz w:val="24"/>
          <w:szCs w:val="24"/>
          <w:lang w:val="es-ES"/>
        </w:rPr>
        <w:t>մասնակցելու</w:t>
      </w:r>
      <w:r w:rsidR="00B2572B" w:rsidRPr="00095A8A">
        <w:rPr>
          <w:rFonts w:ascii="GHEA Grapalat" w:hAnsi="GHEA Grapalat" w:cs="Arial"/>
          <w:color w:val="auto"/>
          <w:sz w:val="24"/>
          <w:szCs w:val="24"/>
          <w:lang w:val="es-ES"/>
        </w:rPr>
        <w:t xml:space="preserve">  </w:t>
      </w:r>
    </w:p>
    <w:p w14:paraId="56D2BB84" w14:textId="77777777" w:rsidR="00B2572B" w:rsidRPr="00095A8A" w:rsidRDefault="00B2572B" w:rsidP="00EF3662">
      <w:pPr>
        <w:rPr>
          <w:lang w:val="es-ES" w:eastAsia="ru-RU"/>
        </w:rPr>
      </w:pPr>
    </w:p>
    <w:p w14:paraId="6D70A2D9" w14:textId="77777777" w:rsidR="00B2572B" w:rsidRPr="00095A8A" w:rsidRDefault="00B2572B" w:rsidP="00EF3662">
      <w:pPr>
        <w:jc w:val="both"/>
        <w:rPr>
          <w:rFonts w:ascii="GHEA Grapalat" w:hAnsi="GHEA Grapalat" w:cs="Arial"/>
          <w:sz w:val="20"/>
          <w:szCs w:val="20"/>
          <w:lang w:val="es-ES"/>
        </w:rPr>
      </w:pPr>
      <w:r w:rsidRPr="00095A8A">
        <w:rPr>
          <w:rFonts w:ascii="GHEA Grapalat" w:hAnsi="GHEA Grapalat"/>
          <w:sz w:val="22"/>
          <w:szCs w:val="22"/>
          <w:u w:val="single"/>
          <w:lang w:val="es-ES"/>
        </w:rPr>
        <w:t xml:space="preserve">                                                             </w:t>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t xml:space="preserve">       </w:t>
      </w:r>
      <w:r w:rsidRPr="00095A8A">
        <w:rPr>
          <w:rFonts w:ascii="GHEA Grapalat" w:hAnsi="GHEA Grapalat"/>
          <w:sz w:val="22"/>
          <w:szCs w:val="22"/>
          <w:lang w:val="es-ES"/>
        </w:rPr>
        <w:t xml:space="preserve"> </w:t>
      </w:r>
      <w:r w:rsidRPr="00095A8A">
        <w:rPr>
          <w:rFonts w:ascii="GHEA Grapalat" w:hAnsi="GHEA Grapalat" w:cs="Sylfaen"/>
          <w:sz w:val="20"/>
          <w:szCs w:val="20"/>
          <w:lang w:val="es-ES"/>
        </w:rPr>
        <w:t>հայտնում</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է</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որ</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ցանկություն</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ունի</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մասնակցել</w:t>
      </w:r>
    </w:p>
    <w:p w14:paraId="15244E41" w14:textId="3B2CF46D" w:rsidR="00B2572B" w:rsidRPr="00095A8A" w:rsidRDefault="00B2572B" w:rsidP="00EF3662">
      <w:pPr>
        <w:jc w:val="both"/>
        <w:rPr>
          <w:rFonts w:ascii="GHEA Grapalat" w:hAnsi="GHEA Grapalat"/>
          <w:sz w:val="22"/>
          <w:szCs w:val="22"/>
          <w:vertAlign w:val="superscript"/>
          <w:lang w:val="es-ES"/>
        </w:rPr>
      </w:pPr>
      <w:r w:rsidRPr="00095A8A">
        <w:rPr>
          <w:rFonts w:ascii="GHEA Grapalat" w:hAnsi="GHEA Grapalat"/>
          <w:vertAlign w:val="superscript"/>
          <w:lang w:val="es-ES"/>
        </w:rPr>
        <w:t xml:space="preserve">               </w:t>
      </w:r>
      <w:r w:rsidRPr="00095A8A">
        <w:rPr>
          <w:rFonts w:ascii="GHEA Grapalat" w:hAnsi="GHEA Grapalat"/>
          <w:lang w:val="es-ES"/>
        </w:rPr>
        <w:t xml:space="preserve">          </w:t>
      </w:r>
      <w:r w:rsidR="006631F3" w:rsidRPr="00095A8A">
        <w:rPr>
          <w:rFonts w:ascii="GHEA Grapalat" w:hAnsi="GHEA Grapalat"/>
          <w:lang w:val="es-ES"/>
        </w:rPr>
        <w:t xml:space="preserve">  </w:t>
      </w:r>
      <w:r w:rsidRPr="00095A8A">
        <w:rPr>
          <w:rFonts w:ascii="GHEA Grapalat" w:hAnsi="GHEA Grapalat"/>
          <w:lang w:val="es-ES"/>
        </w:rPr>
        <w:t xml:space="preserve">  </w:t>
      </w:r>
      <w:r w:rsidRPr="00095A8A">
        <w:rPr>
          <w:rFonts w:ascii="GHEA Grapalat" w:hAnsi="GHEA Grapalat" w:cs="Sylfaen"/>
          <w:vertAlign w:val="superscript"/>
          <w:lang w:val="es-ES"/>
        </w:rPr>
        <w:t>մասնակցի</w:t>
      </w:r>
      <w:r w:rsidRPr="00095A8A">
        <w:rPr>
          <w:rFonts w:ascii="GHEA Grapalat" w:hAnsi="GHEA Grapalat" w:cs="Arial"/>
          <w:vertAlign w:val="superscript"/>
          <w:lang w:val="es-ES"/>
        </w:rPr>
        <w:t xml:space="preserve"> </w:t>
      </w:r>
      <w:r w:rsidRPr="00095A8A">
        <w:rPr>
          <w:rFonts w:ascii="GHEA Grapalat" w:hAnsi="GHEA Grapalat" w:cs="Sylfaen"/>
          <w:vertAlign w:val="superscript"/>
          <w:lang w:val="es-ES"/>
        </w:rPr>
        <w:t>անվանումը</w:t>
      </w:r>
      <w:r w:rsidRPr="00095A8A">
        <w:rPr>
          <w:rFonts w:ascii="GHEA Grapalat" w:hAnsi="GHEA Grapalat" w:cs="Arial"/>
          <w:vertAlign w:val="superscript"/>
          <w:lang w:val="es-ES"/>
        </w:rPr>
        <w:t xml:space="preserve"> </w:t>
      </w:r>
    </w:p>
    <w:p w14:paraId="2CDACAFD" w14:textId="5645557E" w:rsidR="00B2572B" w:rsidRPr="00095A8A" w:rsidRDefault="00A865F1" w:rsidP="00EF3662">
      <w:pPr>
        <w:jc w:val="both"/>
        <w:rPr>
          <w:rFonts w:ascii="GHEA Grapalat" w:hAnsi="GHEA Grapalat" w:cs="Sylfaen"/>
          <w:sz w:val="20"/>
          <w:szCs w:val="20"/>
          <w:lang w:val="es-ES"/>
        </w:rPr>
      </w:pPr>
      <w:r>
        <w:rPr>
          <w:rFonts w:ascii="GHEA Grapalat" w:hAnsi="GHEA Grapalat" w:cs="Sylfaen"/>
          <w:sz w:val="20"/>
          <w:szCs w:val="20"/>
          <w:lang w:val="hy-AM"/>
        </w:rPr>
        <w:t>«Քրեակատարողական բժշկության կենտրոն» ՊՈԱԿ-ի կողմից</w:t>
      </w:r>
      <w:r w:rsidR="0084249B" w:rsidRPr="00095A8A">
        <w:rPr>
          <w:rFonts w:ascii="GHEA Grapalat" w:hAnsi="GHEA Grapalat" w:cs="Sylfaen"/>
          <w:sz w:val="20"/>
          <w:szCs w:val="20"/>
          <w:lang w:val="es-ES"/>
        </w:rPr>
        <w:t xml:space="preserve"> Ք</w:t>
      </w:r>
      <w:r>
        <w:rPr>
          <w:rFonts w:ascii="GHEA Grapalat" w:hAnsi="GHEA Grapalat" w:cs="Sylfaen"/>
          <w:sz w:val="20"/>
          <w:szCs w:val="20"/>
          <w:lang w:val="hy-AM"/>
        </w:rPr>
        <w:t>Բ</w:t>
      </w:r>
      <w:r w:rsidR="0084249B" w:rsidRPr="00095A8A">
        <w:rPr>
          <w:rFonts w:ascii="GHEA Grapalat" w:hAnsi="GHEA Grapalat" w:cs="Sylfaen"/>
          <w:sz w:val="20"/>
          <w:szCs w:val="20"/>
          <w:lang w:val="es-ES"/>
        </w:rPr>
        <w:t>Կ-ԳՀԽԾՁԲ-</w:t>
      </w:r>
      <w:r w:rsidR="00265551">
        <w:rPr>
          <w:rFonts w:ascii="GHEA Grapalat" w:hAnsi="GHEA Grapalat" w:cs="Sylfaen"/>
          <w:sz w:val="20"/>
          <w:szCs w:val="20"/>
          <w:lang w:val="es-ES"/>
        </w:rPr>
        <w:t>22/18</w:t>
      </w:r>
      <w:r w:rsidR="0084249B" w:rsidRPr="00095A8A">
        <w:rPr>
          <w:rFonts w:ascii="GHEA Grapalat" w:hAnsi="GHEA Grapalat" w:cs="Sylfaen"/>
          <w:sz w:val="20"/>
          <w:szCs w:val="20"/>
          <w:lang w:val="es-ES"/>
        </w:rPr>
        <w:t xml:space="preserve"> </w:t>
      </w:r>
      <w:r w:rsidR="00B2572B" w:rsidRPr="00095A8A">
        <w:rPr>
          <w:rFonts w:ascii="GHEA Grapalat" w:hAnsi="GHEA Grapalat" w:cs="Sylfaen"/>
          <w:sz w:val="20"/>
          <w:szCs w:val="20"/>
          <w:lang w:val="es-ES"/>
        </w:rPr>
        <w:t>ծածկագրով հայտարարված</w:t>
      </w:r>
    </w:p>
    <w:p w14:paraId="5EA0B14A" w14:textId="77777777" w:rsidR="00623883" w:rsidRPr="00095A8A" w:rsidRDefault="00623883" w:rsidP="00EF3662">
      <w:pPr>
        <w:jc w:val="both"/>
        <w:rPr>
          <w:rFonts w:ascii="GHEA Grapalat" w:hAnsi="GHEA Grapalat" w:cs="Sylfaen"/>
          <w:sz w:val="20"/>
          <w:szCs w:val="20"/>
          <w:lang w:val="es-ES"/>
        </w:rPr>
      </w:pPr>
    </w:p>
    <w:p w14:paraId="760D5B3E" w14:textId="0FD7A34E" w:rsidR="00B2572B" w:rsidRPr="00095A8A" w:rsidRDefault="00C8471D" w:rsidP="00EF3662">
      <w:pPr>
        <w:jc w:val="both"/>
        <w:rPr>
          <w:rFonts w:ascii="GHEA Grapalat" w:hAnsi="GHEA Grapalat" w:cs="Sylfaen"/>
          <w:sz w:val="20"/>
          <w:szCs w:val="20"/>
          <w:lang w:val="es-ES"/>
        </w:rPr>
      </w:pPr>
      <w:r w:rsidRPr="00095A8A">
        <w:rPr>
          <w:rFonts w:ascii="GHEA Grapalat" w:hAnsi="GHEA Grapalat" w:cs="Sylfaen"/>
          <w:sz w:val="20"/>
          <w:szCs w:val="20"/>
          <w:lang w:val="es-ES"/>
        </w:rPr>
        <w:t>գնանշման հարցման</w:t>
      </w:r>
      <w:r w:rsidR="00B2572B" w:rsidRPr="00095A8A">
        <w:rPr>
          <w:rFonts w:ascii="GHEA Grapalat" w:hAnsi="GHEA Grapalat" w:cs="Arial"/>
          <w:sz w:val="16"/>
          <w:szCs w:val="16"/>
          <w:lang w:val="es-ES"/>
        </w:rPr>
        <w:t xml:space="preserve"> </w:t>
      </w:r>
      <w:r w:rsidR="00B2572B" w:rsidRPr="00095A8A">
        <w:rPr>
          <w:rFonts w:ascii="GHEA Grapalat" w:hAnsi="GHEA Grapalat"/>
          <w:u w:val="single"/>
          <w:lang w:val="es-ES"/>
        </w:rPr>
        <w:tab/>
        <w:t xml:space="preserve">    </w:t>
      </w:r>
      <w:r w:rsidR="00B2572B" w:rsidRPr="00095A8A">
        <w:rPr>
          <w:rFonts w:ascii="GHEA Grapalat" w:hAnsi="GHEA Grapalat"/>
          <w:u w:val="single"/>
          <w:lang w:val="es-ES"/>
        </w:rPr>
        <w:tab/>
      </w:r>
      <w:r w:rsidR="00B2572B" w:rsidRPr="00095A8A">
        <w:rPr>
          <w:rFonts w:ascii="GHEA Grapalat" w:hAnsi="GHEA Grapalat"/>
          <w:u w:val="single"/>
          <w:lang w:val="es-ES"/>
        </w:rPr>
        <w:tab/>
      </w:r>
      <w:r w:rsidR="00B2572B" w:rsidRPr="00095A8A">
        <w:rPr>
          <w:rFonts w:ascii="GHEA Grapalat" w:hAnsi="GHEA Grapalat"/>
          <w:u w:val="single"/>
          <w:lang w:val="es-ES"/>
        </w:rPr>
        <w:tab/>
      </w:r>
      <w:r w:rsidR="00B2572B" w:rsidRPr="00095A8A">
        <w:rPr>
          <w:rFonts w:ascii="GHEA Grapalat" w:hAnsi="GHEA Grapalat"/>
          <w:u w:val="single"/>
          <w:lang w:val="es-ES"/>
        </w:rPr>
        <w:tab/>
      </w:r>
      <w:r w:rsidR="00B2572B" w:rsidRPr="00095A8A">
        <w:rPr>
          <w:rFonts w:ascii="GHEA Grapalat" w:hAnsi="GHEA Grapalat"/>
          <w:u w:val="single"/>
          <w:lang w:val="es-ES"/>
        </w:rPr>
        <w:tab/>
        <w:t xml:space="preserve">     </w:t>
      </w:r>
      <w:r w:rsidR="00B2572B" w:rsidRPr="00095A8A">
        <w:rPr>
          <w:rFonts w:ascii="GHEA Grapalat" w:hAnsi="GHEA Grapalat" w:cs="Sylfaen"/>
          <w:sz w:val="20"/>
          <w:szCs w:val="20"/>
          <w:lang w:val="es-ES"/>
        </w:rPr>
        <w:t xml:space="preserve"> չափաբաժնին</w:t>
      </w:r>
      <w:r w:rsidRPr="00095A8A">
        <w:rPr>
          <w:rFonts w:ascii="GHEA Grapalat" w:hAnsi="GHEA Grapalat" w:cs="Arial"/>
          <w:sz w:val="20"/>
          <w:szCs w:val="20"/>
          <w:lang w:val="es-ES"/>
        </w:rPr>
        <w:t xml:space="preserve"> </w:t>
      </w:r>
      <w:r w:rsidR="00B2572B" w:rsidRPr="00095A8A">
        <w:rPr>
          <w:rFonts w:ascii="GHEA Grapalat" w:hAnsi="GHEA Grapalat" w:cs="Sylfaen"/>
          <w:sz w:val="20"/>
          <w:szCs w:val="20"/>
          <w:lang w:val="es-ES"/>
        </w:rPr>
        <w:t>և</w:t>
      </w:r>
      <w:r w:rsidR="00B2572B" w:rsidRPr="00095A8A">
        <w:rPr>
          <w:rFonts w:ascii="GHEA Grapalat" w:hAnsi="GHEA Grapalat" w:cs="Arial"/>
          <w:sz w:val="20"/>
          <w:szCs w:val="20"/>
          <w:lang w:val="es-ES"/>
        </w:rPr>
        <w:t xml:space="preserve"> </w:t>
      </w:r>
      <w:r w:rsidR="00B2572B" w:rsidRPr="00095A8A">
        <w:rPr>
          <w:rFonts w:ascii="GHEA Grapalat" w:hAnsi="GHEA Grapalat" w:cs="Sylfaen"/>
          <w:sz w:val="20"/>
          <w:szCs w:val="20"/>
          <w:lang w:val="es-ES"/>
        </w:rPr>
        <w:t xml:space="preserve">հրավերի </w:t>
      </w:r>
    </w:p>
    <w:p w14:paraId="79726197" w14:textId="69BBC771" w:rsidR="00B2572B" w:rsidRPr="00095A8A" w:rsidRDefault="00B2572B" w:rsidP="00EF3662">
      <w:pPr>
        <w:jc w:val="both"/>
        <w:rPr>
          <w:rFonts w:ascii="GHEA Grapalat" w:hAnsi="GHEA Grapalat"/>
          <w:vertAlign w:val="superscript"/>
          <w:lang w:val="es-ES"/>
        </w:rPr>
      </w:pPr>
      <w:r w:rsidRPr="00095A8A">
        <w:rPr>
          <w:rFonts w:ascii="GHEA Grapalat" w:hAnsi="GHEA Grapalat" w:cs="Sylfaen"/>
          <w:vertAlign w:val="superscript"/>
          <w:lang w:val="es-ES"/>
        </w:rPr>
        <w:t xml:space="preserve">                                         </w:t>
      </w:r>
      <w:r w:rsidR="00C8471D" w:rsidRPr="00095A8A">
        <w:rPr>
          <w:rFonts w:ascii="GHEA Grapalat" w:hAnsi="GHEA Grapalat" w:cs="Sylfaen"/>
          <w:vertAlign w:val="superscript"/>
          <w:lang w:val="es-ES"/>
        </w:rPr>
        <w:t xml:space="preserve">           </w:t>
      </w:r>
      <w:r w:rsidRPr="00095A8A">
        <w:rPr>
          <w:rFonts w:ascii="GHEA Grapalat" w:hAnsi="GHEA Grapalat" w:cs="Sylfaen"/>
          <w:vertAlign w:val="superscript"/>
          <w:lang w:val="es-ES"/>
        </w:rPr>
        <w:t xml:space="preserve">   չափաբաժնի</w:t>
      </w:r>
      <w:r w:rsidRPr="00095A8A">
        <w:rPr>
          <w:rFonts w:ascii="GHEA Grapalat" w:hAnsi="GHEA Grapalat" w:cs="Arial"/>
          <w:vertAlign w:val="superscript"/>
          <w:lang w:val="es-ES"/>
        </w:rPr>
        <w:t xml:space="preserve">   </w:t>
      </w:r>
      <w:r w:rsidRPr="00095A8A">
        <w:rPr>
          <w:rFonts w:ascii="GHEA Grapalat" w:hAnsi="GHEA Grapalat" w:cs="Sylfaen"/>
          <w:vertAlign w:val="superscript"/>
          <w:lang w:val="es-ES"/>
        </w:rPr>
        <w:t>համարը</w:t>
      </w:r>
    </w:p>
    <w:p w14:paraId="3416D8AA" w14:textId="77777777" w:rsidR="00B2572B" w:rsidRPr="00095A8A" w:rsidRDefault="00B2572B" w:rsidP="00EF3662">
      <w:pPr>
        <w:jc w:val="both"/>
        <w:rPr>
          <w:rFonts w:ascii="GHEA Grapalat" w:hAnsi="GHEA Grapalat"/>
          <w:sz w:val="20"/>
          <w:szCs w:val="20"/>
          <w:lang w:val="es-ES"/>
        </w:rPr>
      </w:pPr>
      <w:r w:rsidRPr="00095A8A">
        <w:rPr>
          <w:rFonts w:ascii="GHEA Grapalat" w:hAnsi="GHEA Grapalat"/>
          <w:vertAlign w:val="superscript"/>
          <w:lang w:val="es-ES"/>
        </w:rPr>
        <w:t xml:space="preserve"> </w:t>
      </w:r>
      <w:r w:rsidRPr="00095A8A">
        <w:rPr>
          <w:rFonts w:ascii="GHEA Grapalat" w:hAnsi="GHEA Grapalat" w:cs="Sylfaen"/>
          <w:sz w:val="20"/>
          <w:szCs w:val="20"/>
          <w:lang w:val="es-ES"/>
        </w:rPr>
        <w:t>պահանջներին համապատասխան</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ներկայացնում</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է</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հայտ:</w:t>
      </w:r>
    </w:p>
    <w:p w14:paraId="6B82C081" w14:textId="77777777" w:rsidR="00B2572B" w:rsidRPr="00095A8A" w:rsidRDefault="00B2572B" w:rsidP="00EF3662">
      <w:pPr>
        <w:jc w:val="both"/>
        <w:rPr>
          <w:rFonts w:ascii="GHEA Grapalat" w:hAnsi="GHEA Grapalat"/>
          <w:sz w:val="12"/>
          <w:szCs w:val="12"/>
          <w:u w:val="single"/>
          <w:lang w:val="es-ES"/>
        </w:rPr>
      </w:pPr>
    </w:p>
    <w:p w14:paraId="12201166" w14:textId="77777777" w:rsidR="00B2572B" w:rsidRPr="00095A8A" w:rsidRDefault="00B2572B" w:rsidP="00EF3662">
      <w:pPr>
        <w:jc w:val="both"/>
        <w:rPr>
          <w:rFonts w:ascii="GHEA Grapalat" w:hAnsi="GHEA Grapalat" w:cs="Sylfaen"/>
          <w:sz w:val="20"/>
          <w:szCs w:val="20"/>
          <w:lang w:val="es-ES"/>
        </w:rPr>
      </w:pPr>
      <w:r w:rsidRPr="00095A8A">
        <w:rPr>
          <w:rFonts w:ascii="GHEA Grapalat" w:hAnsi="GHEA Grapalat"/>
          <w:sz w:val="22"/>
          <w:szCs w:val="22"/>
          <w:u w:val="single"/>
          <w:lang w:val="es-ES"/>
        </w:rPr>
        <w:t xml:space="preserve">                                                      </w:t>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t xml:space="preserve">   </w:t>
      </w:r>
      <w:r w:rsidRPr="00095A8A">
        <w:rPr>
          <w:rFonts w:ascii="GHEA Grapalat" w:hAnsi="GHEA Grapalat"/>
          <w:lang w:val="es-ES"/>
        </w:rPr>
        <w:t>-</w:t>
      </w:r>
      <w:r w:rsidRPr="00095A8A">
        <w:rPr>
          <w:rFonts w:ascii="GHEA Grapalat" w:hAnsi="GHEA Grapalat" w:cs="Sylfaen"/>
          <w:sz w:val="20"/>
          <w:szCs w:val="20"/>
          <w:lang w:val="es-ES"/>
        </w:rPr>
        <w:t>ն</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հայտնում</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և</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հավաստում</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է</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 xml:space="preserve">որ հանդիսանում է </w:t>
      </w:r>
    </w:p>
    <w:p w14:paraId="73482555" w14:textId="77777777" w:rsidR="00B2572B" w:rsidRPr="00095A8A" w:rsidRDefault="00B2572B" w:rsidP="00EF3662">
      <w:pPr>
        <w:jc w:val="both"/>
        <w:rPr>
          <w:rFonts w:ascii="GHEA Grapalat" w:hAnsi="GHEA Grapalat" w:cs="Sylfaen"/>
          <w:sz w:val="20"/>
          <w:szCs w:val="20"/>
          <w:lang w:val="es-ES"/>
        </w:rPr>
      </w:pPr>
      <w:r w:rsidRPr="00095A8A">
        <w:rPr>
          <w:rFonts w:ascii="GHEA Grapalat" w:hAnsi="GHEA Grapalat" w:cs="Sylfaen"/>
          <w:vertAlign w:val="superscript"/>
          <w:lang w:val="es-ES"/>
        </w:rPr>
        <w:t xml:space="preserve">                                             մասնակցի</w:t>
      </w:r>
      <w:r w:rsidRPr="00095A8A">
        <w:rPr>
          <w:rFonts w:ascii="GHEA Grapalat" w:hAnsi="GHEA Grapalat" w:cs="Arial"/>
          <w:vertAlign w:val="superscript"/>
          <w:lang w:val="es-ES"/>
        </w:rPr>
        <w:t xml:space="preserve"> </w:t>
      </w:r>
      <w:r w:rsidRPr="00095A8A">
        <w:rPr>
          <w:rFonts w:ascii="GHEA Grapalat" w:hAnsi="GHEA Grapalat" w:cs="Sylfaen"/>
          <w:vertAlign w:val="superscript"/>
          <w:lang w:val="es-ES"/>
        </w:rPr>
        <w:t>անվանումը</w:t>
      </w:r>
    </w:p>
    <w:p w14:paraId="31CD1F52" w14:textId="77777777" w:rsidR="00B2572B" w:rsidRPr="00095A8A" w:rsidRDefault="00B2572B" w:rsidP="00EF3662">
      <w:pPr>
        <w:jc w:val="both"/>
        <w:rPr>
          <w:rFonts w:ascii="GHEA Grapalat" w:hAnsi="GHEA Grapalat" w:cs="Sylfaen"/>
          <w:sz w:val="20"/>
          <w:szCs w:val="20"/>
          <w:lang w:val="es-ES"/>
        </w:rPr>
      </w:pPr>
      <w:r w:rsidRPr="00095A8A">
        <w:rPr>
          <w:rFonts w:ascii="GHEA Grapalat" w:hAnsi="GHEA Grapalat" w:cs="Sylfaen"/>
          <w:sz w:val="20"/>
          <w:szCs w:val="20"/>
          <w:u w:val="single"/>
          <w:lang w:val="es-ES"/>
        </w:rPr>
        <w:tab/>
      </w:r>
      <w:r w:rsidRPr="00095A8A">
        <w:rPr>
          <w:rFonts w:ascii="GHEA Grapalat" w:hAnsi="GHEA Grapalat" w:cs="Sylfaen"/>
          <w:sz w:val="20"/>
          <w:szCs w:val="20"/>
          <w:u w:val="single"/>
          <w:lang w:val="es-ES"/>
        </w:rPr>
        <w:tab/>
      </w:r>
      <w:r w:rsidRPr="00095A8A">
        <w:rPr>
          <w:rFonts w:ascii="GHEA Grapalat" w:hAnsi="GHEA Grapalat" w:cs="Sylfaen"/>
          <w:sz w:val="20"/>
          <w:szCs w:val="20"/>
          <w:u w:val="single"/>
          <w:lang w:val="es-ES"/>
        </w:rPr>
        <w:tab/>
      </w:r>
      <w:r w:rsidRPr="00095A8A">
        <w:rPr>
          <w:rFonts w:ascii="GHEA Grapalat" w:hAnsi="GHEA Grapalat" w:cs="Sylfaen"/>
          <w:sz w:val="20"/>
          <w:szCs w:val="20"/>
          <w:u w:val="single"/>
          <w:lang w:val="es-ES"/>
        </w:rPr>
        <w:tab/>
      </w:r>
      <w:r w:rsidRPr="00095A8A">
        <w:rPr>
          <w:rFonts w:ascii="GHEA Grapalat" w:hAnsi="GHEA Grapalat" w:cs="Sylfaen"/>
          <w:sz w:val="20"/>
          <w:szCs w:val="20"/>
          <w:u w:val="single"/>
          <w:lang w:val="es-ES"/>
        </w:rPr>
        <w:tab/>
      </w:r>
      <w:r w:rsidRPr="00095A8A">
        <w:rPr>
          <w:rFonts w:ascii="GHEA Grapalat" w:hAnsi="GHEA Grapalat" w:cs="Sylfaen"/>
          <w:sz w:val="20"/>
          <w:szCs w:val="20"/>
          <w:u w:val="single"/>
          <w:lang w:val="es-ES"/>
        </w:rPr>
        <w:tab/>
      </w:r>
      <w:r w:rsidRPr="00095A8A">
        <w:rPr>
          <w:rFonts w:ascii="GHEA Grapalat" w:hAnsi="GHEA Grapalat" w:cs="Sylfaen"/>
          <w:sz w:val="20"/>
          <w:szCs w:val="20"/>
          <w:u w:val="single"/>
          <w:lang w:val="es-ES"/>
        </w:rPr>
        <w:tab/>
      </w:r>
      <w:r w:rsidRPr="00095A8A">
        <w:rPr>
          <w:rFonts w:ascii="GHEA Grapalat" w:hAnsi="GHEA Grapalat" w:cs="Sylfaen"/>
          <w:sz w:val="20"/>
          <w:szCs w:val="20"/>
          <w:lang w:val="es-ES"/>
        </w:rPr>
        <w:t xml:space="preserve">ռեզիդենտ:  </w:t>
      </w:r>
    </w:p>
    <w:p w14:paraId="253766EE" w14:textId="77777777" w:rsidR="00B2572B" w:rsidRPr="00095A8A" w:rsidRDefault="00B2572B" w:rsidP="00EF3662">
      <w:pPr>
        <w:jc w:val="both"/>
        <w:rPr>
          <w:rFonts w:ascii="GHEA Grapalat" w:hAnsi="GHEA Grapalat" w:cs="Arial"/>
          <w:vertAlign w:val="superscript"/>
          <w:lang w:val="es-ES"/>
        </w:rPr>
      </w:pPr>
      <w:r w:rsidRPr="00095A8A">
        <w:rPr>
          <w:rFonts w:ascii="GHEA Grapalat" w:hAnsi="GHEA Grapalat" w:cs="Arial"/>
          <w:vertAlign w:val="superscript"/>
          <w:lang w:val="es-ES"/>
        </w:rPr>
        <w:t xml:space="preserve">                                               երկրի անվանումը</w:t>
      </w:r>
    </w:p>
    <w:p w14:paraId="59747FA4" w14:textId="77777777" w:rsidR="00B2572B" w:rsidRPr="00095A8A" w:rsidDel="00437CDB" w:rsidRDefault="00B2572B" w:rsidP="00EF3662">
      <w:pPr>
        <w:jc w:val="both"/>
        <w:rPr>
          <w:rFonts w:ascii="GHEA Grapalat" w:hAnsi="GHEA Grapalat" w:cs="Sylfaen"/>
          <w:sz w:val="20"/>
          <w:szCs w:val="20"/>
          <w:lang w:val="es-ES"/>
        </w:rPr>
      </w:pPr>
    </w:p>
    <w:p w14:paraId="6551A5D8" w14:textId="77777777" w:rsidR="00B2572B" w:rsidRPr="00095A8A" w:rsidRDefault="00B2572B" w:rsidP="00EF3662">
      <w:pPr>
        <w:jc w:val="both"/>
        <w:rPr>
          <w:rFonts w:ascii="GHEA Grapalat" w:hAnsi="GHEA Grapalat" w:cs="Sylfaen"/>
          <w:sz w:val="20"/>
          <w:szCs w:val="20"/>
          <w:lang w:val="es-ES"/>
        </w:rPr>
      </w:pPr>
      <w:r w:rsidRPr="00095A8A">
        <w:rPr>
          <w:rFonts w:ascii="GHEA Grapalat" w:hAnsi="GHEA Grapalat" w:cs="Sylfaen"/>
          <w:sz w:val="20"/>
          <w:szCs w:val="20"/>
          <w:lang w:val="es-ES"/>
        </w:rPr>
        <w:t xml:space="preserve">                </w:t>
      </w:r>
    </w:p>
    <w:p w14:paraId="0854458F" w14:textId="77777777" w:rsidR="00B56A92" w:rsidRPr="00095A8A" w:rsidRDefault="00B2572B" w:rsidP="00EF3662">
      <w:pPr>
        <w:jc w:val="both"/>
        <w:rPr>
          <w:rFonts w:ascii="GHEA Grapalat" w:hAnsi="GHEA Grapalat" w:cs="Sylfaen"/>
          <w:sz w:val="20"/>
          <w:szCs w:val="20"/>
          <w:lang w:val="es-ES"/>
        </w:rPr>
      </w:pPr>
      <w:r w:rsidRPr="00095A8A">
        <w:rPr>
          <w:rFonts w:ascii="GHEA Grapalat" w:hAnsi="GHEA Grapalat"/>
          <w:sz w:val="20"/>
          <w:szCs w:val="20"/>
          <w:u w:val="single"/>
          <w:lang w:val="es-ES"/>
        </w:rPr>
        <w:t xml:space="preserve">                                         </w:t>
      </w:r>
      <w:r w:rsidRPr="00095A8A">
        <w:rPr>
          <w:rFonts w:ascii="GHEA Grapalat" w:hAnsi="GHEA Grapalat"/>
          <w:sz w:val="20"/>
          <w:szCs w:val="20"/>
          <w:lang w:val="es-ES"/>
        </w:rPr>
        <w:t>-</w:t>
      </w:r>
      <w:r w:rsidRPr="00095A8A">
        <w:rPr>
          <w:rFonts w:ascii="GHEA Grapalat" w:hAnsi="GHEA Grapalat" w:cs="Sylfaen"/>
          <w:sz w:val="20"/>
          <w:szCs w:val="20"/>
          <w:lang w:val="es-ES"/>
        </w:rPr>
        <w:t>ի</w:t>
      </w:r>
      <w:r w:rsidR="00B56A92" w:rsidRPr="00095A8A">
        <w:rPr>
          <w:rFonts w:ascii="GHEA Grapalat" w:hAnsi="GHEA Grapalat" w:cs="Sylfaen"/>
          <w:sz w:val="20"/>
          <w:szCs w:val="20"/>
          <w:lang w:val="es-ES"/>
        </w:rPr>
        <w:t>՝</w:t>
      </w:r>
    </w:p>
    <w:p w14:paraId="23FD3C9E" w14:textId="77777777" w:rsidR="00B56A92" w:rsidRPr="00095A8A" w:rsidRDefault="00B56A92" w:rsidP="00EF3662">
      <w:pPr>
        <w:jc w:val="both"/>
        <w:rPr>
          <w:rFonts w:ascii="GHEA Grapalat" w:hAnsi="GHEA Grapalat" w:cs="Arial"/>
          <w:sz w:val="20"/>
          <w:szCs w:val="20"/>
          <w:lang w:val="es-ES"/>
        </w:rPr>
      </w:pPr>
      <w:r w:rsidRPr="00095A8A">
        <w:rPr>
          <w:rFonts w:ascii="GHEA Grapalat" w:hAnsi="GHEA Grapalat" w:cs="Sylfaen"/>
          <w:vertAlign w:val="superscript"/>
          <w:lang w:val="es-ES"/>
        </w:rPr>
        <w:t xml:space="preserve">           մասնակցի</w:t>
      </w:r>
      <w:r w:rsidRPr="00095A8A">
        <w:rPr>
          <w:rFonts w:ascii="GHEA Grapalat" w:hAnsi="GHEA Grapalat" w:cs="Arial"/>
          <w:vertAlign w:val="superscript"/>
          <w:lang w:val="es-ES"/>
        </w:rPr>
        <w:t xml:space="preserve"> </w:t>
      </w:r>
      <w:r w:rsidRPr="00095A8A">
        <w:rPr>
          <w:rFonts w:ascii="GHEA Grapalat" w:hAnsi="GHEA Grapalat" w:cs="Sylfaen"/>
          <w:vertAlign w:val="superscript"/>
          <w:lang w:val="es-ES"/>
        </w:rPr>
        <w:t>անվանումը</w:t>
      </w:r>
    </w:p>
    <w:p w14:paraId="450B3FAE" w14:textId="77777777" w:rsidR="00B2572B" w:rsidRPr="00095A8A" w:rsidRDefault="00B2572B" w:rsidP="00B56A92">
      <w:pPr>
        <w:numPr>
          <w:ilvl w:val="0"/>
          <w:numId w:val="18"/>
        </w:numPr>
        <w:jc w:val="both"/>
        <w:rPr>
          <w:rFonts w:ascii="GHEA Grapalat" w:hAnsi="GHEA Grapalat" w:cs="Arial"/>
          <w:szCs w:val="22"/>
          <w:u w:val="single"/>
          <w:lang w:val="es-ES"/>
        </w:rPr>
      </w:pPr>
      <w:r w:rsidRPr="00095A8A">
        <w:rPr>
          <w:rFonts w:ascii="GHEA Grapalat" w:hAnsi="GHEA Grapalat" w:cs="Arial"/>
          <w:sz w:val="20"/>
          <w:szCs w:val="20"/>
          <w:lang w:val="es-ES"/>
        </w:rPr>
        <w:t xml:space="preserve">հարկ վճարողի հաշվառման համարն </w:t>
      </w:r>
      <w:r w:rsidRPr="00095A8A">
        <w:rPr>
          <w:rFonts w:ascii="GHEA Grapalat" w:hAnsi="GHEA Grapalat" w:cs="Sylfaen"/>
          <w:sz w:val="20"/>
          <w:szCs w:val="20"/>
          <w:lang w:val="es-ES"/>
        </w:rPr>
        <w:t>է</w:t>
      </w:r>
      <w:r w:rsidRPr="00095A8A">
        <w:rPr>
          <w:rFonts w:ascii="GHEA Grapalat" w:hAnsi="GHEA Grapalat" w:cs="Arial"/>
          <w:sz w:val="20"/>
          <w:szCs w:val="20"/>
          <w:lang w:val="es-ES"/>
        </w:rPr>
        <w:t>`</w:t>
      </w:r>
      <w:r w:rsidRPr="00095A8A">
        <w:rPr>
          <w:rFonts w:ascii="GHEA Grapalat" w:hAnsi="GHEA Grapalat" w:cs="Arial"/>
          <w:szCs w:val="22"/>
          <w:lang w:val="es-ES"/>
        </w:rPr>
        <w:t xml:space="preserve"> </w:t>
      </w:r>
      <w:r w:rsidRPr="00095A8A">
        <w:rPr>
          <w:rFonts w:ascii="GHEA Grapalat" w:hAnsi="GHEA Grapalat" w:cs="Arial"/>
          <w:szCs w:val="22"/>
          <w:u w:val="single"/>
          <w:lang w:val="es-ES"/>
        </w:rPr>
        <w:tab/>
      </w:r>
      <w:r w:rsidRPr="00095A8A">
        <w:rPr>
          <w:rFonts w:ascii="GHEA Grapalat" w:hAnsi="GHEA Grapalat" w:cs="Arial"/>
          <w:szCs w:val="22"/>
          <w:u w:val="single"/>
          <w:lang w:val="es-ES"/>
        </w:rPr>
        <w:tab/>
      </w:r>
      <w:r w:rsidRPr="00095A8A">
        <w:rPr>
          <w:rFonts w:ascii="GHEA Grapalat" w:hAnsi="GHEA Grapalat" w:cs="Arial"/>
          <w:szCs w:val="22"/>
          <w:u w:val="single"/>
          <w:lang w:val="es-ES"/>
        </w:rPr>
        <w:tab/>
      </w:r>
      <w:r w:rsidRPr="00095A8A">
        <w:rPr>
          <w:rFonts w:ascii="GHEA Grapalat" w:hAnsi="GHEA Grapalat" w:cs="Arial"/>
          <w:szCs w:val="22"/>
          <w:u w:val="single"/>
          <w:lang w:val="es-ES"/>
        </w:rPr>
        <w:tab/>
      </w:r>
      <w:r w:rsidRPr="00095A8A">
        <w:rPr>
          <w:rFonts w:ascii="GHEA Grapalat" w:hAnsi="GHEA Grapalat" w:cs="Arial"/>
          <w:szCs w:val="22"/>
          <w:u w:val="single"/>
          <w:lang w:val="es-ES"/>
        </w:rPr>
        <w:tab/>
      </w:r>
      <w:r w:rsidR="00B56A92" w:rsidRPr="00095A8A">
        <w:rPr>
          <w:rFonts w:ascii="GHEA Grapalat" w:hAnsi="GHEA Grapalat" w:cs="Arial"/>
          <w:szCs w:val="22"/>
          <w:u w:val="single"/>
          <w:lang w:val="es-ES"/>
        </w:rPr>
        <w:t>.</w:t>
      </w:r>
    </w:p>
    <w:p w14:paraId="5B96DE96" w14:textId="77777777" w:rsidR="00B2572B" w:rsidRPr="00095A8A" w:rsidRDefault="00B2572B" w:rsidP="00EF3662">
      <w:pPr>
        <w:jc w:val="both"/>
        <w:rPr>
          <w:rFonts w:ascii="GHEA Grapalat" w:hAnsi="GHEA Grapalat" w:cs="Arial"/>
          <w:vertAlign w:val="superscript"/>
          <w:lang w:val="es-ES"/>
        </w:rPr>
      </w:pPr>
      <w:r w:rsidRPr="00095A8A">
        <w:rPr>
          <w:rFonts w:ascii="GHEA Grapalat" w:hAnsi="GHEA Grapalat" w:cs="Sylfaen"/>
          <w:vertAlign w:val="superscript"/>
          <w:lang w:val="es-ES"/>
        </w:rPr>
        <w:t xml:space="preserve">               </w:t>
      </w:r>
      <w:r w:rsidRPr="00095A8A">
        <w:rPr>
          <w:rFonts w:ascii="GHEA Grapalat" w:hAnsi="GHEA Grapalat" w:cs="Arial"/>
          <w:vertAlign w:val="superscript"/>
          <w:lang w:val="es-ES"/>
        </w:rPr>
        <w:t xml:space="preserve">                                                                                                     հարկի վճարողի հաշվառման համարը</w:t>
      </w:r>
    </w:p>
    <w:p w14:paraId="45E5FB4E" w14:textId="77777777" w:rsidR="00B2572B" w:rsidRPr="00095A8A" w:rsidRDefault="00B2572B" w:rsidP="00B56A92">
      <w:pPr>
        <w:numPr>
          <w:ilvl w:val="0"/>
          <w:numId w:val="18"/>
        </w:numPr>
        <w:jc w:val="both"/>
        <w:rPr>
          <w:rFonts w:ascii="GHEA Grapalat" w:hAnsi="GHEA Grapalat"/>
          <w:sz w:val="22"/>
          <w:szCs w:val="22"/>
          <w:u w:val="single"/>
          <w:lang w:val="es-ES"/>
        </w:rPr>
      </w:pPr>
      <w:r w:rsidRPr="00095A8A">
        <w:rPr>
          <w:rFonts w:ascii="GHEA Grapalat" w:hAnsi="GHEA Grapalat" w:cs="Sylfaen"/>
          <w:sz w:val="20"/>
          <w:szCs w:val="20"/>
          <w:lang w:val="es-ES"/>
        </w:rPr>
        <w:t>էլեկտրոնային</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փոստի</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հասցեն</w:t>
      </w:r>
      <w:r w:rsidRPr="00095A8A">
        <w:rPr>
          <w:rFonts w:ascii="GHEA Grapalat" w:hAnsi="GHEA Grapalat" w:cs="Arial"/>
          <w:sz w:val="20"/>
          <w:szCs w:val="20"/>
          <w:lang w:val="es-ES"/>
        </w:rPr>
        <w:t xml:space="preserve"> </w:t>
      </w:r>
      <w:r w:rsidRPr="00095A8A">
        <w:rPr>
          <w:rFonts w:ascii="GHEA Grapalat" w:hAnsi="GHEA Grapalat" w:cs="Sylfaen"/>
          <w:sz w:val="20"/>
          <w:szCs w:val="20"/>
          <w:lang w:val="es-ES"/>
        </w:rPr>
        <w:t>է</w:t>
      </w:r>
      <w:r w:rsidRPr="00095A8A">
        <w:rPr>
          <w:rFonts w:ascii="GHEA Grapalat" w:hAnsi="GHEA Grapalat" w:cs="Arial"/>
          <w:sz w:val="20"/>
          <w:szCs w:val="20"/>
          <w:lang w:val="es-ES"/>
        </w:rPr>
        <w:t>`</w:t>
      </w:r>
      <w:r w:rsidRPr="00095A8A">
        <w:rPr>
          <w:rFonts w:ascii="GHEA Grapalat" w:hAnsi="GHEA Grapalat" w:cs="Arial"/>
          <w:szCs w:val="22"/>
          <w:lang w:val="es-ES"/>
        </w:rPr>
        <w:t xml:space="preserve"> </w:t>
      </w:r>
      <w:r w:rsidRPr="00095A8A">
        <w:rPr>
          <w:rFonts w:ascii="GHEA Grapalat" w:hAnsi="GHEA Grapalat"/>
          <w:u w:val="single"/>
          <w:lang w:val="es-ES"/>
        </w:rPr>
        <w:tab/>
      </w:r>
      <w:r w:rsidRPr="00095A8A">
        <w:rPr>
          <w:rFonts w:ascii="GHEA Grapalat" w:hAnsi="GHEA Grapalat"/>
          <w:u w:val="single"/>
          <w:lang w:val="es-ES"/>
        </w:rPr>
        <w:tab/>
      </w:r>
      <w:r w:rsidRPr="00095A8A">
        <w:rPr>
          <w:rFonts w:ascii="GHEA Grapalat" w:hAnsi="GHEA Grapalat"/>
          <w:u w:val="single"/>
          <w:lang w:val="es-ES"/>
        </w:rPr>
        <w:tab/>
      </w:r>
      <w:r w:rsidRPr="00095A8A">
        <w:rPr>
          <w:rFonts w:ascii="GHEA Grapalat" w:hAnsi="GHEA Grapalat"/>
          <w:u w:val="single"/>
          <w:lang w:val="es-ES"/>
        </w:rPr>
        <w:tab/>
      </w:r>
      <w:r w:rsidRPr="00095A8A">
        <w:rPr>
          <w:rFonts w:ascii="GHEA Grapalat" w:hAnsi="GHEA Grapalat"/>
          <w:u w:val="single"/>
          <w:lang w:val="es-ES"/>
        </w:rPr>
        <w:tab/>
      </w:r>
      <w:r w:rsidR="00966859" w:rsidRPr="00095A8A">
        <w:rPr>
          <w:rFonts w:ascii="GHEA Grapalat" w:hAnsi="GHEA Grapalat"/>
          <w:u w:val="single"/>
          <w:lang w:val="es-ES"/>
        </w:rPr>
        <w:t>.</w:t>
      </w:r>
    </w:p>
    <w:p w14:paraId="22E6BEDF" w14:textId="77777777" w:rsidR="00B2572B" w:rsidRPr="00095A8A" w:rsidRDefault="00B2572B" w:rsidP="00EF3662">
      <w:pPr>
        <w:jc w:val="both"/>
        <w:rPr>
          <w:rFonts w:ascii="GHEA Grapalat" w:hAnsi="GHEA Grapalat"/>
          <w:sz w:val="10"/>
          <w:szCs w:val="10"/>
          <w:lang w:val="es-ES"/>
        </w:rPr>
      </w:pPr>
      <w:r w:rsidRPr="00095A8A">
        <w:rPr>
          <w:rFonts w:ascii="GHEA Grapalat" w:hAnsi="GHEA Grapalat" w:cs="Arial"/>
          <w:vertAlign w:val="superscript"/>
          <w:lang w:val="es-ES"/>
        </w:rPr>
        <w:t xml:space="preserve">                                                                                                                          էլեկտրոնային փոստի հասցեն</w:t>
      </w:r>
    </w:p>
    <w:p w14:paraId="09353B32" w14:textId="77777777" w:rsidR="00B2572B" w:rsidRPr="00095A8A" w:rsidRDefault="00B2572B" w:rsidP="00EF3662">
      <w:pPr>
        <w:jc w:val="right"/>
        <w:rPr>
          <w:rFonts w:ascii="GHEA Grapalat" w:hAnsi="GHEA Grapalat"/>
          <w:sz w:val="10"/>
          <w:szCs w:val="10"/>
          <w:lang w:val="es-ES"/>
        </w:rPr>
      </w:pPr>
    </w:p>
    <w:p w14:paraId="5A2C99E5" w14:textId="77777777" w:rsidR="00B2572B" w:rsidRPr="00095A8A" w:rsidRDefault="00B2572B" w:rsidP="00EF3662">
      <w:pPr>
        <w:jc w:val="right"/>
        <w:rPr>
          <w:rFonts w:ascii="GHEA Grapalat" w:hAnsi="GHEA Grapalat"/>
          <w:sz w:val="10"/>
          <w:szCs w:val="10"/>
          <w:lang w:val="es-ES"/>
        </w:rPr>
      </w:pPr>
    </w:p>
    <w:p w14:paraId="7C18D0E3" w14:textId="77777777" w:rsidR="00B2572B" w:rsidRPr="00095A8A" w:rsidRDefault="00B2572B" w:rsidP="00EF3662">
      <w:pPr>
        <w:jc w:val="right"/>
        <w:rPr>
          <w:rFonts w:ascii="GHEA Grapalat" w:hAnsi="GHEA Grapalat"/>
          <w:sz w:val="10"/>
          <w:szCs w:val="10"/>
          <w:lang w:val="es-ES"/>
        </w:rPr>
      </w:pPr>
    </w:p>
    <w:p w14:paraId="5F12877A" w14:textId="77777777" w:rsidR="00B2572B" w:rsidRPr="00095A8A" w:rsidRDefault="00B2572B" w:rsidP="00EF3662">
      <w:pPr>
        <w:jc w:val="right"/>
        <w:rPr>
          <w:rFonts w:ascii="GHEA Grapalat" w:hAnsi="GHEA Grapalat"/>
          <w:sz w:val="10"/>
          <w:szCs w:val="10"/>
          <w:lang w:val="hy-AM"/>
        </w:rPr>
      </w:pPr>
    </w:p>
    <w:p w14:paraId="64E44CA1" w14:textId="77777777" w:rsidR="003257F0" w:rsidRPr="00095A8A" w:rsidRDefault="003257F0" w:rsidP="00966859">
      <w:pPr>
        <w:numPr>
          <w:ilvl w:val="0"/>
          <w:numId w:val="18"/>
        </w:numPr>
        <w:jc w:val="both"/>
        <w:rPr>
          <w:rFonts w:ascii="GHEA Grapalat" w:hAnsi="GHEA Grapalat" w:cs="Arial"/>
          <w:vertAlign w:val="superscript"/>
          <w:lang w:val="es-ES"/>
        </w:rPr>
      </w:pPr>
      <w:r w:rsidRPr="00095A8A">
        <w:rPr>
          <w:rFonts w:ascii="GHEA Grapalat" w:hAnsi="GHEA Grapalat"/>
          <w:sz w:val="20"/>
          <w:szCs w:val="20"/>
          <w:lang w:val="hy-AM"/>
        </w:rPr>
        <w:t xml:space="preserve">գործունեության հասցեն է՝ </w:t>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rPr>
        <w:t>.</w:t>
      </w:r>
      <w:r w:rsidRPr="00095A8A">
        <w:rPr>
          <w:rFonts w:ascii="GHEA Grapalat" w:hAnsi="GHEA Grapalat"/>
          <w:sz w:val="20"/>
          <w:szCs w:val="20"/>
          <w:lang w:val="es-ES"/>
        </w:rPr>
        <w:t xml:space="preserve">                                    </w:t>
      </w:r>
    </w:p>
    <w:p w14:paraId="255C9940" w14:textId="77777777" w:rsidR="003257F0" w:rsidRPr="00095A8A" w:rsidRDefault="003257F0" w:rsidP="003257F0">
      <w:pPr>
        <w:jc w:val="both"/>
        <w:rPr>
          <w:rFonts w:ascii="GHEA Grapalat" w:hAnsi="GHEA Grapalat"/>
          <w:sz w:val="16"/>
          <w:szCs w:val="16"/>
          <w:lang w:val="hy-AM"/>
        </w:rPr>
      </w:pPr>
      <w:r w:rsidRPr="00095A8A">
        <w:rPr>
          <w:rFonts w:ascii="GHEA Grapalat" w:hAnsi="GHEA Grapalat"/>
          <w:sz w:val="16"/>
          <w:szCs w:val="16"/>
          <w:lang w:val="hy-AM"/>
        </w:rPr>
        <w:t xml:space="preserve">                                                                                                 գործունեության հասցեն</w:t>
      </w:r>
    </w:p>
    <w:p w14:paraId="6C700124" w14:textId="77777777" w:rsidR="003257F0" w:rsidRPr="00095A8A" w:rsidRDefault="003257F0" w:rsidP="003257F0">
      <w:pPr>
        <w:jc w:val="right"/>
        <w:rPr>
          <w:rFonts w:ascii="GHEA Grapalat" w:hAnsi="GHEA Grapalat"/>
          <w:sz w:val="10"/>
          <w:szCs w:val="10"/>
          <w:lang w:val="hy-AM"/>
        </w:rPr>
      </w:pPr>
    </w:p>
    <w:p w14:paraId="1FE8BA91" w14:textId="77777777" w:rsidR="003257F0" w:rsidRPr="00095A8A" w:rsidRDefault="003257F0" w:rsidP="003257F0">
      <w:pPr>
        <w:ind w:firstLine="708"/>
        <w:jc w:val="both"/>
        <w:rPr>
          <w:rFonts w:ascii="GHEA Grapalat" w:hAnsi="GHEA Grapalat" w:cs="Arial"/>
          <w:sz w:val="20"/>
          <w:szCs w:val="20"/>
          <w:lang w:val="hy-AM"/>
        </w:rPr>
      </w:pPr>
    </w:p>
    <w:p w14:paraId="3E4A0326" w14:textId="77777777" w:rsidR="003257F0" w:rsidRPr="00095A8A" w:rsidRDefault="003257F0" w:rsidP="003257F0">
      <w:pPr>
        <w:jc w:val="both"/>
        <w:rPr>
          <w:rFonts w:ascii="GHEA Grapalat" w:hAnsi="GHEA Grapalat" w:cs="Arial"/>
          <w:u w:val="single"/>
          <w:vertAlign w:val="superscript"/>
        </w:rPr>
      </w:pPr>
      <w:r w:rsidRPr="00095A8A">
        <w:rPr>
          <w:rFonts w:ascii="GHEA Grapalat" w:hAnsi="GHEA Grapalat"/>
          <w:sz w:val="20"/>
          <w:szCs w:val="20"/>
          <w:lang w:val="es-ES"/>
        </w:rPr>
        <w:t xml:space="preserve">   </w:t>
      </w:r>
      <w:r w:rsidRPr="00095A8A">
        <w:rPr>
          <w:rFonts w:ascii="GHEA Grapalat" w:hAnsi="GHEA Grapalat"/>
          <w:sz w:val="20"/>
          <w:szCs w:val="20"/>
          <w:lang w:val="hy-AM"/>
        </w:rPr>
        <w:t xml:space="preserve">հեռախոսահամարն է՝ </w:t>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lang w:val="hy-AM"/>
        </w:rPr>
        <w:tab/>
      </w:r>
      <w:r w:rsidR="00966859" w:rsidRPr="00095A8A">
        <w:rPr>
          <w:rFonts w:ascii="GHEA Grapalat" w:hAnsi="GHEA Grapalat"/>
          <w:sz w:val="20"/>
          <w:szCs w:val="20"/>
          <w:u w:val="single"/>
        </w:rPr>
        <w:t>.</w:t>
      </w:r>
    </w:p>
    <w:p w14:paraId="3867A4AB" w14:textId="77777777" w:rsidR="003257F0" w:rsidRPr="00095A8A" w:rsidRDefault="003257F0" w:rsidP="003257F0">
      <w:pPr>
        <w:jc w:val="both"/>
        <w:rPr>
          <w:rFonts w:ascii="GHEA Grapalat" w:hAnsi="GHEA Grapalat"/>
          <w:sz w:val="16"/>
          <w:szCs w:val="16"/>
          <w:lang w:val="hy-AM"/>
        </w:rPr>
      </w:pPr>
      <w:r w:rsidRPr="00095A8A">
        <w:rPr>
          <w:rFonts w:ascii="GHEA Grapalat" w:hAnsi="GHEA Grapalat"/>
          <w:sz w:val="16"/>
          <w:szCs w:val="16"/>
          <w:lang w:val="hy-AM"/>
        </w:rPr>
        <w:t xml:space="preserve">                                                                                                 հեռախոսի համարը</w:t>
      </w:r>
    </w:p>
    <w:p w14:paraId="7B25021E" w14:textId="77777777" w:rsidR="00A5473D" w:rsidRPr="00095A8A" w:rsidRDefault="00A5473D" w:rsidP="00975F7E">
      <w:pPr>
        <w:ind w:firstLine="709"/>
        <w:jc w:val="both"/>
        <w:rPr>
          <w:rFonts w:ascii="GHEA Grapalat" w:hAnsi="GHEA Grapalat" w:cs="Arial"/>
          <w:sz w:val="20"/>
          <w:szCs w:val="20"/>
          <w:lang w:val="hy-AM"/>
        </w:rPr>
      </w:pPr>
    </w:p>
    <w:p w14:paraId="55CF3C79" w14:textId="77777777" w:rsidR="006C3873" w:rsidRPr="00095A8A" w:rsidRDefault="006C3873" w:rsidP="00975F7E">
      <w:pPr>
        <w:ind w:firstLine="709"/>
        <w:jc w:val="both"/>
        <w:rPr>
          <w:rFonts w:ascii="GHEA Grapalat" w:hAnsi="GHEA Grapalat"/>
          <w:sz w:val="20"/>
          <w:lang w:val="es-ES"/>
        </w:rPr>
      </w:pPr>
      <w:r w:rsidRPr="00095A8A">
        <w:rPr>
          <w:rFonts w:ascii="GHEA Grapalat" w:hAnsi="GHEA Grapalat" w:cs="Arial"/>
          <w:sz w:val="20"/>
          <w:szCs w:val="20"/>
          <w:lang w:val="es-ES"/>
        </w:rPr>
        <w:t>Սույնով</w:t>
      </w:r>
      <w:r w:rsidRPr="00095A8A">
        <w:rPr>
          <w:rFonts w:ascii="GHEA Grapalat" w:hAnsi="GHEA Grapalat"/>
          <w:sz w:val="20"/>
          <w:lang w:val="hy-AM"/>
        </w:rPr>
        <w:t xml:space="preserve">  </w:t>
      </w:r>
      <w:r w:rsidRPr="00095A8A">
        <w:rPr>
          <w:rFonts w:ascii="GHEA Grapalat" w:hAnsi="GHEA Grapalat"/>
          <w:sz w:val="20"/>
          <w:u w:val="single"/>
          <w:lang w:val="hy-AM"/>
        </w:rPr>
        <w:t xml:space="preserve">                                                </w:t>
      </w:r>
      <w:r w:rsidRPr="00095A8A">
        <w:rPr>
          <w:rFonts w:ascii="GHEA Grapalat" w:hAnsi="GHEA Grapalat"/>
          <w:sz w:val="20"/>
          <w:u w:val="single"/>
          <w:lang w:val="es-ES"/>
        </w:rPr>
        <w:t xml:space="preserve">                         </w:t>
      </w:r>
      <w:r w:rsidRPr="00095A8A">
        <w:rPr>
          <w:rFonts w:ascii="GHEA Grapalat" w:hAnsi="GHEA Grapalat"/>
          <w:sz w:val="20"/>
          <w:u w:val="single"/>
          <w:lang w:val="hy-AM"/>
        </w:rPr>
        <w:t xml:space="preserve">          </w:t>
      </w:r>
      <w:r w:rsidRPr="00095A8A">
        <w:rPr>
          <w:rFonts w:ascii="GHEA Grapalat" w:hAnsi="GHEA Grapalat"/>
          <w:lang w:val="hy-AM"/>
        </w:rPr>
        <w:t>-</w:t>
      </w:r>
      <w:r w:rsidRPr="00095A8A">
        <w:rPr>
          <w:rFonts w:ascii="GHEA Grapalat" w:hAnsi="GHEA Grapalat" w:cs="Arial"/>
          <w:sz w:val="20"/>
          <w:szCs w:val="20"/>
          <w:lang w:val="es-ES"/>
        </w:rPr>
        <w:t>ն հայտարարում և հավաստում է, որ՝</w:t>
      </w:r>
      <w:r w:rsidRPr="00095A8A">
        <w:rPr>
          <w:rFonts w:ascii="GHEA Grapalat" w:hAnsi="GHEA Grapalat" w:cs="Arial"/>
          <w:lang w:val="hy-AM"/>
        </w:rPr>
        <w:t xml:space="preserve"> </w:t>
      </w:r>
    </w:p>
    <w:p w14:paraId="0A4FC64D" w14:textId="77777777" w:rsidR="006C3873" w:rsidRPr="00095A8A" w:rsidRDefault="006C3873" w:rsidP="00975F7E">
      <w:pPr>
        <w:jc w:val="both"/>
        <w:rPr>
          <w:rFonts w:ascii="GHEA Grapalat" w:hAnsi="GHEA Grapalat"/>
          <w:i/>
          <w:sz w:val="16"/>
          <w:vertAlign w:val="superscript"/>
          <w:lang w:val="es-ES"/>
        </w:rPr>
      </w:pPr>
      <w:r w:rsidRPr="00095A8A">
        <w:rPr>
          <w:rFonts w:ascii="GHEA Grapalat" w:hAnsi="GHEA Grapalat"/>
          <w:sz w:val="20"/>
          <w:lang w:val="hy-AM"/>
        </w:rPr>
        <w:tab/>
      </w:r>
      <w:r w:rsidRPr="00095A8A">
        <w:rPr>
          <w:rFonts w:ascii="GHEA Grapalat" w:hAnsi="GHEA Grapalat"/>
          <w:sz w:val="20"/>
          <w:lang w:val="hy-AM"/>
        </w:rPr>
        <w:tab/>
      </w:r>
      <w:r w:rsidRPr="00095A8A">
        <w:rPr>
          <w:rFonts w:ascii="GHEA Grapalat" w:hAnsi="GHEA Grapalat"/>
          <w:sz w:val="20"/>
          <w:lang w:val="es-ES"/>
        </w:rPr>
        <w:t xml:space="preserve">                                    </w:t>
      </w:r>
      <w:r w:rsidRPr="00095A8A">
        <w:rPr>
          <w:rFonts w:ascii="GHEA Grapalat" w:hAnsi="GHEA Grapalat" w:cs="Sylfaen"/>
          <w:vertAlign w:val="superscript"/>
          <w:lang w:val="hy-AM"/>
        </w:rPr>
        <w:t>մասնակցի անվանում</w:t>
      </w:r>
    </w:p>
    <w:p w14:paraId="3177315E" w14:textId="01BAEEEE" w:rsidR="00966859" w:rsidRPr="00095A8A" w:rsidRDefault="0084249B" w:rsidP="00975F7E">
      <w:pPr>
        <w:ind w:firstLine="708"/>
        <w:jc w:val="both"/>
        <w:rPr>
          <w:rFonts w:ascii="GHEA Grapalat" w:hAnsi="GHEA Grapalat" w:cs="Sylfaen"/>
          <w:sz w:val="20"/>
          <w:lang w:val="hy-AM"/>
        </w:rPr>
      </w:pPr>
      <w:r w:rsidRPr="00095A8A">
        <w:rPr>
          <w:rFonts w:ascii="GHEA Grapalat" w:hAnsi="GHEA Grapalat" w:cs="Arial"/>
          <w:sz w:val="20"/>
          <w:szCs w:val="20"/>
          <w:lang w:val="es-ES"/>
        </w:rPr>
        <w:t xml:space="preserve">1) բավարարում է </w:t>
      </w:r>
      <w:r w:rsidR="00A865F1" w:rsidRPr="00095A8A">
        <w:rPr>
          <w:rFonts w:ascii="GHEA Grapalat" w:hAnsi="GHEA Grapalat" w:cs="Sylfaen"/>
          <w:sz w:val="20"/>
          <w:szCs w:val="20"/>
          <w:lang w:val="es-ES"/>
        </w:rPr>
        <w:t>Ք</w:t>
      </w:r>
      <w:r w:rsidR="00A865F1">
        <w:rPr>
          <w:rFonts w:ascii="GHEA Grapalat" w:hAnsi="GHEA Grapalat" w:cs="Sylfaen"/>
          <w:sz w:val="20"/>
          <w:szCs w:val="20"/>
          <w:lang w:val="hy-AM"/>
        </w:rPr>
        <w:t>Բ</w:t>
      </w:r>
      <w:r w:rsidR="00A865F1" w:rsidRPr="00095A8A">
        <w:rPr>
          <w:rFonts w:ascii="GHEA Grapalat" w:hAnsi="GHEA Grapalat" w:cs="Sylfaen"/>
          <w:sz w:val="20"/>
          <w:szCs w:val="20"/>
          <w:lang w:val="es-ES"/>
        </w:rPr>
        <w:t>Կ-ԳՀԽԾՁԲ-</w:t>
      </w:r>
      <w:r w:rsidR="00A865F1">
        <w:rPr>
          <w:rFonts w:ascii="GHEA Grapalat" w:hAnsi="GHEA Grapalat" w:cs="Sylfaen"/>
          <w:sz w:val="20"/>
          <w:szCs w:val="20"/>
          <w:lang w:val="es-ES"/>
        </w:rPr>
        <w:t>22/18</w:t>
      </w:r>
      <w:r w:rsidR="00A865F1" w:rsidRPr="00095A8A">
        <w:rPr>
          <w:rFonts w:ascii="GHEA Grapalat" w:hAnsi="GHEA Grapalat" w:cs="Sylfaen"/>
          <w:sz w:val="20"/>
          <w:szCs w:val="20"/>
          <w:lang w:val="es-ES"/>
        </w:rPr>
        <w:t xml:space="preserve"> </w:t>
      </w:r>
      <w:r w:rsidR="006C3873" w:rsidRPr="00095A8A">
        <w:rPr>
          <w:rFonts w:ascii="GHEA Grapalat" w:hAnsi="GHEA Grapalat" w:cs="Arial"/>
          <w:sz w:val="20"/>
          <w:szCs w:val="20"/>
          <w:lang w:val="es-ES"/>
        </w:rPr>
        <w:t xml:space="preserve">ծածկագրով  </w:t>
      </w:r>
      <w:r w:rsidR="00ED20B3" w:rsidRPr="00095A8A">
        <w:rPr>
          <w:rFonts w:ascii="GHEA Grapalat" w:hAnsi="GHEA Grapalat" w:cs="Sylfaen"/>
          <w:sz w:val="20"/>
          <w:szCs w:val="20"/>
          <w:lang w:val="es-ES"/>
        </w:rPr>
        <w:t>գնանշման հարցման</w:t>
      </w:r>
      <w:r w:rsidR="00ED20B3" w:rsidRPr="00095A8A">
        <w:rPr>
          <w:rFonts w:ascii="GHEA Grapalat" w:hAnsi="GHEA Grapalat" w:cs="Arial"/>
          <w:sz w:val="16"/>
          <w:szCs w:val="16"/>
          <w:lang w:val="es-ES"/>
        </w:rPr>
        <w:t xml:space="preserve"> </w:t>
      </w:r>
      <w:r w:rsidR="006C3873" w:rsidRPr="00095A8A">
        <w:rPr>
          <w:rFonts w:ascii="GHEA Grapalat" w:hAnsi="GHEA Grapalat" w:cs="Arial"/>
          <w:sz w:val="20"/>
          <w:szCs w:val="20"/>
          <w:lang w:val="es-ES"/>
        </w:rPr>
        <w:t xml:space="preserve">հրավերով սահմանված մասնակցության իրավունքի պահանջներին </w:t>
      </w:r>
      <w:r w:rsidR="00EB07BB" w:rsidRPr="00095A8A">
        <w:rPr>
          <w:rFonts w:ascii="GHEA Grapalat" w:hAnsi="GHEA Grapalat" w:cs="Arial"/>
          <w:sz w:val="20"/>
          <w:szCs w:val="20"/>
          <w:lang w:val="hy-AM"/>
        </w:rPr>
        <w:t xml:space="preserve"> և </w:t>
      </w:r>
      <w:r w:rsidR="00361308" w:rsidRPr="00095A8A">
        <w:rPr>
          <w:rFonts w:ascii="GHEA Grapalat" w:hAnsi="GHEA Grapalat" w:cs="Sylfaen"/>
          <w:sz w:val="20"/>
          <w:lang w:val="hy-AM"/>
        </w:rPr>
        <w:t>պարտավորվում</w:t>
      </w:r>
      <w:r w:rsidR="00EB07BB" w:rsidRPr="00095A8A">
        <w:rPr>
          <w:rFonts w:ascii="GHEA Grapalat" w:hAnsi="GHEA Grapalat" w:cs="Sylfaen"/>
          <w:sz w:val="20"/>
          <w:lang w:val="hy-AM"/>
        </w:rPr>
        <w:t xml:space="preserve"> ընտրված մասնակից ճանաչվելու դեպքում,  հրավերով սահմանված կարգով և ժամկետում, ներկայաց</w:t>
      </w:r>
      <w:r w:rsidR="00361308" w:rsidRPr="00095A8A">
        <w:rPr>
          <w:rFonts w:ascii="GHEA Grapalat" w:hAnsi="GHEA Grapalat" w:cs="Sylfaen"/>
          <w:sz w:val="20"/>
          <w:lang w:val="hy-AM"/>
        </w:rPr>
        <w:t>նել</w:t>
      </w:r>
      <w:r w:rsidR="00EB07BB" w:rsidRPr="00095A8A">
        <w:rPr>
          <w:rFonts w:ascii="GHEA Grapalat" w:hAnsi="GHEA Grapalat" w:cs="Sylfaen"/>
          <w:sz w:val="20"/>
          <w:lang w:val="hy-AM"/>
        </w:rPr>
        <w:t xml:space="preserve"> որակավորման ապահովում</w:t>
      </w:r>
      <w:r w:rsidR="0002782D" w:rsidRPr="00095A8A">
        <w:rPr>
          <w:rStyle w:val="af6"/>
          <w:rFonts w:ascii="GHEA Grapalat" w:hAnsi="GHEA Grapalat" w:cs="Arial"/>
          <w:sz w:val="20"/>
          <w:szCs w:val="20"/>
          <w:lang w:val="es-ES"/>
        </w:rPr>
        <w:footnoteReference w:id="2"/>
      </w:r>
      <w:r w:rsidR="0002782D" w:rsidRPr="00095A8A">
        <w:rPr>
          <w:rFonts w:ascii="GHEA Grapalat" w:hAnsi="GHEA Grapalat" w:cs="Sylfaen"/>
          <w:sz w:val="22"/>
          <w:szCs w:val="22"/>
          <w:lang w:val="es-ES"/>
        </w:rPr>
        <w:t xml:space="preserve">  </w:t>
      </w:r>
      <w:r w:rsidR="00E97AB0" w:rsidRPr="00095A8A">
        <w:rPr>
          <w:rFonts w:ascii="GHEA Grapalat" w:hAnsi="GHEA Grapalat" w:cs="Sylfaen"/>
          <w:sz w:val="20"/>
          <w:lang w:val="es-ES"/>
        </w:rPr>
        <w:t>.</w:t>
      </w:r>
      <w:r w:rsidR="00EB07BB" w:rsidRPr="00095A8A">
        <w:rPr>
          <w:rFonts w:ascii="GHEA Grapalat" w:hAnsi="GHEA Grapalat" w:cs="Sylfaen"/>
          <w:sz w:val="20"/>
          <w:lang w:val="hy-AM"/>
        </w:rPr>
        <w:t xml:space="preserve"> </w:t>
      </w:r>
    </w:p>
    <w:p w14:paraId="44ADC23C" w14:textId="160632A7" w:rsidR="006C3873" w:rsidRPr="00095A8A" w:rsidRDefault="00887807" w:rsidP="00975F7E">
      <w:pPr>
        <w:ind w:firstLine="708"/>
        <w:jc w:val="both"/>
        <w:rPr>
          <w:rFonts w:ascii="GHEA Grapalat" w:hAnsi="GHEA Grapalat" w:cs="Arial"/>
          <w:sz w:val="22"/>
          <w:szCs w:val="22"/>
          <w:lang w:val="es-ES"/>
        </w:rPr>
      </w:pPr>
      <w:r w:rsidRPr="00095A8A">
        <w:rPr>
          <w:rFonts w:ascii="GHEA Grapalat" w:hAnsi="GHEA Grapalat" w:cs="Arial"/>
          <w:sz w:val="20"/>
          <w:szCs w:val="20"/>
          <w:lang w:val="hy-AM"/>
        </w:rPr>
        <w:t>2</w:t>
      </w:r>
      <w:r w:rsidR="006C3873" w:rsidRPr="00095A8A">
        <w:rPr>
          <w:rFonts w:ascii="GHEA Grapalat" w:hAnsi="GHEA Grapalat" w:cs="Arial"/>
          <w:sz w:val="20"/>
          <w:szCs w:val="20"/>
          <w:lang w:val="es-ES"/>
        </w:rPr>
        <w:t xml:space="preserve">) </w:t>
      </w:r>
      <w:r w:rsidR="0084249B" w:rsidRPr="00095A8A">
        <w:rPr>
          <w:rFonts w:ascii="GHEA Grapalat" w:hAnsi="GHEA Grapalat" w:cs="Arial"/>
          <w:sz w:val="20"/>
          <w:szCs w:val="20"/>
          <w:lang w:val="es-ES"/>
        </w:rPr>
        <w:t xml:space="preserve"> </w:t>
      </w:r>
      <w:r w:rsidR="00A865F1" w:rsidRPr="00095A8A">
        <w:rPr>
          <w:rFonts w:ascii="GHEA Grapalat" w:hAnsi="GHEA Grapalat" w:cs="Sylfaen"/>
          <w:sz w:val="20"/>
          <w:szCs w:val="20"/>
          <w:lang w:val="es-ES"/>
        </w:rPr>
        <w:t>Ք</w:t>
      </w:r>
      <w:r w:rsidR="00A865F1">
        <w:rPr>
          <w:rFonts w:ascii="GHEA Grapalat" w:hAnsi="GHEA Grapalat" w:cs="Sylfaen"/>
          <w:sz w:val="20"/>
          <w:szCs w:val="20"/>
          <w:lang w:val="hy-AM"/>
        </w:rPr>
        <w:t>Բ</w:t>
      </w:r>
      <w:r w:rsidR="00A865F1" w:rsidRPr="00095A8A">
        <w:rPr>
          <w:rFonts w:ascii="GHEA Grapalat" w:hAnsi="GHEA Grapalat" w:cs="Sylfaen"/>
          <w:sz w:val="20"/>
          <w:szCs w:val="20"/>
          <w:lang w:val="es-ES"/>
        </w:rPr>
        <w:t>Կ-ԳՀԽԾՁԲ-</w:t>
      </w:r>
      <w:r w:rsidR="00A865F1">
        <w:rPr>
          <w:rFonts w:ascii="GHEA Grapalat" w:hAnsi="GHEA Grapalat" w:cs="Sylfaen"/>
          <w:sz w:val="20"/>
          <w:szCs w:val="20"/>
          <w:lang w:val="es-ES"/>
        </w:rPr>
        <w:t>22/18</w:t>
      </w:r>
      <w:r w:rsidR="00A865F1" w:rsidRPr="00095A8A">
        <w:rPr>
          <w:rFonts w:ascii="GHEA Grapalat" w:hAnsi="GHEA Grapalat" w:cs="Sylfaen"/>
          <w:sz w:val="20"/>
          <w:szCs w:val="20"/>
          <w:lang w:val="es-ES"/>
        </w:rPr>
        <w:t xml:space="preserve"> </w:t>
      </w:r>
      <w:r w:rsidR="006C3873" w:rsidRPr="00095A8A">
        <w:rPr>
          <w:rFonts w:ascii="GHEA Grapalat" w:hAnsi="GHEA Grapalat" w:cs="Arial"/>
          <w:sz w:val="20"/>
          <w:szCs w:val="20"/>
          <w:lang w:val="es-ES"/>
        </w:rPr>
        <w:t xml:space="preserve">ծածկագրով </w:t>
      </w:r>
      <w:r w:rsidR="00ED20B3" w:rsidRPr="00095A8A">
        <w:rPr>
          <w:rFonts w:ascii="GHEA Grapalat" w:hAnsi="GHEA Grapalat" w:cs="Sylfaen"/>
          <w:sz w:val="20"/>
          <w:szCs w:val="20"/>
          <w:lang w:val="es-ES"/>
        </w:rPr>
        <w:t>գնանշման հարցման</w:t>
      </w:r>
      <w:r w:rsidR="00ED20B3" w:rsidRPr="007D1779">
        <w:rPr>
          <w:rFonts w:ascii="GHEA Grapalat" w:hAnsi="GHEA Grapalat" w:cs="Sylfaen"/>
          <w:sz w:val="20"/>
          <w:szCs w:val="20"/>
          <w:lang w:val="es-ES"/>
        </w:rPr>
        <w:t xml:space="preserve">ը </w:t>
      </w:r>
      <w:r w:rsidR="006C3873" w:rsidRPr="00095A8A">
        <w:rPr>
          <w:rFonts w:ascii="GHEA Grapalat" w:hAnsi="GHEA Grapalat" w:cs="Arial"/>
          <w:sz w:val="20"/>
          <w:szCs w:val="20"/>
          <w:lang w:val="es-ES"/>
        </w:rPr>
        <w:t>մասնակցելու շրջանակում`</w:t>
      </w:r>
      <w:r w:rsidR="006C3873" w:rsidRPr="00095A8A">
        <w:rPr>
          <w:rFonts w:ascii="GHEA Grapalat" w:hAnsi="GHEA Grapalat" w:cs="Sylfaen"/>
          <w:sz w:val="22"/>
          <w:szCs w:val="22"/>
          <w:lang w:val="es-ES"/>
        </w:rPr>
        <w:t xml:space="preserve">  </w:t>
      </w:r>
    </w:p>
    <w:p w14:paraId="59013E87" w14:textId="006D369C" w:rsidR="006C3873" w:rsidRPr="00095A8A" w:rsidRDefault="006C3873" w:rsidP="0084249B">
      <w:pPr>
        <w:numPr>
          <w:ilvl w:val="0"/>
          <w:numId w:val="18"/>
        </w:numPr>
        <w:tabs>
          <w:tab w:val="left" w:pos="990"/>
        </w:tabs>
        <w:ind w:left="0" w:firstLine="720"/>
        <w:jc w:val="both"/>
        <w:rPr>
          <w:rFonts w:ascii="GHEA Grapalat" w:hAnsi="GHEA Grapalat" w:cs="Arial"/>
          <w:sz w:val="20"/>
          <w:szCs w:val="20"/>
          <w:lang w:val="es-ES"/>
        </w:rPr>
      </w:pPr>
      <w:r w:rsidRPr="00095A8A">
        <w:rPr>
          <w:rFonts w:ascii="GHEA Grapalat" w:hAnsi="GHEA Grapalat" w:cs="Arial"/>
          <w:sz w:val="20"/>
          <w:szCs w:val="20"/>
          <w:lang w:val="es-ES"/>
        </w:rPr>
        <w:t>թույլ չի տվել և (կամ) թույլ չի տալու</w:t>
      </w:r>
      <w:r w:rsidR="00DB3B2E" w:rsidRPr="00095A8A">
        <w:rPr>
          <w:rFonts w:ascii="GHEA Grapalat" w:hAnsi="GHEA Grapalat" w:cs="Arial"/>
          <w:sz w:val="20"/>
          <w:szCs w:val="20"/>
          <w:lang w:val="hy-AM"/>
        </w:rPr>
        <w:t xml:space="preserve"> անբարեխիղճ մրցակցություն, </w:t>
      </w:r>
      <w:r w:rsidRPr="00095A8A">
        <w:rPr>
          <w:rFonts w:ascii="GHEA Grapalat" w:hAnsi="GHEA Grapalat" w:cs="Arial"/>
          <w:sz w:val="20"/>
          <w:szCs w:val="20"/>
          <w:lang w:val="es-ES"/>
        </w:rPr>
        <w:t>գերիշխող դիրքի չարաշահում և հակամրցակցային համաձայնություն,</w:t>
      </w:r>
    </w:p>
    <w:p w14:paraId="1FC8ACDE" w14:textId="77777777" w:rsidR="006C3873" w:rsidRPr="00095A8A" w:rsidRDefault="006C3873" w:rsidP="0084249B">
      <w:pPr>
        <w:numPr>
          <w:ilvl w:val="0"/>
          <w:numId w:val="18"/>
        </w:numPr>
        <w:tabs>
          <w:tab w:val="left" w:pos="990"/>
        </w:tabs>
        <w:ind w:left="0" w:firstLine="720"/>
        <w:jc w:val="both"/>
        <w:rPr>
          <w:rFonts w:ascii="GHEA Grapalat" w:hAnsi="GHEA Grapalat"/>
          <w:sz w:val="22"/>
          <w:szCs w:val="22"/>
          <w:lang w:val="es-ES"/>
        </w:rPr>
      </w:pPr>
      <w:r w:rsidRPr="00095A8A">
        <w:rPr>
          <w:rFonts w:ascii="GHEA Grapalat" w:hAnsi="GHEA Grapalat" w:cs="Arial"/>
          <w:sz w:val="20"/>
          <w:szCs w:val="20"/>
          <w:lang w:val="es-ES"/>
        </w:rPr>
        <w:t>բացակայում է հրավերով սահմանված`</w:t>
      </w:r>
      <w:r w:rsidRPr="00095A8A">
        <w:rPr>
          <w:rFonts w:ascii="GHEA Grapalat" w:hAnsi="GHEA Grapalat"/>
          <w:sz w:val="22"/>
          <w:szCs w:val="22"/>
          <w:lang w:val="es-ES"/>
        </w:rPr>
        <w:t xml:space="preserve"> </w:t>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t xml:space="preserve">                   </w:t>
      </w:r>
      <w:r w:rsidR="00975F7E" w:rsidRPr="00095A8A">
        <w:rPr>
          <w:rFonts w:ascii="GHEA Grapalat" w:hAnsi="GHEA Grapalat"/>
          <w:sz w:val="22"/>
          <w:szCs w:val="22"/>
          <w:u w:val="single"/>
          <w:lang w:val="es-ES"/>
        </w:rPr>
        <w:tab/>
      </w:r>
      <w:r w:rsidR="00975F7E" w:rsidRPr="00095A8A">
        <w:rPr>
          <w:rFonts w:ascii="GHEA Grapalat" w:hAnsi="GHEA Grapalat"/>
          <w:sz w:val="22"/>
          <w:szCs w:val="22"/>
          <w:u w:val="single"/>
          <w:lang w:val="es-ES"/>
        </w:rPr>
        <w:tab/>
      </w:r>
      <w:r w:rsidRPr="00095A8A">
        <w:rPr>
          <w:rFonts w:ascii="GHEA Grapalat" w:hAnsi="GHEA Grapalat" w:cs="Arial"/>
          <w:sz w:val="20"/>
          <w:szCs w:val="20"/>
          <w:lang w:val="es-ES"/>
        </w:rPr>
        <w:t>-ին</w:t>
      </w:r>
      <w:r w:rsidRPr="00095A8A">
        <w:rPr>
          <w:rFonts w:ascii="GHEA Grapalat" w:hAnsi="GHEA Grapalat"/>
          <w:sz w:val="22"/>
          <w:szCs w:val="22"/>
          <w:lang w:val="es-ES"/>
        </w:rPr>
        <w:t xml:space="preserve"> </w:t>
      </w:r>
    </w:p>
    <w:p w14:paraId="709C82BC" w14:textId="77777777" w:rsidR="006C3873" w:rsidRPr="00095A8A" w:rsidRDefault="006C3873" w:rsidP="0084249B">
      <w:pPr>
        <w:tabs>
          <w:tab w:val="left" w:pos="990"/>
        </w:tabs>
        <w:jc w:val="both"/>
        <w:rPr>
          <w:rFonts w:ascii="GHEA Grapalat" w:hAnsi="GHEA Grapalat" w:cs="Arial"/>
          <w:vertAlign w:val="superscript"/>
          <w:lang w:val="hy-AM"/>
        </w:rPr>
      </w:pPr>
      <w:r w:rsidRPr="00095A8A">
        <w:rPr>
          <w:rFonts w:ascii="GHEA Grapalat" w:hAnsi="GHEA Grapalat"/>
          <w:vertAlign w:val="superscript"/>
          <w:lang w:val="es-ES"/>
        </w:rPr>
        <w:t xml:space="preserve"> </w:t>
      </w:r>
      <w:r w:rsidRPr="00095A8A">
        <w:rPr>
          <w:rFonts w:ascii="GHEA Grapalat" w:hAnsi="GHEA Grapalat"/>
          <w:vertAlign w:val="superscript"/>
          <w:lang w:val="es-ES"/>
        </w:rPr>
        <w:tab/>
      </w:r>
      <w:r w:rsidRPr="00095A8A">
        <w:rPr>
          <w:rFonts w:ascii="GHEA Grapalat" w:hAnsi="GHEA Grapalat"/>
          <w:vertAlign w:val="superscript"/>
          <w:lang w:val="es-ES"/>
        </w:rPr>
        <w:tab/>
      </w:r>
      <w:r w:rsidRPr="00095A8A">
        <w:rPr>
          <w:rFonts w:ascii="GHEA Grapalat" w:hAnsi="GHEA Grapalat"/>
          <w:vertAlign w:val="superscript"/>
          <w:lang w:val="es-ES"/>
        </w:rPr>
        <w:tab/>
      </w:r>
      <w:r w:rsidRPr="00095A8A">
        <w:rPr>
          <w:rFonts w:ascii="GHEA Grapalat" w:hAnsi="GHEA Grapalat"/>
          <w:vertAlign w:val="superscript"/>
          <w:lang w:val="es-ES"/>
        </w:rPr>
        <w:tab/>
      </w:r>
      <w:r w:rsidRPr="00095A8A">
        <w:rPr>
          <w:rFonts w:ascii="GHEA Grapalat" w:hAnsi="GHEA Grapalat"/>
          <w:vertAlign w:val="superscript"/>
          <w:lang w:val="es-ES"/>
        </w:rPr>
        <w:tab/>
      </w:r>
      <w:r w:rsidRPr="00095A8A">
        <w:rPr>
          <w:rFonts w:ascii="GHEA Grapalat" w:hAnsi="GHEA Grapalat"/>
          <w:vertAlign w:val="superscript"/>
          <w:lang w:val="es-ES"/>
        </w:rPr>
        <w:tab/>
      </w:r>
      <w:r w:rsidRPr="00095A8A">
        <w:rPr>
          <w:rFonts w:ascii="GHEA Grapalat" w:hAnsi="GHEA Grapalat"/>
          <w:vertAlign w:val="superscript"/>
          <w:lang w:val="es-ES"/>
        </w:rPr>
        <w:tab/>
      </w:r>
      <w:r w:rsidRPr="00095A8A">
        <w:rPr>
          <w:rFonts w:ascii="GHEA Grapalat" w:hAnsi="GHEA Grapalat"/>
          <w:vertAlign w:val="superscript"/>
          <w:lang w:val="es-ES"/>
        </w:rPr>
        <w:tab/>
      </w:r>
      <w:r w:rsidRPr="00095A8A">
        <w:rPr>
          <w:rFonts w:ascii="GHEA Grapalat" w:hAnsi="GHEA Grapalat"/>
          <w:vertAlign w:val="superscript"/>
          <w:lang w:val="es-ES"/>
        </w:rPr>
        <w:tab/>
      </w:r>
      <w:r w:rsidRPr="00095A8A">
        <w:rPr>
          <w:rFonts w:ascii="GHEA Grapalat" w:hAnsi="GHEA Grapalat"/>
          <w:vertAlign w:val="superscript"/>
          <w:lang w:val="es-ES"/>
        </w:rPr>
        <w:tab/>
        <w:t xml:space="preserve">      </w:t>
      </w:r>
      <w:r w:rsidRPr="00095A8A">
        <w:rPr>
          <w:rFonts w:ascii="GHEA Grapalat" w:hAnsi="GHEA Grapalat" w:cs="Sylfaen"/>
          <w:vertAlign w:val="superscript"/>
          <w:lang w:val="hy-AM"/>
        </w:rPr>
        <w:t>մասնակցի</w:t>
      </w:r>
      <w:r w:rsidRPr="00095A8A">
        <w:rPr>
          <w:rFonts w:ascii="GHEA Grapalat" w:hAnsi="GHEA Grapalat" w:cs="Arial"/>
          <w:vertAlign w:val="superscript"/>
          <w:lang w:val="hy-AM"/>
        </w:rPr>
        <w:t xml:space="preserve"> </w:t>
      </w:r>
      <w:r w:rsidRPr="00095A8A">
        <w:rPr>
          <w:rFonts w:ascii="GHEA Grapalat" w:hAnsi="GHEA Grapalat" w:cs="Sylfaen"/>
          <w:vertAlign w:val="superscript"/>
          <w:lang w:val="hy-AM"/>
        </w:rPr>
        <w:t>անվանումը</w:t>
      </w:r>
      <w:r w:rsidRPr="00095A8A">
        <w:rPr>
          <w:rFonts w:ascii="GHEA Grapalat" w:hAnsi="GHEA Grapalat" w:cs="Arial"/>
          <w:vertAlign w:val="superscript"/>
          <w:lang w:val="hy-AM"/>
        </w:rPr>
        <w:t xml:space="preserve"> </w:t>
      </w:r>
    </w:p>
    <w:p w14:paraId="3F504814" w14:textId="77777777" w:rsidR="006C3873" w:rsidRPr="00095A8A" w:rsidRDefault="006C3873" w:rsidP="00975F7E">
      <w:pPr>
        <w:jc w:val="both"/>
        <w:rPr>
          <w:rFonts w:ascii="GHEA Grapalat" w:hAnsi="GHEA Grapalat"/>
          <w:sz w:val="22"/>
          <w:szCs w:val="22"/>
          <w:u w:val="single"/>
          <w:lang w:val="es-ES"/>
        </w:rPr>
      </w:pPr>
      <w:r w:rsidRPr="00095A8A">
        <w:rPr>
          <w:rFonts w:ascii="GHEA Grapalat" w:hAnsi="GHEA Grapalat" w:cs="Arial"/>
          <w:sz w:val="20"/>
          <w:szCs w:val="20"/>
          <w:lang w:val="es-ES"/>
        </w:rPr>
        <w:t>փոխկապակցված անձանց և (կամ)</w:t>
      </w:r>
      <w:r w:rsidRPr="00095A8A">
        <w:rPr>
          <w:rFonts w:ascii="GHEA Grapalat" w:hAnsi="GHEA Grapalat"/>
          <w:sz w:val="22"/>
          <w:szCs w:val="22"/>
          <w:lang w:val="es-ES"/>
        </w:rPr>
        <w:t xml:space="preserve"> </w:t>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t xml:space="preserve">    </w:t>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t xml:space="preserve">                    </w:t>
      </w:r>
      <w:r w:rsidRPr="00095A8A">
        <w:rPr>
          <w:rFonts w:ascii="GHEA Grapalat" w:hAnsi="GHEA Grapalat" w:cs="Arial"/>
          <w:sz w:val="20"/>
          <w:szCs w:val="20"/>
          <w:lang w:val="es-ES"/>
        </w:rPr>
        <w:t>-ի</w:t>
      </w:r>
      <w:r w:rsidRPr="00095A8A">
        <w:rPr>
          <w:rFonts w:ascii="GHEA Grapalat" w:hAnsi="GHEA Grapalat"/>
          <w:sz w:val="22"/>
          <w:szCs w:val="22"/>
          <w:u w:val="single"/>
          <w:lang w:val="es-ES"/>
        </w:rPr>
        <w:t xml:space="preserve">  </w:t>
      </w:r>
    </w:p>
    <w:p w14:paraId="05EA02C2" w14:textId="77777777" w:rsidR="006C3873" w:rsidRPr="00095A8A" w:rsidRDefault="006C3873" w:rsidP="00975F7E">
      <w:pPr>
        <w:jc w:val="both"/>
        <w:rPr>
          <w:rFonts w:ascii="GHEA Grapalat" w:hAnsi="GHEA Grapalat"/>
          <w:sz w:val="22"/>
          <w:szCs w:val="22"/>
          <w:u w:val="single"/>
          <w:lang w:val="es-ES"/>
        </w:rPr>
      </w:pP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hy-AM"/>
        </w:rPr>
        <w:t>մասնակցի</w:t>
      </w:r>
      <w:r w:rsidRPr="00095A8A">
        <w:rPr>
          <w:rFonts w:ascii="GHEA Grapalat" w:hAnsi="GHEA Grapalat" w:cs="Arial"/>
          <w:vertAlign w:val="superscript"/>
          <w:lang w:val="hy-AM"/>
        </w:rPr>
        <w:t xml:space="preserve"> </w:t>
      </w:r>
      <w:r w:rsidRPr="00095A8A">
        <w:rPr>
          <w:rFonts w:ascii="GHEA Grapalat" w:hAnsi="GHEA Grapalat" w:cs="Sylfaen"/>
          <w:vertAlign w:val="superscript"/>
          <w:lang w:val="hy-AM"/>
        </w:rPr>
        <w:t>անվանումը</w:t>
      </w:r>
    </w:p>
    <w:p w14:paraId="7D7877A2" w14:textId="77777777" w:rsidR="006C3873" w:rsidRPr="00095A8A" w:rsidRDefault="006C3873" w:rsidP="00975F7E">
      <w:pPr>
        <w:jc w:val="both"/>
        <w:rPr>
          <w:rFonts w:ascii="GHEA Grapalat" w:hAnsi="GHEA Grapalat"/>
          <w:sz w:val="22"/>
          <w:szCs w:val="22"/>
          <w:u w:val="single"/>
          <w:lang w:val="es-ES"/>
        </w:rPr>
      </w:pPr>
      <w:r w:rsidRPr="00095A8A">
        <w:rPr>
          <w:rFonts w:ascii="GHEA Grapalat" w:hAnsi="GHEA Grapalat" w:cs="Arial"/>
          <w:sz w:val="20"/>
          <w:szCs w:val="20"/>
          <w:lang w:val="es-ES"/>
        </w:rPr>
        <w:t>կողմից հիմնադրված կամ ավելի քան հիսուն տոկոս</w:t>
      </w:r>
      <w:r w:rsidRPr="00095A8A">
        <w:rPr>
          <w:rFonts w:ascii="GHEA Grapalat" w:hAnsi="GHEA Grapalat"/>
          <w:sz w:val="22"/>
          <w:szCs w:val="22"/>
          <w:lang w:val="es-ES"/>
        </w:rPr>
        <w:t xml:space="preserve"> </w:t>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t xml:space="preserve">   </w:t>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t xml:space="preserve">                   </w:t>
      </w:r>
      <w:r w:rsidRPr="00095A8A">
        <w:rPr>
          <w:rFonts w:ascii="GHEA Grapalat" w:hAnsi="GHEA Grapalat" w:cs="Arial"/>
          <w:sz w:val="20"/>
          <w:szCs w:val="20"/>
          <w:lang w:val="es-ES"/>
        </w:rPr>
        <w:t>-ին</w:t>
      </w:r>
    </w:p>
    <w:p w14:paraId="119273AC" w14:textId="77777777" w:rsidR="006C3873" w:rsidRPr="00095A8A" w:rsidRDefault="006C3873" w:rsidP="00975F7E">
      <w:pPr>
        <w:jc w:val="both"/>
        <w:rPr>
          <w:rFonts w:ascii="GHEA Grapalat" w:hAnsi="GHEA Grapalat"/>
          <w:sz w:val="22"/>
          <w:szCs w:val="22"/>
          <w:lang w:val="es-ES"/>
        </w:rPr>
      </w:pPr>
      <w:r w:rsidRPr="00095A8A">
        <w:rPr>
          <w:rFonts w:ascii="GHEA Grapalat" w:hAnsi="GHEA Grapalat" w:cs="Sylfaen"/>
          <w:vertAlign w:val="superscript"/>
          <w:lang w:val="es-ES"/>
        </w:rPr>
        <w:lastRenderedPageBreak/>
        <w:t xml:space="preserve">                                                                     </w:t>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es-ES"/>
        </w:rPr>
        <w:tab/>
      </w:r>
      <w:r w:rsidRPr="00095A8A">
        <w:rPr>
          <w:rFonts w:ascii="GHEA Grapalat" w:hAnsi="GHEA Grapalat" w:cs="Sylfaen"/>
          <w:vertAlign w:val="superscript"/>
          <w:lang w:val="hy-AM"/>
        </w:rPr>
        <w:t>մասնակցի</w:t>
      </w:r>
      <w:r w:rsidRPr="00095A8A">
        <w:rPr>
          <w:rFonts w:ascii="GHEA Grapalat" w:hAnsi="GHEA Grapalat" w:cs="Arial"/>
          <w:vertAlign w:val="superscript"/>
          <w:lang w:val="hy-AM"/>
        </w:rPr>
        <w:t xml:space="preserve"> </w:t>
      </w:r>
      <w:r w:rsidRPr="00095A8A">
        <w:rPr>
          <w:rFonts w:ascii="GHEA Grapalat" w:hAnsi="GHEA Grapalat" w:cs="Sylfaen"/>
          <w:vertAlign w:val="superscript"/>
          <w:lang w:val="hy-AM"/>
        </w:rPr>
        <w:t>անվանումը</w:t>
      </w:r>
    </w:p>
    <w:p w14:paraId="3A6C3DAA" w14:textId="77777777" w:rsidR="00821851" w:rsidRPr="00095A8A" w:rsidRDefault="006C3873" w:rsidP="00821851">
      <w:pPr>
        <w:jc w:val="both"/>
        <w:rPr>
          <w:rFonts w:ascii="GHEA Grapalat" w:hAnsi="GHEA Grapalat" w:cs="Arial"/>
          <w:sz w:val="20"/>
          <w:szCs w:val="20"/>
          <w:lang w:val="es-ES"/>
        </w:rPr>
      </w:pPr>
      <w:r w:rsidRPr="00095A8A">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374AEE74" w14:textId="77777777" w:rsidR="00BD22A3" w:rsidRPr="00095A8A" w:rsidRDefault="00821851" w:rsidP="00821851">
      <w:pPr>
        <w:jc w:val="both"/>
        <w:rPr>
          <w:rFonts w:ascii="GHEA Grapalat" w:hAnsi="GHEA Grapalat" w:cs="Arial"/>
          <w:sz w:val="20"/>
          <w:szCs w:val="20"/>
          <w:lang w:val="es-ES"/>
        </w:rPr>
      </w:pPr>
      <w:r w:rsidRPr="00095A8A">
        <w:rPr>
          <w:rFonts w:ascii="GHEA Grapalat" w:hAnsi="GHEA Grapalat" w:cs="Arial"/>
          <w:sz w:val="20"/>
          <w:szCs w:val="20"/>
          <w:lang w:val="es-ES"/>
        </w:rPr>
        <w:tab/>
      </w:r>
    </w:p>
    <w:p w14:paraId="658674BA" w14:textId="4D259ED3" w:rsidR="00821851" w:rsidRPr="00095A8A" w:rsidRDefault="00821851" w:rsidP="00821851">
      <w:pPr>
        <w:jc w:val="both"/>
        <w:rPr>
          <w:rFonts w:ascii="GHEA Grapalat" w:hAnsi="GHEA Grapalat" w:cs="Arial"/>
          <w:sz w:val="20"/>
          <w:szCs w:val="20"/>
          <w:lang w:val="es-ES"/>
        </w:rPr>
      </w:pPr>
      <w:r w:rsidRPr="00095A8A">
        <w:rPr>
          <w:rFonts w:ascii="GHEA Grapalat" w:hAnsi="GHEA Grapalat" w:cs="Arial"/>
          <w:sz w:val="20"/>
          <w:szCs w:val="20"/>
          <w:lang w:val="es-ES"/>
        </w:rPr>
        <w:t>Ս</w:t>
      </w:r>
      <w:r w:rsidR="006C3873" w:rsidRPr="00095A8A">
        <w:rPr>
          <w:rFonts w:ascii="GHEA Grapalat" w:hAnsi="GHEA Grapalat" w:cs="Arial"/>
          <w:sz w:val="20"/>
          <w:szCs w:val="20"/>
          <w:lang w:val="es-ES"/>
        </w:rPr>
        <w:t xml:space="preserve">տորև ներկայացնում </w:t>
      </w:r>
      <w:r w:rsidR="00E21520" w:rsidRPr="00095A8A">
        <w:rPr>
          <w:rFonts w:ascii="GHEA Grapalat" w:hAnsi="GHEA Grapalat" w:cs="Arial"/>
          <w:sz w:val="20"/>
          <w:szCs w:val="20"/>
          <w:lang w:val="hy-AM"/>
        </w:rPr>
        <w:t xml:space="preserve"> </w:t>
      </w:r>
      <w:r w:rsidRPr="00095A8A">
        <w:rPr>
          <w:rFonts w:ascii="GHEA Grapalat" w:hAnsi="GHEA Grapalat" w:cs="Arial"/>
          <w:sz w:val="20"/>
          <w:szCs w:val="20"/>
          <w:lang w:val="hy-AM"/>
        </w:rPr>
        <w:t>է</w:t>
      </w:r>
      <w:r w:rsidRPr="00095A8A">
        <w:rPr>
          <w:rFonts w:ascii="GHEA Grapalat" w:hAnsi="GHEA Grapalat"/>
          <w:sz w:val="22"/>
          <w:szCs w:val="22"/>
          <w:u w:val="single"/>
          <w:lang w:val="es-ES"/>
        </w:rPr>
        <w:tab/>
        <w:t xml:space="preserve">                   </w:t>
      </w:r>
      <w:r w:rsidRPr="00095A8A">
        <w:rPr>
          <w:rFonts w:ascii="GHEA Grapalat" w:hAnsi="GHEA Grapalat"/>
          <w:sz w:val="22"/>
          <w:szCs w:val="22"/>
          <w:u w:val="single"/>
          <w:lang w:val="es-ES"/>
        </w:rPr>
        <w:tab/>
      </w:r>
      <w:r w:rsidRPr="00095A8A">
        <w:rPr>
          <w:rFonts w:ascii="GHEA Grapalat" w:hAnsi="GHEA Grapalat"/>
          <w:sz w:val="22"/>
          <w:szCs w:val="22"/>
          <w:u w:val="single"/>
          <w:lang w:val="es-ES"/>
        </w:rPr>
        <w:tab/>
      </w:r>
      <w:r w:rsidRPr="00095A8A">
        <w:rPr>
          <w:rFonts w:ascii="GHEA Grapalat" w:hAnsi="GHEA Grapalat" w:cs="Arial"/>
          <w:sz w:val="20"/>
          <w:szCs w:val="20"/>
          <w:lang w:val="es-ES"/>
        </w:rPr>
        <w:t>-ի</w:t>
      </w:r>
      <w:r w:rsidRPr="00095A8A">
        <w:rPr>
          <w:rFonts w:ascii="GHEA Grapalat" w:hAnsi="GHEA Grapalat"/>
          <w:sz w:val="22"/>
          <w:szCs w:val="22"/>
          <w:lang w:val="es-ES"/>
        </w:rPr>
        <w:t xml:space="preserve"> </w:t>
      </w:r>
      <w:r w:rsidRPr="00095A8A">
        <w:rPr>
          <w:rFonts w:ascii="GHEA Grapalat" w:hAnsi="GHEA Grapalat" w:cs="Arial"/>
          <w:sz w:val="20"/>
          <w:szCs w:val="20"/>
          <w:lang w:val="es-ES"/>
        </w:rPr>
        <w:t>իրական շահառուների վերաբերյալ</w:t>
      </w:r>
    </w:p>
    <w:p w14:paraId="7238F8D5" w14:textId="77777777" w:rsidR="00821851" w:rsidRPr="00095A8A" w:rsidRDefault="00821851" w:rsidP="00821851">
      <w:pPr>
        <w:jc w:val="both"/>
        <w:rPr>
          <w:rFonts w:ascii="GHEA Grapalat" w:hAnsi="GHEA Grapalat" w:cs="Arial"/>
          <w:vertAlign w:val="superscript"/>
          <w:lang w:val="hy-AM"/>
        </w:rPr>
      </w:pPr>
      <w:r w:rsidRPr="00095A8A">
        <w:rPr>
          <w:rFonts w:ascii="GHEA Grapalat" w:hAnsi="GHEA Grapalat"/>
          <w:vertAlign w:val="superscript"/>
          <w:lang w:val="es-ES"/>
        </w:rPr>
        <w:t xml:space="preserve"> </w:t>
      </w:r>
      <w:r w:rsidRPr="00095A8A">
        <w:rPr>
          <w:rFonts w:ascii="GHEA Grapalat" w:hAnsi="GHEA Grapalat"/>
          <w:vertAlign w:val="superscript"/>
          <w:lang w:val="hy-AM"/>
        </w:rPr>
        <w:t xml:space="preserve">                                                                          </w:t>
      </w:r>
      <w:r w:rsidRPr="00095A8A">
        <w:rPr>
          <w:rFonts w:ascii="GHEA Grapalat" w:hAnsi="GHEA Grapalat"/>
          <w:vertAlign w:val="superscript"/>
          <w:lang w:val="es-ES"/>
        </w:rPr>
        <w:t xml:space="preserve">      </w:t>
      </w:r>
      <w:r w:rsidRPr="00095A8A">
        <w:rPr>
          <w:rFonts w:ascii="GHEA Grapalat" w:hAnsi="GHEA Grapalat" w:cs="Sylfaen"/>
          <w:vertAlign w:val="superscript"/>
          <w:lang w:val="hy-AM"/>
        </w:rPr>
        <w:t>մասնակցի</w:t>
      </w:r>
      <w:r w:rsidRPr="00095A8A">
        <w:rPr>
          <w:rFonts w:ascii="GHEA Grapalat" w:hAnsi="GHEA Grapalat" w:cs="Arial"/>
          <w:vertAlign w:val="superscript"/>
          <w:lang w:val="hy-AM"/>
        </w:rPr>
        <w:t xml:space="preserve"> </w:t>
      </w:r>
      <w:r w:rsidRPr="00095A8A">
        <w:rPr>
          <w:rFonts w:ascii="GHEA Grapalat" w:hAnsi="GHEA Grapalat" w:cs="Sylfaen"/>
          <w:vertAlign w:val="superscript"/>
          <w:lang w:val="hy-AM"/>
        </w:rPr>
        <w:t>անվանումը</w:t>
      </w:r>
      <w:r w:rsidRPr="00095A8A">
        <w:rPr>
          <w:rFonts w:ascii="GHEA Grapalat" w:hAnsi="GHEA Grapalat" w:cs="Arial"/>
          <w:vertAlign w:val="superscript"/>
          <w:lang w:val="hy-AM"/>
        </w:rPr>
        <w:t xml:space="preserve"> </w:t>
      </w:r>
    </w:p>
    <w:p w14:paraId="0EAEE77D" w14:textId="77777777" w:rsidR="00E21520" w:rsidRPr="00095A8A" w:rsidRDefault="00E21520" w:rsidP="00821851">
      <w:pPr>
        <w:jc w:val="both"/>
        <w:rPr>
          <w:rFonts w:ascii="GHEA Grapalat" w:hAnsi="GHEA Grapalat"/>
          <w:sz w:val="22"/>
          <w:szCs w:val="22"/>
          <w:lang w:val="hy-AM"/>
        </w:rPr>
      </w:pPr>
    </w:p>
    <w:p w14:paraId="66F34D4C" w14:textId="77777777" w:rsidR="00E21520" w:rsidRPr="00095A8A" w:rsidRDefault="00E21520" w:rsidP="00E21520">
      <w:pPr>
        <w:jc w:val="both"/>
        <w:rPr>
          <w:rFonts w:ascii="GHEA Grapalat" w:hAnsi="GHEA Grapalat" w:cs="Arial"/>
          <w:sz w:val="18"/>
          <w:szCs w:val="18"/>
          <w:vertAlign w:val="superscript"/>
          <w:lang w:val="es-ES"/>
        </w:rPr>
      </w:pPr>
      <w:r w:rsidRPr="00095A8A">
        <w:rPr>
          <w:rFonts w:ascii="GHEA Grapalat" w:hAnsi="GHEA Grapalat" w:cs="Arial"/>
          <w:sz w:val="20"/>
          <w:szCs w:val="20"/>
          <w:lang w:val="es-ES"/>
        </w:rPr>
        <w:t>տեղեկություններ պարունակող կայքէջի հղումը՝ ----</w:t>
      </w:r>
      <w:r w:rsidRPr="00095A8A">
        <w:rPr>
          <w:rFonts w:ascii="GHEA Grapalat" w:hAnsi="GHEA Grapalat" w:cs="Arial"/>
          <w:sz w:val="20"/>
          <w:szCs w:val="20"/>
          <w:lang w:val="hy-AM"/>
        </w:rPr>
        <w:t>-------------------</w:t>
      </w:r>
      <w:r w:rsidRPr="00095A8A">
        <w:rPr>
          <w:rFonts w:ascii="GHEA Grapalat" w:hAnsi="GHEA Grapalat" w:cs="Arial"/>
          <w:sz w:val="20"/>
          <w:szCs w:val="20"/>
          <w:lang w:val="es-ES"/>
        </w:rPr>
        <w:t>-----------------------------</w:t>
      </w:r>
      <w:r w:rsidRPr="00095A8A">
        <w:rPr>
          <w:rFonts w:cs="Arial"/>
          <w:sz w:val="18"/>
          <w:szCs w:val="18"/>
          <w:lang w:val="hy-AM"/>
        </w:rPr>
        <w:t>**</w:t>
      </w:r>
      <w:r w:rsidRPr="00095A8A">
        <w:rPr>
          <w:rFonts w:ascii="GHEA Grapalat" w:hAnsi="GHEA Grapalat" w:cs="Arial"/>
          <w:sz w:val="18"/>
          <w:szCs w:val="18"/>
          <w:vertAlign w:val="superscript"/>
          <w:lang w:val="es-ES"/>
        </w:rPr>
        <w:t xml:space="preserve"> </w:t>
      </w:r>
    </w:p>
    <w:p w14:paraId="1EE940DE" w14:textId="77777777" w:rsidR="00B2572B" w:rsidRPr="00095A8A" w:rsidRDefault="006C3873" w:rsidP="00EF3662">
      <w:pPr>
        <w:jc w:val="both"/>
        <w:rPr>
          <w:rFonts w:ascii="GHEA Grapalat" w:hAnsi="GHEA Grapalat"/>
          <w:sz w:val="20"/>
          <w:lang w:val="es-ES"/>
        </w:rPr>
      </w:pPr>
      <w:r w:rsidRPr="00095A8A">
        <w:rPr>
          <w:rFonts w:ascii="GHEA Grapalat" w:hAnsi="GHEA Grapalat" w:cs="Arial"/>
          <w:sz w:val="20"/>
          <w:szCs w:val="20"/>
          <w:lang w:val="es-ES"/>
        </w:rPr>
        <w:t xml:space="preserve"> </w:t>
      </w:r>
    </w:p>
    <w:p w14:paraId="756A3978" w14:textId="77777777" w:rsidR="00B2572B" w:rsidRPr="00095A8A" w:rsidRDefault="00B2572B" w:rsidP="00EF3662">
      <w:pPr>
        <w:jc w:val="both"/>
        <w:rPr>
          <w:rFonts w:ascii="GHEA Grapalat" w:hAnsi="GHEA Grapalat" w:cs="Arial"/>
          <w:sz w:val="20"/>
          <w:vertAlign w:val="superscript"/>
          <w:lang w:val="es-ES"/>
        </w:rPr>
      </w:pPr>
      <w:r w:rsidRPr="00095A8A">
        <w:rPr>
          <w:rFonts w:ascii="GHEA Grapalat" w:hAnsi="GHEA Grapalat"/>
          <w:sz w:val="20"/>
          <w:lang w:val="es-ES"/>
        </w:rPr>
        <w:t xml:space="preserve">   </w:t>
      </w:r>
      <w:r w:rsidRPr="00095A8A">
        <w:rPr>
          <w:rFonts w:ascii="GHEA Grapalat" w:hAnsi="GHEA Grapalat"/>
          <w:sz w:val="20"/>
          <w:lang w:val="hy-AM"/>
        </w:rPr>
        <w:t xml:space="preserve">___________________________________________________ </w:t>
      </w:r>
      <w:r w:rsidRPr="00095A8A">
        <w:rPr>
          <w:rFonts w:ascii="GHEA Grapalat" w:hAnsi="GHEA Grapalat"/>
          <w:sz w:val="20"/>
          <w:lang w:val="hy-AM"/>
        </w:rPr>
        <w:tab/>
        <w:t xml:space="preserve">                _____________</w:t>
      </w:r>
      <w:r w:rsidRPr="00095A8A">
        <w:rPr>
          <w:rFonts w:ascii="GHEA Grapalat" w:hAnsi="GHEA Grapalat"/>
          <w:sz w:val="20"/>
          <w:u w:val="single"/>
          <w:lang w:val="es-ES"/>
        </w:rPr>
        <w:tab/>
      </w:r>
      <w:r w:rsidRPr="00095A8A">
        <w:rPr>
          <w:rFonts w:ascii="GHEA Grapalat" w:hAnsi="GHEA Grapalat"/>
          <w:sz w:val="20"/>
          <w:u w:val="single"/>
          <w:lang w:val="es-ES"/>
        </w:rPr>
        <w:tab/>
      </w:r>
      <w:r w:rsidRPr="00095A8A">
        <w:rPr>
          <w:rFonts w:ascii="GHEA Grapalat" w:hAnsi="GHEA Grapalat"/>
          <w:sz w:val="20"/>
          <w:lang w:val="es-ES"/>
        </w:rPr>
        <w:tab/>
      </w:r>
      <w:r w:rsidRPr="00095A8A">
        <w:rPr>
          <w:rFonts w:ascii="GHEA Grapalat" w:hAnsi="GHEA Grapalat"/>
          <w:sz w:val="20"/>
          <w:lang w:val="es-ES"/>
        </w:rPr>
        <w:tab/>
      </w:r>
      <w:r w:rsidRPr="00095A8A">
        <w:rPr>
          <w:rFonts w:ascii="GHEA Grapalat" w:hAnsi="GHEA Grapalat"/>
          <w:sz w:val="20"/>
          <w:lang w:val="hy-AM"/>
        </w:rPr>
        <w:t xml:space="preserve"> </w:t>
      </w:r>
      <w:r w:rsidRPr="00095A8A">
        <w:rPr>
          <w:rFonts w:ascii="GHEA Grapalat" w:hAnsi="GHEA Grapalat" w:cs="Sylfaen"/>
          <w:sz w:val="20"/>
          <w:vertAlign w:val="superscript"/>
          <w:lang w:val="hy-AM"/>
        </w:rPr>
        <w:t>Մասնակցի</w:t>
      </w:r>
      <w:r w:rsidRPr="00095A8A">
        <w:rPr>
          <w:rFonts w:ascii="GHEA Grapalat" w:hAnsi="GHEA Grapalat" w:cs="Arial"/>
          <w:sz w:val="20"/>
          <w:vertAlign w:val="superscript"/>
          <w:lang w:val="hy-AM"/>
        </w:rPr>
        <w:t xml:space="preserve"> </w:t>
      </w:r>
      <w:r w:rsidRPr="00095A8A">
        <w:rPr>
          <w:rFonts w:ascii="GHEA Grapalat" w:hAnsi="GHEA Grapalat" w:cs="Sylfaen"/>
          <w:sz w:val="20"/>
          <w:vertAlign w:val="superscript"/>
          <w:lang w:val="hy-AM"/>
        </w:rPr>
        <w:t>անվանումը</w:t>
      </w:r>
      <w:r w:rsidRPr="00095A8A">
        <w:rPr>
          <w:rFonts w:ascii="GHEA Grapalat" w:hAnsi="GHEA Grapalat" w:cs="Arial"/>
          <w:sz w:val="20"/>
          <w:vertAlign w:val="superscript"/>
          <w:lang w:val="hy-AM"/>
        </w:rPr>
        <w:t xml:space="preserve"> </w:t>
      </w:r>
      <w:r w:rsidRPr="00095A8A">
        <w:rPr>
          <w:rFonts w:ascii="GHEA Grapalat" w:hAnsi="GHEA Grapalat"/>
          <w:sz w:val="20"/>
          <w:vertAlign w:val="superscript"/>
          <w:lang w:val="hy-AM"/>
        </w:rPr>
        <w:t xml:space="preserve"> (</w:t>
      </w:r>
      <w:r w:rsidRPr="00095A8A">
        <w:rPr>
          <w:rFonts w:ascii="GHEA Grapalat" w:hAnsi="GHEA Grapalat" w:cs="Sylfaen"/>
          <w:sz w:val="20"/>
          <w:vertAlign w:val="superscript"/>
          <w:lang w:val="hy-AM"/>
        </w:rPr>
        <w:t>ղեկավարի</w:t>
      </w:r>
      <w:r w:rsidRPr="00095A8A">
        <w:rPr>
          <w:rFonts w:ascii="GHEA Grapalat" w:hAnsi="GHEA Grapalat" w:cs="Arial"/>
          <w:sz w:val="20"/>
          <w:vertAlign w:val="superscript"/>
          <w:lang w:val="hy-AM"/>
        </w:rPr>
        <w:t xml:space="preserve"> </w:t>
      </w:r>
      <w:r w:rsidRPr="00095A8A">
        <w:rPr>
          <w:rFonts w:ascii="GHEA Grapalat" w:hAnsi="GHEA Grapalat" w:cs="Sylfaen"/>
          <w:sz w:val="20"/>
          <w:vertAlign w:val="superscript"/>
          <w:lang w:val="hy-AM"/>
        </w:rPr>
        <w:t>պաշտոնը</w:t>
      </w:r>
      <w:r w:rsidRPr="00095A8A">
        <w:rPr>
          <w:rFonts w:ascii="GHEA Grapalat" w:hAnsi="GHEA Grapalat" w:cs="Arial"/>
          <w:sz w:val="20"/>
          <w:vertAlign w:val="superscript"/>
          <w:lang w:val="hy-AM"/>
        </w:rPr>
        <w:t xml:space="preserve">, </w:t>
      </w:r>
      <w:r w:rsidRPr="00095A8A">
        <w:rPr>
          <w:rFonts w:ascii="GHEA Grapalat" w:hAnsi="GHEA Grapalat" w:cs="Arial"/>
          <w:sz w:val="20"/>
          <w:vertAlign w:val="superscript"/>
        </w:rPr>
        <w:t>ա</w:t>
      </w:r>
      <w:r w:rsidRPr="00095A8A">
        <w:rPr>
          <w:rFonts w:ascii="GHEA Grapalat" w:hAnsi="GHEA Grapalat" w:cs="Sylfaen"/>
          <w:sz w:val="20"/>
          <w:vertAlign w:val="superscript"/>
          <w:lang w:val="hy-AM"/>
        </w:rPr>
        <w:t>նուն</w:t>
      </w:r>
      <w:r w:rsidRPr="00095A8A">
        <w:rPr>
          <w:rFonts w:ascii="GHEA Grapalat" w:hAnsi="GHEA Grapalat" w:cs="Arial"/>
          <w:sz w:val="20"/>
          <w:vertAlign w:val="superscript"/>
          <w:lang w:val="hy-AM"/>
        </w:rPr>
        <w:t xml:space="preserve"> </w:t>
      </w:r>
      <w:r w:rsidRPr="00095A8A">
        <w:rPr>
          <w:rFonts w:ascii="GHEA Grapalat" w:hAnsi="GHEA Grapalat" w:cs="Sylfaen"/>
          <w:sz w:val="20"/>
          <w:vertAlign w:val="superscript"/>
        </w:rPr>
        <w:t>ա</w:t>
      </w:r>
      <w:r w:rsidRPr="00095A8A">
        <w:rPr>
          <w:rFonts w:ascii="GHEA Grapalat" w:hAnsi="GHEA Grapalat" w:cs="Sylfaen"/>
          <w:sz w:val="20"/>
          <w:vertAlign w:val="superscript"/>
          <w:lang w:val="hy-AM"/>
        </w:rPr>
        <w:t>զգանունը</w:t>
      </w:r>
      <w:r w:rsidRPr="00095A8A">
        <w:rPr>
          <w:rFonts w:ascii="GHEA Grapalat" w:hAnsi="GHEA Grapalat" w:cs="Arial"/>
          <w:sz w:val="20"/>
          <w:vertAlign w:val="superscript"/>
          <w:lang w:val="hy-AM"/>
        </w:rPr>
        <w:t xml:space="preserve">)                                             </w:t>
      </w:r>
      <w:r w:rsidRPr="00095A8A">
        <w:rPr>
          <w:rFonts w:ascii="GHEA Grapalat" w:hAnsi="GHEA Grapalat" w:cs="Arial"/>
          <w:sz w:val="20"/>
          <w:vertAlign w:val="superscript"/>
          <w:lang w:val="es-ES"/>
        </w:rPr>
        <w:t xml:space="preserve">               </w:t>
      </w:r>
      <w:r w:rsidRPr="00095A8A">
        <w:rPr>
          <w:rFonts w:ascii="GHEA Grapalat" w:hAnsi="GHEA Grapalat" w:cs="Sylfaen"/>
          <w:sz w:val="20"/>
          <w:vertAlign w:val="superscript"/>
          <w:lang w:val="hy-AM"/>
        </w:rPr>
        <w:t>ստորագրությունը</w:t>
      </w:r>
      <w:r w:rsidRPr="00095A8A">
        <w:rPr>
          <w:rFonts w:ascii="GHEA Grapalat" w:hAnsi="GHEA Grapalat" w:cs="Arial"/>
          <w:sz w:val="20"/>
          <w:vertAlign w:val="superscript"/>
          <w:lang w:val="hy-AM"/>
        </w:rPr>
        <w:t>)</w:t>
      </w:r>
    </w:p>
    <w:p w14:paraId="072BB2F9" w14:textId="77777777" w:rsidR="00B2572B" w:rsidRPr="00095A8A" w:rsidRDefault="00B2572B" w:rsidP="00EF3662">
      <w:pPr>
        <w:jc w:val="both"/>
        <w:rPr>
          <w:rFonts w:ascii="GHEA Grapalat" w:hAnsi="GHEA Grapalat" w:cs="Arial"/>
          <w:sz w:val="20"/>
          <w:vertAlign w:val="superscript"/>
          <w:lang w:val="es-ES"/>
        </w:rPr>
      </w:pPr>
    </w:p>
    <w:p w14:paraId="327DB008" w14:textId="77777777" w:rsidR="00B2572B" w:rsidRPr="00095A8A" w:rsidRDefault="00B2572B" w:rsidP="00EF3662">
      <w:pPr>
        <w:jc w:val="both"/>
        <w:rPr>
          <w:rFonts w:ascii="GHEA Grapalat" w:hAnsi="GHEA Grapalat"/>
          <w:sz w:val="20"/>
          <w:lang w:val="hy-AM"/>
        </w:rPr>
      </w:pPr>
      <w:r w:rsidRPr="00095A8A">
        <w:rPr>
          <w:rFonts w:ascii="GHEA Grapalat" w:hAnsi="GHEA Grapalat"/>
          <w:sz w:val="20"/>
          <w:lang w:val="hy-AM"/>
        </w:rPr>
        <w:t xml:space="preserve">    </w:t>
      </w:r>
    </w:p>
    <w:p w14:paraId="1AD6F7E1" w14:textId="77777777" w:rsidR="00B2572B" w:rsidRPr="00095A8A" w:rsidRDefault="00B2572B" w:rsidP="00EF3662">
      <w:pPr>
        <w:jc w:val="right"/>
        <w:rPr>
          <w:rFonts w:ascii="GHEA Grapalat" w:hAnsi="GHEA Grapalat" w:cs="Arial"/>
          <w:sz w:val="20"/>
          <w:lang w:val="hy-AM"/>
        </w:rPr>
      </w:pPr>
      <w:r w:rsidRPr="00095A8A">
        <w:rPr>
          <w:rFonts w:ascii="GHEA Grapalat" w:hAnsi="GHEA Grapalat" w:cs="Sylfaen"/>
          <w:sz w:val="20"/>
          <w:lang w:val="hy-AM"/>
        </w:rPr>
        <w:t>Կ</w:t>
      </w:r>
      <w:r w:rsidRPr="00095A8A">
        <w:rPr>
          <w:rFonts w:ascii="GHEA Grapalat" w:hAnsi="GHEA Grapalat" w:cs="Arial"/>
          <w:sz w:val="20"/>
          <w:lang w:val="hy-AM"/>
        </w:rPr>
        <w:t xml:space="preserve">. </w:t>
      </w:r>
      <w:r w:rsidRPr="00095A8A">
        <w:rPr>
          <w:rFonts w:ascii="GHEA Grapalat" w:hAnsi="GHEA Grapalat" w:cs="Sylfaen"/>
          <w:sz w:val="20"/>
          <w:lang w:val="hy-AM"/>
        </w:rPr>
        <w:t>Տ</w:t>
      </w:r>
      <w:r w:rsidRPr="00095A8A">
        <w:rPr>
          <w:rFonts w:ascii="GHEA Grapalat" w:hAnsi="GHEA Grapalat" w:cs="Arial"/>
          <w:sz w:val="20"/>
          <w:lang w:val="hy-AM"/>
        </w:rPr>
        <w:t>.</w:t>
      </w:r>
      <w:r w:rsidRPr="00095A8A">
        <w:rPr>
          <w:rStyle w:val="af6"/>
          <w:rFonts w:ascii="GHEA Grapalat" w:hAnsi="GHEA Grapalat" w:cs="Arial"/>
          <w:color w:val="FFFFFF"/>
          <w:sz w:val="20"/>
          <w:lang w:val="hy-AM"/>
        </w:rPr>
        <w:footnoteReference w:id="3"/>
      </w:r>
      <w:r w:rsidRPr="00095A8A">
        <w:rPr>
          <w:rFonts w:ascii="GHEA Grapalat" w:hAnsi="GHEA Grapalat" w:cs="Arial"/>
          <w:sz w:val="20"/>
          <w:lang w:val="hy-AM"/>
        </w:rPr>
        <w:tab/>
      </w:r>
      <w:r w:rsidRPr="00095A8A">
        <w:rPr>
          <w:rFonts w:ascii="GHEA Grapalat" w:hAnsi="GHEA Grapalat" w:cs="Arial"/>
          <w:sz w:val="20"/>
          <w:lang w:val="hy-AM"/>
        </w:rPr>
        <w:tab/>
        <w:t xml:space="preserve"> </w:t>
      </w:r>
    </w:p>
    <w:p w14:paraId="43F02577" w14:textId="77777777" w:rsidR="00B2572B" w:rsidRPr="00095A8A" w:rsidRDefault="00B2572B" w:rsidP="00EF3662">
      <w:pPr>
        <w:pStyle w:val="31"/>
        <w:spacing w:line="240" w:lineRule="auto"/>
        <w:jc w:val="right"/>
        <w:rPr>
          <w:rFonts w:ascii="GHEA Grapalat" w:hAnsi="GHEA Grapalat"/>
          <w:b/>
          <w:lang w:val="hy-AM"/>
        </w:rPr>
      </w:pPr>
    </w:p>
    <w:p w14:paraId="6EDA1EF1" w14:textId="77777777" w:rsidR="00B2572B" w:rsidRPr="00095A8A" w:rsidRDefault="00B2572B" w:rsidP="00EF3662">
      <w:pPr>
        <w:pStyle w:val="31"/>
        <w:spacing w:line="240" w:lineRule="auto"/>
        <w:jc w:val="right"/>
        <w:rPr>
          <w:rFonts w:ascii="GHEA Grapalat" w:hAnsi="GHEA Grapalat"/>
          <w:b/>
          <w:lang w:val="hy-AM"/>
        </w:rPr>
      </w:pPr>
    </w:p>
    <w:p w14:paraId="40E20627" w14:textId="77777777" w:rsidR="00AA0C89" w:rsidRPr="00095A8A" w:rsidRDefault="00CE3A99" w:rsidP="00AA0C89">
      <w:pPr>
        <w:pStyle w:val="31"/>
        <w:spacing w:line="240" w:lineRule="auto"/>
        <w:jc w:val="right"/>
        <w:rPr>
          <w:rFonts w:ascii="GHEA Grapalat" w:hAnsi="GHEA Grapalat" w:cs="Sylfaen"/>
          <w:b/>
          <w:lang w:val="hy-AM"/>
        </w:rPr>
      </w:pPr>
      <w:r w:rsidRPr="00095A8A">
        <w:rPr>
          <w:rFonts w:ascii="GHEA Grapalat" w:hAnsi="GHEA Grapalat" w:cs="Sylfaen"/>
          <w:b/>
          <w:lang w:val="hy-AM"/>
        </w:rPr>
        <w:br w:type="page"/>
      </w:r>
    </w:p>
    <w:p w14:paraId="39A55CF2" w14:textId="77777777" w:rsidR="000E7B2D" w:rsidRPr="004153EE" w:rsidRDefault="000E7B2D" w:rsidP="000E7B2D">
      <w:pPr>
        <w:ind w:left="-66"/>
        <w:jc w:val="center"/>
        <w:rPr>
          <w:rFonts w:ascii="GHEA Grapalat" w:hAnsi="GHEA Grapalat"/>
          <w:b/>
          <w:sz w:val="20"/>
          <w:szCs w:val="20"/>
          <w:lang w:val="hy-AM"/>
        </w:rPr>
      </w:pPr>
      <w:r w:rsidRPr="004153EE">
        <w:rPr>
          <w:rFonts w:ascii="GHEA Grapalat" w:hAnsi="GHEA Grapalat"/>
          <w:b/>
          <w:sz w:val="20"/>
          <w:szCs w:val="20"/>
          <w:lang w:val="hy-AM"/>
        </w:rPr>
        <w:lastRenderedPageBreak/>
        <w:t>Տ Ե Ղ Ե Կ Ա Ն Ք</w:t>
      </w:r>
    </w:p>
    <w:p w14:paraId="17EB8A5B" w14:textId="77777777" w:rsidR="000E7B2D" w:rsidRPr="004153EE" w:rsidRDefault="000E7B2D" w:rsidP="000E7B2D">
      <w:pPr>
        <w:ind w:left="-66"/>
        <w:jc w:val="center"/>
        <w:rPr>
          <w:rFonts w:ascii="GHEA Grapalat" w:hAnsi="GHEA Grapalat"/>
          <w:b/>
          <w:sz w:val="20"/>
          <w:szCs w:val="20"/>
          <w:lang w:val="hy-AM"/>
        </w:rPr>
      </w:pPr>
      <w:r w:rsidRPr="004153EE">
        <w:rPr>
          <w:rFonts w:ascii="GHEA Grapalat" w:hAnsi="GHEA Grapalat"/>
          <w:b/>
          <w:sz w:val="20"/>
          <w:szCs w:val="20"/>
          <w:lang w:val="hy-AM"/>
        </w:rPr>
        <w:t>կնքվելիք պայմանագրի կատարման համար առաջարկվող աշխատակազմի մասին</w:t>
      </w:r>
    </w:p>
    <w:tbl>
      <w:tblPr>
        <w:tblpPr w:leftFromText="180" w:rightFromText="180" w:vertAnchor="text" w:horzAnchor="margin" w:tblpXSpec="center" w:tblpY="428"/>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7"/>
        <w:gridCol w:w="2881"/>
        <w:gridCol w:w="1708"/>
        <w:gridCol w:w="1442"/>
        <w:gridCol w:w="2070"/>
        <w:gridCol w:w="1710"/>
      </w:tblGrid>
      <w:tr w:rsidR="000E7B2D" w:rsidRPr="004153EE" w14:paraId="01DB35FF" w14:textId="77777777" w:rsidTr="009F0607">
        <w:trPr>
          <w:cantSplit/>
        </w:trPr>
        <w:tc>
          <w:tcPr>
            <w:tcW w:w="377" w:type="dxa"/>
            <w:vMerge w:val="restart"/>
            <w:vAlign w:val="center"/>
          </w:tcPr>
          <w:p w14:paraId="422781C0" w14:textId="77777777" w:rsidR="000E7B2D" w:rsidRPr="004153EE" w:rsidRDefault="000E7B2D" w:rsidP="009F0607">
            <w:pPr>
              <w:jc w:val="center"/>
              <w:rPr>
                <w:rFonts w:ascii="GHEA Grapalat" w:hAnsi="GHEA Grapalat"/>
                <w:sz w:val="20"/>
                <w:lang w:val="hy-AM"/>
              </w:rPr>
            </w:pPr>
            <w:r w:rsidRPr="004153EE">
              <w:rPr>
                <w:rFonts w:ascii="GHEA Grapalat" w:hAnsi="GHEA Grapalat"/>
                <w:sz w:val="20"/>
                <w:lang w:val="hy-AM"/>
              </w:rPr>
              <w:t xml:space="preserve">N </w:t>
            </w:r>
          </w:p>
        </w:tc>
        <w:tc>
          <w:tcPr>
            <w:tcW w:w="9811" w:type="dxa"/>
            <w:gridSpan w:val="5"/>
            <w:vAlign w:val="center"/>
          </w:tcPr>
          <w:p w14:paraId="00A9818A" w14:textId="77777777" w:rsidR="000E7B2D" w:rsidRPr="004153EE" w:rsidRDefault="000E7B2D" w:rsidP="009F0607">
            <w:pPr>
              <w:jc w:val="center"/>
              <w:rPr>
                <w:rFonts w:ascii="GHEA Grapalat" w:hAnsi="GHEA Grapalat" w:cs="Arial"/>
                <w:sz w:val="20"/>
                <w:lang w:val="hy-AM"/>
              </w:rPr>
            </w:pPr>
            <w:r w:rsidRPr="004153EE">
              <w:rPr>
                <w:rFonts w:ascii="GHEA Grapalat" w:hAnsi="GHEA Grapalat" w:cs="Sylfaen"/>
                <w:sz w:val="20"/>
              </w:rPr>
              <w:t>Հիմանական ա</w:t>
            </w:r>
            <w:r w:rsidRPr="004153EE">
              <w:rPr>
                <w:rFonts w:ascii="GHEA Grapalat" w:hAnsi="GHEA Grapalat" w:cs="Sylfaen"/>
                <w:sz w:val="20"/>
                <w:lang w:val="hy-AM"/>
              </w:rPr>
              <w:t>շխատակազմում</w:t>
            </w:r>
            <w:r w:rsidRPr="004153EE">
              <w:rPr>
                <w:rFonts w:ascii="GHEA Grapalat" w:hAnsi="GHEA Grapalat" w:cs="Arial"/>
                <w:sz w:val="20"/>
                <w:lang w:val="hy-AM"/>
              </w:rPr>
              <w:t xml:space="preserve"> </w:t>
            </w:r>
            <w:r w:rsidRPr="004153EE">
              <w:rPr>
                <w:rFonts w:ascii="GHEA Grapalat" w:hAnsi="GHEA Grapalat" w:cs="Sylfaen"/>
                <w:sz w:val="20"/>
                <w:lang w:val="hy-AM"/>
              </w:rPr>
              <w:t>ներառված</w:t>
            </w:r>
            <w:r w:rsidRPr="004153EE">
              <w:rPr>
                <w:rFonts w:ascii="GHEA Grapalat" w:hAnsi="GHEA Grapalat" w:cs="Arial"/>
                <w:sz w:val="20"/>
                <w:lang w:val="hy-AM"/>
              </w:rPr>
              <w:t xml:space="preserve"> </w:t>
            </w:r>
            <w:r w:rsidRPr="004153EE">
              <w:rPr>
                <w:rFonts w:ascii="GHEA Grapalat" w:hAnsi="GHEA Grapalat" w:cs="Sylfaen"/>
                <w:sz w:val="20"/>
                <w:lang w:val="hy-AM"/>
              </w:rPr>
              <w:t>մասնա</w:t>
            </w:r>
            <w:r w:rsidRPr="004153EE">
              <w:rPr>
                <w:rFonts w:ascii="GHEA Grapalat" w:hAnsi="GHEA Grapalat" w:cs="Sylfaen"/>
                <w:sz w:val="20"/>
              </w:rPr>
              <w:t>գ</w:t>
            </w:r>
            <w:r w:rsidRPr="004153EE">
              <w:rPr>
                <w:rFonts w:ascii="GHEA Grapalat" w:hAnsi="GHEA Grapalat" w:cs="Sylfaen"/>
                <w:sz w:val="20"/>
                <w:lang w:val="hy-AM"/>
              </w:rPr>
              <w:t>ետների</w:t>
            </w:r>
          </w:p>
        </w:tc>
      </w:tr>
      <w:tr w:rsidR="000E7B2D" w:rsidRPr="004153EE" w14:paraId="5067B0B6" w14:textId="77777777" w:rsidTr="009F0607">
        <w:trPr>
          <w:cantSplit/>
          <w:trHeight w:val="1073"/>
        </w:trPr>
        <w:tc>
          <w:tcPr>
            <w:tcW w:w="377" w:type="dxa"/>
            <w:vMerge/>
            <w:vAlign w:val="center"/>
          </w:tcPr>
          <w:p w14:paraId="51B32737" w14:textId="77777777" w:rsidR="000E7B2D" w:rsidRPr="004153EE" w:rsidRDefault="000E7B2D" w:rsidP="009F0607">
            <w:pPr>
              <w:jc w:val="center"/>
              <w:rPr>
                <w:rFonts w:ascii="GHEA Grapalat" w:hAnsi="GHEA Grapalat"/>
                <w:sz w:val="20"/>
                <w:lang w:val="hy-AM"/>
              </w:rPr>
            </w:pPr>
          </w:p>
        </w:tc>
        <w:tc>
          <w:tcPr>
            <w:tcW w:w="2881" w:type="dxa"/>
            <w:vMerge w:val="restart"/>
            <w:vAlign w:val="center"/>
          </w:tcPr>
          <w:p w14:paraId="60F45B6E" w14:textId="77777777" w:rsidR="000E7B2D" w:rsidRPr="004153EE" w:rsidRDefault="000E7B2D" w:rsidP="009F0607">
            <w:pPr>
              <w:jc w:val="center"/>
              <w:rPr>
                <w:rFonts w:ascii="GHEA Grapalat" w:hAnsi="GHEA Grapalat" w:cs="Arial"/>
                <w:sz w:val="20"/>
                <w:lang w:val="hy-AM"/>
              </w:rPr>
            </w:pPr>
            <w:r w:rsidRPr="004153EE">
              <w:rPr>
                <w:rFonts w:ascii="GHEA Grapalat" w:hAnsi="GHEA Grapalat" w:cs="Sylfaen"/>
                <w:sz w:val="20"/>
                <w:lang w:val="hy-AM"/>
              </w:rPr>
              <w:t>Անուն</w:t>
            </w:r>
            <w:r w:rsidRPr="004153EE">
              <w:rPr>
                <w:rFonts w:ascii="GHEA Grapalat" w:hAnsi="GHEA Grapalat" w:cs="Sylfaen"/>
                <w:sz w:val="20"/>
              </w:rPr>
              <w:t>ը,</w:t>
            </w:r>
            <w:r w:rsidRPr="004153EE">
              <w:rPr>
                <w:rFonts w:ascii="GHEA Grapalat" w:hAnsi="GHEA Grapalat" w:cs="Arial"/>
                <w:sz w:val="20"/>
                <w:lang w:val="hy-AM"/>
              </w:rPr>
              <w:t xml:space="preserve">  </w:t>
            </w:r>
            <w:r w:rsidRPr="004153EE">
              <w:rPr>
                <w:rFonts w:ascii="GHEA Grapalat" w:hAnsi="GHEA Grapalat" w:cs="Sylfaen"/>
                <w:sz w:val="20"/>
                <w:lang w:val="hy-AM"/>
              </w:rPr>
              <w:t>Ազ</w:t>
            </w:r>
            <w:r w:rsidRPr="004153EE">
              <w:rPr>
                <w:rFonts w:ascii="GHEA Grapalat" w:hAnsi="GHEA Grapalat" w:cs="Sylfaen"/>
                <w:sz w:val="20"/>
              </w:rPr>
              <w:t>գ</w:t>
            </w:r>
            <w:r w:rsidRPr="004153EE">
              <w:rPr>
                <w:rFonts w:ascii="GHEA Grapalat" w:hAnsi="GHEA Grapalat" w:cs="Sylfaen"/>
                <w:sz w:val="20"/>
                <w:lang w:val="hy-AM"/>
              </w:rPr>
              <w:t>անունը</w:t>
            </w:r>
          </w:p>
        </w:tc>
        <w:tc>
          <w:tcPr>
            <w:tcW w:w="1708" w:type="dxa"/>
            <w:vMerge w:val="restart"/>
            <w:vAlign w:val="center"/>
          </w:tcPr>
          <w:p w14:paraId="19647284" w14:textId="77777777" w:rsidR="000E7B2D" w:rsidRPr="004153EE" w:rsidRDefault="000E7B2D" w:rsidP="009F0607">
            <w:pPr>
              <w:jc w:val="center"/>
              <w:rPr>
                <w:rFonts w:ascii="GHEA Grapalat" w:hAnsi="GHEA Grapalat" w:cs="Arial"/>
                <w:sz w:val="20"/>
              </w:rPr>
            </w:pPr>
            <w:r w:rsidRPr="004153EE">
              <w:rPr>
                <w:rFonts w:ascii="GHEA Grapalat" w:hAnsi="GHEA Grapalat" w:cs="Sylfaen"/>
                <w:sz w:val="20"/>
              </w:rPr>
              <w:t>Որակավորումը</w:t>
            </w:r>
          </w:p>
        </w:tc>
        <w:tc>
          <w:tcPr>
            <w:tcW w:w="3512" w:type="dxa"/>
            <w:gridSpan w:val="2"/>
            <w:vAlign w:val="center"/>
          </w:tcPr>
          <w:p w14:paraId="3D89E67A" w14:textId="77777777" w:rsidR="000E7B2D" w:rsidRPr="004153EE" w:rsidRDefault="000E7B2D" w:rsidP="009F0607">
            <w:pPr>
              <w:jc w:val="center"/>
              <w:rPr>
                <w:rFonts w:ascii="GHEA Grapalat" w:hAnsi="GHEA Grapalat" w:cs="Arial"/>
                <w:sz w:val="20"/>
              </w:rPr>
            </w:pPr>
            <w:r w:rsidRPr="004153EE">
              <w:rPr>
                <w:rFonts w:ascii="GHEA Grapalat" w:hAnsi="GHEA Grapalat" w:cs="Sylfaen"/>
                <w:sz w:val="20"/>
              </w:rPr>
              <w:t>Աշխատանքային</w:t>
            </w:r>
            <w:r w:rsidRPr="004153EE">
              <w:rPr>
                <w:rFonts w:ascii="GHEA Grapalat" w:hAnsi="GHEA Grapalat" w:cs="Arial"/>
                <w:sz w:val="20"/>
              </w:rPr>
              <w:t xml:space="preserve"> </w:t>
            </w:r>
            <w:r w:rsidRPr="004153EE">
              <w:rPr>
                <w:rFonts w:ascii="GHEA Grapalat" w:hAnsi="GHEA Grapalat" w:cs="Sylfaen"/>
                <w:sz w:val="20"/>
              </w:rPr>
              <w:t>փորձը</w:t>
            </w:r>
          </w:p>
        </w:tc>
        <w:tc>
          <w:tcPr>
            <w:tcW w:w="1710" w:type="dxa"/>
            <w:vMerge w:val="restart"/>
            <w:vAlign w:val="center"/>
          </w:tcPr>
          <w:p w14:paraId="6E5BBCD2" w14:textId="77777777" w:rsidR="000E7B2D" w:rsidRPr="004153EE" w:rsidRDefault="000E7B2D" w:rsidP="009F0607">
            <w:pPr>
              <w:jc w:val="center"/>
              <w:rPr>
                <w:rFonts w:ascii="GHEA Grapalat" w:hAnsi="GHEA Grapalat" w:cs="Arial"/>
                <w:sz w:val="20"/>
              </w:rPr>
            </w:pPr>
            <w:r w:rsidRPr="004153EE">
              <w:rPr>
                <w:rFonts w:ascii="GHEA Grapalat" w:hAnsi="GHEA Grapalat" w:cs="Sylfaen"/>
                <w:sz w:val="20"/>
              </w:rPr>
              <w:t>Գործատուի անվանումը</w:t>
            </w:r>
          </w:p>
        </w:tc>
      </w:tr>
      <w:tr w:rsidR="000E7B2D" w:rsidRPr="004153EE" w14:paraId="7B4CEA65" w14:textId="77777777" w:rsidTr="009F0607">
        <w:trPr>
          <w:cantSplit/>
          <w:trHeight w:val="299"/>
        </w:trPr>
        <w:tc>
          <w:tcPr>
            <w:tcW w:w="377" w:type="dxa"/>
            <w:vMerge/>
            <w:vAlign w:val="center"/>
          </w:tcPr>
          <w:p w14:paraId="34F309AA" w14:textId="77777777" w:rsidR="000E7B2D" w:rsidRPr="004153EE" w:rsidRDefault="000E7B2D" w:rsidP="009F0607">
            <w:pPr>
              <w:jc w:val="center"/>
              <w:rPr>
                <w:rFonts w:ascii="GHEA Grapalat" w:hAnsi="GHEA Grapalat"/>
                <w:sz w:val="20"/>
                <w:lang w:val="hy-AM"/>
              </w:rPr>
            </w:pPr>
          </w:p>
        </w:tc>
        <w:tc>
          <w:tcPr>
            <w:tcW w:w="2881" w:type="dxa"/>
            <w:vMerge/>
            <w:vAlign w:val="center"/>
          </w:tcPr>
          <w:p w14:paraId="6AC68689" w14:textId="77777777" w:rsidR="000E7B2D" w:rsidRPr="004153EE" w:rsidRDefault="000E7B2D" w:rsidP="009F0607">
            <w:pPr>
              <w:jc w:val="center"/>
              <w:rPr>
                <w:rFonts w:ascii="GHEA Grapalat" w:hAnsi="GHEA Grapalat"/>
                <w:sz w:val="20"/>
                <w:lang w:val="hy-AM"/>
              </w:rPr>
            </w:pPr>
          </w:p>
        </w:tc>
        <w:tc>
          <w:tcPr>
            <w:tcW w:w="1708" w:type="dxa"/>
            <w:vMerge/>
            <w:vAlign w:val="center"/>
          </w:tcPr>
          <w:p w14:paraId="5D24366C" w14:textId="77777777" w:rsidR="000E7B2D" w:rsidRPr="004153EE" w:rsidDel="006B374D" w:rsidRDefault="000E7B2D" w:rsidP="009F0607">
            <w:pPr>
              <w:jc w:val="center"/>
              <w:rPr>
                <w:rFonts w:ascii="GHEA Grapalat" w:hAnsi="GHEA Grapalat"/>
                <w:sz w:val="20"/>
                <w:lang w:val="hy-AM"/>
              </w:rPr>
            </w:pPr>
          </w:p>
        </w:tc>
        <w:tc>
          <w:tcPr>
            <w:tcW w:w="1442" w:type="dxa"/>
            <w:vAlign w:val="center"/>
          </w:tcPr>
          <w:p w14:paraId="5148A26D" w14:textId="77777777" w:rsidR="000E7B2D" w:rsidRPr="004153EE" w:rsidDel="00B57526" w:rsidRDefault="000E7B2D" w:rsidP="009F0607">
            <w:pPr>
              <w:jc w:val="center"/>
              <w:rPr>
                <w:rFonts w:ascii="GHEA Grapalat" w:hAnsi="GHEA Grapalat"/>
                <w:sz w:val="20"/>
              </w:rPr>
            </w:pPr>
            <w:r w:rsidRPr="004153EE">
              <w:rPr>
                <w:rFonts w:ascii="GHEA Grapalat" w:hAnsi="GHEA Grapalat" w:cs="Sylfaen"/>
                <w:sz w:val="20"/>
              </w:rPr>
              <w:t>Ժամանակա</w:t>
            </w:r>
            <w:r w:rsidRPr="004153EE">
              <w:rPr>
                <w:rFonts w:ascii="GHEA Grapalat" w:hAnsi="GHEA Grapalat" w:cs="Arial"/>
                <w:sz w:val="20"/>
              </w:rPr>
              <w:t>-</w:t>
            </w:r>
            <w:r w:rsidRPr="004153EE">
              <w:rPr>
                <w:rFonts w:ascii="GHEA Grapalat" w:hAnsi="GHEA Grapalat" w:cs="Sylfaen"/>
                <w:sz w:val="20"/>
              </w:rPr>
              <w:t>հատվածը</w:t>
            </w:r>
          </w:p>
        </w:tc>
        <w:tc>
          <w:tcPr>
            <w:tcW w:w="2070" w:type="dxa"/>
            <w:vAlign w:val="center"/>
          </w:tcPr>
          <w:p w14:paraId="6A8C1D97" w14:textId="77777777" w:rsidR="000E7B2D" w:rsidRPr="004153EE" w:rsidDel="00B57526" w:rsidRDefault="000E7B2D" w:rsidP="009F0607">
            <w:pPr>
              <w:jc w:val="center"/>
              <w:rPr>
                <w:rFonts w:ascii="GHEA Grapalat" w:hAnsi="GHEA Grapalat"/>
                <w:sz w:val="20"/>
              </w:rPr>
            </w:pPr>
            <w:r w:rsidRPr="004153EE">
              <w:rPr>
                <w:rFonts w:ascii="GHEA Grapalat" w:hAnsi="GHEA Grapalat" w:cs="Sylfaen"/>
                <w:sz w:val="20"/>
              </w:rPr>
              <w:t>Գործունեության</w:t>
            </w:r>
            <w:r w:rsidRPr="004153EE">
              <w:rPr>
                <w:rFonts w:ascii="GHEA Grapalat" w:hAnsi="GHEA Grapalat" w:cs="Arial"/>
                <w:sz w:val="20"/>
              </w:rPr>
              <w:t xml:space="preserve"> </w:t>
            </w:r>
            <w:r w:rsidRPr="004153EE">
              <w:rPr>
                <w:rFonts w:ascii="GHEA Grapalat" w:hAnsi="GHEA Grapalat" w:cs="Sylfaen"/>
                <w:sz w:val="20"/>
              </w:rPr>
              <w:t>ոլորտը</w:t>
            </w:r>
            <w:r w:rsidRPr="004153EE">
              <w:rPr>
                <w:rFonts w:ascii="GHEA Grapalat" w:hAnsi="GHEA Grapalat" w:cs="Arial"/>
                <w:sz w:val="20"/>
              </w:rPr>
              <w:t xml:space="preserve"> </w:t>
            </w:r>
            <w:r w:rsidRPr="004153EE">
              <w:rPr>
                <w:rFonts w:ascii="GHEA Grapalat" w:hAnsi="GHEA Grapalat" w:cs="Sylfaen"/>
                <w:sz w:val="20"/>
              </w:rPr>
              <w:t>և</w:t>
            </w:r>
            <w:r w:rsidRPr="004153EE">
              <w:rPr>
                <w:rFonts w:ascii="GHEA Grapalat" w:hAnsi="GHEA Grapalat" w:cs="Arial"/>
                <w:sz w:val="20"/>
              </w:rPr>
              <w:t xml:space="preserve"> </w:t>
            </w:r>
            <w:r w:rsidRPr="004153EE">
              <w:rPr>
                <w:rFonts w:ascii="GHEA Grapalat" w:hAnsi="GHEA Grapalat" w:cs="Sylfaen"/>
                <w:sz w:val="20"/>
              </w:rPr>
              <w:t>կատարած</w:t>
            </w:r>
            <w:r w:rsidRPr="004153EE">
              <w:rPr>
                <w:rFonts w:ascii="GHEA Grapalat" w:hAnsi="GHEA Grapalat" w:cs="Arial"/>
                <w:sz w:val="20"/>
              </w:rPr>
              <w:t xml:space="preserve"> </w:t>
            </w:r>
            <w:r w:rsidRPr="004153EE">
              <w:rPr>
                <w:rFonts w:ascii="GHEA Grapalat" w:hAnsi="GHEA Grapalat" w:cs="Sylfaen"/>
                <w:sz w:val="20"/>
              </w:rPr>
              <w:t>աշխատանքը</w:t>
            </w:r>
          </w:p>
        </w:tc>
        <w:tc>
          <w:tcPr>
            <w:tcW w:w="1710" w:type="dxa"/>
            <w:vMerge/>
            <w:vAlign w:val="center"/>
          </w:tcPr>
          <w:p w14:paraId="1C581C93" w14:textId="77777777" w:rsidR="000E7B2D" w:rsidRPr="004153EE" w:rsidRDefault="000E7B2D" w:rsidP="009F0607">
            <w:pPr>
              <w:jc w:val="center"/>
              <w:rPr>
                <w:rFonts w:ascii="GHEA Grapalat" w:hAnsi="GHEA Grapalat"/>
                <w:sz w:val="20"/>
                <w:lang w:val="hy-AM"/>
              </w:rPr>
            </w:pPr>
          </w:p>
        </w:tc>
      </w:tr>
      <w:tr w:rsidR="000E7B2D" w:rsidRPr="004153EE" w14:paraId="3C458F28" w14:textId="77777777" w:rsidTr="009F0607">
        <w:trPr>
          <w:cantSplit/>
        </w:trPr>
        <w:tc>
          <w:tcPr>
            <w:tcW w:w="377" w:type="dxa"/>
            <w:shd w:val="clear" w:color="auto" w:fill="D9D9D9"/>
          </w:tcPr>
          <w:p w14:paraId="50C93155" w14:textId="77777777" w:rsidR="000E7B2D" w:rsidRPr="004153EE" w:rsidRDefault="000E7B2D" w:rsidP="009F0607">
            <w:pPr>
              <w:jc w:val="center"/>
              <w:rPr>
                <w:rFonts w:ascii="GHEA Grapalat" w:hAnsi="GHEA Grapalat"/>
                <w:i/>
                <w:sz w:val="18"/>
              </w:rPr>
            </w:pPr>
            <w:r w:rsidRPr="004153EE">
              <w:rPr>
                <w:rFonts w:ascii="GHEA Grapalat" w:hAnsi="GHEA Grapalat"/>
                <w:i/>
                <w:sz w:val="18"/>
              </w:rPr>
              <w:t>1</w:t>
            </w:r>
          </w:p>
        </w:tc>
        <w:tc>
          <w:tcPr>
            <w:tcW w:w="2881" w:type="dxa"/>
            <w:shd w:val="clear" w:color="auto" w:fill="D9D9D9"/>
          </w:tcPr>
          <w:p w14:paraId="51766178" w14:textId="77777777" w:rsidR="000E7B2D" w:rsidRPr="004153EE" w:rsidRDefault="000E7B2D" w:rsidP="009F0607">
            <w:pPr>
              <w:jc w:val="center"/>
              <w:rPr>
                <w:rFonts w:ascii="GHEA Grapalat" w:hAnsi="GHEA Grapalat"/>
                <w:i/>
                <w:sz w:val="18"/>
              </w:rPr>
            </w:pPr>
            <w:r w:rsidRPr="004153EE">
              <w:rPr>
                <w:rFonts w:ascii="GHEA Grapalat" w:hAnsi="GHEA Grapalat"/>
                <w:i/>
                <w:sz w:val="18"/>
              </w:rPr>
              <w:t>2</w:t>
            </w:r>
          </w:p>
        </w:tc>
        <w:tc>
          <w:tcPr>
            <w:tcW w:w="1708" w:type="dxa"/>
            <w:shd w:val="clear" w:color="auto" w:fill="D9D9D9"/>
          </w:tcPr>
          <w:p w14:paraId="45861F65" w14:textId="77777777" w:rsidR="000E7B2D" w:rsidRPr="004153EE" w:rsidRDefault="000E7B2D" w:rsidP="009F0607">
            <w:pPr>
              <w:jc w:val="center"/>
              <w:rPr>
                <w:rFonts w:ascii="GHEA Grapalat" w:hAnsi="GHEA Grapalat"/>
                <w:i/>
                <w:sz w:val="18"/>
              </w:rPr>
            </w:pPr>
            <w:r w:rsidRPr="004153EE">
              <w:rPr>
                <w:rFonts w:ascii="GHEA Grapalat" w:hAnsi="GHEA Grapalat"/>
                <w:i/>
                <w:sz w:val="18"/>
              </w:rPr>
              <w:t>3</w:t>
            </w:r>
          </w:p>
        </w:tc>
        <w:tc>
          <w:tcPr>
            <w:tcW w:w="1442" w:type="dxa"/>
            <w:shd w:val="clear" w:color="auto" w:fill="D9D9D9"/>
          </w:tcPr>
          <w:p w14:paraId="456F479F" w14:textId="77777777" w:rsidR="000E7B2D" w:rsidRPr="004153EE" w:rsidRDefault="000E7B2D" w:rsidP="009F0607">
            <w:pPr>
              <w:jc w:val="center"/>
              <w:rPr>
                <w:rFonts w:ascii="GHEA Grapalat" w:hAnsi="GHEA Grapalat"/>
                <w:i/>
                <w:sz w:val="18"/>
              </w:rPr>
            </w:pPr>
            <w:r w:rsidRPr="004153EE">
              <w:rPr>
                <w:rFonts w:ascii="GHEA Grapalat" w:hAnsi="GHEA Grapalat"/>
                <w:i/>
                <w:sz w:val="18"/>
              </w:rPr>
              <w:t>4</w:t>
            </w:r>
          </w:p>
        </w:tc>
        <w:tc>
          <w:tcPr>
            <w:tcW w:w="2070" w:type="dxa"/>
            <w:shd w:val="clear" w:color="auto" w:fill="D9D9D9"/>
          </w:tcPr>
          <w:p w14:paraId="591B881C" w14:textId="77777777" w:rsidR="000E7B2D" w:rsidRPr="004153EE" w:rsidRDefault="000E7B2D" w:rsidP="009F0607">
            <w:pPr>
              <w:jc w:val="center"/>
              <w:rPr>
                <w:rFonts w:ascii="GHEA Grapalat" w:hAnsi="GHEA Grapalat"/>
                <w:i/>
                <w:sz w:val="18"/>
              </w:rPr>
            </w:pPr>
            <w:r w:rsidRPr="004153EE">
              <w:rPr>
                <w:rFonts w:ascii="GHEA Grapalat" w:hAnsi="GHEA Grapalat"/>
                <w:i/>
                <w:sz w:val="18"/>
              </w:rPr>
              <w:t>5</w:t>
            </w:r>
          </w:p>
        </w:tc>
        <w:tc>
          <w:tcPr>
            <w:tcW w:w="1710" w:type="dxa"/>
            <w:shd w:val="clear" w:color="auto" w:fill="D9D9D9"/>
          </w:tcPr>
          <w:p w14:paraId="104182DA" w14:textId="77777777" w:rsidR="000E7B2D" w:rsidRPr="004153EE" w:rsidRDefault="000E7B2D" w:rsidP="009F0607">
            <w:pPr>
              <w:jc w:val="center"/>
              <w:rPr>
                <w:rFonts w:ascii="GHEA Grapalat" w:hAnsi="GHEA Grapalat"/>
                <w:i/>
                <w:sz w:val="18"/>
              </w:rPr>
            </w:pPr>
            <w:r w:rsidRPr="004153EE">
              <w:rPr>
                <w:rFonts w:ascii="GHEA Grapalat" w:hAnsi="GHEA Grapalat"/>
                <w:i/>
                <w:sz w:val="18"/>
              </w:rPr>
              <w:t>6</w:t>
            </w:r>
          </w:p>
        </w:tc>
      </w:tr>
      <w:tr w:rsidR="000E7B2D" w:rsidRPr="004153EE" w14:paraId="6AFBFE47" w14:textId="77777777" w:rsidTr="009F0607">
        <w:trPr>
          <w:cantSplit/>
        </w:trPr>
        <w:tc>
          <w:tcPr>
            <w:tcW w:w="377" w:type="dxa"/>
          </w:tcPr>
          <w:p w14:paraId="5391C094" w14:textId="77777777" w:rsidR="000E7B2D" w:rsidRPr="004153EE" w:rsidRDefault="000E7B2D" w:rsidP="009F0607">
            <w:pPr>
              <w:jc w:val="center"/>
              <w:rPr>
                <w:rFonts w:ascii="GHEA Grapalat" w:hAnsi="GHEA Grapalat"/>
                <w:sz w:val="20"/>
              </w:rPr>
            </w:pPr>
            <w:r w:rsidRPr="004153EE">
              <w:rPr>
                <w:rFonts w:ascii="GHEA Grapalat" w:hAnsi="GHEA Grapalat"/>
                <w:sz w:val="20"/>
              </w:rPr>
              <w:t>1</w:t>
            </w:r>
          </w:p>
        </w:tc>
        <w:tc>
          <w:tcPr>
            <w:tcW w:w="2881" w:type="dxa"/>
          </w:tcPr>
          <w:p w14:paraId="1995DFCF" w14:textId="77777777" w:rsidR="000E7B2D" w:rsidRPr="004153EE" w:rsidRDefault="000E7B2D" w:rsidP="009F0607">
            <w:pPr>
              <w:jc w:val="center"/>
              <w:rPr>
                <w:rFonts w:ascii="GHEA Grapalat" w:hAnsi="GHEA Grapalat"/>
                <w:sz w:val="20"/>
                <w:lang w:val="hy-AM"/>
              </w:rPr>
            </w:pPr>
          </w:p>
        </w:tc>
        <w:tc>
          <w:tcPr>
            <w:tcW w:w="1708" w:type="dxa"/>
          </w:tcPr>
          <w:p w14:paraId="25B7CD36" w14:textId="77777777" w:rsidR="000E7B2D" w:rsidRPr="004153EE" w:rsidRDefault="000E7B2D" w:rsidP="009F0607">
            <w:pPr>
              <w:jc w:val="center"/>
              <w:rPr>
                <w:rFonts w:ascii="GHEA Grapalat" w:hAnsi="GHEA Grapalat"/>
                <w:sz w:val="20"/>
                <w:lang w:val="hy-AM"/>
              </w:rPr>
            </w:pPr>
          </w:p>
        </w:tc>
        <w:tc>
          <w:tcPr>
            <w:tcW w:w="1442" w:type="dxa"/>
          </w:tcPr>
          <w:p w14:paraId="17484F43" w14:textId="77777777" w:rsidR="000E7B2D" w:rsidRPr="004153EE" w:rsidRDefault="000E7B2D" w:rsidP="009F0607">
            <w:pPr>
              <w:jc w:val="center"/>
              <w:rPr>
                <w:rFonts w:ascii="GHEA Grapalat" w:hAnsi="GHEA Grapalat"/>
                <w:sz w:val="20"/>
                <w:lang w:val="hy-AM"/>
              </w:rPr>
            </w:pPr>
          </w:p>
        </w:tc>
        <w:tc>
          <w:tcPr>
            <w:tcW w:w="2070" w:type="dxa"/>
          </w:tcPr>
          <w:p w14:paraId="4C156B1F" w14:textId="77777777" w:rsidR="000E7B2D" w:rsidRPr="004153EE" w:rsidRDefault="000E7B2D" w:rsidP="009F0607">
            <w:pPr>
              <w:jc w:val="center"/>
              <w:rPr>
                <w:rFonts w:ascii="GHEA Grapalat" w:hAnsi="GHEA Grapalat"/>
                <w:sz w:val="20"/>
                <w:lang w:val="hy-AM"/>
              </w:rPr>
            </w:pPr>
          </w:p>
        </w:tc>
        <w:tc>
          <w:tcPr>
            <w:tcW w:w="1710" w:type="dxa"/>
          </w:tcPr>
          <w:p w14:paraId="6CBB5D6D" w14:textId="77777777" w:rsidR="000E7B2D" w:rsidRPr="004153EE" w:rsidRDefault="000E7B2D" w:rsidP="009F0607">
            <w:pPr>
              <w:jc w:val="center"/>
              <w:rPr>
                <w:rFonts w:ascii="GHEA Grapalat" w:hAnsi="GHEA Grapalat"/>
                <w:sz w:val="20"/>
                <w:lang w:val="hy-AM"/>
              </w:rPr>
            </w:pPr>
          </w:p>
        </w:tc>
      </w:tr>
      <w:tr w:rsidR="000E7B2D" w:rsidRPr="004153EE" w14:paraId="149D1AEE" w14:textId="77777777" w:rsidTr="009F0607">
        <w:trPr>
          <w:cantSplit/>
        </w:trPr>
        <w:tc>
          <w:tcPr>
            <w:tcW w:w="377" w:type="dxa"/>
          </w:tcPr>
          <w:p w14:paraId="6056E858" w14:textId="77777777" w:rsidR="000E7B2D" w:rsidRPr="004153EE" w:rsidRDefault="000E7B2D" w:rsidP="009F0607">
            <w:pPr>
              <w:jc w:val="center"/>
              <w:rPr>
                <w:rFonts w:ascii="GHEA Grapalat" w:hAnsi="GHEA Grapalat"/>
                <w:sz w:val="20"/>
              </w:rPr>
            </w:pPr>
            <w:r w:rsidRPr="004153EE">
              <w:rPr>
                <w:rFonts w:ascii="GHEA Grapalat" w:hAnsi="GHEA Grapalat"/>
                <w:sz w:val="20"/>
              </w:rPr>
              <w:t>2</w:t>
            </w:r>
          </w:p>
        </w:tc>
        <w:tc>
          <w:tcPr>
            <w:tcW w:w="2881" w:type="dxa"/>
          </w:tcPr>
          <w:p w14:paraId="011C703C" w14:textId="77777777" w:rsidR="000E7B2D" w:rsidRPr="004153EE" w:rsidRDefault="000E7B2D" w:rsidP="009F0607">
            <w:pPr>
              <w:jc w:val="center"/>
              <w:rPr>
                <w:rFonts w:ascii="GHEA Grapalat" w:hAnsi="GHEA Grapalat"/>
                <w:sz w:val="20"/>
                <w:lang w:val="hy-AM"/>
              </w:rPr>
            </w:pPr>
          </w:p>
        </w:tc>
        <w:tc>
          <w:tcPr>
            <w:tcW w:w="1708" w:type="dxa"/>
          </w:tcPr>
          <w:p w14:paraId="3B0A4F5E" w14:textId="77777777" w:rsidR="000E7B2D" w:rsidRPr="004153EE" w:rsidRDefault="000E7B2D" w:rsidP="009F0607">
            <w:pPr>
              <w:jc w:val="center"/>
              <w:rPr>
                <w:rFonts w:ascii="GHEA Grapalat" w:hAnsi="GHEA Grapalat"/>
                <w:sz w:val="20"/>
                <w:lang w:val="hy-AM"/>
              </w:rPr>
            </w:pPr>
          </w:p>
        </w:tc>
        <w:tc>
          <w:tcPr>
            <w:tcW w:w="1442" w:type="dxa"/>
          </w:tcPr>
          <w:p w14:paraId="15938B04" w14:textId="77777777" w:rsidR="000E7B2D" w:rsidRPr="004153EE" w:rsidRDefault="000E7B2D" w:rsidP="009F0607">
            <w:pPr>
              <w:jc w:val="center"/>
              <w:rPr>
                <w:rFonts w:ascii="GHEA Grapalat" w:hAnsi="GHEA Grapalat"/>
                <w:sz w:val="20"/>
                <w:lang w:val="hy-AM"/>
              </w:rPr>
            </w:pPr>
          </w:p>
        </w:tc>
        <w:tc>
          <w:tcPr>
            <w:tcW w:w="2070" w:type="dxa"/>
          </w:tcPr>
          <w:p w14:paraId="5848CA6E" w14:textId="77777777" w:rsidR="000E7B2D" w:rsidRPr="004153EE" w:rsidRDefault="000E7B2D" w:rsidP="009F0607">
            <w:pPr>
              <w:jc w:val="center"/>
              <w:rPr>
                <w:rFonts w:ascii="GHEA Grapalat" w:hAnsi="GHEA Grapalat"/>
                <w:sz w:val="20"/>
                <w:lang w:val="hy-AM"/>
              </w:rPr>
            </w:pPr>
          </w:p>
        </w:tc>
        <w:tc>
          <w:tcPr>
            <w:tcW w:w="1710" w:type="dxa"/>
          </w:tcPr>
          <w:p w14:paraId="7B8ABDB7" w14:textId="77777777" w:rsidR="000E7B2D" w:rsidRPr="004153EE" w:rsidRDefault="000E7B2D" w:rsidP="009F0607">
            <w:pPr>
              <w:jc w:val="center"/>
              <w:rPr>
                <w:rFonts w:ascii="GHEA Grapalat" w:hAnsi="GHEA Grapalat"/>
                <w:sz w:val="20"/>
                <w:lang w:val="hy-AM"/>
              </w:rPr>
            </w:pPr>
          </w:p>
        </w:tc>
      </w:tr>
      <w:tr w:rsidR="000E7B2D" w:rsidRPr="004153EE" w14:paraId="6464DE67" w14:textId="77777777" w:rsidTr="009F0607">
        <w:trPr>
          <w:cantSplit/>
        </w:trPr>
        <w:tc>
          <w:tcPr>
            <w:tcW w:w="377" w:type="dxa"/>
          </w:tcPr>
          <w:p w14:paraId="6A1EE344" w14:textId="77777777" w:rsidR="000E7B2D" w:rsidRPr="004153EE" w:rsidRDefault="000E7B2D" w:rsidP="009F0607">
            <w:pPr>
              <w:jc w:val="center"/>
              <w:rPr>
                <w:rFonts w:ascii="GHEA Grapalat" w:hAnsi="GHEA Grapalat"/>
                <w:sz w:val="20"/>
              </w:rPr>
            </w:pPr>
            <w:r w:rsidRPr="004153EE">
              <w:rPr>
                <w:rFonts w:ascii="GHEA Grapalat" w:hAnsi="GHEA Grapalat"/>
                <w:sz w:val="20"/>
              </w:rPr>
              <w:t>3</w:t>
            </w:r>
          </w:p>
        </w:tc>
        <w:tc>
          <w:tcPr>
            <w:tcW w:w="2881" w:type="dxa"/>
          </w:tcPr>
          <w:p w14:paraId="3E019A7E" w14:textId="77777777" w:rsidR="000E7B2D" w:rsidRPr="004153EE" w:rsidRDefault="000E7B2D" w:rsidP="009F0607">
            <w:pPr>
              <w:jc w:val="center"/>
              <w:rPr>
                <w:rFonts w:ascii="GHEA Grapalat" w:hAnsi="GHEA Grapalat"/>
                <w:sz w:val="20"/>
                <w:lang w:val="hy-AM"/>
              </w:rPr>
            </w:pPr>
          </w:p>
        </w:tc>
        <w:tc>
          <w:tcPr>
            <w:tcW w:w="1708" w:type="dxa"/>
          </w:tcPr>
          <w:p w14:paraId="5E90B81A" w14:textId="77777777" w:rsidR="000E7B2D" w:rsidRPr="004153EE" w:rsidRDefault="000E7B2D" w:rsidP="009F0607">
            <w:pPr>
              <w:jc w:val="center"/>
              <w:rPr>
                <w:rFonts w:ascii="GHEA Grapalat" w:hAnsi="GHEA Grapalat"/>
                <w:sz w:val="20"/>
                <w:lang w:val="hy-AM"/>
              </w:rPr>
            </w:pPr>
          </w:p>
        </w:tc>
        <w:tc>
          <w:tcPr>
            <w:tcW w:w="1442" w:type="dxa"/>
          </w:tcPr>
          <w:p w14:paraId="70F39F99" w14:textId="77777777" w:rsidR="000E7B2D" w:rsidRPr="004153EE" w:rsidRDefault="000E7B2D" w:rsidP="009F0607">
            <w:pPr>
              <w:jc w:val="center"/>
              <w:rPr>
                <w:rFonts w:ascii="GHEA Grapalat" w:hAnsi="GHEA Grapalat"/>
                <w:sz w:val="20"/>
                <w:lang w:val="hy-AM"/>
              </w:rPr>
            </w:pPr>
          </w:p>
        </w:tc>
        <w:tc>
          <w:tcPr>
            <w:tcW w:w="2070" w:type="dxa"/>
          </w:tcPr>
          <w:p w14:paraId="4D3EAED6" w14:textId="77777777" w:rsidR="000E7B2D" w:rsidRPr="004153EE" w:rsidRDefault="000E7B2D" w:rsidP="009F0607">
            <w:pPr>
              <w:jc w:val="center"/>
              <w:rPr>
                <w:rFonts w:ascii="GHEA Grapalat" w:hAnsi="GHEA Grapalat"/>
                <w:sz w:val="20"/>
                <w:lang w:val="hy-AM"/>
              </w:rPr>
            </w:pPr>
          </w:p>
        </w:tc>
        <w:tc>
          <w:tcPr>
            <w:tcW w:w="1710" w:type="dxa"/>
          </w:tcPr>
          <w:p w14:paraId="78C62420" w14:textId="77777777" w:rsidR="000E7B2D" w:rsidRPr="004153EE" w:rsidRDefault="000E7B2D" w:rsidP="009F0607">
            <w:pPr>
              <w:jc w:val="center"/>
              <w:rPr>
                <w:rFonts w:ascii="GHEA Grapalat" w:hAnsi="GHEA Grapalat"/>
                <w:sz w:val="20"/>
                <w:lang w:val="hy-AM"/>
              </w:rPr>
            </w:pPr>
          </w:p>
        </w:tc>
      </w:tr>
      <w:tr w:rsidR="000E7B2D" w:rsidRPr="004153EE" w14:paraId="03220035" w14:textId="77777777" w:rsidTr="009F0607">
        <w:trPr>
          <w:cantSplit/>
        </w:trPr>
        <w:tc>
          <w:tcPr>
            <w:tcW w:w="377" w:type="dxa"/>
          </w:tcPr>
          <w:p w14:paraId="0CB4FC26" w14:textId="77777777" w:rsidR="000E7B2D" w:rsidRPr="004153EE" w:rsidRDefault="000E7B2D" w:rsidP="009F0607">
            <w:pPr>
              <w:jc w:val="center"/>
              <w:rPr>
                <w:rFonts w:ascii="GHEA Grapalat" w:hAnsi="GHEA Grapalat"/>
                <w:sz w:val="20"/>
              </w:rPr>
            </w:pPr>
            <w:r w:rsidRPr="004153EE">
              <w:rPr>
                <w:rFonts w:ascii="GHEA Grapalat" w:hAnsi="GHEA Grapalat"/>
                <w:sz w:val="20"/>
              </w:rPr>
              <w:t>...</w:t>
            </w:r>
          </w:p>
        </w:tc>
        <w:tc>
          <w:tcPr>
            <w:tcW w:w="2881" w:type="dxa"/>
          </w:tcPr>
          <w:p w14:paraId="1639F268" w14:textId="77777777" w:rsidR="000E7B2D" w:rsidRPr="004153EE" w:rsidRDefault="000E7B2D" w:rsidP="009F0607">
            <w:pPr>
              <w:jc w:val="center"/>
              <w:rPr>
                <w:rFonts w:ascii="GHEA Grapalat" w:hAnsi="GHEA Grapalat"/>
                <w:sz w:val="20"/>
                <w:lang w:val="hy-AM"/>
              </w:rPr>
            </w:pPr>
          </w:p>
        </w:tc>
        <w:tc>
          <w:tcPr>
            <w:tcW w:w="1708" w:type="dxa"/>
          </w:tcPr>
          <w:p w14:paraId="481546E3" w14:textId="77777777" w:rsidR="000E7B2D" w:rsidRPr="004153EE" w:rsidRDefault="000E7B2D" w:rsidP="009F0607">
            <w:pPr>
              <w:jc w:val="center"/>
              <w:rPr>
                <w:rFonts w:ascii="GHEA Grapalat" w:hAnsi="GHEA Grapalat"/>
                <w:sz w:val="20"/>
                <w:lang w:val="hy-AM"/>
              </w:rPr>
            </w:pPr>
          </w:p>
        </w:tc>
        <w:tc>
          <w:tcPr>
            <w:tcW w:w="1442" w:type="dxa"/>
          </w:tcPr>
          <w:p w14:paraId="734D5AC3" w14:textId="77777777" w:rsidR="000E7B2D" w:rsidRPr="004153EE" w:rsidRDefault="000E7B2D" w:rsidP="009F0607">
            <w:pPr>
              <w:jc w:val="center"/>
              <w:rPr>
                <w:rFonts w:ascii="GHEA Grapalat" w:hAnsi="GHEA Grapalat"/>
                <w:sz w:val="20"/>
                <w:lang w:val="hy-AM"/>
              </w:rPr>
            </w:pPr>
          </w:p>
        </w:tc>
        <w:tc>
          <w:tcPr>
            <w:tcW w:w="2070" w:type="dxa"/>
          </w:tcPr>
          <w:p w14:paraId="799FE50B" w14:textId="77777777" w:rsidR="000E7B2D" w:rsidRPr="004153EE" w:rsidRDefault="000E7B2D" w:rsidP="009F0607">
            <w:pPr>
              <w:jc w:val="center"/>
              <w:rPr>
                <w:rFonts w:ascii="GHEA Grapalat" w:hAnsi="GHEA Grapalat"/>
                <w:sz w:val="20"/>
                <w:lang w:val="hy-AM"/>
              </w:rPr>
            </w:pPr>
          </w:p>
        </w:tc>
        <w:tc>
          <w:tcPr>
            <w:tcW w:w="1710" w:type="dxa"/>
          </w:tcPr>
          <w:p w14:paraId="0622E118" w14:textId="77777777" w:rsidR="000E7B2D" w:rsidRPr="004153EE" w:rsidRDefault="000E7B2D" w:rsidP="009F0607">
            <w:pPr>
              <w:jc w:val="center"/>
              <w:rPr>
                <w:rFonts w:ascii="GHEA Grapalat" w:hAnsi="GHEA Grapalat"/>
                <w:sz w:val="20"/>
                <w:lang w:val="hy-AM"/>
              </w:rPr>
            </w:pPr>
          </w:p>
        </w:tc>
      </w:tr>
      <w:tr w:rsidR="000E7B2D" w:rsidRPr="004153EE" w14:paraId="7B1A9404" w14:textId="77777777" w:rsidTr="009F0607">
        <w:trPr>
          <w:cantSplit/>
        </w:trPr>
        <w:tc>
          <w:tcPr>
            <w:tcW w:w="377" w:type="dxa"/>
          </w:tcPr>
          <w:p w14:paraId="4A6EA45B" w14:textId="77777777" w:rsidR="000E7B2D" w:rsidRPr="004153EE" w:rsidRDefault="000E7B2D" w:rsidP="009F0607">
            <w:pPr>
              <w:jc w:val="center"/>
              <w:rPr>
                <w:rFonts w:ascii="GHEA Grapalat" w:hAnsi="GHEA Grapalat"/>
                <w:sz w:val="20"/>
              </w:rPr>
            </w:pPr>
            <w:r w:rsidRPr="004153EE">
              <w:rPr>
                <w:rFonts w:ascii="GHEA Grapalat" w:hAnsi="GHEA Grapalat"/>
                <w:sz w:val="20"/>
              </w:rPr>
              <w:t>...</w:t>
            </w:r>
          </w:p>
        </w:tc>
        <w:tc>
          <w:tcPr>
            <w:tcW w:w="2881" w:type="dxa"/>
          </w:tcPr>
          <w:p w14:paraId="11A40C42" w14:textId="77777777" w:rsidR="000E7B2D" w:rsidRPr="004153EE" w:rsidRDefault="000E7B2D" w:rsidP="009F0607">
            <w:pPr>
              <w:jc w:val="center"/>
              <w:rPr>
                <w:rFonts w:ascii="GHEA Grapalat" w:hAnsi="GHEA Grapalat"/>
                <w:sz w:val="20"/>
                <w:lang w:val="hy-AM"/>
              </w:rPr>
            </w:pPr>
          </w:p>
        </w:tc>
        <w:tc>
          <w:tcPr>
            <w:tcW w:w="1708" w:type="dxa"/>
          </w:tcPr>
          <w:p w14:paraId="5D76F83F" w14:textId="77777777" w:rsidR="000E7B2D" w:rsidRPr="004153EE" w:rsidRDefault="000E7B2D" w:rsidP="009F0607">
            <w:pPr>
              <w:jc w:val="center"/>
              <w:rPr>
                <w:rFonts w:ascii="GHEA Grapalat" w:hAnsi="GHEA Grapalat"/>
                <w:sz w:val="20"/>
                <w:lang w:val="hy-AM"/>
              </w:rPr>
            </w:pPr>
          </w:p>
        </w:tc>
        <w:tc>
          <w:tcPr>
            <w:tcW w:w="1442" w:type="dxa"/>
          </w:tcPr>
          <w:p w14:paraId="381E7289" w14:textId="77777777" w:rsidR="000E7B2D" w:rsidRPr="004153EE" w:rsidRDefault="000E7B2D" w:rsidP="009F0607">
            <w:pPr>
              <w:jc w:val="center"/>
              <w:rPr>
                <w:rFonts w:ascii="GHEA Grapalat" w:hAnsi="GHEA Grapalat"/>
                <w:sz w:val="20"/>
                <w:lang w:val="hy-AM"/>
              </w:rPr>
            </w:pPr>
          </w:p>
        </w:tc>
        <w:tc>
          <w:tcPr>
            <w:tcW w:w="2070" w:type="dxa"/>
          </w:tcPr>
          <w:p w14:paraId="031CCFF5" w14:textId="77777777" w:rsidR="000E7B2D" w:rsidRPr="004153EE" w:rsidRDefault="000E7B2D" w:rsidP="009F0607">
            <w:pPr>
              <w:jc w:val="center"/>
              <w:rPr>
                <w:rFonts w:ascii="GHEA Grapalat" w:hAnsi="GHEA Grapalat"/>
                <w:sz w:val="20"/>
                <w:lang w:val="hy-AM"/>
              </w:rPr>
            </w:pPr>
          </w:p>
        </w:tc>
        <w:tc>
          <w:tcPr>
            <w:tcW w:w="1710" w:type="dxa"/>
          </w:tcPr>
          <w:p w14:paraId="0362A9D9" w14:textId="77777777" w:rsidR="000E7B2D" w:rsidRPr="004153EE" w:rsidRDefault="000E7B2D" w:rsidP="009F0607">
            <w:pPr>
              <w:jc w:val="center"/>
              <w:rPr>
                <w:rFonts w:ascii="GHEA Grapalat" w:hAnsi="GHEA Grapalat"/>
                <w:sz w:val="20"/>
                <w:lang w:val="hy-AM"/>
              </w:rPr>
            </w:pPr>
          </w:p>
        </w:tc>
      </w:tr>
    </w:tbl>
    <w:p w14:paraId="45AD5867" w14:textId="77777777" w:rsidR="000E7B2D" w:rsidRPr="004153EE" w:rsidRDefault="000E7B2D" w:rsidP="000E7B2D">
      <w:pPr>
        <w:ind w:left="-66"/>
        <w:jc w:val="center"/>
        <w:rPr>
          <w:rFonts w:ascii="GHEA Grapalat" w:hAnsi="GHEA Grapalat"/>
          <w:b/>
          <w:sz w:val="20"/>
          <w:szCs w:val="20"/>
          <w:lang w:val="hy-AM"/>
        </w:rPr>
      </w:pPr>
    </w:p>
    <w:p w14:paraId="262534D2" w14:textId="77777777" w:rsidR="000E7B2D" w:rsidRPr="004153EE" w:rsidRDefault="000E7B2D" w:rsidP="000E7B2D">
      <w:pPr>
        <w:tabs>
          <w:tab w:val="left" w:pos="1134"/>
        </w:tabs>
        <w:ind w:firstLine="720"/>
        <w:jc w:val="both"/>
        <w:rPr>
          <w:rFonts w:ascii="GHEA Grapalat" w:hAnsi="GHEA Grapalat"/>
          <w:sz w:val="20"/>
          <w:szCs w:val="20"/>
          <w:lang w:val="es-ES"/>
        </w:rPr>
      </w:pPr>
    </w:p>
    <w:p w14:paraId="7C68281D" w14:textId="77777777" w:rsidR="000E7B2D" w:rsidRPr="004153EE" w:rsidRDefault="000E7B2D" w:rsidP="000E7B2D">
      <w:pPr>
        <w:tabs>
          <w:tab w:val="left" w:pos="1134"/>
        </w:tabs>
        <w:ind w:firstLine="720"/>
        <w:jc w:val="both"/>
        <w:rPr>
          <w:rFonts w:ascii="GHEA Grapalat" w:hAnsi="GHEA Grapalat"/>
          <w:sz w:val="20"/>
          <w:szCs w:val="20"/>
          <w:lang w:val="es-ES"/>
        </w:rPr>
      </w:pPr>
    </w:p>
    <w:p w14:paraId="42D7D9D8" w14:textId="030A63E8" w:rsidR="000E7B2D" w:rsidRPr="004153EE" w:rsidRDefault="000E7B2D" w:rsidP="000E7B2D">
      <w:pPr>
        <w:ind w:right="-33" w:firstLine="567"/>
        <w:jc w:val="both"/>
        <w:rPr>
          <w:rFonts w:ascii="GHEA Grapalat" w:hAnsi="GHEA Grapalat"/>
          <w:sz w:val="20"/>
          <w:szCs w:val="20"/>
          <w:lang w:val="hy-AM"/>
        </w:rPr>
      </w:pPr>
      <w:r>
        <w:rPr>
          <w:rFonts w:ascii="GHEA Grapalat" w:hAnsi="GHEA Grapalat"/>
          <w:b/>
          <w:sz w:val="20"/>
          <w:szCs w:val="20"/>
          <w:lang w:val="hy-AM"/>
        </w:rPr>
        <w:t>ՔԲԿ-</w:t>
      </w:r>
      <w:r w:rsidRPr="00044F57">
        <w:rPr>
          <w:rFonts w:ascii="GHEA Grapalat" w:hAnsi="GHEA Grapalat"/>
          <w:b/>
          <w:sz w:val="20"/>
          <w:szCs w:val="20"/>
          <w:lang w:val="hy-AM"/>
        </w:rPr>
        <w:t>ԳՀ</w:t>
      </w:r>
      <w:r>
        <w:rPr>
          <w:rFonts w:ascii="GHEA Grapalat" w:hAnsi="GHEA Grapalat"/>
          <w:b/>
          <w:sz w:val="20"/>
          <w:szCs w:val="20"/>
          <w:lang w:val="hy-AM"/>
        </w:rPr>
        <w:t>Խ</w:t>
      </w:r>
      <w:r w:rsidRPr="00044F57">
        <w:rPr>
          <w:rFonts w:ascii="GHEA Grapalat" w:hAnsi="GHEA Grapalat"/>
          <w:b/>
          <w:sz w:val="20"/>
          <w:szCs w:val="20"/>
          <w:lang w:val="hy-AM"/>
        </w:rPr>
        <w:t>ԾՁԲ-</w:t>
      </w:r>
      <w:r>
        <w:rPr>
          <w:rFonts w:ascii="GHEA Grapalat" w:hAnsi="GHEA Grapalat"/>
          <w:b/>
          <w:sz w:val="20"/>
          <w:szCs w:val="20"/>
          <w:lang w:val="hy-AM"/>
        </w:rPr>
        <w:t xml:space="preserve">22/18 </w:t>
      </w:r>
      <w:r w:rsidRPr="00044F57">
        <w:rPr>
          <w:rFonts w:ascii="GHEA Grapalat" w:hAnsi="GHEA Grapalat" w:cs="Sylfaen"/>
          <w:sz w:val="20"/>
          <w:szCs w:val="20"/>
          <w:lang w:val="hy-AM"/>
        </w:rPr>
        <w:t>ծածկագրով  ընթացակարգի</w:t>
      </w:r>
      <w:r w:rsidRPr="00044F57">
        <w:rPr>
          <w:rFonts w:ascii="GHEA Grapalat" w:hAnsi="GHEA Grapalat" w:cs="Arial"/>
          <w:sz w:val="20"/>
          <w:szCs w:val="20"/>
          <w:lang w:val="hy-AM"/>
        </w:rPr>
        <w:t xml:space="preserve"> շրջանակներում կ</w:t>
      </w:r>
      <w:r w:rsidRPr="00044F57">
        <w:rPr>
          <w:rFonts w:ascii="GHEA Grapalat" w:hAnsi="GHEA Grapalat" w:cs="Sylfaen"/>
          <w:sz w:val="20"/>
          <w:szCs w:val="20"/>
          <w:lang w:val="hy-AM"/>
        </w:rPr>
        <w:t>ից</w:t>
      </w:r>
      <w:r w:rsidRPr="00044F57">
        <w:rPr>
          <w:rFonts w:ascii="GHEA Grapalat" w:hAnsi="GHEA Grapalat" w:cs="Arial"/>
          <w:sz w:val="20"/>
          <w:szCs w:val="20"/>
          <w:lang w:val="hy-AM"/>
        </w:rPr>
        <w:t xml:space="preserve"> </w:t>
      </w:r>
      <w:r w:rsidRPr="00044F57">
        <w:rPr>
          <w:rFonts w:ascii="GHEA Grapalat" w:hAnsi="GHEA Grapalat" w:cs="Sylfaen"/>
          <w:sz w:val="20"/>
          <w:szCs w:val="20"/>
          <w:lang w:val="hy-AM"/>
        </w:rPr>
        <w:t>ներկայացնում</w:t>
      </w:r>
      <w:r w:rsidRPr="00044F57">
        <w:rPr>
          <w:rFonts w:ascii="GHEA Grapalat" w:hAnsi="GHEA Grapalat" w:cs="Arial"/>
          <w:sz w:val="20"/>
          <w:szCs w:val="20"/>
          <w:lang w:val="hy-AM"/>
        </w:rPr>
        <w:t xml:space="preserve"> </w:t>
      </w:r>
      <w:r w:rsidRPr="00044F57">
        <w:rPr>
          <w:rFonts w:ascii="GHEA Grapalat" w:hAnsi="GHEA Grapalat" w:cs="Sylfaen"/>
          <w:sz w:val="20"/>
          <w:szCs w:val="20"/>
          <w:lang w:val="hy-AM"/>
        </w:rPr>
        <w:t>ենք</w:t>
      </w:r>
      <w:r>
        <w:rPr>
          <w:rFonts w:ascii="GHEA Grapalat" w:hAnsi="GHEA Grapalat" w:cs="Sylfaen"/>
          <w:sz w:val="20"/>
          <w:szCs w:val="20"/>
          <w:lang w:val="hy-AM"/>
        </w:rPr>
        <w:t>.</w:t>
      </w:r>
      <w:r w:rsidRPr="004153EE">
        <w:rPr>
          <w:rFonts w:ascii="GHEA Grapalat" w:hAnsi="GHEA Grapalat"/>
          <w:sz w:val="20"/>
          <w:szCs w:val="20"/>
          <w:lang w:val="hy-AM"/>
        </w:rPr>
        <w:t xml:space="preserve"> առաջադրված աշխատակազմում ներգրավված մաս</w:t>
      </w:r>
      <w:r w:rsidRPr="004153EE">
        <w:rPr>
          <w:rFonts w:ascii="GHEA Grapalat" w:hAnsi="GHEA Grapalat"/>
          <w:sz w:val="20"/>
          <w:szCs w:val="20"/>
          <w:lang w:val="hy-AM"/>
        </w:rPr>
        <w:softHyphen/>
        <w:t>նագետների հաստատած գրավոր համաձայնությունները` իրականացվելիք աշխատանքներում վերջիններիս ներգրավվելու մասին, ինչպես նաև մասնագետների անձնագրերի և որակավորումը հավաստող փաստաթղթերի (դիպլոմ, վկայագիր, հավաստագիր, արտոնագիր և այլն) պատճենները:</w:t>
      </w:r>
    </w:p>
    <w:p w14:paraId="7EDE18C7" w14:textId="77777777" w:rsidR="00134E80" w:rsidRDefault="00134E80" w:rsidP="002E6C2D">
      <w:pPr>
        <w:pStyle w:val="31"/>
        <w:spacing w:line="240" w:lineRule="auto"/>
        <w:jc w:val="left"/>
        <w:rPr>
          <w:rFonts w:ascii="GHEA Grapalat" w:hAnsi="GHEA Grapalat" w:cs="Sylfaen"/>
          <w:b/>
          <w:lang w:val="hy-AM"/>
        </w:rPr>
      </w:pPr>
    </w:p>
    <w:p w14:paraId="6DCD104D" w14:textId="77777777" w:rsidR="000E7B2D" w:rsidRDefault="000E7B2D" w:rsidP="002E6C2D">
      <w:pPr>
        <w:pStyle w:val="31"/>
        <w:spacing w:line="240" w:lineRule="auto"/>
        <w:jc w:val="left"/>
        <w:rPr>
          <w:rFonts w:ascii="GHEA Grapalat" w:hAnsi="GHEA Grapalat" w:cs="Sylfaen"/>
          <w:b/>
          <w:lang w:val="hy-AM"/>
        </w:rPr>
      </w:pPr>
    </w:p>
    <w:p w14:paraId="6EF75C32" w14:textId="77777777" w:rsidR="000E7B2D" w:rsidRDefault="000E7B2D" w:rsidP="002E6C2D">
      <w:pPr>
        <w:pStyle w:val="31"/>
        <w:spacing w:line="240" w:lineRule="auto"/>
        <w:jc w:val="left"/>
        <w:rPr>
          <w:rFonts w:ascii="GHEA Grapalat" w:hAnsi="GHEA Grapalat" w:cs="Sylfaen"/>
          <w:b/>
          <w:lang w:val="hy-AM"/>
        </w:rPr>
      </w:pPr>
    </w:p>
    <w:p w14:paraId="2298DEAE" w14:textId="77777777" w:rsidR="000E7B2D" w:rsidRDefault="000E7B2D" w:rsidP="002E6C2D">
      <w:pPr>
        <w:pStyle w:val="31"/>
        <w:spacing w:line="240" w:lineRule="auto"/>
        <w:jc w:val="left"/>
        <w:rPr>
          <w:rFonts w:ascii="GHEA Grapalat" w:hAnsi="GHEA Grapalat" w:cs="Sylfaen"/>
          <w:b/>
          <w:lang w:val="hy-AM"/>
        </w:rPr>
      </w:pPr>
    </w:p>
    <w:p w14:paraId="5DA37E12" w14:textId="77777777" w:rsidR="000E7B2D" w:rsidRDefault="000E7B2D" w:rsidP="002E6C2D">
      <w:pPr>
        <w:pStyle w:val="31"/>
        <w:spacing w:line="240" w:lineRule="auto"/>
        <w:jc w:val="left"/>
        <w:rPr>
          <w:rFonts w:ascii="GHEA Grapalat" w:hAnsi="GHEA Grapalat" w:cs="Sylfaen"/>
          <w:b/>
          <w:lang w:val="hy-AM"/>
        </w:rPr>
      </w:pPr>
    </w:p>
    <w:p w14:paraId="64284F9B" w14:textId="77777777" w:rsidR="000E7B2D" w:rsidRDefault="000E7B2D" w:rsidP="002E6C2D">
      <w:pPr>
        <w:pStyle w:val="31"/>
        <w:spacing w:line="240" w:lineRule="auto"/>
        <w:jc w:val="left"/>
        <w:rPr>
          <w:rFonts w:ascii="GHEA Grapalat" w:hAnsi="GHEA Grapalat" w:cs="Sylfaen"/>
          <w:b/>
          <w:lang w:val="hy-AM"/>
        </w:rPr>
      </w:pPr>
    </w:p>
    <w:p w14:paraId="69E576A6" w14:textId="77777777" w:rsidR="00ED6499" w:rsidRPr="004153EE" w:rsidRDefault="00ED6499" w:rsidP="00ED6499">
      <w:pPr>
        <w:ind w:left="720" w:firstLine="720"/>
        <w:jc w:val="both"/>
        <w:rPr>
          <w:rFonts w:ascii="GHEA Grapalat" w:hAnsi="GHEA Grapalat"/>
          <w:sz w:val="20"/>
          <w:lang w:val="hy-AM"/>
        </w:rPr>
      </w:pPr>
      <w:r w:rsidRPr="004153EE">
        <w:rPr>
          <w:rFonts w:ascii="GHEA Grapalat" w:hAnsi="GHEA Grapalat"/>
          <w:sz w:val="20"/>
          <w:lang w:val="hy-AM"/>
        </w:rPr>
        <w:t xml:space="preserve">__________________________________________ </w:t>
      </w:r>
      <w:r w:rsidRPr="004153EE">
        <w:rPr>
          <w:rFonts w:ascii="GHEA Grapalat" w:hAnsi="GHEA Grapalat"/>
          <w:sz w:val="20"/>
          <w:lang w:val="hy-AM"/>
        </w:rPr>
        <w:tab/>
        <w:t xml:space="preserve">                _____________ </w:t>
      </w:r>
    </w:p>
    <w:p w14:paraId="2305AB1A" w14:textId="77777777" w:rsidR="00ED6499" w:rsidRPr="004153EE" w:rsidRDefault="00ED6499" w:rsidP="00ED6499">
      <w:pPr>
        <w:jc w:val="both"/>
        <w:rPr>
          <w:rFonts w:ascii="GHEA Grapalat" w:hAnsi="GHEA Grapalat" w:cs="Arial"/>
          <w:sz w:val="20"/>
          <w:vertAlign w:val="superscript"/>
          <w:lang w:val="hy-AM"/>
        </w:rPr>
      </w:pPr>
      <w:r w:rsidRPr="004153EE">
        <w:rPr>
          <w:rFonts w:ascii="GHEA Grapalat" w:hAnsi="GHEA Grapalat"/>
          <w:sz w:val="20"/>
          <w:lang w:val="hy-AM"/>
        </w:rPr>
        <w:t xml:space="preserve">                            </w:t>
      </w:r>
      <w:r w:rsidRPr="004153EE">
        <w:rPr>
          <w:rFonts w:ascii="GHEA Grapalat" w:hAnsi="GHEA Grapalat" w:cs="Sylfaen"/>
          <w:sz w:val="20"/>
          <w:vertAlign w:val="superscript"/>
          <w:lang w:val="hy-AM"/>
        </w:rPr>
        <w:t>Մասնակցի</w:t>
      </w:r>
      <w:r w:rsidRPr="004153EE">
        <w:rPr>
          <w:rFonts w:ascii="GHEA Grapalat" w:hAnsi="GHEA Grapalat" w:cs="Arial"/>
          <w:sz w:val="20"/>
          <w:vertAlign w:val="superscript"/>
          <w:lang w:val="hy-AM"/>
        </w:rPr>
        <w:t xml:space="preserve"> </w:t>
      </w:r>
      <w:r w:rsidRPr="004153EE">
        <w:rPr>
          <w:rFonts w:ascii="GHEA Grapalat" w:hAnsi="GHEA Grapalat" w:cs="Sylfaen"/>
          <w:sz w:val="20"/>
          <w:vertAlign w:val="superscript"/>
          <w:lang w:val="hy-AM"/>
        </w:rPr>
        <w:t>անվանումը</w:t>
      </w:r>
      <w:r w:rsidRPr="004153EE">
        <w:rPr>
          <w:rFonts w:ascii="GHEA Grapalat" w:hAnsi="GHEA Grapalat" w:cs="Arial"/>
          <w:sz w:val="20"/>
          <w:vertAlign w:val="superscript"/>
          <w:lang w:val="hy-AM"/>
        </w:rPr>
        <w:t xml:space="preserve"> (</w:t>
      </w:r>
      <w:r w:rsidRPr="004153EE">
        <w:rPr>
          <w:rFonts w:ascii="GHEA Grapalat" w:hAnsi="GHEA Grapalat" w:cs="Sylfaen"/>
          <w:sz w:val="20"/>
          <w:vertAlign w:val="superscript"/>
          <w:lang w:val="hy-AM"/>
        </w:rPr>
        <w:t>անունը</w:t>
      </w:r>
      <w:r w:rsidRPr="004153EE">
        <w:rPr>
          <w:rFonts w:ascii="GHEA Grapalat" w:hAnsi="GHEA Grapalat"/>
          <w:sz w:val="20"/>
          <w:vertAlign w:val="superscript"/>
          <w:lang w:val="es-ES"/>
        </w:rPr>
        <w:t>)</w:t>
      </w:r>
      <w:r w:rsidRPr="004153EE">
        <w:rPr>
          <w:rFonts w:ascii="GHEA Grapalat" w:hAnsi="GHEA Grapalat"/>
          <w:sz w:val="20"/>
          <w:vertAlign w:val="superscript"/>
          <w:lang w:val="hy-AM"/>
        </w:rPr>
        <w:t xml:space="preserve"> (</w:t>
      </w:r>
      <w:r w:rsidRPr="004153EE">
        <w:rPr>
          <w:rFonts w:ascii="GHEA Grapalat" w:hAnsi="GHEA Grapalat" w:cs="Sylfaen"/>
          <w:sz w:val="20"/>
          <w:vertAlign w:val="superscript"/>
          <w:lang w:val="hy-AM"/>
        </w:rPr>
        <w:t>ղեկավարի</w:t>
      </w:r>
      <w:r w:rsidRPr="004153EE">
        <w:rPr>
          <w:rFonts w:ascii="GHEA Grapalat" w:hAnsi="GHEA Grapalat" w:cs="Arial"/>
          <w:sz w:val="20"/>
          <w:vertAlign w:val="superscript"/>
          <w:lang w:val="hy-AM"/>
        </w:rPr>
        <w:t xml:space="preserve"> </w:t>
      </w:r>
      <w:r w:rsidRPr="004153EE">
        <w:rPr>
          <w:rFonts w:ascii="GHEA Grapalat" w:hAnsi="GHEA Grapalat" w:cs="Sylfaen"/>
          <w:sz w:val="20"/>
          <w:vertAlign w:val="superscript"/>
          <w:lang w:val="hy-AM"/>
        </w:rPr>
        <w:t>պաշտոնը</w:t>
      </w:r>
      <w:r w:rsidRPr="004153EE">
        <w:rPr>
          <w:rFonts w:ascii="GHEA Grapalat" w:hAnsi="GHEA Grapalat" w:cs="Arial"/>
          <w:sz w:val="20"/>
          <w:vertAlign w:val="superscript"/>
          <w:lang w:val="hy-AM"/>
        </w:rPr>
        <w:t xml:space="preserve">, </w:t>
      </w:r>
      <w:r w:rsidRPr="004153EE">
        <w:rPr>
          <w:rFonts w:ascii="GHEA Grapalat" w:hAnsi="GHEA Grapalat" w:cs="Sylfaen"/>
          <w:sz w:val="20"/>
          <w:vertAlign w:val="superscript"/>
          <w:lang w:val="hy-AM"/>
        </w:rPr>
        <w:t>Անուն</w:t>
      </w:r>
      <w:r w:rsidRPr="004153EE">
        <w:rPr>
          <w:rFonts w:ascii="GHEA Grapalat" w:hAnsi="GHEA Grapalat" w:cs="Arial"/>
          <w:sz w:val="20"/>
          <w:vertAlign w:val="superscript"/>
          <w:lang w:val="hy-AM"/>
        </w:rPr>
        <w:t xml:space="preserve"> </w:t>
      </w:r>
      <w:r w:rsidRPr="004153EE">
        <w:rPr>
          <w:rFonts w:ascii="GHEA Grapalat" w:hAnsi="GHEA Grapalat" w:cs="Sylfaen"/>
          <w:sz w:val="20"/>
          <w:vertAlign w:val="superscript"/>
          <w:lang w:val="hy-AM"/>
        </w:rPr>
        <w:t>Ազգանունը</w:t>
      </w:r>
      <w:r w:rsidRPr="004153EE">
        <w:rPr>
          <w:rFonts w:ascii="GHEA Grapalat" w:hAnsi="GHEA Grapalat" w:cs="Arial"/>
          <w:sz w:val="20"/>
          <w:vertAlign w:val="superscript"/>
          <w:lang w:val="hy-AM"/>
        </w:rPr>
        <w:t>)                                             (</w:t>
      </w:r>
      <w:r w:rsidRPr="004153EE">
        <w:rPr>
          <w:rFonts w:ascii="GHEA Grapalat" w:hAnsi="GHEA Grapalat" w:cs="Sylfaen"/>
          <w:sz w:val="20"/>
          <w:vertAlign w:val="superscript"/>
          <w:lang w:val="hy-AM"/>
        </w:rPr>
        <w:t>ստորագրությունը</w:t>
      </w:r>
      <w:r w:rsidRPr="004153EE">
        <w:rPr>
          <w:rFonts w:ascii="GHEA Grapalat" w:hAnsi="GHEA Grapalat" w:cs="Arial"/>
          <w:sz w:val="20"/>
          <w:vertAlign w:val="superscript"/>
          <w:lang w:val="hy-AM"/>
        </w:rPr>
        <w:t>)</w:t>
      </w:r>
      <w:r w:rsidRPr="004153EE">
        <w:rPr>
          <w:rFonts w:ascii="GHEA Grapalat" w:hAnsi="GHEA Grapalat" w:cs="Arial"/>
          <w:sz w:val="20"/>
          <w:vertAlign w:val="superscript"/>
          <w:lang w:val="hy-AM"/>
        </w:rPr>
        <w:tab/>
      </w:r>
    </w:p>
    <w:p w14:paraId="2B81D465" w14:textId="77777777" w:rsidR="00ED6499" w:rsidRPr="004153EE" w:rsidRDefault="00ED6499" w:rsidP="00ED6499">
      <w:pPr>
        <w:jc w:val="right"/>
        <w:rPr>
          <w:rFonts w:ascii="GHEA Grapalat" w:hAnsi="GHEA Grapalat"/>
          <w:sz w:val="20"/>
          <w:lang w:val="hy-AM"/>
        </w:rPr>
      </w:pPr>
      <w:r w:rsidRPr="004153EE">
        <w:rPr>
          <w:rFonts w:ascii="GHEA Grapalat" w:hAnsi="GHEA Grapalat"/>
          <w:sz w:val="20"/>
          <w:lang w:val="hy-AM"/>
        </w:rPr>
        <w:t xml:space="preserve">    </w:t>
      </w:r>
    </w:p>
    <w:p w14:paraId="2EBDF944" w14:textId="77777777" w:rsidR="00ED6499" w:rsidRPr="004153EE" w:rsidRDefault="00ED6499" w:rsidP="00ED6499">
      <w:pPr>
        <w:jc w:val="right"/>
        <w:rPr>
          <w:rFonts w:ascii="GHEA Grapalat" w:hAnsi="GHEA Grapalat" w:cs="Arial"/>
          <w:sz w:val="20"/>
          <w:lang w:val="hy-AM"/>
        </w:rPr>
      </w:pPr>
      <w:r w:rsidRPr="004153EE">
        <w:rPr>
          <w:rFonts w:ascii="GHEA Grapalat" w:hAnsi="GHEA Grapalat" w:cs="Sylfaen"/>
          <w:sz w:val="20"/>
          <w:lang w:val="hy-AM"/>
        </w:rPr>
        <w:t>Կ</w:t>
      </w:r>
      <w:r w:rsidRPr="004153EE">
        <w:rPr>
          <w:rFonts w:ascii="GHEA Grapalat" w:hAnsi="GHEA Grapalat" w:cs="Arial"/>
          <w:sz w:val="20"/>
          <w:lang w:val="hy-AM"/>
        </w:rPr>
        <w:t xml:space="preserve">. </w:t>
      </w:r>
      <w:r w:rsidRPr="004153EE">
        <w:rPr>
          <w:rFonts w:ascii="GHEA Grapalat" w:hAnsi="GHEA Grapalat" w:cs="Sylfaen"/>
          <w:sz w:val="20"/>
          <w:lang w:val="hy-AM"/>
        </w:rPr>
        <w:t>Տ</w:t>
      </w:r>
      <w:r w:rsidRPr="004153EE">
        <w:rPr>
          <w:rFonts w:ascii="GHEA Grapalat" w:hAnsi="GHEA Grapalat" w:cs="Arial"/>
          <w:sz w:val="20"/>
          <w:lang w:val="hy-AM"/>
        </w:rPr>
        <w:t>.</w:t>
      </w:r>
      <w:r w:rsidRPr="004153EE">
        <w:rPr>
          <w:rFonts w:ascii="GHEA Grapalat" w:hAnsi="GHEA Grapalat" w:cs="Arial"/>
          <w:sz w:val="20"/>
          <w:lang w:val="hy-AM"/>
        </w:rPr>
        <w:tab/>
      </w:r>
      <w:r w:rsidRPr="004153EE">
        <w:rPr>
          <w:rFonts w:ascii="GHEA Grapalat" w:hAnsi="GHEA Grapalat" w:cs="Arial"/>
          <w:sz w:val="20"/>
          <w:lang w:val="hy-AM"/>
        </w:rPr>
        <w:tab/>
        <w:t xml:space="preserve"> </w:t>
      </w:r>
    </w:p>
    <w:p w14:paraId="7982C9B1" w14:textId="77777777" w:rsidR="000E7B2D" w:rsidRDefault="000E7B2D" w:rsidP="002E6C2D">
      <w:pPr>
        <w:pStyle w:val="31"/>
        <w:spacing w:line="240" w:lineRule="auto"/>
        <w:jc w:val="left"/>
        <w:rPr>
          <w:rFonts w:ascii="GHEA Grapalat" w:hAnsi="GHEA Grapalat" w:cs="Sylfaen"/>
          <w:b/>
          <w:lang w:val="hy-AM"/>
        </w:rPr>
      </w:pPr>
    </w:p>
    <w:p w14:paraId="29808A15" w14:textId="77777777" w:rsidR="000E7B2D" w:rsidRDefault="000E7B2D" w:rsidP="002E6C2D">
      <w:pPr>
        <w:pStyle w:val="31"/>
        <w:spacing w:line="240" w:lineRule="auto"/>
        <w:jc w:val="left"/>
        <w:rPr>
          <w:rFonts w:ascii="GHEA Grapalat" w:hAnsi="GHEA Grapalat" w:cs="Sylfaen"/>
          <w:b/>
          <w:lang w:val="hy-AM"/>
        </w:rPr>
      </w:pPr>
    </w:p>
    <w:p w14:paraId="433E07FE" w14:textId="77777777" w:rsidR="000E7B2D" w:rsidRDefault="000E7B2D" w:rsidP="002E6C2D">
      <w:pPr>
        <w:pStyle w:val="31"/>
        <w:spacing w:line="240" w:lineRule="auto"/>
        <w:jc w:val="left"/>
        <w:rPr>
          <w:rFonts w:ascii="GHEA Grapalat" w:hAnsi="GHEA Grapalat" w:cs="Sylfaen"/>
          <w:b/>
          <w:lang w:val="hy-AM"/>
        </w:rPr>
      </w:pPr>
    </w:p>
    <w:p w14:paraId="3DC5763D" w14:textId="77777777" w:rsidR="000E7B2D" w:rsidRDefault="000E7B2D" w:rsidP="002E6C2D">
      <w:pPr>
        <w:pStyle w:val="31"/>
        <w:spacing w:line="240" w:lineRule="auto"/>
        <w:jc w:val="left"/>
        <w:rPr>
          <w:rFonts w:ascii="GHEA Grapalat" w:hAnsi="GHEA Grapalat" w:cs="Sylfaen"/>
          <w:b/>
          <w:lang w:val="hy-AM"/>
        </w:rPr>
      </w:pPr>
    </w:p>
    <w:p w14:paraId="5B55C944" w14:textId="77777777" w:rsidR="000E7B2D" w:rsidRDefault="000E7B2D" w:rsidP="002E6C2D">
      <w:pPr>
        <w:pStyle w:val="31"/>
        <w:spacing w:line="240" w:lineRule="auto"/>
        <w:jc w:val="left"/>
        <w:rPr>
          <w:rFonts w:ascii="GHEA Grapalat" w:hAnsi="GHEA Grapalat" w:cs="Sylfaen"/>
          <w:b/>
          <w:lang w:val="hy-AM"/>
        </w:rPr>
      </w:pPr>
    </w:p>
    <w:p w14:paraId="05171E02" w14:textId="77777777" w:rsidR="000E7B2D" w:rsidRDefault="000E7B2D" w:rsidP="002E6C2D">
      <w:pPr>
        <w:pStyle w:val="31"/>
        <w:spacing w:line="240" w:lineRule="auto"/>
        <w:jc w:val="left"/>
        <w:rPr>
          <w:rFonts w:ascii="GHEA Grapalat" w:hAnsi="GHEA Grapalat" w:cs="Sylfaen"/>
          <w:b/>
          <w:lang w:val="hy-AM"/>
        </w:rPr>
      </w:pPr>
    </w:p>
    <w:p w14:paraId="62E6E035" w14:textId="77777777" w:rsidR="000E7B2D" w:rsidRDefault="000E7B2D" w:rsidP="002E6C2D">
      <w:pPr>
        <w:pStyle w:val="31"/>
        <w:spacing w:line="240" w:lineRule="auto"/>
        <w:jc w:val="left"/>
        <w:rPr>
          <w:rFonts w:ascii="GHEA Grapalat" w:hAnsi="GHEA Grapalat" w:cs="Sylfaen"/>
          <w:b/>
          <w:lang w:val="hy-AM"/>
        </w:rPr>
      </w:pPr>
    </w:p>
    <w:p w14:paraId="4E3434E8" w14:textId="77777777" w:rsidR="000E7B2D" w:rsidRDefault="000E7B2D" w:rsidP="002E6C2D">
      <w:pPr>
        <w:pStyle w:val="31"/>
        <w:spacing w:line="240" w:lineRule="auto"/>
        <w:jc w:val="left"/>
        <w:rPr>
          <w:rFonts w:ascii="GHEA Grapalat" w:hAnsi="GHEA Grapalat" w:cs="Sylfaen"/>
          <w:b/>
          <w:lang w:val="hy-AM"/>
        </w:rPr>
      </w:pPr>
    </w:p>
    <w:p w14:paraId="43DE9873" w14:textId="77777777" w:rsidR="000E7B2D" w:rsidRDefault="000E7B2D" w:rsidP="002E6C2D">
      <w:pPr>
        <w:pStyle w:val="31"/>
        <w:spacing w:line="240" w:lineRule="auto"/>
        <w:jc w:val="left"/>
        <w:rPr>
          <w:rFonts w:ascii="GHEA Grapalat" w:hAnsi="GHEA Grapalat" w:cs="Sylfaen"/>
          <w:b/>
          <w:lang w:val="hy-AM"/>
        </w:rPr>
      </w:pPr>
    </w:p>
    <w:p w14:paraId="4D8B4A65" w14:textId="77777777" w:rsidR="000E7B2D" w:rsidRDefault="000E7B2D" w:rsidP="002E6C2D">
      <w:pPr>
        <w:pStyle w:val="31"/>
        <w:spacing w:line="240" w:lineRule="auto"/>
        <w:jc w:val="left"/>
        <w:rPr>
          <w:rFonts w:ascii="GHEA Grapalat" w:hAnsi="GHEA Grapalat" w:cs="Sylfaen"/>
          <w:b/>
          <w:lang w:val="hy-AM"/>
        </w:rPr>
      </w:pPr>
    </w:p>
    <w:p w14:paraId="73B1DDA1" w14:textId="77777777" w:rsidR="000E7B2D" w:rsidRDefault="000E7B2D" w:rsidP="002E6C2D">
      <w:pPr>
        <w:pStyle w:val="31"/>
        <w:spacing w:line="240" w:lineRule="auto"/>
        <w:jc w:val="left"/>
        <w:rPr>
          <w:rFonts w:ascii="GHEA Grapalat" w:hAnsi="GHEA Grapalat" w:cs="Sylfaen"/>
          <w:b/>
          <w:lang w:val="hy-AM"/>
        </w:rPr>
      </w:pPr>
    </w:p>
    <w:p w14:paraId="09905AA2" w14:textId="77777777" w:rsidR="000E7B2D" w:rsidRDefault="000E7B2D" w:rsidP="002E6C2D">
      <w:pPr>
        <w:pStyle w:val="31"/>
        <w:spacing w:line="240" w:lineRule="auto"/>
        <w:jc w:val="left"/>
        <w:rPr>
          <w:rFonts w:ascii="GHEA Grapalat" w:hAnsi="GHEA Grapalat" w:cs="Sylfaen"/>
          <w:b/>
          <w:lang w:val="hy-AM"/>
        </w:rPr>
      </w:pPr>
    </w:p>
    <w:p w14:paraId="01F1B71F" w14:textId="77777777" w:rsidR="000E7B2D" w:rsidRDefault="000E7B2D" w:rsidP="002E6C2D">
      <w:pPr>
        <w:pStyle w:val="31"/>
        <w:spacing w:line="240" w:lineRule="auto"/>
        <w:jc w:val="left"/>
        <w:rPr>
          <w:rFonts w:ascii="GHEA Grapalat" w:hAnsi="GHEA Grapalat" w:cs="Sylfaen"/>
          <w:b/>
          <w:lang w:val="hy-AM"/>
        </w:rPr>
      </w:pPr>
    </w:p>
    <w:p w14:paraId="310AD191" w14:textId="77777777" w:rsidR="000E7B2D" w:rsidRDefault="000E7B2D" w:rsidP="002E6C2D">
      <w:pPr>
        <w:pStyle w:val="31"/>
        <w:spacing w:line="240" w:lineRule="auto"/>
        <w:jc w:val="left"/>
        <w:rPr>
          <w:rFonts w:ascii="GHEA Grapalat" w:hAnsi="GHEA Grapalat" w:cs="Sylfaen"/>
          <w:b/>
          <w:lang w:val="hy-AM"/>
        </w:rPr>
      </w:pPr>
    </w:p>
    <w:p w14:paraId="07166F17" w14:textId="77777777" w:rsidR="000E7B2D" w:rsidRDefault="000E7B2D" w:rsidP="002E6C2D">
      <w:pPr>
        <w:pStyle w:val="31"/>
        <w:spacing w:line="240" w:lineRule="auto"/>
        <w:jc w:val="left"/>
        <w:rPr>
          <w:rFonts w:ascii="GHEA Grapalat" w:hAnsi="GHEA Grapalat" w:cs="Sylfaen"/>
          <w:b/>
          <w:lang w:val="hy-AM"/>
        </w:rPr>
      </w:pPr>
    </w:p>
    <w:p w14:paraId="02B06D72" w14:textId="77777777" w:rsidR="000E7B2D" w:rsidRDefault="000E7B2D" w:rsidP="002E6C2D">
      <w:pPr>
        <w:pStyle w:val="31"/>
        <w:spacing w:line="240" w:lineRule="auto"/>
        <w:jc w:val="left"/>
        <w:rPr>
          <w:rFonts w:ascii="GHEA Grapalat" w:hAnsi="GHEA Grapalat" w:cs="Sylfaen"/>
          <w:b/>
          <w:lang w:val="hy-AM"/>
        </w:rPr>
      </w:pPr>
    </w:p>
    <w:p w14:paraId="456368B5" w14:textId="77777777" w:rsidR="000E7B2D" w:rsidRDefault="000E7B2D" w:rsidP="002E6C2D">
      <w:pPr>
        <w:pStyle w:val="31"/>
        <w:spacing w:line="240" w:lineRule="auto"/>
        <w:jc w:val="left"/>
        <w:rPr>
          <w:rFonts w:ascii="GHEA Grapalat" w:hAnsi="GHEA Grapalat" w:cs="Sylfaen"/>
          <w:b/>
          <w:lang w:val="hy-AM"/>
        </w:rPr>
      </w:pPr>
    </w:p>
    <w:p w14:paraId="11B4CDBD" w14:textId="77777777" w:rsidR="000E7B2D" w:rsidRDefault="000E7B2D" w:rsidP="002E6C2D">
      <w:pPr>
        <w:pStyle w:val="31"/>
        <w:spacing w:line="240" w:lineRule="auto"/>
        <w:jc w:val="left"/>
        <w:rPr>
          <w:rFonts w:ascii="GHEA Grapalat" w:hAnsi="GHEA Grapalat" w:cs="Sylfaen"/>
          <w:b/>
          <w:lang w:val="hy-AM"/>
        </w:rPr>
      </w:pPr>
    </w:p>
    <w:p w14:paraId="604577F1" w14:textId="77777777" w:rsidR="000E7B2D" w:rsidRDefault="000E7B2D" w:rsidP="002E6C2D">
      <w:pPr>
        <w:pStyle w:val="31"/>
        <w:spacing w:line="240" w:lineRule="auto"/>
        <w:jc w:val="left"/>
        <w:rPr>
          <w:rFonts w:ascii="GHEA Grapalat" w:hAnsi="GHEA Grapalat" w:cs="Sylfaen"/>
          <w:b/>
          <w:lang w:val="hy-AM"/>
        </w:rPr>
      </w:pPr>
    </w:p>
    <w:p w14:paraId="38844F67" w14:textId="77777777" w:rsidR="000E7B2D" w:rsidRPr="00095A8A" w:rsidRDefault="000E7B2D" w:rsidP="00ED6499">
      <w:pPr>
        <w:pStyle w:val="31"/>
        <w:spacing w:line="240" w:lineRule="auto"/>
        <w:ind w:firstLine="0"/>
        <w:jc w:val="left"/>
        <w:rPr>
          <w:rFonts w:ascii="GHEA Grapalat" w:hAnsi="GHEA Grapalat" w:cs="Sylfaen"/>
          <w:b/>
          <w:lang w:val="hy-AM"/>
        </w:rPr>
      </w:pPr>
    </w:p>
    <w:p w14:paraId="5C08C117" w14:textId="4AB0732B" w:rsidR="00D56D06" w:rsidRPr="00095A8A" w:rsidRDefault="00D56D06" w:rsidP="00D56D06">
      <w:pPr>
        <w:pStyle w:val="norm"/>
        <w:spacing w:line="240" w:lineRule="auto"/>
        <w:ind w:firstLine="284"/>
        <w:jc w:val="right"/>
        <w:rPr>
          <w:rFonts w:ascii="GHEA Grapalat" w:hAnsi="GHEA Grapalat" w:cs="Arial"/>
          <w:b/>
          <w:sz w:val="20"/>
          <w:lang w:val="es-ES"/>
        </w:rPr>
      </w:pPr>
      <w:r w:rsidRPr="00095A8A">
        <w:rPr>
          <w:rFonts w:ascii="GHEA Grapalat" w:hAnsi="GHEA Grapalat" w:cs="Sylfaen"/>
          <w:b/>
          <w:sz w:val="20"/>
          <w:lang w:val="es-ES"/>
        </w:rPr>
        <w:lastRenderedPageBreak/>
        <w:t>Հավելված</w:t>
      </w:r>
      <w:r w:rsidRPr="00095A8A">
        <w:rPr>
          <w:rFonts w:ascii="GHEA Grapalat" w:hAnsi="GHEA Grapalat" w:cs="Arial"/>
          <w:b/>
          <w:sz w:val="20"/>
          <w:lang w:val="es-ES"/>
        </w:rPr>
        <w:t xml:space="preserve"> N 1.1</w:t>
      </w:r>
      <w:r w:rsidR="00821BE1" w:rsidRPr="00095A8A">
        <w:rPr>
          <w:rFonts w:ascii="GHEA Grapalat" w:hAnsi="GHEA Grapalat" w:cs="Arial"/>
          <w:b/>
          <w:sz w:val="20"/>
          <w:lang w:val="es-ES"/>
        </w:rPr>
        <w:t>*</w:t>
      </w:r>
    </w:p>
    <w:p w14:paraId="56E46B71" w14:textId="3FF3110A" w:rsidR="00D56D06" w:rsidRPr="00095A8A" w:rsidRDefault="00A865F1" w:rsidP="00D56D06">
      <w:pPr>
        <w:pStyle w:val="31"/>
        <w:spacing w:line="240" w:lineRule="auto"/>
        <w:jc w:val="right"/>
        <w:rPr>
          <w:rFonts w:ascii="GHEA Grapalat" w:hAnsi="GHEA Grapalat" w:cs="Arial"/>
          <w:b/>
          <w:lang w:val="es-ES"/>
        </w:rPr>
      </w:pPr>
      <w:r w:rsidRPr="00A865F1">
        <w:rPr>
          <w:rFonts w:ascii="GHEA Grapalat" w:hAnsi="GHEA Grapalat" w:cs="Sylfaen"/>
          <w:b/>
          <w:lang w:val="es-ES"/>
        </w:rPr>
        <w:t>Ք</w:t>
      </w:r>
      <w:r w:rsidRPr="00A865F1">
        <w:rPr>
          <w:rFonts w:ascii="GHEA Grapalat" w:hAnsi="GHEA Grapalat" w:cs="Sylfaen"/>
          <w:b/>
          <w:lang w:val="hy-AM"/>
        </w:rPr>
        <w:t>Բ</w:t>
      </w:r>
      <w:r w:rsidRPr="00A865F1">
        <w:rPr>
          <w:rFonts w:ascii="GHEA Grapalat" w:hAnsi="GHEA Grapalat" w:cs="Sylfaen"/>
          <w:b/>
          <w:lang w:val="es-ES"/>
        </w:rPr>
        <w:t>Կ-ԳՀԽԾՁԲ-22/18</w:t>
      </w:r>
      <w:r w:rsidRPr="00095A8A">
        <w:rPr>
          <w:rFonts w:ascii="GHEA Grapalat" w:hAnsi="GHEA Grapalat" w:cs="Sylfaen"/>
          <w:lang w:val="es-ES"/>
        </w:rPr>
        <w:t xml:space="preserve"> </w:t>
      </w:r>
      <w:r w:rsidR="00D56D06" w:rsidRPr="00095A8A">
        <w:rPr>
          <w:rFonts w:ascii="GHEA Grapalat" w:hAnsi="GHEA Grapalat" w:cs="Sylfaen"/>
          <w:b/>
          <w:lang w:val="es-ES"/>
        </w:rPr>
        <w:t>ծածկագրով</w:t>
      </w:r>
    </w:p>
    <w:p w14:paraId="13FAB0F6" w14:textId="77777777" w:rsidR="00D56D06" w:rsidRPr="00095A8A" w:rsidRDefault="00D56D06" w:rsidP="00D56D06">
      <w:pPr>
        <w:pStyle w:val="31"/>
        <w:spacing w:line="240" w:lineRule="auto"/>
        <w:jc w:val="right"/>
        <w:rPr>
          <w:rFonts w:ascii="GHEA Grapalat" w:hAnsi="GHEA Grapalat" w:cs="Sylfaen"/>
          <w:b/>
          <w:lang w:val="es-ES"/>
        </w:rPr>
      </w:pPr>
      <w:r w:rsidRPr="00095A8A">
        <w:rPr>
          <w:rFonts w:ascii="GHEA Grapalat" w:hAnsi="GHEA Grapalat" w:cs="Sylfaen"/>
          <w:b/>
          <w:lang w:val="es-ES"/>
        </w:rPr>
        <w:t>գնանշման հարցման</w:t>
      </w:r>
      <w:r w:rsidRPr="00095A8A">
        <w:rPr>
          <w:rFonts w:ascii="GHEA Grapalat" w:hAnsi="GHEA Grapalat" w:cs="Arial"/>
          <w:b/>
          <w:lang w:val="es-ES"/>
        </w:rPr>
        <w:t xml:space="preserve"> </w:t>
      </w:r>
      <w:r w:rsidRPr="00095A8A">
        <w:rPr>
          <w:rFonts w:ascii="GHEA Grapalat" w:hAnsi="GHEA Grapalat" w:cs="Sylfaen"/>
          <w:b/>
          <w:lang w:val="es-ES"/>
        </w:rPr>
        <w:t>հրավերի</w:t>
      </w:r>
    </w:p>
    <w:p w14:paraId="7D7BE7D4" w14:textId="77777777" w:rsidR="00CE11B7" w:rsidRPr="00095A8A" w:rsidRDefault="00CE11B7" w:rsidP="00161442">
      <w:pPr>
        <w:pStyle w:val="31"/>
        <w:spacing w:line="240" w:lineRule="auto"/>
        <w:jc w:val="right"/>
        <w:rPr>
          <w:rFonts w:ascii="GHEA Grapalat" w:hAnsi="GHEA Grapalat" w:cs="Sylfaen"/>
          <w:b/>
          <w:lang w:val="hy-AM"/>
        </w:rPr>
      </w:pPr>
    </w:p>
    <w:p w14:paraId="1579B923" w14:textId="77777777" w:rsidR="00CE11B7" w:rsidRPr="00095A8A" w:rsidRDefault="00CE11B7" w:rsidP="00161442">
      <w:pPr>
        <w:pStyle w:val="31"/>
        <w:spacing w:line="240" w:lineRule="auto"/>
        <w:jc w:val="right"/>
        <w:rPr>
          <w:rFonts w:ascii="GHEA Grapalat" w:hAnsi="GHEA Grapalat" w:cs="Sylfaen"/>
          <w:b/>
          <w:lang w:val="hy-AM"/>
        </w:rPr>
      </w:pPr>
    </w:p>
    <w:p w14:paraId="79C036C6" w14:textId="77777777" w:rsidR="00821851" w:rsidRPr="00095A8A" w:rsidRDefault="00821851" w:rsidP="00821851">
      <w:pPr>
        <w:ind w:left="360" w:hanging="360"/>
        <w:jc w:val="center"/>
        <w:rPr>
          <w:rFonts w:ascii="GHEA Grapalat" w:eastAsia="GHEA Grapalat" w:hAnsi="GHEA Grapalat" w:cs="GHEA Grapalat"/>
          <w:sz w:val="20"/>
          <w:szCs w:val="20"/>
          <w:lang w:val="hy-AM"/>
        </w:rPr>
      </w:pPr>
      <w:r w:rsidRPr="00095A8A">
        <w:rPr>
          <w:rFonts w:ascii="GHEA Grapalat" w:hAnsi="GHEA Grapalat" w:cs="Sylfaen"/>
          <w:b/>
          <w:sz w:val="20"/>
          <w:szCs w:val="20"/>
          <w:lang w:val="hy-AM"/>
        </w:rPr>
        <w:tab/>
      </w:r>
      <w:r w:rsidRPr="00095A8A">
        <w:rPr>
          <w:rFonts w:ascii="GHEA Grapalat" w:eastAsia="GHEA Grapalat" w:hAnsi="GHEA Grapalat" w:cs="GHEA Grapalat"/>
          <w:sz w:val="20"/>
          <w:szCs w:val="20"/>
          <w:lang w:val="hy-AM"/>
        </w:rPr>
        <w:t>ՁԵՎ</w:t>
      </w:r>
    </w:p>
    <w:p w14:paraId="5E023992" w14:textId="77777777" w:rsidR="00CE11B7" w:rsidRPr="00095A8A" w:rsidRDefault="00CE11B7" w:rsidP="00CE11B7">
      <w:pPr>
        <w:ind w:left="360" w:hanging="360"/>
        <w:jc w:val="center"/>
        <w:rPr>
          <w:rFonts w:ascii="GHEA Grapalat" w:eastAsia="GHEA Grapalat" w:hAnsi="GHEA Grapalat" w:cs="GHEA Grapalat"/>
          <w:sz w:val="20"/>
          <w:szCs w:val="20"/>
          <w:lang w:val="hy-AM"/>
        </w:rPr>
      </w:pPr>
      <w:r w:rsidRPr="00095A8A">
        <w:rPr>
          <w:rFonts w:ascii="GHEA Grapalat" w:eastAsia="GHEA Grapalat" w:hAnsi="GHEA Grapalat" w:cs="GHEA Grapalat"/>
          <w:sz w:val="20"/>
          <w:szCs w:val="20"/>
          <w:lang w:val="hy-AM"/>
        </w:rPr>
        <w:t xml:space="preserve">ԻՐԱԿԱՆ ՇԱՀԱՌՈՒՆԵՐԻ ՎԵՐԱԲԵՐՅԱԼ </w:t>
      </w:r>
      <w:r w:rsidR="00821851" w:rsidRPr="00095A8A">
        <w:rPr>
          <w:rFonts w:ascii="GHEA Grapalat" w:eastAsia="GHEA Grapalat" w:hAnsi="GHEA Grapalat" w:cs="GHEA Grapalat"/>
          <w:sz w:val="20"/>
          <w:szCs w:val="20"/>
          <w:lang w:val="hy-AM"/>
        </w:rPr>
        <w:t>ՀԱՅՏԱՐԱՐԱԳՐԻ</w:t>
      </w:r>
    </w:p>
    <w:p w14:paraId="166788C2" w14:textId="77777777" w:rsidR="00CE11B7" w:rsidRPr="00095A8A" w:rsidRDefault="00CE11B7" w:rsidP="00CE11B7">
      <w:pPr>
        <w:ind w:left="360" w:hanging="360"/>
        <w:jc w:val="center"/>
        <w:rPr>
          <w:rFonts w:ascii="GHEA Grapalat" w:eastAsia="GHEA Grapalat" w:hAnsi="GHEA Grapalat" w:cs="GHEA Grapalat"/>
          <w:sz w:val="20"/>
          <w:szCs w:val="20"/>
          <w:lang w:val="hy-AM"/>
        </w:rPr>
      </w:pPr>
    </w:p>
    <w:p w14:paraId="1CF6317A" w14:textId="77777777" w:rsidR="00CE11B7" w:rsidRPr="00095A8A"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sz w:val="20"/>
          <w:szCs w:val="20"/>
        </w:rPr>
      </w:pPr>
      <w:r w:rsidRPr="00095A8A">
        <w:rPr>
          <w:rFonts w:ascii="GHEA Grapalat" w:eastAsia="GHEA Grapalat" w:hAnsi="GHEA Grapalat" w:cs="GHEA Grapalat"/>
          <w:b/>
          <w:color w:val="000000"/>
          <w:sz w:val="20"/>
          <w:szCs w:val="20"/>
        </w:rPr>
        <w:t>Կազմակերպությունը</w:t>
      </w:r>
    </w:p>
    <w:p w14:paraId="2BD4D53C"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E11B7" w:rsidRPr="00095A8A" w14:paraId="21D4893F" w14:textId="77777777" w:rsidTr="00F121A0">
        <w:tc>
          <w:tcPr>
            <w:tcW w:w="2836" w:type="dxa"/>
            <w:shd w:val="clear" w:color="auto" w:fill="D9E2F3"/>
            <w:vAlign w:val="center"/>
          </w:tcPr>
          <w:p w14:paraId="1F053651"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Անվանումը</w:t>
            </w:r>
          </w:p>
        </w:tc>
        <w:tc>
          <w:tcPr>
            <w:tcW w:w="6180" w:type="dxa"/>
            <w:vAlign w:val="center"/>
          </w:tcPr>
          <w:p w14:paraId="26017AE6"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0830FDD0" w14:textId="77777777" w:rsidTr="00F121A0">
        <w:tc>
          <w:tcPr>
            <w:tcW w:w="2836" w:type="dxa"/>
            <w:shd w:val="clear" w:color="auto" w:fill="D9E2F3"/>
            <w:vAlign w:val="center"/>
          </w:tcPr>
          <w:p w14:paraId="71A1F87F"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Անվանումը լատինատառ</w:t>
            </w:r>
          </w:p>
        </w:tc>
        <w:tc>
          <w:tcPr>
            <w:tcW w:w="6180" w:type="dxa"/>
            <w:vAlign w:val="center"/>
          </w:tcPr>
          <w:p w14:paraId="6DC70C55"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40CE8118" w14:textId="77777777" w:rsidTr="00F121A0">
        <w:tc>
          <w:tcPr>
            <w:tcW w:w="2836" w:type="dxa"/>
            <w:shd w:val="clear" w:color="auto" w:fill="D9E2F3"/>
            <w:vAlign w:val="center"/>
          </w:tcPr>
          <w:p w14:paraId="5A85BB73"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Պետական գրանցման համարը</w:t>
            </w:r>
          </w:p>
        </w:tc>
        <w:tc>
          <w:tcPr>
            <w:tcW w:w="6180" w:type="dxa"/>
            <w:vAlign w:val="center"/>
          </w:tcPr>
          <w:p w14:paraId="57750F08"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67CD95FA" w14:textId="77777777" w:rsidTr="00F121A0">
        <w:tc>
          <w:tcPr>
            <w:tcW w:w="2836" w:type="dxa"/>
            <w:shd w:val="clear" w:color="auto" w:fill="D9E2F3"/>
            <w:vAlign w:val="center"/>
          </w:tcPr>
          <w:p w14:paraId="4D3B51BB"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Գրանցման օրը, ամիսը, տարին</w:t>
            </w:r>
          </w:p>
        </w:tc>
        <w:tc>
          <w:tcPr>
            <w:tcW w:w="6180" w:type="dxa"/>
            <w:vAlign w:val="center"/>
          </w:tcPr>
          <w:p w14:paraId="77BB4EDE"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5E060875" w14:textId="77777777" w:rsidTr="00F121A0">
        <w:tc>
          <w:tcPr>
            <w:tcW w:w="2836" w:type="dxa"/>
            <w:shd w:val="clear" w:color="auto" w:fill="D9E2F3"/>
            <w:vAlign w:val="center"/>
          </w:tcPr>
          <w:p w14:paraId="54FF976C" w14:textId="77777777" w:rsidR="00CE11B7" w:rsidRPr="00095A8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Գրանցման հասցեն</w:t>
            </w:r>
          </w:p>
        </w:tc>
        <w:tc>
          <w:tcPr>
            <w:tcW w:w="6180" w:type="dxa"/>
            <w:vAlign w:val="center"/>
          </w:tcPr>
          <w:p w14:paraId="6C60F0E2"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46C86D33" w14:textId="77777777" w:rsidTr="00F121A0">
        <w:tc>
          <w:tcPr>
            <w:tcW w:w="2836" w:type="dxa"/>
            <w:shd w:val="clear" w:color="auto" w:fill="D9E2F3"/>
            <w:vAlign w:val="center"/>
          </w:tcPr>
          <w:p w14:paraId="287F622C" w14:textId="77777777" w:rsidR="00CE11B7" w:rsidRPr="00095A8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Գրանցման պետությունը</w:t>
            </w:r>
          </w:p>
        </w:tc>
        <w:tc>
          <w:tcPr>
            <w:tcW w:w="6180" w:type="dxa"/>
            <w:vAlign w:val="center"/>
          </w:tcPr>
          <w:p w14:paraId="39E5FA84"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24A384B9" w14:textId="77777777" w:rsidTr="00F121A0">
        <w:tc>
          <w:tcPr>
            <w:tcW w:w="2836" w:type="dxa"/>
            <w:shd w:val="clear" w:color="auto" w:fill="D9E2F3"/>
            <w:vAlign w:val="center"/>
          </w:tcPr>
          <w:p w14:paraId="12120FCD" w14:textId="77777777" w:rsidR="00CE11B7" w:rsidRPr="00095A8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59F4EFE2" w14:textId="77777777" w:rsidR="00CE11B7" w:rsidRPr="00095A8A" w:rsidRDefault="00CE11B7" w:rsidP="00F121A0">
            <w:pPr>
              <w:spacing w:before="240" w:after="240"/>
              <w:rPr>
                <w:rFonts w:ascii="GHEA Grapalat" w:eastAsia="GHEA Grapalat" w:hAnsi="GHEA Grapalat" w:cs="GHEA Grapalat"/>
                <w:sz w:val="20"/>
                <w:szCs w:val="20"/>
              </w:rPr>
            </w:pPr>
          </w:p>
        </w:tc>
      </w:tr>
    </w:tbl>
    <w:p w14:paraId="30277BF5"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95A8A" w14:paraId="1F39E0E7" w14:textId="77777777" w:rsidTr="00F121A0">
        <w:tc>
          <w:tcPr>
            <w:tcW w:w="2835" w:type="dxa"/>
            <w:shd w:val="clear" w:color="auto" w:fill="D9E2F3"/>
            <w:vAlign w:val="center"/>
          </w:tcPr>
          <w:p w14:paraId="75CB3C2B"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Հայտարարագիրը ներկայացնող անձի անունը և ազգանունը</w:t>
            </w:r>
          </w:p>
        </w:tc>
        <w:tc>
          <w:tcPr>
            <w:tcW w:w="6180" w:type="dxa"/>
            <w:vAlign w:val="center"/>
          </w:tcPr>
          <w:p w14:paraId="10D0397B"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11F231C4" w14:textId="77777777" w:rsidTr="00F121A0">
        <w:tc>
          <w:tcPr>
            <w:tcW w:w="2835" w:type="dxa"/>
            <w:shd w:val="clear" w:color="auto" w:fill="D9E2F3"/>
            <w:vAlign w:val="center"/>
          </w:tcPr>
          <w:p w14:paraId="0A75C0C2"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Հայտարարագիրը ներկայացնող անձի պաշտոնը</w:t>
            </w:r>
          </w:p>
        </w:tc>
        <w:tc>
          <w:tcPr>
            <w:tcW w:w="6180" w:type="dxa"/>
            <w:vAlign w:val="center"/>
          </w:tcPr>
          <w:p w14:paraId="627086DA" w14:textId="77777777" w:rsidR="00CE11B7" w:rsidRPr="00095A8A" w:rsidRDefault="00CE11B7" w:rsidP="00F121A0">
            <w:pPr>
              <w:spacing w:before="240" w:after="240"/>
              <w:rPr>
                <w:rFonts w:ascii="GHEA Grapalat" w:eastAsia="GHEA Grapalat" w:hAnsi="GHEA Grapalat" w:cs="GHEA Grapalat"/>
                <w:sz w:val="20"/>
                <w:szCs w:val="20"/>
              </w:rPr>
            </w:pPr>
          </w:p>
        </w:tc>
      </w:tr>
    </w:tbl>
    <w:p w14:paraId="136BD425"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95A8A" w14:paraId="068A4AC7" w14:textId="77777777" w:rsidTr="00F121A0">
        <w:tc>
          <w:tcPr>
            <w:tcW w:w="2835" w:type="dxa"/>
            <w:shd w:val="clear" w:color="auto" w:fill="D9E2F3"/>
            <w:vAlign w:val="center"/>
          </w:tcPr>
          <w:p w14:paraId="2AB63BCD"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Հայտարարագրի ստորագրման օրը, ամիսը, տարին</w:t>
            </w:r>
          </w:p>
        </w:tc>
        <w:tc>
          <w:tcPr>
            <w:tcW w:w="6180" w:type="dxa"/>
            <w:vAlign w:val="center"/>
          </w:tcPr>
          <w:p w14:paraId="2C20EF55"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0A03A875" w14:textId="77777777" w:rsidTr="00F121A0">
        <w:tc>
          <w:tcPr>
            <w:tcW w:w="2835" w:type="dxa"/>
            <w:shd w:val="clear" w:color="auto" w:fill="D9E2F3"/>
            <w:vAlign w:val="center"/>
          </w:tcPr>
          <w:p w14:paraId="02635EEE"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Հայտարարագրի էջերի քանակը</w:t>
            </w:r>
          </w:p>
        </w:tc>
        <w:tc>
          <w:tcPr>
            <w:tcW w:w="6180" w:type="dxa"/>
            <w:vAlign w:val="center"/>
          </w:tcPr>
          <w:p w14:paraId="393D9180"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7FCBD7DB" w14:textId="77777777" w:rsidTr="00F121A0">
        <w:tc>
          <w:tcPr>
            <w:tcW w:w="2835" w:type="dxa"/>
            <w:shd w:val="clear" w:color="auto" w:fill="D9E2F3"/>
            <w:vAlign w:val="center"/>
          </w:tcPr>
          <w:p w14:paraId="49624986"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Հայտարարագիրը ներկայացնող անձի ստորագրությունը</w:t>
            </w:r>
          </w:p>
        </w:tc>
        <w:tc>
          <w:tcPr>
            <w:tcW w:w="6180" w:type="dxa"/>
            <w:vAlign w:val="center"/>
          </w:tcPr>
          <w:p w14:paraId="5AAB7C49" w14:textId="77777777" w:rsidR="00CE11B7" w:rsidRPr="00095A8A" w:rsidRDefault="00CE11B7" w:rsidP="00F121A0">
            <w:pPr>
              <w:spacing w:before="240" w:after="240"/>
              <w:rPr>
                <w:rFonts w:ascii="GHEA Grapalat" w:eastAsia="GHEA Grapalat" w:hAnsi="GHEA Grapalat" w:cs="GHEA Grapalat"/>
                <w:sz w:val="20"/>
                <w:szCs w:val="20"/>
              </w:rPr>
            </w:pPr>
          </w:p>
        </w:tc>
      </w:tr>
    </w:tbl>
    <w:p w14:paraId="4A24D682" w14:textId="77777777" w:rsidR="00CE11B7" w:rsidRPr="00095A8A" w:rsidRDefault="00CE11B7" w:rsidP="00CE11B7">
      <w:pPr>
        <w:rPr>
          <w:rFonts w:ascii="GHEA Grapalat" w:eastAsia="GHEA Grapalat" w:hAnsi="GHEA Grapalat" w:cs="GHEA Grapalat"/>
          <w:sz w:val="20"/>
          <w:szCs w:val="20"/>
        </w:rPr>
      </w:pPr>
    </w:p>
    <w:p w14:paraId="54704F31" w14:textId="77777777" w:rsidR="00CE11B7" w:rsidRPr="00095A8A" w:rsidRDefault="00CE11B7" w:rsidP="00CE11B7">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095A8A">
        <w:rPr>
          <w:rFonts w:ascii="GHEA Grapalat" w:eastAsia="GHEA Grapalat" w:hAnsi="GHEA Grapalat" w:cs="GHEA Grapalat"/>
          <w:b/>
          <w:color w:val="000000"/>
          <w:sz w:val="20"/>
          <w:szCs w:val="20"/>
        </w:rPr>
        <w:t>Բաժնետոմսերի</w:t>
      </w:r>
      <w:r w:rsidRPr="00095A8A">
        <w:rPr>
          <w:rFonts w:ascii="GHEA Grapalat" w:eastAsia="GHEA Grapalat" w:hAnsi="GHEA Grapalat" w:cs="GHEA Grapalat"/>
          <w:color w:val="000000"/>
          <w:sz w:val="20"/>
          <w:szCs w:val="20"/>
        </w:rPr>
        <w:t xml:space="preserve"> </w:t>
      </w:r>
      <w:r w:rsidRPr="00095A8A">
        <w:rPr>
          <w:rFonts w:ascii="GHEA Grapalat" w:eastAsia="GHEA Grapalat" w:hAnsi="GHEA Grapalat" w:cs="GHEA Grapalat"/>
          <w:b/>
          <w:color w:val="000000"/>
          <w:sz w:val="20"/>
          <w:szCs w:val="20"/>
        </w:rPr>
        <w:t>ցուցակման տվյալները</w:t>
      </w:r>
    </w:p>
    <w:p w14:paraId="739AFAF8"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lastRenderedPageBreak/>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95A8A" w14:paraId="53490B88" w14:textId="77777777" w:rsidTr="00F121A0">
        <w:tc>
          <w:tcPr>
            <w:tcW w:w="2835" w:type="dxa"/>
            <w:shd w:val="clear" w:color="auto" w:fill="D9E2F3"/>
            <w:vAlign w:val="center"/>
          </w:tcPr>
          <w:p w14:paraId="1B9AE9B7"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Ֆոնդային բորսայի անվանումը</w:t>
            </w:r>
          </w:p>
        </w:tc>
        <w:tc>
          <w:tcPr>
            <w:tcW w:w="6180" w:type="dxa"/>
            <w:vAlign w:val="center"/>
          </w:tcPr>
          <w:p w14:paraId="2104E16E"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68575DEF" w14:textId="77777777" w:rsidTr="00F121A0">
        <w:tc>
          <w:tcPr>
            <w:tcW w:w="2835" w:type="dxa"/>
            <w:shd w:val="clear" w:color="auto" w:fill="D9E2F3"/>
            <w:vAlign w:val="center"/>
          </w:tcPr>
          <w:p w14:paraId="344C40B1"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6C5A896F" w14:textId="77777777" w:rsidR="00CE11B7" w:rsidRPr="00095A8A" w:rsidRDefault="00CE11B7" w:rsidP="00F121A0">
            <w:pPr>
              <w:spacing w:before="240" w:after="240"/>
              <w:rPr>
                <w:rFonts w:ascii="GHEA Grapalat" w:eastAsia="GHEA Grapalat" w:hAnsi="GHEA Grapalat" w:cs="GHEA Grapalat"/>
                <w:sz w:val="20"/>
                <w:szCs w:val="20"/>
              </w:rPr>
            </w:pPr>
          </w:p>
        </w:tc>
      </w:tr>
    </w:tbl>
    <w:p w14:paraId="7ABB8857"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95A8A" w14:paraId="099D85A1" w14:textId="77777777" w:rsidTr="00F121A0">
        <w:tc>
          <w:tcPr>
            <w:tcW w:w="2835" w:type="dxa"/>
            <w:shd w:val="clear" w:color="auto" w:fill="D9E2F3"/>
            <w:vAlign w:val="center"/>
          </w:tcPr>
          <w:p w14:paraId="076A6EBD"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Անվանումը</w:t>
            </w:r>
          </w:p>
        </w:tc>
        <w:tc>
          <w:tcPr>
            <w:tcW w:w="6180" w:type="dxa"/>
            <w:vAlign w:val="center"/>
          </w:tcPr>
          <w:p w14:paraId="19270953"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450E4D37" w14:textId="77777777" w:rsidTr="00F121A0">
        <w:tc>
          <w:tcPr>
            <w:tcW w:w="2835" w:type="dxa"/>
            <w:shd w:val="clear" w:color="auto" w:fill="D9E2F3"/>
            <w:vAlign w:val="center"/>
          </w:tcPr>
          <w:p w14:paraId="7B1C281C"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Անվանումը լատինատառ</w:t>
            </w:r>
          </w:p>
        </w:tc>
        <w:tc>
          <w:tcPr>
            <w:tcW w:w="6180" w:type="dxa"/>
            <w:vAlign w:val="center"/>
          </w:tcPr>
          <w:p w14:paraId="023BA3FA"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3CAB040A" w14:textId="77777777" w:rsidTr="00F121A0">
        <w:tc>
          <w:tcPr>
            <w:tcW w:w="2835" w:type="dxa"/>
            <w:shd w:val="clear" w:color="auto" w:fill="D9E2F3"/>
            <w:vAlign w:val="center"/>
          </w:tcPr>
          <w:p w14:paraId="50B514F1"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Պետական գրանցման համարը</w:t>
            </w:r>
          </w:p>
        </w:tc>
        <w:tc>
          <w:tcPr>
            <w:tcW w:w="6180" w:type="dxa"/>
            <w:vAlign w:val="center"/>
          </w:tcPr>
          <w:p w14:paraId="4DF149DA"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4EED658E" w14:textId="77777777" w:rsidTr="00F121A0">
        <w:tc>
          <w:tcPr>
            <w:tcW w:w="2835" w:type="dxa"/>
            <w:shd w:val="clear" w:color="auto" w:fill="D9E2F3"/>
            <w:vAlign w:val="center"/>
          </w:tcPr>
          <w:p w14:paraId="07C6D74B"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Գրանցման օրը, ամիսը, տարին</w:t>
            </w:r>
          </w:p>
        </w:tc>
        <w:tc>
          <w:tcPr>
            <w:tcW w:w="6180" w:type="dxa"/>
            <w:vAlign w:val="center"/>
          </w:tcPr>
          <w:p w14:paraId="723DFBAF"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7CDF46C4" w14:textId="77777777" w:rsidTr="00F121A0">
        <w:tc>
          <w:tcPr>
            <w:tcW w:w="2835" w:type="dxa"/>
            <w:shd w:val="clear" w:color="auto" w:fill="D9E2F3"/>
            <w:vAlign w:val="center"/>
          </w:tcPr>
          <w:p w14:paraId="045DD188"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Գրանցման հասցեն</w:t>
            </w:r>
          </w:p>
        </w:tc>
        <w:tc>
          <w:tcPr>
            <w:tcW w:w="6180" w:type="dxa"/>
            <w:vAlign w:val="center"/>
          </w:tcPr>
          <w:p w14:paraId="1E3BF2D3"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1D0AAD0A" w14:textId="77777777" w:rsidTr="00F121A0">
        <w:tc>
          <w:tcPr>
            <w:tcW w:w="2835" w:type="dxa"/>
            <w:shd w:val="clear" w:color="auto" w:fill="D9E2F3"/>
            <w:vAlign w:val="center"/>
          </w:tcPr>
          <w:p w14:paraId="1CAABD4C"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Գրանցման պետությունը</w:t>
            </w:r>
          </w:p>
        </w:tc>
        <w:tc>
          <w:tcPr>
            <w:tcW w:w="6180" w:type="dxa"/>
            <w:vAlign w:val="center"/>
          </w:tcPr>
          <w:p w14:paraId="5D2CDC42"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0D224D68" w14:textId="77777777" w:rsidTr="00F121A0">
        <w:tc>
          <w:tcPr>
            <w:tcW w:w="2835" w:type="dxa"/>
            <w:shd w:val="clear" w:color="auto" w:fill="D9E2F3"/>
            <w:vAlign w:val="center"/>
          </w:tcPr>
          <w:p w14:paraId="3D9D2309"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5055F845" w14:textId="77777777" w:rsidR="00CE11B7" w:rsidRPr="00095A8A" w:rsidRDefault="00CE11B7" w:rsidP="00F121A0">
            <w:pPr>
              <w:spacing w:before="240" w:after="240"/>
              <w:rPr>
                <w:rFonts w:ascii="GHEA Grapalat" w:eastAsia="GHEA Grapalat" w:hAnsi="GHEA Grapalat" w:cs="GHEA Grapalat"/>
                <w:sz w:val="20"/>
                <w:szCs w:val="20"/>
              </w:rPr>
            </w:pPr>
          </w:p>
        </w:tc>
      </w:tr>
    </w:tbl>
    <w:p w14:paraId="78003631"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sz w:val="20"/>
          <w:szCs w:val="20"/>
        </w:rPr>
      </w:pPr>
      <w:r w:rsidRPr="00095A8A">
        <w:rPr>
          <w:rFonts w:ascii="GHEA Grapalat" w:eastAsia="GHEA Grapalat" w:hAnsi="GHEA Grapalat" w:cs="GHEA Grapalat"/>
          <w:i/>
          <w:iCs/>
          <w:sz w:val="20"/>
          <w:szCs w:val="20"/>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095A8A" w14:paraId="035C861E" w14:textId="77777777" w:rsidTr="00F121A0">
        <w:tc>
          <w:tcPr>
            <w:tcW w:w="2836" w:type="dxa"/>
            <w:shd w:val="clear" w:color="auto" w:fill="D9E2F3"/>
            <w:vAlign w:val="center"/>
          </w:tcPr>
          <w:p w14:paraId="3B2BE478"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Մասնակցության չափը (%)</w:t>
            </w:r>
          </w:p>
        </w:tc>
        <w:tc>
          <w:tcPr>
            <w:tcW w:w="6178" w:type="dxa"/>
            <w:vAlign w:val="center"/>
          </w:tcPr>
          <w:p w14:paraId="1DE8B460"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0CF27D2F" w14:textId="77777777" w:rsidTr="00F121A0">
        <w:tc>
          <w:tcPr>
            <w:tcW w:w="2836" w:type="dxa"/>
            <w:shd w:val="clear" w:color="auto" w:fill="D9E2F3"/>
            <w:vAlign w:val="center"/>
          </w:tcPr>
          <w:p w14:paraId="0F91EC11" w14:textId="77777777" w:rsidR="00CE11B7" w:rsidRPr="00095A8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Մասնակցության տեսակը</w:t>
            </w:r>
          </w:p>
        </w:tc>
        <w:tc>
          <w:tcPr>
            <w:tcW w:w="6178" w:type="dxa"/>
            <w:vAlign w:val="center"/>
          </w:tcPr>
          <w:p w14:paraId="6C1A005F"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14:checkbox>
                  <w14:checked w14:val="0"/>
                  <w14:checkedState w14:val="2612" w14:font="MS Gothic"/>
                  <w14:uncheckedState w14:val="2610" w14:font="MS Gothic"/>
                </w14:checkbox>
              </w:sdtPr>
              <w:sdtEndPr/>
              <w:sdtContent>
                <w:r w:rsidR="00CE11B7" w:rsidRPr="00095A8A">
                  <w:rPr>
                    <w:rFonts w:ascii="MS Gothic" w:eastAsia="MS Gothic" w:hAnsi="MS Gothic" w:cs="GHEA Grapalat" w:hint="eastAsia"/>
                    <w:sz w:val="20"/>
                    <w:szCs w:val="20"/>
                  </w:rPr>
                  <w:t>☐</w:t>
                </w:r>
              </w:sdtContent>
            </w:sdt>
            <w:r w:rsidR="00CE11B7" w:rsidRPr="00095A8A">
              <w:rPr>
                <w:rFonts w:ascii="GHEA Grapalat" w:eastAsia="GHEA Grapalat" w:hAnsi="GHEA Grapalat" w:cs="GHEA Grapalat"/>
                <w:sz w:val="20"/>
                <w:szCs w:val="20"/>
              </w:rPr>
              <w:tab/>
              <w:t>Ուղղակի մասնակցություն</w:t>
            </w:r>
          </w:p>
          <w:p w14:paraId="3C8D1F31"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14:checkbox>
                  <w14:checked w14:val="0"/>
                  <w14:checkedState w14:val="2612" w14:font="MS Gothic"/>
                  <w14:uncheckedState w14:val="2610" w14:font="MS Gothic"/>
                </w14:checkbox>
              </w:sdtPr>
              <w:sdtEndPr/>
              <w:sdtContent>
                <w:r w:rsidR="00CE11B7" w:rsidRPr="00095A8A">
                  <w:rPr>
                    <w:rFonts w:ascii="MS Gothic" w:eastAsia="MS Gothic" w:hAnsi="MS Gothic" w:cs="GHEA Grapalat" w:hint="eastAsia"/>
                    <w:sz w:val="20"/>
                    <w:szCs w:val="20"/>
                  </w:rPr>
                  <w:t>☐</w:t>
                </w:r>
              </w:sdtContent>
            </w:sdt>
            <w:r w:rsidR="00CE11B7" w:rsidRPr="00095A8A">
              <w:rPr>
                <w:rFonts w:ascii="GHEA Grapalat" w:eastAsia="GHEA Grapalat" w:hAnsi="GHEA Grapalat" w:cs="GHEA Grapalat"/>
                <w:sz w:val="20"/>
                <w:szCs w:val="20"/>
              </w:rPr>
              <w:tab/>
              <w:t>Անուղղակի մասնակցություն</w:t>
            </w:r>
          </w:p>
        </w:tc>
      </w:tr>
    </w:tbl>
    <w:p w14:paraId="56065D2D" w14:textId="77777777" w:rsidR="00CE11B7" w:rsidRPr="00095A8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095A8A">
        <w:rPr>
          <w:rFonts w:ascii="GHEA Grapalat" w:eastAsia="GHEA Grapalat" w:hAnsi="GHEA Grapalat" w:cs="GHEA Grapalat"/>
          <w:b/>
          <w:color w:val="000000"/>
          <w:sz w:val="20"/>
          <w:szCs w:val="20"/>
        </w:rPr>
        <w:t>Պետության, համայնքի կամ միջազգային կազմակերպության մասնակցությունը</w:t>
      </w:r>
    </w:p>
    <w:p w14:paraId="4D3159EB"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95A8A" w14:paraId="06B73DE0" w14:textId="77777777" w:rsidTr="00F121A0">
        <w:tc>
          <w:tcPr>
            <w:tcW w:w="2837" w:type="dxa"/>
            <w:shd w:val="clear" w:color="auto" w:fill="D9E2F3"/>
            <w:vAlign w:val="center"/>
          </w:tcPr>
          <w:p w14:paraId="79536CA7"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Պետության անվանումը</w:t>
            </w:r>
          </w:p>
        </w:tc>
        <w:tc>
          <w:tcPr>
            <w:tcW w:w="6180" w:type="dxa"/>
            <w:vAlign w:val="center"/>
          </w:tcPr>
          <w:p w14:paraId="107C2C2C"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6FAFB6F3" w14:textId="77777777" w:rsidTr="00F121A0">
        <w:tc>
          <w:tcPr>
            <w:tcW w:w="2837" w:type="dxa"/>
            <w:shd w:val="clear" w:color="auto" w:fill="D9E2F3"/>
            <w:vAlign w:val="center"/>
          </w:tcPr>
          <w:p w14:paraId="3ECD5C18"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Համայնքի անվանումը</w:t>
            </w:r>
          </w:p>
        </w:tc>
        <w:tc>
          <w:tcPr>
            <w:tcW w:w="6180" w:type="dxa"/>
            <w:vAlign w:val="center"/>
          </w:tcPr>
          <w:p w14:paraId="6752D484"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5BB9AEDE" w14:textId="77777777" w:rsidTr="00F121A0">
        <w:tc>
          <w:tcPr>
            <w:tcW w:w="2837" w:type="dxa"/>
            <w:shd w:val="clear" w:color="auto" w:fill="D9E2F3"/>
            <w:vAlign w:val="center"/>
          </w:tcPr>
          <w:p w14:paraId="430A70CD"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Մասնակցության չափը (%)</w:t>
            </w:r>
          </w:p>
        </w:tc>
        <w:tc>
          <w:tcPr>
            <w:tcW w:w="6180" w:type="dxa"/>
            <w:vAlign w:val="center"/>
          </w:tcPr>
          <w:p w14:paraId="0296514D"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4BE23AA9" w14:textId="77777777" w:rsidTr="00F121A0">
        <w:tc>
          <w:tcPr>
            <w:tcW w:w="2837" w:type="dxa"/>
            <w:shd w:val="clear" w:color="auto" w:fill="D9E2F3"/>
            <w:vAlign w:val="center"/>
          </w:tcPr>
          <w:p w14:paraId="7D7667D1" w14:textId="77777777" w:rsidR="00CE11B7" w:rsidRPr="00095A8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Մասնակցության տեսակը</w:t>
            </w:r>
          </w:p>
        </w:tc>
        <w:tc>
          <w:tcPr>
            <w:tcW w:w="6180" w:type="dxa"/>
            <w:vAlign w:val="center"/>
          </w:tcPr>
          <w:p w14:paraId="4279C6B8"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Ուղղակի մասնակցություն</w:t>
            </w:r>
          </w:p>
          <w:p w14:paraId="54C95C2E"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Անուղղակի մասնակցություն</w:t>
            </w:r>
          </w:p>
        </w:tc>
      </w:tr>
    </w:tbl>
    <w:p w14:paraId="40F13917"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lastRenderedPageBreak/>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95A8A" w14:paraId="744CA725" w14:textId="77777777" w:rsidTr="00F121A0">
        <w:tc>
          <w:tcPr>
            <w:tcW w:w="2837" w:type="dxa"/>
            <w:shd w:val="clear" w:color="auto" w:fill="D9E2F3"/>
            <w:vAlign w:val="center"/>
          </w:tcPr>
          <w:p w14:paraId="0127FD14"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Միջազգային կազմակերպության անվանումը</w:t>
            </w:r>
          </w:p>
        </w:tc>
        <w:tc>
          <w:tcPr>
            <w:tcW w:w="6180" w:type="dxa"/>
            <w:vAlign w:val="center"/>
          </w:tcPr>
          <w:p w14:paraId="762493F2"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1AA7FB7A" w14:textId="77777777" w:rsidTr="00F121A0">
        <w:tc>
          <w:tcPr>
            <w:tcW w:w="2837" w:type="dxa"/>
            <w:shd w:val="clear" w:color="auto" w:fill="D9E2F3"/>
            <w:vAlign w:val="center"/>
          </w:tcPr>
          <w:p w14:paraId="3BB521F7" w14:textId="77777777" w:rsidR="00CE11B7" w:rsidRPr="00095A8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Միջազգային կազմակերպության անվանումը լատինատառ</w:t>
            </w:r>
          </w:p>
        </w:tc>
        <w:tc>
          <w:tcPr>
            <w:tcW w:w="6180" w:type="dxa"/>
            <w:vAlign w:val="center"/>
          </w:tcPr>
          <w:p w14:paraId="2EE4CD62"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39C76CF3" w14:textId="77777777" w:rsidTr="00F121A0">
        <w:tc>
          <w:tcPr>
            <w:tcW w:w="2837" w:type="dxa"/>
            <w:shd w:val="clear" w:color="auto" w:fill="D9E2F3"/>
            <w:vAlign w:val="center"/>
          </w:tcPr>
          <w:p w14:paraId="396726C0"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Մասնակցության չափը (%)</w:t>
            </w:r>
          </w:p>
        </w:tc>
        <w:tc>
          <w:tcPr>
            <w:tcW w:w="6180" w:type="dxa"/>
            <w:vAlign w:val="center"/>
          </w:tcPr>
          <w:p w14:paraId="45466CC4"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6F476DD3" w14:textId="77777777" w:rsidTr="00F121A0">
        <w:tc>
          <w:tcPr>
            <w:tcW w:w="2837" w:type="dxa"/>
            <w:shd w:val="clear" w:color="auto" w:fill="D9E2F3"/>
            <w:vAlign w:val="center"/>
          </w:tcPr>
          <w:p w14:paraId="32AB86A3" w14:textId="77777777" w:rsidR="00CE11B7" w:rsidRPr="00095A8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Մասնակցության տեսակը</w:t>
            </w:r>
          </w:p>
        </w:tc>
        <w:tc>
          <w:tcPr>
            <w:tcW w:w="6180" w:type="dxa"/>
            <w:vAlign w:val="center"/>
          </w:tcPr>
          <w:p w14:paraId="7958E551"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Ուղղակի մասնակցություն</w:t>
            </w:r>
          </w:p>
          <w:p w14:paraId="626246EA"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Անուղղակի մասնակցություն</w:t>
            </w:r>
          </w:p>
        </w:tc>
      </w:tr>
    </w:tbl>
    <w:p w14:paraId="055C55CB" w14:textId="77777777" w:rsidR="00CE11B7" w:rsidRPr="00095A8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095A8A">
        <w:rPr>
          <w:rFonts w:ascii="GHEA Grapalat" w:eastAsia="GHEA Grapalat" w:hAnsi="GHEA Grapalat" w:cs="GHEA Grapalat"/>
          <w:b/>
          <w:color w:val="000000"/>
          <w:sz w:val="20"/>
          <w:szCs w:val="20"/>
        </w:rPr>
        <w:t>Իրական շահառուի տվյալները</w:t>
      </w:r>
    </w:p>
    <w:p w14:paraId="4253F85B"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E11B7" w:rsidRPr="00095A8A" w14:paraId="42ABDF6C" w14:textId="77777777" w:rsidTr="00F121A0">
        <w:tc>
          <w:tcPr>
            <w:tcW w:w="2836" w:type="dxa"/>
            <w:shd w:val="clear" w:color="auto" w:fill="D9E2F3"/>
            <w:vAlign w:val="center"/>
          </w:tcPr>
          <w:p w14:paraId="2A6B89F6"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Անունը</w:t>
            </w:r>
          </w:p>
        </w:tc>
        <w:tc>
          <w:tcPr>
            <w:tcW w:w="6178" w:type="dxa"/>
            <w:vAlign w:val="center"/>
          </w:tcPr>
          <w:p w14:paraId="7A98601B"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6295F77C" w14:textId="77777777" w:rsidTr="00F121A0">
        <w:tc>
          <w:tcPr>
            <w:tcW w:w="2836" w:type="dxa"/>
            <w:shd w:val="clear" w:color="auto" w:fill="D9E2F3"/>
            <w:vAlign w:val="center"/>
          </w:tcPr>
          <w:p w14:paraId="56A71690"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Ազգանունը</w:t>
            </w:r>
          </w:p>
        </w:tc>
        <w:tc>
          <w:tcPr>
            <w:tcW w:w="6178" w:type="dxa"/>
            <w:vAlign w:val="center"/>
          </w:tcPr>
          <w:p w14:paraId="63197477"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62B6AD7F" w14:textId="77777777" w:rsidTr="00F121A0">
        <w:tc>
          <w:tcPr>
            <w:tcW w:w="2836" w:type="dxa"/>
            <w:shd w:val="clear" w:color="auto" w:fill="D9E2F3"/>
            <w:vAlign w:val="center"/>
          </w:tcPr>
          <w:p w14:paraId="2E442C5C"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Անունը (լատինատառ)</w:t>
            </w:r>
          </w:p>
        </w:tc>
        <w:tc>
          <w:tcPr>
            <w:tcW w:w="6178" w:type="dxa"/>
            <w:vAlign w:val="center"/>
          </w:tcPr>
          <w:p w14:paraId="086696DF"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31B21012" w14:textId="77777777" w:rsidTr="00F121A0">
        <w:tc>
          <w:tcPr>
            <w:tcW w:w="2836" w:type="dxa"/>
            <w:shd w:val="clear" w:color="auto" w:fill="D9E2F3"/>
            <w:vAlign w:val="center"/>
          </w:tcPr>
          <w:p w14:paraId="152ABBBA"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Ազգանունը (լատինատառ)</w:t>
            </w:r>
          </w:p>
        </w:tc>
        <w:tc>
          <w:tcPr>
            <w:tcW w:w="6178" w:type="dxa"/>
            <w:vAlign w:val="center"/>
          </w:tcPr>
          <w:p w14:paraId="23709933"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3B254384" w14:textId="77777777" w:rsidTr="00F121A0">
        <w:tc>
          <w:tcPr>
            <w:tcW w:w="2836" w:type="dxa"/>
            <w:shd w:val="clear" w:color="auto" w:fill="D9E2F3"/>
            <w:vAlign w:val="center"/>
          </w:tcPr>
          <w:p w14:paraId="171F5483"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Քաղաքացիությունը</w:t>
            </w:r>
          </w:p>
        </w:tc>
        <w:tc>
          <w:tcPr>
            <w:tcW w:w="6178" w:type="dxa"/>
            <w:vAlign w:val="center"/>
          </w:tcPr>
          <w:p w14:paraId="27F9F47E"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063845A2" w14:textId="77777777" w:rsidTr="00F121A0">
        <w:tc>
          <w:tcPr>
            <w:tcW w:w="2836" w:type="dxa"/>
            <w:shd w:val="clear" w:color="auto" w:fill="D9E2F3"/>
            <w:vAlign w:val="center"/>
          </w:tcPr>
          <w:p w14:paraId="1F9BEC35"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Ծննդյան օրը, ամիսը, տարին</w:t>
            </w:r>
          </w:p>
        </w:tc>
        <w:tc>
          <w:tcPr>
            <w:tcW w:w="6178" w:type="dxa"/>
            <w:vAlign w:val="center"/>
          </w:tcPr>
          <w:p w14:paraId="3BC16B25" w14:textId="77777777" w:rsidR="00CE11B7" w:rsidRPr="00095A8A" w:rsidRDefault="00CE11B7" w:rsidP="00F121A0">
            <w:pPr>
              <w:spacing w:before="240" w:after="240"/>
              <w:rPr>
                <w:rFonts w:ascii="GHEA Grapalat" w:eastAsia="GHEA Grapalat" w:hAnsi="GHEA Grapalat" w:cs="GHEA Grapalat"/>
                <w:sz w:val="20"/>
                <w:szCs w:val="20"/>
              </w:rPr>
            </w:pPr>
          </w:p>
        </w:tc>
      </w:tr>
    </w:tbl>
    <w:p w14:paraId="37D40D80"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95A8A" w14:paraId="3C0C2A1F" w14:textId="77777777" w:rsidTr="00F121A0">
        <w:tc>
          <w:tcPr>
            <w:tcW w:w="2837" w:type="dxa"/>
            <w:shd w:val="clear" w:color="auto" w:fill="D9E2F3"/>
            <w:vAlign w:val="center"/>
          </w:tcPr>
          <w:p w14:paraId="5D16C370"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Փաստաթղթի տեսակը</w:t>
            </w:r>
          </w:p>
        </w:tc>
        <w:tc>
          <w:tcPr>
            <w:tcW w:w="6178" w:type="dxa"/>
            <w:vAlign w:val="center"/>
          </w:tcPr>
          <w:p w14:paraId="4D5474A8"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2CBA27EE" w14:textId="77777777" w:rsidTr="00F121A0">
        <w:tc>
          <w:tcPr>
            <w:tcW w:w="2837" w:type="dxa"/>
            <w:shd w:val="clear" w:color="auto" w:fill="D9E2F3"/>
            <w:vAlign w:val="center"/>
          </w:tcPr>
          <w:p w14:paraId="39B8BFFA"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Փաստաթղթի համարը</w:t>
            </w:r>
          </w:p>
        </w:tc>
        <w:tc>
          <w:tcPr>
            <w:tcW w:w="6178" w:type="dxa"/>
            <w:vAlign w:val="center"/>
          </w:tcPr>
          <w:p w14:paraId="7FA9B60E"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7370BA68" w14:textId="77777777" w:rsidTr="00F121A0">
        <w:tc>
          <w:tcPr>
            <w:tcW w:w="2837" w:type="dxa"/>
            <w:shd w:val="clear" w:color="auto" w:fill="D9E2F3"/>
            <w:vAlign w:val="center"/>
          </w:tcPr>
          <w:p w14:paraId="7C9A9E37"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Տրամադրման օրը, ամիսը, տարին</w:t>
            </w:r>
          </w:p>
        </w:tc>
        <w:tc>
          <w:tcPr>
            <w:tcW w:w="6178" w:type="dxa"/>
            <w:vAlign w:val="center"/>
          </w:tcPr>
          <w:p w14:paraId="52B48C21"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102D94C5" w14:textId="77777777" w:rsidTr="00F121A0">
        <w:tc>
          <w:tcPr>
            <w:tcW w:w="2837" w:type="dxa"/>
            <w:shd w:val="clear" w:color="auto" w:fill="D9E2F3"/>
            <w:vAlign w:val="center"/>
          </w:tcPr>
          <w:p w14:paraId="46AC219D"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Տրամադրող մարմինը</w:t>
            </w:r>
          </w:p>
        </w:tc>
        <w:tc>
          <w:tcPr>
            <w:tcW w:w="6178" w:type="dxa"/>
            <w:vAlign w:val="center"/>
          </w:tcPr>
          <w:p w14:paraId="54926B5C"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64AF80FD" w14:textId="77777777" w:rsidTr="00F121A0">
        <w:tc>
          <w:tcPr>
            <w:tcW w:w="2837" w:type="dxa"/>
            <w:shd w:val="clear" w:color="auto" w:fill="D9E2F3"/>
            <w:vAlign w:val="center"/>
          </w:tcPr>
          <w:p w14:paraId="3FB11612"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ՀԾՀ կամ համարժեք համարը</w:t>
            </w:r>
          </w:p>
        </w:tc>
        <w:tc>
          <w:tcPr>
            <w:tcW w:w="6178" w:type="dxa"/>
            <w:vAlign w:val="center"/>
          </w:tcPr>
          <w:p w14:paraId="07A8757A" w14:textId="77777777" w:rsidR="00CE11B7" w:rsidRPr="00095A8A" w:rsidRDefault="00CE11B7" w:rsidP="00F121A0">
            <w:pPr>
              <w:spacing w:before="240" w:after="240"/>
              <w:rPr>
                <w:rFonts w:ascii="GHEA Grapalat" w:eastAsia="GHEA Grapalat" w:hAnsi="GHEA Grapalat" w:cs="GHEA Grapalat"/>
                <w:sz w:val="20"/>
                <w:szCs w:val="20"/>
              </w:rPr>
            </w:pPr>
          </w:p>
        </w:tc>
      </w:tr>
    </w:tbl>
    <w:p w14:paraId="3BF4688A"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lastRenderedPageBreak/>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95A8A" w14:paraId="017E61EA" w14:textId="77777777" w:rsidTr="00F121A0">
        <w:tc>
          <w:tcPr>
            <w:tcW w:w="2837" w:type="dxa"/>
            <w:shd w:val="clear" w:color="auto" w:fill="D9E2F3"/>
            <w:vAlign w:val="center"/>
          </w:tcPr>
          <w:p w14:paraId="2A5B4EED"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Պետությունը</w:t>
            </w:r>
          </w:p>
        </w:tc>
        <w:tc>
          <w:tcPr>
            <w:tcW w:w="6178" w:type="dxa"/>
            <w:vAlign w:val="center"/>
          </w:tcPr>
          <w:p w14:paraId="0BEF96F1"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41463D4C" w14:textId="77777777" w:rsidTr="00F121A0">
        <w:tc>
          <w:tcPr>
            <w:tcW w:w="2837" w:type="dxa"/>
            <w:shd w:val="clear" w:color="auto" w:fill="D9E2F3"/>
            <w:vAlign w:val="center"/>
          </w:tcPr>
          <w:p w14:paraId="687EF09F"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Համայնքը</w:t>
            </w:r>
          </w:p>
        </w:tc>
        <w:tc>
          <w:tcPr>
            <w:tcW w:w="6178" w:type="dxa"/>
            <w:vAlign w:val="center"/>
          </w:tcPr>
          <w:p w14:paraId="68E200D1"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350A85E0" w14:textId="77777777" w:rsidTr="00F121A0">
        <w:tc>
          <w:tcPr>
            <w:tcW w:w="2837" w:type="dxa"/>
            <w:shd w:val="clear" w:color="auto" w:fill="D9E2F3"/>
            <w:vAlign w:val="center"/>
          </w:tcPr>
          <w:p w14:paraId="3EAA719D"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Վարչատարածքային միավորը</w:t>
            </w:r>
          </w:p>
        </w:tc>
        <w:tc>
          <w:tcPr>
            <w:tcW w:w="6178" w:type="dxa"/>
            <w:vAlign w:val="center"/>
          </w:tcPr>
          <w:p w14:paraId="2BD5682E"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7D083287" w14:textId="77777777" w:rsidTr="00F121A0">
        <w:tc>
          <w:tcPr>
            <w:tcW w:w="2837" w:type="dxa"/>
            <w:shd w:val="clear" w:color="auto" w:fill="D9E2F3"/>
            <w:vAlign w:val="center"/>
          </w:tcPr>
          <w:p w14:paraId="6FBEC20E"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14:paraId="04279192" w14:textId="77777777" w:rsidR="00CE11B7" w:rsidRPr="00095A8A" w:rsidRDefault="00CE11B7" w:rsidP="00F121A0">
            <w:pPr>
              <w:spacing w:before="240" w:after="240"/>
              <w:rPr>
                <w:rFonts w:ascii="GHEA Grapalat" w:eastAsia="GHEA Grapalat" w:hAnsi="GHEA Grapalat" w:cs="GHEA Grapalat"/>
                <w:sz w:val="20"/>
                <w:szCs w:val="20"/>
              </w:rPr>
            </w:pPr>
          </w:p>
        </w:tc>
      </w:tr>
    </w:tbl>
    <w:p w14:paraId="3E87507E"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E11B7" w:rsidRPr="00095A8A" w14:paraId="07D27973" w14:textId="77777777" w:rsidTr="00F121A0">
        <w:tc>
          <w:tcPr>
            <w:tcW w:w="2837" w:type="dxa"/>
            <w:shd w:val="clear" w:color="auto" w:fill="D9E2F3"/>
            <w:vAlign w:val="center"/>
          </w:tcPr>
          <w:p w14:paraId="6827B788"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Պետությունը</w:t>
            </w:r>
          </w:p>
        </w:tc>
        <w:tc>
          <w:tcPr>
            <w:tcW w:w="6178" w:type="dxa"/>
            <w:vAlign w:val="center"/>
          </w:tcPr>
          <w:p w14:paraId="56B8BA5E"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7A62B66C" w14:textId="77777777" w:rsidTr="00F121A0">
        <w:tc>
          <w:tcPr>
            <w:tcW w:w="2837" w:type="dxa"/>
            <w:shd w:val="clear" w:color="auto" w:fill="D9E2F3"/>
            <w:vAlign w:val="center"/>
          </w:tcPr>
          <w:p w14:paraId="3089E754"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Համայնքը</w:t>
            </w:r>
          </w:p>
        </w:tc>
        <w:tc>
          <w:tcPr>
            <w:tcW w:w="6178" w:type="dxa"/>
            <w:vAlign w:val="center"/>
          </w:tcPr>
          <w:p w14:paraId="357C3DFC"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4E359837" w14:textId="77777777" w:rsidTr="00F121A0">
        <w:tc>
          <w:tcPr>
            <w:tcW w:w="2837" w:type="dxa"/>
            <w:shd w:val="clear" w:color="auto" w:fill="D9E2F3"/>
            <w:vAlign w:val="center"/>
          </w:tcPr>
          <w:p w14:paraId="37FD512F"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Վարչատարածքային միավորը</w:t>
            </w:r>
          </w:p>
        </w:tc>
        <w:tc>
          <w:tcPr>
            <w:tcW w:w="6178" w:type="dxa"/>
            <w:vAlign w:val="center"/>
          </w:tcPr>
          <w:p w14:paraId="0C204CF9"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7474CE88" w14:textId="77777777" w:rsidTr="00F121A0">
        <w:tc>
          <w:tcPr>
            <w:tcW w:w="2837" w:type="dxa"/>
            <w:shd w:val="clear" w:color="auto" w:fill="D9E2F3"/>
            <w:vAlign w:val="center"/>
          </w:tcPr>
          <w:p w14:paraId="791D52D0"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Փողոցի անվանումը, շենքը (տունը), բնակարանը</w:t>
            </w:r>
          </w:p>
        </w:tc>
        <w:tc>
          <w:tcPr>
            <w:tcW w:w="6178" w:type="dxa"/>
            <w:vAlign w:val="center"/>
          </w:tcPr>
          <w:p w14:paraId="74FEF7C9" w14:textId="77777777" w:rsidR="00CE11B7" w:rsidRPr="00095A8A" w:rsidRDefault="00CE11B7" w:rsidP="00F121A0">
            <w:pPr>
              <w:spacing w:before="240" w:after="240"/>
              <w:rPr>
                <w:rFonts w:ascii="GHEA Grapalat" w:eastAsia="GHEA Grapalat" w:hAnsi="GHEA Grapalat" w:cs="GHEA Grapalat"/>
                <w:sz w:val="20"/>
                <w:szCs w:val="20"/>
              </w:rPr>
            </w:pPr>
          </w:p>
        </w:tc>
      </w:tr>
    </w:tbl>
    <w:p w14:paraId="402422A1" w14:textId="77777777" w:rsidR="00CE11B7" w:rsidRPr="00095A8A" w:rsidRDefault="00CE11B7" w:rsidP="00CE11B7">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095A8A" w14:paraId="5BB570D8" w14:textId="77777777" w:rsidTr="00F121A0">
        <w:trPr>
          <w:trHeight w:val="924"/>
        </w:trPr>
        <w:tc>
          <w:tcPr>
            <w:tcW w:w="9016" w:type="dxa"/>
            <w:gridSpan w:val="2"/>
            <w:vAlign w:val="center"/>
          </w:tcPr>
          <w:p w14:paraId="455151A1"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ա</w:t>
            </w:r>
            <w:r w:rsidR="00CE11B7" w:rsidRPr="00095A8A">
              <w:rPr>
                <w:rFonts w:ascii="Cambria Math" w:eastAsia="Cambria Math" w:hAnsi="Cambria Math" w:cs="Cambria Math"/>
                <w:sz w:val="20"/>
                <w:szCs w:val="20"/>
              </w:rPr>
              <w:t>․</w:t>
            </w:r>
            <w:r w:rsidR="00CE11B7" w:rsidRPr="00095A8A">
              <w:rPr>
                <w:rFonts w:ascii="GHEA Grapalat" w:eastAsia="GHEA Grapalat" w:hAnsi="GHEA Grapalat" w:cs="GHEA Grapalat"/>
                <w:sz w:val="20"/>
                <w:szCs w:val="20"/>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CE11B7" w:rsidRPr="00095A8A" w14:paraId="1689A9FF" w14:textId="77777777" w:rsidTr="00F121A0">
        <w:trPr>
          <w:trHeight w:val="684"/>
        </w:trPr>
        <w:tc>
          <w:tcPr>
            <w:tcW w:w="4508" w:type="dxa"/>
            <w:shd w:val="clear" w:color="auto" w:fill="D9E2F3"/>
            <w:vAlign w:val="center"/>
          </w:tcPr>
          <w:p w14:paraId="5AB6E2C3"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Մասնակցության չափը (%)</w:t>
            </w:r>
          </w:p>
        </w:tc>
        <w:tc>
          <w:tcPr>
            <w:tcW w:w="4508" w:type="dxa"/>
            <w:shd w:val="clear" w:color="auto" w:fill="FFFFFF"/>
            <w:vAlign w:val="center"/>
          </w:tcPr>
          <w:p w14:paraId="352639F1"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357B5C88" w14:textId="77777777" w:rsidTr="00F121A0">
        <w:trPr>
          <w:trHeight w:val="1282"/>
        </w:trPr>
        <w:tc>
          <w:tcPr>
            <w:tcW w:w="4508" w:type="dxa"/>
            <w:shd w:val="clear" w:color="auto" w:fill="D9E2F3"/>
            <w:vAlign w:val="center"/>
          </w:tcPr>
          <w:p w14:paraId="3A4B4E24"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Մասնակցության տեսակը</w:t>
            </w:r>
          </w:p>
        </w:tc>
        <w:tc>
          <w:tcPr>
            <w:tcW w:w="4508" w:type="dxa"/>
            <w:vAlign w:val="center"/>
          </w:tcPr>
          <w:p w14:paraId="76017EE3"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Ուղղակի մասնակցություն</w:t>
            </w:r>
          </w:p>
          <w:p w14:paraId="326DB311"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Անուղղակի մասնակցություն</w:t>
            </w:r>
          </w:p>
        </w:tc>
      </w:tr>
      <w:tr w:rsidR="00CE11B7" w:rsidRPr="00095A8A" w14:paraId="18B21912" w14:textId="77777777" w:rsidTr="00F121A0">
        <w:tc>
          <w:tcPr>
            <w:tcW w:w="9016" w:type="dxa"/>
            <w:gridSpan w:val="2"/>
            <w:vAlign w:val="center"/>
          </w:tcPr>
          <w:p w14:paraId="5899A093"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բ</w:t>
            </w:r>
            <w:r w:rsidR="00CE11B7" w:rsidRPr="00095A8A">
              <w:rPr>
                <w:rFonts w:ascii="Cambria Math" w:eastAsia="Cambria Math" w:hAnsi="Cambria Math" w:cs="Cambria Math"/>
                <w:sz w:val="20"/>
                <w:szCs w:val="20"/>
              </w:rPr>
              <w:t>․</w:t>
            </w:r>
            <w:r w:rsidR="00CE11B7" w:rsidRPr="00095A8A">
              <w:rPr>
                <w:rFonts w:ascii="GHEA Grapalat" w:eastAsia="GHEA Grapalat" w:hAnsi="GHEA Grapalat" w:cs="GHEA Grapalat"/>
                <w:sz w:val="20"/>
                <w:szCs w:val="20"/>
              </w:rPr>
              <w:t xml:space="preserve"> տվյալ իրավաբանական անձի նկատմամբ իրականացնում է իրական (փաստացի) վերահսկողություն այլ միջոցներով</w:t>
            </w:r>
          </w:p>
        </w:tc>
      </w:tr>
      <w:tr w:rsidR="00CE11B7" w:rsidRPr="00095A8A" w14:paraId="433BD5C9" w14:textId="77777777" w:rsidTr="00F121A0">
        <w:tc>
          <w:tcPr>
            <w:tcW w:w="9016" w:type="dxa"/>
            <w:gridSpan w:val="2"/>
            <w:vAlign w:val="center"/>
          </w:tcPr>
          <w:p w14:paraId="03789013"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գ</w:t>
            </w:r>
            <w:r w:rsidR="00CE11B7" w:rsidRPr="00095A8A">
              <w:rPr>
                <w:rFonts w:ascii="Cambria Math" w:eastAsia="Cambria Math" w:hAnsi="Cambria Math" w:cs="Cambria Math"/>
                <w:sz w:val="20"/>
                <w:szCs w:val="20"/>
              </w:rPr>
              <w:t>․</w:t>
            </w:r>
            <w:r w:rsidR="00CE11B7" w:rsidRPr="00095A8A">
              <w:rPr>
                <w:rFonts w:ascii="GHEA Grapalat" w:eastAsia="Cambria Math" w:hAnsi="GHEA Grapalat" w:cs="Cambria Math"/>
                <w:sz w:val="20"/>
                <w:szCs w:val="20"/>
              </w:rPr>
              <w:t xml:space="preserve"> </w:t>
            </w:r>
            <w:r w:rsidR="00CE11B7" w:rsidRPr="00095A8A">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w:t>
            </w:r>
            <w:r w:rsidR="00CE11B7" w:rsidRPr="00095A8A">
              <w:rPr>
                <w:rFonts w:ascii="GHEA Grapalat" w:hAnsi="GHEA Grapalat"/>
                <w:sz w:val="20"/>
                <w:szCs w:val="20"/>
              </w:rPr>
              <w:t xml:space="preserve"> </w:t>
            </w:r>
            <w:r w:rsidR="00CE11B7" w:rsidRPr="00095A8A">
              <w:rPr>
                <w:rFonts w:ascii="GHEA Grapalat" w:eastAsia="GHEA Grapalat" w:hAnsi="GHEA Grapalat" w:cs="GHEA Grapalat"/>
                <w:sz w:val="20"/>
                <w:szCs w:val="20"/>
              </w:rPr>
              <w:t>այն դեպքում, երբ առկա չէ «ա» և «բ» կետերի պահանջներին համապատասխանող ֆիզիկական անձ</w:t>
            </w:r>
          </w:p>
        </w:tc>
      </w:tr>
    </w:tbl>
    <w:p w14:paraId="6985524A"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E11B7" w:rsidRPr="00095A8A" w14:paraId="783BBFA6" w14:textId="77777777" w:rsidTr="00F121A0">
        <w:trPr>
          <w:trHeight w:val="924"/>
        </w:trPr>
        <w:tc>
          <w:tcPr>
            <w:tcW w:w="9016" w:type="dxa"/>
            <w:gridSpan w:val="2"/>
            <w:vAlign w:val="center"/>
          </w:tcPr>
          <w:p w14:paraId="3AB2CBA8"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ա</w:t>
            </w:r>
            <w:r w:rsidR="00CE11B7" w:rsidRPr="00095A8A">
              <w:rPr>
                <w:rFonts w:ascii="Cambria Math" w:eastAsia="Cambria Math" w:hAnsi="Cambria Math" w:cs="Cambria Math"/>
                <w:sz w:val="20"/>
                <w:szCs w:val="20"/>
              </w:rPr>
              <w:t>․</w:t>
            </w:r>
            <w:r w:rsidR="00CE11B7" w:rsidRPr="00095A8A">
              <w:rPr>
                <w:rFonts w:ascii="GHEA Grapalat" w:eastAsia="Cambria Math" w:hAnsi="GHEA Grapalat" w:cs="Cambria Math"/>
                <w:sz w:val="20"/>
                <w:szCs w:val="20"/>
              </w:rPr>
              <w:t xml:space="preserve"> </w:t>
            </w:r>
            <w:r w:rsidR="00CE11B7" w:rsidRPr="00095A8A">
              <w:rPr>
                <w:rFonts w:ascii="GHEA Grapalat" w:eastAsia="GHEA Grapalat" w:hAnsi="GHEA Grapalat" w:cs="GHEA Grapalat"/>
                <w:sz w:val="20"/>
                <w:szCs w:val="20"/>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CE11B7" w:rsidRPr="00095A8A" w14:paraId="5B002FFF" w14:textId="77777777" w:rsidTr="00F121A0">
        <w:trPr>
          <w:trHeight w:val="684"/>
        </w:trPr>
        <w:tc>
          <w:tcPr>
            <w:tcW w:w="4508" w:type="dxa"/>
            <w:shd w:val="clear" w:color="auto" w:fill="D9E2F3"/>
            <w:vAlign w:val="center"/>
          </w:tcPr>
          <w:p w14:paraId="2734386B"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Մասնակցության չափը (%)</w:t>
            </w:r>
          </w:p>
        </w:tc>
        <w:tc>
          <w:tcPr>
            <w:tcW w:w="4508" w:type="dxa"/>
            <w:shd w:val="clear" w:color="auto" w:fill="auto"/>
            <w:vAlign w:val="center"/>
          </w:tcPr>
          <w:p w14:paraId="1965371E"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41B86BFD" w14:textId="77777777" w:rsidTr="00F121A0">
        <w:trPr>
          <w:trHeight w:val="1282"/>
        </w:trPr>
        <w:tc>
          <w:tcPr>
            <w:tcW w:w="4508" w:type="dxa"/>
            <w:shd w:val="clear" w:color="auto" w:fill="D9E2F3"/>
            <w:vAlign w:val="center"/>
          </w:tcPr>
          <w:p w14:paraId="313E2906"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Մասնակցության տեսակը</w:t>
            </w:r>
          </w:p>
        </w:tc>
        <w:tc>
          <w:tcPr>
            <w:tcW w:w="4508" w:type="dxa"/>
            <w:vAlign w:val="center"/>
          </w:tcPr>
          <w:p w14:paraId="38B8876C"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Ուղղակի մասնակցություն</w:t>
            </w:r>
          </w:p>
          <w:p w14:paraId="1A301593"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Անուղղակի մասնակցություն</w:t>
            </w:r>
          </w:p>
        </w:tc>
      </w:tr>
      <w:tr w:rsidR="00CE11B7" w:rsidRPr="00095A8A" w14:paraId="1A6BBC07" w14:textId="77777777" w:rsidTr="00F121A0">
        <w:tc>
          <w:tcPr>
            <w:tcW w:w="9016" w:type="dxa"/>
            <w:gridSpan w:val="2"/>
            <w:vAlign w:val="center"/>
          </w:tcPr>
          <w:p w14:paraId="5B139C9B"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բ</w:t>
            </w:r>
            <w:r w:rsidR="00CE11B7" w:rsidRPr="00095A8A">
              <w:rPr>
                <w:rFonts w:ascii="Cambria Math" w:eastAsia="Cambria Math" w:hAnsi="Cambria Math" w:cs="Cambria Math"/>
                <w:sz w:val="20"/>
                <w:szCs w:val="20"/>
              </w:rPr>
              <w:t>․</w:t>
            </w:r>
            <w:r w:rsidR="00CE11B7" w:rsidRPr="00095A8A">
              <w:rPr>
                <w:rFonts w:ascii="GHEA Grapalat" w:eastAsia="Cambria Math" w:hAnsi="GHEA Grapalat" w:cs="Cambria Math"/>
                <w:sz w:val="20"/>
                <w:szCs w:val="20"/>
              </w:rPr>
              <w:t xml:space="preserve"> </w:t>
            </w:r>
            <w:r w:rsidR="00CE11B7" w:rsidRPr="00095A8A">
              <w:rPr>
                <w:rFonts w:ascii="GHEA Grapalat" w:eastAsia="GHEA Grapalat" w:hAnsi="GHEA Grapalat" w:cs="GHEA Grapalat"/>
                <w:sz w:val="20"/>
                <w:szCs w:val="20"/>
              </w:rPr>
              <w:t>իրավունք ունի նշանակելու կամ հեռացնելու իրավաբանական անձի կառավարման մարմինների անդամների մեծամասնությանը</w:t>
            </w:r>
          </w:p>
        </w:tc>
      </w:tr>
      <w:tr w:rsidR="00CE11B7" w:rsidRPr="00095A8A" w14:paraId="0A83B8BA" w14:textId="77777777" w:rsidTr="00F121A0">
        <w:tc>
          <w:tcPr>
            <w:tcW w:w="9016" w:type="dxa"/>
            <w:gridSpan w:val="2"/>
            <w:vAlign w:val="center"/>
          </w:tcPr>
          <w:p w14:paraId="32192A97"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գ</w:t>
            </w:r>
            <w:r w:rsidR="00CE11B7" w:rsidRPr="00095A8A">
              <w:rPr>
                <w:rFonts w:ascii="Cambria Math" w:eastAsia="Cambria Math" w:hAnsi="Cambria Math" w:cs="Cambria Math"/>
                <w:sz w:val="20"/>
                <w:szCs w:val="20"/>
              </w:rPr>
              <w:t>․</w:t>
            </w:r>
            <w:r w:rsidR="00CE11B7" w:rsidRPr="00095A8A">
              <w:rPr>
                <w:rFonts w:ascii="GHEA Grapalat" w:eastAsia="Cambria Math" w:hAnsi="GHEA Grapalat" w:cs="Cambria Math"/>
                <w:sz w:val="20"/>
                <w:szCs w:val="20"/>
              </w:rPr>
              <w:t xml:space="preserve"> </w:t>
            </w:r>
            <w:r w:rsidR="00CE11B7" w:rsidRPr="00095A8A">
              <w:rPr>
                <w:rFonts w:ascii="GHEA Grapalat" w:eastAsia="GHEA Grapalat" w:hAnsi="GHEA Grapalat" w:cs="GHEA Grapalat"/>
                <w:sz w:val="20"/>
                <w:szCs w:val="20"/>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CE11B7" w:rsidRPr="00095A8A" w14:paraId="47CD326D" w14:textId="77777777" w:rsidTr="00F121A0">
        <w:tc>
          <w:tcPr>
            <w:tcW w:w="9016" w:type="dxa"/>
            <w:gridSpan w:val="2"/>
            <w:vAlign w:val="center"/>
          </w:tcPr>
          <w:p w14:paraId="7A527130"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դ</w:t>
            </w:r>
            <w:r w:rsidR="00CE11B7" w:rsidRPr="00095A8A">
              <w:rPr>
                <w:rFonts w:ascii="Cambria Math" w:eastAsia="Cambria Math" w:hAnsi="Cambria Math" w:cs="Cambria Math"/>
                <w:sz w:val="20"/>
                <w:szCs w:val="20"/>
              </w:rPr>
              <w:t>․</w:t>
            </w:r>
            <w:r w:rsidR="00CE11B7" w:rsidRPr="00095A8A">
              <w:rPr>
                <w:rFonts w:ascii="GHEA Grapalat" w:eastAsia="Cambria Math" w:hAnsi="GHEA Grapalat" w:cs="Cambria Math"/>
                <w:sz w:val="20"/>
                <w:szCs w:val="20"/>
              </w:rPr>
              <w:t xml:space="preserve"> </w:t>
            </w:r>
            <w:r w:rsidR="00CE11B7" w:rsidRPr="00095A8A">
              <w:rPr>
                <w:rFonts w:ascii="GHEA Grapalat" w:eastAsia="GHEA Grapalat" w:hAnsi="GHEA Grapalat" w:cs="GHEA Grapalat"/>
                <w:sz w:val="20"/>
                <w:szCs w:val="20"/>
              </w:rPr>
              <w:t>իրավաբանական անձի նկատմամբ իրականացնում է իրական (փաստացի) վերահսկողություն այլ միջոցներով</w:t>
            </w:r>
          </w:p>
        </w:tc>
      </w:tr>
      <w:tr w:rsidR="00CE11B7" w:rsidRPr="00095A8A" w14:paraId="76C06375" w14:textId="77777777" w:rsidTr="00F121A0">
        <w:tc>
          <w:tcPr>
            <w:tcW w:w="9016" w:type="dxa"/>
            <w:gridSpan w:val="2"/>
            <w:vAlign w:val="center"/>
          </w:tcPr>
          <w:p w14:paraId="26146055"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ե</w:t>
            </w:r>
            <w:r w:rsidR="00CE11B7" w:rsidRPr="00095A8A">
              <w:rPr>
                <w:rFonts w:ascii="Cambria Math" w:eastAsia="Cambria Math" w:hAnsi="Cambria Math" w:cs="Cambria Math"/>
                <w:sz w:val="20"/>
                <w:szCs w:val="20"/>
              </w:rPr>
              <w:t>․</w:t>
            </w:r>
            <w:r w:rsidR="00CE11B7" w:rsidRPr="00095A8A">
              <w:rPr>
                <w:rFonts w:ascii="GHEA Grapalat" w:eastAsia="Cambria Math" w:hAnsi="GHEA Grapalat" w:cs="Cambria Math"/>
                <w:sz w:val="20"/>
                <w:szCs w:val="20"/>
              </w:rPr>
              <w:t xml:space="preserve"> </w:t>
            </w:r>
            <w:r w:rsidR="00CE11B7" w:rsidRPr="00095A8A">
              <w:rPr>
                <w:rFonts w:ascii="GHEA Grapalat" w:eastAsia="GHEA Grapalat" w:hAnsi="GHEA Grapalat" w:cs="GHEA Grapalat"/>
                <w:sz w:val="20"/>
                <w:szCs w:val="20"/>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4DB483C0"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95A8A" w14:paraId="3D0776FA" w14:textId="77777777" w:rsidTr="00F121A0">
        <w:tc>
          <w:tcPr>
            <w:tcW w:w="2837" w:type="dxa"/>
            <w:shd w:val="clear" w:color="auto" w:fill="D9E2F3"/>
            <w:vAlign w:val="center"/>
          </w:tcPr>
          <w:p w14:paraId="212F4D85"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Իրական շահառու դառնալու օրը, ամիսը, տարին</w:t>
            </w:r>
          </w:p>
        </w:tc>
        <w:tc>
          <w:tcPr>
            <w:tcW w:w="6180" w:type="dxa"/>
            <w:vAlign w:val="center"/>
          </w:tcPr>
          <w:p w14:paraId="2EBDA8F4"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150ABC42" w14:textId="77777777" w:rsidTr="00F121A0">
        <w:tc>
          <w:tcPr>
            <w:tcW w:w="2837" w:type="dxa"/>
            <w:shd w:val="clear" w:color="auto" w:fill="D9E2F3"/>
            <w:vAlign w:val="center"/>
          </w:tcPr>
          <w:p w14:paraId="626C2298"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Կազմակերպության նկատմամբ վերահսկողության իրականացումը</w:t>
            </w:r>
          </w:p>
        </w:tc>
        <w:tc>
          <w:tcPr>
            <w:tcW w:w="6180" w:type="dxa"/>
            <w:vAlign w:val="center"/>
          </w:tcPr>
          <w:p w14:paraId="69780FE3"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 xml:space="preserve">Առանձին </w:t>
            </w:r>
          </w:p>
          <w:p w14:paraId="3E065C2B" w14:textId="77777777" w:rsidR="00CE11B7" w:rsidRPr="00095A8A" w:rsidRDefault="00084224" w:rsidP="00F121A0">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Փոխկապակցված անձանց հետ համատեղ</w:t>
            </w:r>
          </w:p>
        </w:tc>
      </w:tr>
      <w:tr w:rsidR="00CE11B7" w:rsidRPr="00095A8A" w14:paraId="7FDA67A5" w14:textId="77777777" w:rsidTr="00F121A0">
        <w:tc>
          <w:tcPr>
            <w:tcW w:w="2837" w:type="dxa"/>
            <w:shd w:val="clear" w:color="auto" w:fill="D9E2F3"/>
            <w:vAlign w:val="center"/>
          </w:tcPr>
          <w:p w14:paraId="57E4F343"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Ընդերքօգտագործման ոլորտի հաշվետու կազմակերպության իրական շահառուն հանդիսանում է պաշտոնատար անձ կամ նրա ընտանիքի անդամ</w:t>
            </w:r>
          </w:p>
        </w:tc>
        <w:tc>
          <w:tcPr>
            <w:tcW w:w="6180" w:type="dxa"/>
            <w:vAlign w:val="center"/>
          </w:tcPr>
          <w:p w14:paraId="05552F87"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Այո</w:t>
            </w:r>
          </w:p>
          <w:p w14:paraId="300D0DE2" w14:textId="77777777" w:rsidR="00CE11B7" w:rsidRPr="00095A8A" w:rsidRDefault="00084224" w:rsidP="00F121A0">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14:checkbox>
                  <w14:checked w14:val="0"/>
                  <w14:checkedState w14:val="2612" w14:font="MS Gothic"/>
                  <w14:uncheckedState w14:val="2610" w14:font="MS Gothic"/>
                </w14:checkbox>
              </w:sdtPr>
              <w:sdtEndPr/>
              <w:sdtContent>
                <w:r w:rsidR="00CE11B7" w:rsidRPr="00095A8A">
                  <w:rPr>
                    <w:rFonts w:ascii="Segoe UI Symbol" w:eastAsia="MS Gothic" w:hAnsi="Segoe UI Symbol" w:cs="Segoe UI Symbol"/>
                    <w:sz w:val="20"/>
                    <w:szCs w:val="20"/>
                  </w:rPr>
                  <w:t>☐</w:t>
                </w:r>
              </w:sdtContent>
            </w:sdt>
            <w:r w:rsidR="00CE11B7" w:rsidRPr="00095A8A">
              <w:rPr>
                <w:rFonts w:ascii="GHEA Grapalat" w:eastAsia="GHEA Grapalat" w:hAnsi="GHEA Grapalat" w:cs="GHEA Grapalat"/>
                <w:sz w:val="20"/>
                <w:szCs w:val="20"/>
              </w:rPr>
              <w:tab/>
              <w:t>Ոչ</w:t>
            </w:r>
          </w:p>
        </w:tc>
      </w:tr>
    </w:tbl>
    <w:p w14:paraId="78C72F42"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E11B7" w:rsidRPr="00095A8A" w14:paraId="3A62DC59" w14:textId="77777777" w:rsidTr="00F121A0">
        <w:tc>
          <w:tcPr>
            <w:tcW w:w="2837" w:type="dxa"/>
            <w:shd w:val="clear" w:color="auto" w:fill="D9E2F3"/>
            <w:vAlign w:val="center"/>
          </w:tcPr>
          <w:p w14:paraId="0C6CDCCF"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Էլ</w:t>
            </w:r>
            <w:r w:rsidRPr="00095A8A">
              <w:rPr>
                <w:rFonts w:ascii="Cambria Math" w:eastAsia="Cambria Math" w:hAnsi="Cambria Math" w:cs="Cambria Math"/>
                <w:color w:val="000000"/>
                <w:sz w:val="20"/>
                <w:szCs w:val="20"/>
              </w:rPr>
              <w:t>․</w:t>
            </w:r>
            <w:r w:rsidRPr="00095A8A">
              <w:rPr>
                <w:rFonts w:ascii="GHEA Grapalat" w:eastAsia="GHEA Grapalat" w:hAnsi="GHEA Grapalat" w:cs="GHEA Grapalat"/>
                <w:color w:val="000000"/>
                <w:sz w:val="20"/>
                <w:szCs w:val="20"/>
              </w:rPr>
              <w:t xml:space="preserve"> փոստի հասցեն</w:t>
            </w:r>
          </w:p>
        </w:tc>
        <w:tc>
          <w:tcPr>
            <w:tcW w:w="6180" w:type="dxa"/>
            <w:vAlign w:val="center"/>
          </w:tcPr>
          <w:p w14:paraId="475F9EFB"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0D0B6AE5" w14:textId="77777777" w:rsidTr="00F121A0">
        <w:tc>
          <w:tcPr>
            <w:tcW w:w="2837" w:type="dxa"/>
            <w:shd w:val="clear" w:color="auto" w:fill="D9E2F3"/>
            <w:vAlign w:val="center"/>
          </w:tcPr>
          <w:p w14:paraId="7DAC2203"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lastRenderedPageBreak/>
              <w:t>Հեռախոսահամարը</w:t>
            </w:r>
          </w:p>
        </w:tc>
        <w:tc>
          <w:tcPr>
            <w:tcW w:w="6180" w:type="dxa"/>
            <w:vAlign w:val="center"/>
          </w:tcPr>
          <w:p w14:paraId="4FA1CB91" w14:textId="77777777" w:rsidR="00CE11B7" w:rsidRPr="00095A8A" w:rsidRDefault="00CE11B7" w:rsidP="00F121A0">
            <w:pPr>
              <w:spacing w:before="240" w:after="240"/>
              <w:rPr>
                <w:rFonts w:ascii="GHEA Grapalat" w:eastAsia="GHEA Grapalat" w:hAnsi="GHEA Grapalat" w:cs="GHEA Grapalat"/>
                <w:sz w:val="20"/>
                <w:szCs w:val="20"/>
              </w:rPr>
            </w:pPr>
          </w:p>
        </w:tc>
      </w:tr>
    </w:tbl>
    <w:p w14:paraId="39AEA167" w14:textId="77777777" w:rsidR="00CE11B7" w:rsidRPr="00095A8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095A8A">
        <w:rPr>
          <w:rFonts w:ascii="GHEA Grapalat" w:eastAsia="GHEA Grapalat" w:hAnsi="GHEA Grapalat" w:cs="GHEA Grapalat"/>
          <w:b/>
          <w:color w:val="000000"/>
          <w:sz w:val="20"/>
          <w:szCs w:val="20"/>
        </w:rPr>
        <w:t>Միջանկյալ իրավաբանական անձինք</w:t>
      </w:r>
    </w:p>
    <w:p w14:paraId="7B72BC70"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95A8A" w14:paraId="3AAA8046" w14:textId="77777777" w:rsidTr="00F121A0">
        <w:tc>
          <w:tcPr>
            <w:tcW w:w="2835" w:type="dxa"/>
            <w:shd w:val="clear" w:color="auto" w:fill="D9E2F3"/>
            <w:vAlign w:val="center"/>
          </w:tcPr>
          <w:p w14:paraId="7BB41496"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Անվանումը</w:t>
            </w:r>
          </w:p>
        </w:tc>
        <w:tc>
          <w:tcPr>
            <w:tcW w:w="6180" w:type="dxa"/>
            <w:vAlign w:val="center"/>
          </w:tcPr>
          <w:p w14:paraId="4686C118"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21B6D808" w14:textId="77777777" w:rsidTr="00F121A0">
        <w:tc>
          <w:tcPr>
            <w:tcW w:w="2835" w:type="dxa"/>
            <w:shd w:val="clear" w:color="auto" w:fill="D9E2F3"/>
            <w:vAlign w:val="center"/>
          </w:tcPr>
          <w:p w14:paraId="3A07CD01"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Անվանումը լատինատառ</w:t>
            </w:r>
          </w:p>
        </w:tc>
        <w:tc>
          <w:tcPr>
            <w:tcW w:w="6180" w:type="dxa"/>
            <w:vAlign w:val="center"/>
          </w:tcPr>
          <w:p w14:paraId="58507574"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6FE11DD9" w14:textId="77777777" w:rsidTr="00F121A0">
        <w:tc>
          <w:tcPr>
            <w:tcW w:w="2835" w:type="dxa"/>
            <w:shd w:val="clear" w:color="auto" w:fill="D9E2F3"/>
            <w:vAlign w:val="center"/>
          </w:tcPr>
          <w:p w14:paraId="7E8A6C2A"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Պետական գրանցման համարը</w:t>
            </w:r>
          </w:p>
        </w:tc>
        <w:tc>
          <w:tcPr>
            <w:tcW w:w="6180" w:type="dxa"/>
            <w:vAlign w:val="center"/>
          </w:tcPr>
          <w:p w14:paraId="1F648F7B"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397FC4AA" w14:textId="77777777" w:rsidTr="00F121A0">
        <w:tc>
          <w:tcPr>
            <w:tcW w:w="2835" w:type="dxa"/>
            <w:shd w:val="clear" w:color="auto" w:fill="D9E2F3"/>
            <w:vAlign w:val="center"/>
          </w:tcPr>
          <w:p w14:paraId="2A430891"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Գրանցման օրը, ամիսը, տարին</w:t>
            </w:r>
          </w:p>
        </w:tc>
        <w:tc>
          <w:tcPr>
            <w:tcW w:w="6180" w:type="dxa"/>
            <w:vAlign w:val="center"/>
          </w:tcPr>
          <w:p w14:paraId="68AC6A88"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76F529E7" w14:textId="77777777" w:rsidTr="00F121A0">
        <w:tc>
          <w:tcPr>
            <w:tcW w:w="2835" w:type="dxa"/>
            <w:shd w:val="clear" w:color="auto" w:fill="D9E2F3"/>
            <w:vAlign w:val="center"/>
          </w:tcPr>
          <w:p w14:paraId="75A87EC1"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Գրանցման հասցեն</w:t>
            </w:r>
          </w:p>
        </w:tc>
        <w:tc>
          <w:tcPr>
            <w:tcW w:w="6180" w:type="dxa"/>
            <w:vAlign w:val="center"/>
          </w:tcPr>
          <w:p w14:paraId="5C139983"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31D6C26F" w14:textId="77777777" w:rsidTr="00F121A0">
        <w:tc>
          <w:tcPr>
            <w:tcW w:w="2835" w:type="dxa"/>
            <w:shd w:val="clear" w:color="auto" w:fill="D9E2F3"/>
            <w:vAlign w:val="center"/>
          </w:tcPr>
          <w:p w14:paraId="365571AA"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Գրանցման պետությունը</w:t>
            </w:r>
          </w:p>
        </w:tc>
        <w:tc>
          <w:tcPr>
            <w:tcW w:w="6180" w:type="dxa"/>
            <w:vAlign w:val="center"/>
          </w:tcPr>
          <w:p w14:paraId="06F64C38"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1D11E63E" w14:textId="77777777" w:rsidTr="00F121A0">
        <w:tc>
          <w:tcPr>
            <w:tcW w:w="2835" w:type="dxa"/>
            <w:shd w:val="clear" w:color="auto" w:fill="D9E2F3"/>
            <w:vAlign w:val="center"/>
          </w:tcPr>
          <w:p w14:paraId="16EDD7BF"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Գործադիր մարմնի ղեկավարի անունը և ազգանունը</w:t>
            </w:r>
          </w:p>
        </w:tc>
        <w:tc>
          <w:tcPr>
            <w:tcW w:w="6180" w:type="dxa"/>
            <w:vAlign w:val="center"/>
          </w:tcPr>
          <w:p w14:paraId="3D7A6F70" w14:textId="77777777" w:rsidR="00CE11B7" w:rsidRPr="00095A8A" w:rsidRDefault="00CE11B7" w:rsidP="00F121A0">
            <w:pPr>
              <w:spacing w:before="240" w:after="240"/>
              <w:rPr>
                <w:rFonts w:ascii="GHEA Grapalat" w:eastAsia="GHEA Grapalat" w:hAnsi="GHEA Grapalat" w:cs="GHEA Grapalat"/>
                <w:sz w:val="20"/>
                <w:szCs w:val="20"/>
              </w:rPr>
            </w:pPr>
          </w:p>
        </w:tc>
      </w:tr>
    </w:tbl>
    <w:p w14:paraId="52BAA819"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95A8A" w14:paraId="69FB73A3" w14:textId="77777777" w:rsidTr="00F121A0">
        <w:trPr>
          <w:trHeight w:val="853"/>
        </w:trPr>
        <w:tc>
          <w:tcPr>
            <w:tcW w:w="2835" w:type="dxa"/>
            <w:vMerge w:val="restart"/>
            <w:shd w:val="clear" w:color="auto" w:fill="D9E2F3"/>
            <w:vAlign w:val="center"/>
          </w:tcPr>
          <w:p w14:paraId="5DCF9D2C"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Իրական շահառու(ներ)ի անունը և ազգանունը, ում համար կազմակերպությունը հանդիսանում է միջանկյալ իրավաբանական անձ</w:t>
            </w:r>
          </w:p>
        </w:tc>
        <w:tc>
          <w:tcPr>
            <w:tcW w:w="6180" w:type="dxa"/>
          </w:tcPr>
          <w:p w14:paraId="00CD95E0"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5AE7FA87" w14:textId="77777777" w:rsidTr="00F121A0">
        <w:trPr>
          <w:trHeight w:val="850"/>
        </w:trPr>
        <w:tc>
          <w:tcPr>
            <w:tcW w:w="2835" w:type="dxa"/>
            <w:vMerge/>
            <w:shd w:val="clear" w:color="auto" w:fill="D9E2F3"/>
            <w:vAlign w:val="center"/>
          </w:tcPr>
          <w:p w14:paraId="6E901612" w14:textId="77777777" w:rsidR="00CE11B7" w:rsidRPr="00095A8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28AB9E63"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5E068ED1" w14:textId="77777777" w:rsidTr="00F121A0">
        <w:trPr>
          <w:trHeight w:val="850"/>
        </w:trPr>
        <w:tc>
          <w:tcPr>
            <w:tcW w:w="2835" w:type="dxa"/>
            <w:vMerge/>
            <w:shd w:val="clear" w:color="auto" w:fill="D9E2F3"/>
            <w:vAlign w:val="center"/>
          </w:tcPr>
          <w:p w14:paraId="10830096" w14:textId="77777777" w:rsidR="00CE11B7" w:rsidRPr="00095A8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CBA316B"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18B95125" w14:textId="77777777" w:rsidTr="00F121A0">
        <w:trPr>
          <w:trHeight w:val="850"/>
        </w:trPr>
        <w:tc>
          <w:tcPr>
            <w:tcW w:w="2835" w:type="dxa"/>
            <w:vMerge/>
            <w:shd w:val="clear" w:color="auto" w:fill="D9E2F3"/>
            <w:vAlign w:val="center"/>
          </w:tcPr>
          <w:p w14:paraId="3CA1C390" w14:textId="77777777" w:rsidR="00CE11B7" w:rsidRPr="00095A8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24D84AC6"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0A368D37" w14:textId="77777777" w:rsidTr="00F121A0">
        <w:trPr>
          <w:trHeight w:val="850"/>
        </w:trPr>
        <w:tc>
          <w:tcPr>
            <w:tcW w:w="2835" w:type="dxa"/>
            <w:vMerge/>
            <w:shd w:val="clear" w:color="auto" w:fill="D9E2F3"/>
            <w:vAlign w:val="center"/>
          </w:tcPr>
          <w:p w14:paraId="186AA94C" w14:textId="77777777" w:rsidR="00CE11B7" w:rsidRPr="00095A8A" w:rsidRDefault="00CE11B7" w:rsidP="00CE11B7">
            <w:pPr>
              <w:numPr>
                <w:ilvl w:val="2"/>
                <w:numId w:val="29"/>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EED8C92" w14:textId="77777777" w:rsidR="00CE11B7" w:rsidRPr="00095A8A" w:rsidRDefault="00CE11B7" w:rsidP="00F121A0">
            <w:pPr>
              <w:spacing w:before="240" w:after="240"/>
              <w:rPr>
                <w:rFonts w:ascii="GHEA Grapalat" w:eastAsia="GHEA Grapalat" w:hAnsi="GHEA Grapalat" w:cs="GHEA Grapalat"/>
                <w:sz w:val="20"/>
                <w:szCs w:val="20"/>
              </w:rPr>
            </w:pPr>
          </w:p>
        </w:tc>
      </w:tr>
    </w:tbl>
    <w:p w14:paraId="69D43817" w14:textId="77777777" w:rsidR="00CE11B7" w:rsidRPr="00095A8A" w:rsidRDefault="00CE11B7" w:rsidP="00CE11B7">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sz w:val="20"/>
          <w:szCs w:val="20"/>
        </w:rPr>
      </w:pPr>
      <w:r w:rsidRPr="00095A8A">
        <w:rPr>
          <w:rFonts w:ascii="GHEA Grapalat" w:eastAsia="GHEA Grapalat" w:hAnsi="GHEA Grapalat" w:cs="GHEA Grapalat"/>
          <w:i/>
          <w:sz w:val="20"/>
          <w:szCs w:val="20"/>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E11B7" w:rsidRPr="00095A8A" w14:paraId="7B2D7CC9" w14:textId="77777777" w:rsidTr="00F121A0">
        <w:tc>
          <w:tcPr>
            <w:tcW w:w="2835" w:type="dxa"/>
            <w:shd w:val="clear" w:color="auto" w:fill="D9E2F3"/>
            <w:vAlign w:val="center"/>
          </w:tcPr>
          <w:p w14:paraId="0D78C4A4"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Ֆոնդային բորսայի անվանումը</w:t>
            </w:r>
          </w:p>
        </w:tc>
        <w:tc>
          <w:tcPr>
            <w:tcW w:w="6180" w:type="dxa"/>
            <w:vAlign w:val="center"/>
          </w:tcPr>
          <w:p w14:paraId="6D1C8BD6" w14:textId="77777777" w:rsidR="00CE11B7" w:rsidRPr="00095A8A" w:rsidRDefault="00CE11B7" w:rsidP="00F121A0">
            <w:pPr>
              <w:spacing w:before="240" w:after="240"/>
              <w:rPr>
                <w:rFonts w:ascii="GHEA Grapalat" w:eastAsia="GHEA Grapalat" w:hAnsi="GHEA Grapalat" w:cs="GHEA Grapalat"/>
                <w:sz w:val="20"/>
                <w:szCs w:val="20"/>
              </w:rPr>
            </w:pPr>
          </w:p>
        </w:tc>
      </w:tr>
      <w:tr w:rsidR="00CE11B7" w:rsidRPr="00095A8A" w14:paraId="0C238D70" w14:textId="77777777" w:rsidTr="00F121A0">
        <w:tc>
          <w:tcPr>
            <w:tcW w:w="2835" w:type="dxa"/>
            <w:shd w:val="clear" w:color="auto" w:fill="D9E2F3"/>
            <w:vAlign w:val="center"/>
          </w:tcPr>
          <w:p w14:paraId="1B192887" w14:textId="77777777" w:rsidR="00CE11B7" w:rsidRPr="00095A8A" w:rsidRDefault="00CE11B7" w:rsidP="00CE11B7">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Հղումը բորսայում առկա փաստաթղթերին</w:t>
            </w:r>
          </w:p>
        </w:tc>
        <w:tc>
          <w:tcPr>
            <w:tcW w:w="6180" w:type="dxa"/>
            <w:vAlign w:val="center"/>
          </w:tcPr>
          <w:p w14:paraId="2F34801C" w14:textId="77777777" w:rsidR="00CE11B7" w:rsidRPr="00095A8A" w:rsidRDefault="00CE11B7" w:rsidP="00F121A0">
            <w:pPr>
              <w:spacing w:before="240" w:after="240"/>
              <w:rPr>
                <w:rFonts w:ascii="GHEA Grapalat" w:eastAsia="GHEA Grapalat" w:hAnsi="GHEA Grapalat" w:cs="GHEA Grapalat"/>
                <w:sz w:val="20"/>
                <w:szCs w:val="20"/>
              </w:rPr>
            </w:pPr>
          </w:p>
        </w:tc>
      </w:tr>
    </w:tbl>
    <w:p w14:paraId="50928E27" w14:textId="77777777" w:rsidR="00CE11B7" w:rsidRPr="00095A8A" w:rsidRDefault="00CE11B7" w:rsidP="00CE11B7">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sz w:val="20"/>
          <w:szCs w:val="20"/>
        </w:rPr>
      </w:pPr>
      <w:r w:rsidRPr="00095A8A">
        <w:rPr>
          <w:rFonts w:ascii="GHEA Grapalat" w:eastAsia="GHEA Grapalat" w:hAnsi="GHEA Grapalat" w:cs="GHEA Grapalat"/>
          <w:b/>
          <w:color w:val="000000"/>
          <w:sz w:val="20"/>
          <w:szCs w:val="20"/>
        </w:rPr>
        <w:t>Լրացուցիչ նշումներ</w:t>
      </w:r>
    </w:p>
    <w:p w14:paraId="21644383" w14:textId="77777777" w:rsidR="00CE11B7" w:rsidRPr="00095A8A" w:rsidRDefault="00CE11B7" w:rsidP="00CE11B7">
      <w:pPr>
        <w:pBdr>
          <w:top w:val="nil"/>
          <w:left w:val="nil"/>
          <w:bottom w:val="nil"/>
          <w:right w:val="nil"/>
          <w:between w:val="nil"/>
        </w:pBdr>
        <w:rPr>
          <w:rFonts w:ascii="GHEA Grapalat" w:eastAsia="GHEA Grapalat" w:hAnsi="GHEA Grapalat" w:cs="GHEA Grapalat"/>
          <w:b/>
          <w:color w:val="000000"/>
          <w:sz w:val="20"/>
          <w:szCs w:val="20"/>
        </w:rPr>
      </w:pPr>
    </w:p>
    <w:tbl>
      <w:tblPr>
        <w:tblStyle w:val="aff2"/>
        <w:tblW w:w="0" w:type="auto"/>
        <w:tblLayout w:type="fixed"/>
        <w:tblLook w:val="04A0" w:firstRow="1" w:lastRow="0" w:firstColumn="1" w:lastColumn="0" w:noHBand="0" w:noVBand="1"/>
      </w:tblPr>
      <w:tblGrid>
        <w:gridCol w:w="9016"/>
      </w:tblGrid>
      <w:tr w:rsidR="00CE11B7" w:rsidRPr="00095A8A" w14:paraId="01B7BF02" w14:textId="77777777" w:rsidTr="00F121A0">
        <w:tc>
          <w:tcPr>
            <w:tcW w:w="9016" w:type="dxa"/>
            <w:shd w:val="clear" w:color="auto" w:fill="DBE5F1" w:themeFill="accent1" w:themeFillTint="33"/>
          </w:tcPr>
          <w:p w14:paraId="1E7ECE29" w14:textId="77777777" w:rsidR="00CE11B7" w:rsidRPr="00095A8A" w:rsidRDefault="00CE11B7" w:rsidP="00F121A0">
            <w:pPr>
              <w:spacing w:before="240" w:after="160" w:line="259" w:lineRule="auto"/>
              <w:rPr>
                <w:rFonts w:ascii="GHEA Grapalat" w:eastAsia="GHEA Grapalat" w:hAnsi="GHEA Grapalat" w:cs="GHEA Grapalat"/>
                <w:i/>
                <w:color w:val="000000"/>
                <w:sz w:val="20"/>
                <w:szCs w:val="20"/>
              </w:rPr>
            </w:pPr>
            <w:r w:rsidRPr="00095A8A">
              <w:rPr>
                <w:rFonts w:ascii="GHEA Grapalat" w:eastAsia="GHEA Grapalat" w:hAnsi="GHEA Grapalat" w:cs="GHEA Grapalat"/>
                <w:i/>
                <w:color w:val="000000"/>
                <w:sz w:val="20"/>
                <w:szCs w:val="20"/>
              </w:rPr>
              <w:lastRenderedPageBreak/>
              <w:t>Լրացուցիչ տեղեկություններ կամ հավելյալ պարզաբանումներ, որոնք առնչվում են հայտարարագրում լրացված կամ լրացման ենթակա տվյալներին</w:t>
            </w:r>
          </w:p>
        </w:tc>
      </w:tr>
      <w:tr w:rsidR="00CE11B7" w:rsidRPr="00095A8A" w14:paraId="5FB96C31" w14:textId="77777777" w:rsidTr="00F121A0">
        <w:trPr>
          <w:trHeight w:val="10187"/>
        </w:trPr>
        <w:tc>
          <w:tcPr>
            <w:tcW w:w="9016" w:type="dxa"/>
          </w:tcPr>
          <w:p w14:paraId="0127677A" w14:textId="77777777" w:rsidR="00CE11B7" w:rsidRPr="00095A8A" w:rsidRDefault="00CE11B7" w:rsidP="00F121A0">
            <w:pPr>
              <w:rPr>
                <w:rFonts w:ascii="GHEA Grapalat" w:eastAsia="GHEA Grapalat" w:hAnsi="GHEA Grapalat" w:cs="GHEA Grapalat"/>
                <w:b/>
                <w:color w:val="000000"/>
              </w:rPr>
            </w:pPr>
          </w:p>
        </w:tc>
      </w:tr>
    </w:tbl>
    <w:p w14:paraId="67787F77" w14:textId="77777777" w:rsidR="00CE11B7" w:rsidRPr="00095A8A" w:rsidRDefault="00CE11B7" w:rsidP="00CE11B7">
      <w:pPr>
        <w:pBdr>
          <w:top w:val="nil"/>
          <w:left w:val="nil"/>
          <w:bottom w:val="nil"/>
          <w:right w:val="nil"/>
          <w:between w:val="nil"/>
        </w:pBdr>
        <w:rPr>
          <w:rFonts w:ascii="GHEA Grapalat" w:eastAsia="GHEA Grapalat" w:hAnsi="GHEA Grapalat" w:cs="GHEA Grapalat"/>
          <w:b/>
          <w:color w:val="000000"/>
        </w:rPr>
      </w:pPr>
    </w:p>
    <w:p w14:paraId="14BEE601" w14:textId="77777777" w:rsidR="00CE11B7" w:rsidRPr="00095A8A" w:rsidRDefault="00CE11B7" w:rsidP="00CE11B7">
      <w:pPr>
        <w:pStyle w:val="31"/>
        <w:spacing w:line="240" w:lineRule="auto"/>
        <w:jc w:val="right"/>
        <w:rPr>
          <w:rFonts w:ascii="GHEA Grapalat" w:hAnsi="GHEA Grapalat" w:cs="Arial"/>
          <w:b/>
        </w:rPr>
      </w:pPr>
    </w:p>
    <w:p w14:paraId="7A8A6BCF" w14:textId="77777777" w:rsidR="00CE11B7" w:rsidRPr="00095A8A" w:rsidRDefault="00CE11B7" w:rsidP="00CE11B7">
      <w:pPr>
        <w:pStyle w:val="31"/>
        <w:spacing w:line="240" w:lineRule="auto"/>
        <w:ind w:firstLine="0"/>
        <w:jc w:val="left"/>
        <w:rPr>
          <w:rFonts w:ascii="GHEA Grapalat" w:hAnsi="GHEA Grapalat"/>
          <w:i/>
          <w:sz w:val="16"/>
          <w:szCs w:val="16"/>
          <w:lang w:val="hy-AM"/>
        </w:rPr>
      </w:pPr>
    </w:p>
    <w:p w14:paraId="2B56CDED" w14:textId="77777777" w:rsidR="00CE11B7" w:rsidRPr="00095A8A" w:rsidRDefault="00CE11B7" w:rsidP="00CE11B7">
      <w:pPr>
        <w:pStyle w:val="31"/>
        <w:spacing w:line="240" w:lineRule="auto"/>
        <w:ind w:firstLine="0"/>
        <w:jc w:val="left"/>
        <w:rPr>
          <w:rFonts w:ascii="GHEA Grapalat" w:hAnsi="GHEA Grapalat"/>
          <w:i/>
          <w:sz w:val="16"/>
          <w:szCs w:val="16"/>
          <w:lang w:val="hy-AM"/>
        </w:rPr>
      </w:pPr>
    </w:p>
    <w:p w14:paraId="3C26BBF7" w14:textId="7536B48F" w:rsidR="00CE11B7" w:rsidRPr="00095A8A" w:rsidRDefault="00CE11B7" w:rsidP="00CE11B7">
      <w:pPr>
        <w:pStyle w:val="31"/>
        <w:spacing w:line="240" w:lineRule="auto"/>
        <w:ind w:firstLine="0"/>
        <w:jc w:val="left"/>
        <w:rPr>
          <w:rFonts w:ascii="GHEA Grapalat" w:hAnsi="GHEA Grapalat"/>
          <w:i/>
          <w:sz w:val="16"/>
          <w:szCs w:val="16"/>
          <w:lang w:val="hy-AM"/>
        </w:rPr>
      </w:pPr>
    </w:p>
    <w:p w14:paraId="4EB9CA0F" w14:textId="488981E2" w:rsidR="002146A2" w:rsidRPr="00095A8A" w:rsidRDefault="002146A2" w:rsidP="00CE11B7">
      <w:pPr>
        <w:pStyle w:val="31"/>
        <w:spacing w:line="240" w:lineRule="auto"/>
        <w:ind w:firstLine="0"/>
        <w:jc w:val="left"/>
        <w:rPr>
          <w:rFonts w:ascii="GHEA Grapalat" w:hAnsi="GHEA Grapalat"/>
          <w:i/>
          <w:sz w:val="16"/>
          <w:szCs w:val="16"/>
          <w:lang w:val="hy-AM"/>
        </w:rPr>
      </w:pPr>
    </w:p>
    <w:p w14:paraId="5E488C2C" w14:textId="2036625B" w:rsidR="002146A2" w:rsidRDefault="002146A2" w:rsidP="00CE11B7">
      <w:pPr>
        <w:pStyle w:val="31"/>
        <w:spacing w:line="240" w:lineRule="auto"/>
        <w:ind w:firstLine="0"/>
        <w:jc w:val="left"/>
        <w:rPr>
          <w:rFonts w:ascii="GHEA Grapalat" w:hAnsi="GHEA Grapalat"/>
          <w:i/>
          <w:sz w:val="16"/>
          <w:szCs w:val="16"/>
          <w:lang w:val="hy-AM"/>
        </w:rPr>
      </w:pPr>
    </w:p>
    <w:p w14:paraId="331C7DBB" w14:textId="77777777" w:rsidR="00807513" w:rsidRDefault="00807513" w:rsidP="00CE11B7">
      <w:pPr>
        <w:pStyle w:val="31"/>
        <w:spacing w:line="240" w:lineRule="auto"/>
        <w:ind w:firstLine="0"/>
        <w:jc w:val="left"/>
        <w:rPr>
          <w:rFonts w:ascii="GHEA Grapalat" w:hAnsi="GHEA Grapalat"/>
          <w:i/>
          <w:sz w:val="16"/>
          <w:szCs w:val="16"/>
          <w:lang w:val="hy-AM"/>
        </w:rPr>
      </w:pPr>
    </w:p>
    <w:p w14:paraId="67103A62" w14:textId="77777777" w:rsidR="00807513" w:rsidRPr="00095A8A" w:rsidRDefault="00807513" w:rsidP="00CE11B7">
      <w:pPr>
        <w:pStyle w:val="31"/>
        <w:spacing w:line="240" w:lineRule="auto"/>
        <w:ind w:firstLine="0"/>
        <w:jc w:val="left"/>
        <w:rPr>
          <w:rFonts w:ascii="GHEA Grapalat" w:hAnsi="GHEA Grapalat"/>
          <w:i/>
          <w:sz w:val="16"/>
          <w:szCs w:val="16"/>
          <w:lang w:val="hy-AM"/>
        </w:rPr>
      </w:pPr>
      <w:bookmarkStart w:id="10" w:name="_GoBack"/>
      <w:bookmarkEnd w:id="10"/>
    </w:p>
    <w:p w14:paraId="616805E3" w14:textId="6EB6C495" w:rsidR="002146A2" w:rsidRPr="00095A8A" w:rsidRDefault="002146A2" w:rsidP="00CE11B7">
      <w:pPr>
        <w:pStyle w:val="31"/>
        <w:spacing w:line="240" w:lineRule="auto"/>
        <w:ind w:firstLine="0"/>
        <w:jc w:val="left"/>
        <w:rPr>
          <w:rFonts w:ascii="GHEA Grapalat" w:hAnsi="GHEA Grapalat"/>
          <w:i/>
          <w:sz w:val="16"/>
          <w:szCs w:val="16"/>
          <w:lang w:val="hy-AM"/>
        </w:rPr>
      </w:pPr>
    </w:p>
    <w:p w14:paraId="74A07047" w14:textId="4A004037" w:rsidR="002146A2" w:rsidRPr="00095A8A" w:rsidRDefault="002146A2" w:rsidP="00CE11B7">
      <w:pPr>
        <w:pStyle w:val="31"/>
        <w:spacing w:line="240" w:lineRule="auto"/>
        <w:ind w:firstLine="0"/>
        <w:jc w:val="left"/>
        <w:rPr>
          <w:rFonts w:ascii="GHEA Grapalat" w:hAnsi="GHEA Grapalat"/>
          <w:i/>
          <w:sz w:val="16"/>
          <w:szCs w:val="16"/>
          <w:lang w:val="hy-AM"/>
        </w:rPr>
      </w:pPr>
    </w:p>
    <w:p w14:paraId="06AC5188" w14:textId="1BC06FD4" w:rsidR="002146A2" w:rsidRPr="00095A8A" w:rsidRDefault="002146A2" w:rsidP="00CE11B7">
      <w:pPr>
        <w:pStyle w:val="31"/>
        <w:spacing w:line="240" w:lineRule="auto"/>
        <w:ind w:firstLine="0"/>
        <w:jc w:val="left"/>
        <w:rPr>
          <w:rFonts w:ascii="GHEA Grapalat" w:hAnsi="GHEA Grapalat"/>
          <w:i/>
          <w:sz w:val="16"/>
          <w:szCs w:val="16"/>
          <w:lang w:val="hy-AM"/>
        </w:rPr>
      </w:pPr>
    </w:p>
    <w:p w14:paraId="408ECBF1" w14:textId="4132B1AB" w:rsidR="002146A2" w:rsidRPr="00095A8A" w:rsidRDefault="002146A2" w:rsidP="00CE11B7">
      <w:pPr>
        <w:pStyle w:val="31"/>
        <w:spacing w:line="240" w:lineRule="auto"/>
        <w:ind w:firstLine="0"/>
        <w:jc w:val="left"/>
        <w:rPr>
          <w:rFonts w:ascii="GHEA Grapalat" w:hAnsi="GHEA Grapalat"/>
          <w:i/>
          <w:sz w:val="16"/>
          <w:szCs w:val="16"/>
          <w:lang w:val="hy-AM"/>
        </w:rPr>
      </w:pPr>
    </w:p>
    <w:p w14:paraId="50D6D426" w14:textId="5C958647" w:rsidR="002146A2" w:rsidRPr="00095A8A" w:rsidRDefault="002146A2" w:rsidP="00CE11B7">
      <w:pPr>
        <w:pStyle w:val="31"/>
        <w:spacing w:line="240" w:lineRule="auto"/>
        <w:ind w:firstLine="0"/>
        <w:jc w:val="left"/>
        <w:rPr>
          <w:rFonts w:ascii="GHEA Grapalat" w:hAnsi="GHEA Grapalat"/>
          <w:i/>
          <w:sz w:val="16"/>
          <w:szCs w:val="16"/>
          <w:lang w:val="hy-AM"/>
        </w:rPr>
      </w:pPr>
    </w:p>
    <w:p w14:paraId="6F4D2EC7" w14:textId="7F087217" w:rsidR="002146A2" w:rsidRPr="00095A8A" w:rsidRDefault="002146A2" w:rsidP="00CE11B7">
      <w:pPr>
        <w:pStyle w:val="31"/>
        <w:spacing w:line="240" w:lineRule="auto"/>
        <w:ind w:firstLine="0"/>
        <w:jc w:val="left"/>
        <w:rPr>
          <w:rFonts w:ascii="GHEA Grapalat" w:hAnsi="GHEA Grapalat"/>
          <w:i/>
          <w:sz w:val="16"/>
          <w:szCs w:val="16"/>
          <w:lang w:val="hy-AM"/>
        </w:rPr>
      </w:pPr>
    </w:p>
    <w:p w14:paraId="020DC87B" w14:textId="65D0CE5A" w:rsidR="002146A2" w:rsidRPr="00095A8A" w:rsidRDefault="002146A2" w:rsidP="00CE11B7">
      <w:pPr>
        <w:pStyle w:val="31"/>
        <w:spacing w:line="240" w:lineRule="auto"/>
        <w:ind w:firstLine="0"/>
        <w:jc w:val="left"/>
        <w:rPr>
          <w:rFonts w:ascii="GHEA Grapalat" w:hAnsi="GHEA Grapalat"/>
          <w:i/>
          <w:sz w:val="16"/>
          <w:szCs w:val="16"/>
          <w:lang w:val="hy-AM"/>
        </w:rPr>
      </w:pPr>
    </w:p>
    <w:p w14:paraId="16895154" w14:textId="2D01CCF2" w:rsidR="002146A2" w:rsidRPr="00095A8A" w:rsidRDefault="002146A2" w:rsidP="00CE11B7">
      <w:pPr>
        <w:pStyle w:val="31"/>
        <w:spacing w:line="240" w:lineRule="auto"/>
        <w:ind w:firstLine="0"/>
        <w:jc w:val="left"/>
        <w:rPr>
          <w:rFonts w:ascii="GHEA Grapalat" w:hAnsi="GHEA Grapalat"/>
          <w:i/>
          <w:sz w:val="16"/>
          <w:szCs w:val="16"/>
          <w:lang w:val="hy-AM"/>
        </w:rPr>
      </w:pPr>
    </w:p>
    <w:p w14:paraId="39203A0E" w14:textId="77777777" w:rsidR="002146A2" w:rsidRPr="00095A8A" w:rsidRDefault="002146A2" w:rsidP="00CE11B7">
      <w:pPr>
        <w:pStyle w:val="31"/>
        <w:spacing w:line="240" w:lineRule="auto"/>
        <w:ind w:firstLine="0"/>
        <w:jc w:val="left"/>
        <w:rPr>
          <w:rFonts w:ascii="GHEA Grapalat" w:hAnsi="GHEA Grapalat"/>
          <w:i/>
          <w:sz w:val="16"/>
          <w:szCs w:val="16"/>
          <w:lang w:val="hy-AM"/>
        </w:rPr>
      </w:pPr>
    </w:p>
    <w:p w14:paraId="0E9F4A26" w14:textId="77777777" w:rsidR="00CE11B7" w:rsidRPr="00095A8A" w:rsidRDefault="00CE11B7" w:rsidP="00CE11B7">
      <w:pPr>
        <w:spacing w:line="360" w:lineRule="auto"/>
        <w:jc w:val="center"/>
        <w:rPr>
          <w:rFonts w:ascii="GHEA Grapalat" w:eastAsia="GHEA Grapalat" w:hAnsi="GHEA Grapalat" w:cs="GHEA Grapalat"/>
          <w:b/>
        </w:rPr>
      </w:pPr>
      <w:r w:rsidRPr="00095A8A">
        <w:rPr>
          <w:rFonts w:ascii="GHEA Grapalat" w:eastAsia="GHEA Grapalat" w:hAnsi="GHEA Grapalat" w:cs="GHEA Grapalat"/>
          <w:b/>
        </w:rPr>
        <w:lastRenderedPageBreak/>
        <w:t>I. Հայտարարագրի լրացման կարգը</w:t>
      </w:r>
    </w:p>
    <w:p w14:paraId="0FEC3CB8" w14:textId="77777777" w:rsidR="00CE11B7" w:rsidRPr="00095A8A" w:rsidRDefault="00CE11B7" w:rsidP="00CE11B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74E2190F" w14:textId="77777777" w:rsidR="00CE11B7" w:rsidRPr="00095A8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sidRPr="00095A8A">
        <w:rPr>
          <w:rFonts w:ascii="Cambria Math" w:eastAsia="GHEA Grapalat" w:hAnsi="Cambria Math" w:cs="GHEA Grapalat"/>
          <w:color w:val="000000"/>
          <w:sz w:val="20"/>
          <w:szCs w:val="20"/>
        </w:rPr>
        <w:t>․</w:t>
      </w:r>
    </w:p>
    <w:p w14:paraId="20E859D3"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14:paraId="0CCAB36B" w14:textId="77777777" w:rsidR="00CE11B7" w:rsidRPr="00095A8A" w:rsidRDefault="00CE11B7" w:rsidP="00821BE1">
      <w:pPr>
        <w:numPr>
          <w:ilvl w:val="1"/>
          <w:numId w:val="30"/>
        </w:numP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 xml:space="preserve">«Հայտարարագիրը ներկայացնող անձը» ենթաբաժնում լրացվում է այն ֆիզիկական անձի տվյալները ով ստորագրում է </w:t>
      </w:r>
      <w:r w:rsidRPr="00095A8A">
        <w:rPr>
          <w:rFonts w:ascii="GHEA Grapalat" w:eastAsia="GHEA Grapalat" w:hAnsi="GHEA Grapalat" w:cs="GHEA Grapalat"/>
          <w:sz w:val="20"/>
          <w:szCs w:val="20"/>
          <w:lang w:val="hy-AM"/>
        </w:rPr>
        <w:t xml:space="preserve">սույն ընթացակարգի </w:t>
      </w:r>
      <w:r w:rsidRPr="00095A8A">
        <w:rPr>
          <w:rFonts w:ascii="GHEA Grapalat" w:eastAsia="GHEA Grapalat" w:hAnsi="GHEA Grapalat" w:cs="GHEA Grapalat"/>
          <w:sz w:val="20"/>
          <w:szCs w:val="20"/>
        </w:rPr>
        <w:t>հայտում ներառվող փաստաթղթերը.</w:t>
      </w:r>
    </w:p>
    <w:p w14:paraId="5751D973" w14:textId="77777777" w:rsidR="00CE11B7" w:rsidRPr="00095A8A" w:rsidRDefault="00CE11B7" w:rsidP="00821BE1">
      <w:pPr>
        <w:numPr>
          <w:ilvl w:val="1"/>
          <w:numId w:val="30"/>
        </w:numP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51CAA87F" w14:textId="77777777" w:rsidR="00CE11B7" w:rsidRPr="00095A8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Հայտարարագրի</w:t>
      </w:r>
      <w:r w:rsidRPr="00095A8A">
        <w:rPr>
          <w:rFonts w:ascii="GHEA Grapalat" w:eastAsia="GHEA Grapalat" w:hAnsi="GHEA Grapalat" w:cs="GHEA Grapalat"/>
          <w:color w:val="000000"/>
          <w:sz w:val="20"/>
          <w:szCs w:val="20"/>
        </w:rPr>
        <w:t xml:space="preserve"> 2-րդ բաժինը (Բաժնետոմսերի ցուցակման տվյալները)</w:t>
      </w:r>
      <w:r w:rsidRPr="00095A8A">
        <w:rPr>
          <w:rFonts w:ascii="GHEA Grapalat" w:eastAsia="GHEA Grapalat" w:hAnsi="GHEA Grapalat" w:cs="GHEA Grapalat"/>
          <w:b/>
          <w:color w:val="000000"/>
          <w:sz w:val="20"/>
          <w:szCs w:val="20"/>
        </w:rPr>
        <w:t xml:space="preserve"> </w:t>
      </w:r>
      <w:r w:rsidRPr="00095A8A">
        <w:rPr>
          <w:rFonts w:ascii="GHEA Grapalat" w:eastAsia="GHEA Grapalat" w:hAnsi="GHEA Grapalat" w:cs="GHEA Grapalat"/>
          <w:color w:val="000000"/>
          <w:sz w:val="20"/>
          <w:szCs w:val="20"/>
        </w:rPr>
        <w:t>լրացվում է, եթե Կազմակերպության կամ Կազմակերպություն</w:t>
      </w:r>
      <w:r w:rsidRPr="00095A8A">
        <w:rPr>
          <w:rFonts w:ascii="GHEA Grapalat" w:eastAsia="GHEA Grapalat" w:hAnsi="GHEA Grapalat" w:cs="GHEA Grapalat"/>
          <w:sz w:val="20"/>
          <w:szCs w:val="20"/>
        </w:rPr>
        <w:t xml:space="preserve">ն </w:t>
      </w:r>
      <w:r w:rsidRPr="00095A8A">
        <w:rPr>
          <w:rFonts w:ascii="GHEA Grapalat" w:eastAsia="GHEA Grapalat" w:hAnsi="GHEA Grapalat" w:cs="GHEA Grapalat"/>
          <w:color w:val="000000"/>
          <w:sz w:val="20"/>
          <w:szCs w:val="2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sidRPr="00095A8A">
        <w:rPr>
          <w:rFonts w:ascii="GHEA Grapalat" w:eastAsia="GHEA Grapalat" w:hAnsi="GHEA Grapalat" w:cs="GHEA Grapalat"/>
          <w:sz w:val="20"/>
          <w:szCs w:val="20"/>
        </w:rPr>
        <w:t>այս</w:t>
      </w:r>
      <w:r w:rsidRPr="00095A8A">
        <w:rPr>
          <w:rFonts w:ascii="GHEA Grapalat" w:eastAsia="GHEA Grapalat" w:hAnsi="GHEA Grapalat" w:cs="GHEA Grapalat"/>
          <w:color w:val="000000"/>
          <w:sz w:val="20"/>
          <w:szCs w:val="20"/>
        </w:rPr>
        <w:t xml:space="preserve"> բաժինը լրացվում է Կազմակերպության կամ </w:t>
      </w:r>
      <w:r w:rsidRPr="00095A8A">
        <w:rPr>
          <w:rFonts w:ascii="GHEA Grapalat" w:eastAsia="GHEA Grapalat" w:hAnsi="GHEA Grapalat" w:cs="GHEA Grapalat"/>
          <w:sz w:val="20"/>
          <w:szCs w:val="20"/>
        </w:rPr>
        <w:t>Կազմակերպությունն</w:t>
      </w:r>
      <w:r w:rsidRPr="00095A8A">
        <w:rPr>
          <w:rFonts w:ascii="GHEA Grapalat" w:eastAsia="GHEA Grapalat" w:hAnsi="GHEA Grapalat" w:cs="GHEA Grapalat"/>
          <w:color w:val="000000"/>
          <w:sz w:val="20"/>
          <w:szCs w:val="20"/>
        </w:rPr>
        <w:t xml:space="preserve"> ամբողջությամբ վերահսկող այլ իրավաբանական անձի համար։ </w:t>
      </w:r>
      <w:r w:rsidRPr="00095A8A">
        <w:rPr>
          <w:rFonts w:ascii="GHEA Grapalat" w:eastAsia="GHEA Grapalat" w:hAnsi="GHEA Grapalat" w:cs="GHEA Grapalat"/>
          <w:sz w:val="20"/>
          <w:szCs w:val="20"/>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sidRPr="00095A8A">
        <w:rPr>
          <w:rFonts w:ascii="GHEA Grapalat" w:eastAsia="GHEA Grapalat" w:hAnsi="GHEA Grapalat" w:cs="GHEA Grapalat"/>
          <w:color w:val="000000"/>
          <w:sz w:val="20"/>
          <w:szCs w:val="20"/>
        </w:rPr>
        <w:t>Այս բաժնում ենթաբաժինները լրացվում են հետևյալ կանոններով</w:t>
      </w:r>
      <w:r w:rsidRPr="00095A8A">
        <w:rPr>
          <w:rFonts w:ascii="Cambria Math" w:eastAsia="GHEA Grapalat" w:hAnsi="Cambria Math" w:cs="GHEA Grapalat"/>
          <w:color w:val="000000"/>
          <w:sz w:val="20"/>
          <w:szCs w:val="20"/>
        </w:rPr>
        <w:t>․</w:t>
      </w:r>
    </w:p>
    <w:p w14:paraId="66AF0027" w14:textId="77777777" w:rsidR="00CE11B7" w:rsidRPr="00095A8A" w:rsidRDefault="00CE11B7" w:rsidP="00821BE1">
      <w:pPr>
        <w:numPr>
          <w:ilvl w:val="1"/>
          <w:numId w:val="30"/>
        </w:numPr>
        <w:pBdr>
          <w:top w:val="nil"/>
          <w:left w:val="nil"/>
          <w:bottom w:val="nil"/>
          <w:right w:val="nil"/>
          <w:between w:val="nil"/>
        </w:pBdr>
        <w:tabs>
          <w:tab w:val="left" w:pos="81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14:paraId="62A5C736" w14:textId="77777777" w:rsidR="00CE11B7" w:rsidRPr="00095A8A" w:rsidRDefault="00CE11B7" w:rsidP="00821BE1">
      <w:pPr>
        <w:numPr>
          <w:ilvl w:val="1"/>
          <w:numId w:val="30"/>
        </w:numPr>
        <w:pBdr>
          <w:top w:val="nil"/>
          <w:left w:val="nil"/>
          <w:bottom w:val="nil"/>
          <w:right w:val="nil"/>
          <w:between w:val="nil"/>
        </w:pBdr>
        <w:tabs>
          <w:tab w:val="left" w:pos="81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14:paraId="0CD843CD" w14:textId="77777777" w:rsidR="00CE11B7" w:rsidRPr="00095A8A" w:rsidRDefault="00CE11B7" w:rsidP="00821BE1">
      <w:pPr>
        <w:numPr>
          <w:ilvl w:val="1"/>
          <w:numId w:val="30"/>
        </w:numPr>
        <w:pBdr>
          <w:top w:val="nil"/>
          <w:left w:val="nil"/>
          <w:bottom w:val="nil"/>
          <w:right w:val="nil"/>
          <w:between w:val="nil"/>
        </w:pBdr>
        <w:tabs>
          <w:tab w:val="left" w:pos="81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«Վերահսկողության մակարդակը» ենթաբաժինը լրացվում է, եթե հայտարարագրի 2</w:t>
      </w:r>
      <w:r w:rsidRPr="00095A8A">
        <w:rPr>
          <w:rFonts w:ascii="Cambria Math" w:eastAsia="Cambria Math" w:hAnsi="Cambria Math" w:cs="Cambria Math"/>
          <w:sz w:val="20"/>
          <w:szCs w:val="20"/>
        </w:rPr>
        <w:t>․</w:t>
      </w:r>
      <w:r w:rsidRPr="00095A8A">
        <w:rPr>
          <w:rFonts w:ascii="GHEA Grapalat" w:eastAsia="GHEA Grapalat" w:hAnsi="GHEA Grapalat" w:cs="GHEA Grapalat"/>
          <w:sz w:val="20"/>
          <w:szCs w:val="20"/>
        </w:rPr>
        <w:t xml:space="preserve">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w:t>
      </w:r>
      <w:r w:rsidRPr="00095A8A">
        <w:rPr>
          <w:rFonts w:ascii="GHEA Grapalat" w:eastAsia="GHEA Grapalat" w:hAnsi="GHEA Grapalat" w:cs="GHEA Grapalat"/>
          <w:sz w:val="20"/>
          <w:szCs w:val="20"/>
        </w:rPr>
        <w:lastRenderedPageBreak/>
        <w:t>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2B7DEF06" w14:textId="77777777" w:rsidR="00CE11B7" w:rsidRPr="00095A8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Հայտարարագրի 3-րդ բաժինը (Պետության, համայնքի կամ միջազգային կազմակերպության մասնակցությունը)</w:t>
      </w:r>
      <w:r w:rsidRPr="00095A8A">
        <w:rPr>
          <w:rFonts w:ascii="GHEA Grapalat" w:eastAsia="GHEA Grapalat" w:hAnsi="GHEA Grapalat" w:cs="GHEA Grapalat"/>
          <w:b/>
          <w:color w:val="000000"/>
          <w:sz w:val="20"/>
          <w:szCs w:val="20"/>
        </w:rPr>
        <w:t xml:space="preserve"> </w:t>
      </w:r>
      <w:r w:rsidRPr="00095A8A">
        <w:rPr>
          <w:rFonts w:ascii="GHEA Grapalat" w:eastAsia="GHEA Grapalat" w:hAnsi="GHEA Grapalat" w:cs="GHEA Grapalat"/>
          <w:color w:val="000000"/>
          <w:sz w:val="20"/>
          <w:szCs w:val="2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sidRPr="00095A8A">
        <w:rPr>
          <w:rFonts w:ascii="Cambria Math" w:eastAsia="GHEA Grapalat" w:hAnsi="Cambria Math" w:cs="GHEA Grapalat"/>
          <w:color w:val="000000"/>
          <w:sz w:val="20"/>
          <w:szCs w:val="20"/>
        </w:rPr>
        <w:t>․</w:t>
      </w:r>
    </w:p>
    <w:p w14:paraId="194785C2" w14:textId="77777777" w:rsidR="00CE11B7" w:rsidRPr="00095A8A" w:rsidRDefault="00CE11B7" w:rsidP="00821BE1">
      <w:pPr>
        <w:numPr>
          <w:ilvl w:val="1"/>
          <w:numId w:val="30"/>
        </w:numPr>
        <w:pBdr>
          <w:top w:val="nil"/>
          <w:left w:val="nil"/>
          <w:bottom w:val="nil"/>
          <w:right w:val="nil"/>
          <w:between w:val="nil"/>
        </w:pBdr>
        <w:tabs>
          <w:tab w:val="left" w:pos="990"/>
          <w:tab w:val="left" w:pos="144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67E32F60" w14:textId="77777777" w:rsidR="00CE11B7" w:rsidRPr="00095A8A" w:rsidRDefault="00CE11B7" w:rsidP="00821BE1">
      <w:pPr>
        <w:numPr>
          <w:ilvl w:val="1"/>
          <w:numId w:val="30"/>
        </w:numPr>
        <w:pBdr>
          <w:top w:val="nil"/>
          <w:left w:val="nil"/>
          <w:bottom w:val="nil"/>
          <w:right w:val="nil"/>
          <w:between w:val="nil"/>
        </w:pBdr>
        <w:tabs>
          <w:tab w:val="left" w:pos="990"/>
          <w:tab w:val="left" w:pos="144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14:paraId="119D7628" w14:textId="77777777" w:rsidR="00CE11B7" w:rsidRPr="00095A8A"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60CA8ECE" w14:textId="77777777" w:rsidR="00CE11B7" w:rsidRPr="00095A8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sz w:val="20"/>
          <w:szCs w:val="20"/>
        </w:rPr>
      </w:pPr>
      <w:r w:rsidRPr="00095A8A">
        <w:rPr>
          <w:rFonts w:ascii="GHEA Grapalat" w:eastAsia="GHEA Grapalat" w:hAnsi="GHEA Grapalat" w:cs="GHEA Grapalat"/>
          <w:color w:val="000000"/>
          <w:sz w:val="20"/>
          <w:szCs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sidRPr="00095A8A">
        <w:rPr>
          <w:rFonts w:ascii="Cambria Math" w:eastAsia="GHEA Grapalat" w:hAnsi="Cambria Math" w:cs="GHEA Grapalat"/>
          <w:color w:val="000000"/>
          <w:sz w:val="20"/>
          <w:szCs w:val="20"/>
        </w:rPr>
        <w:t>․</w:t>
      </w:r>
    </w:p>
    <w:p w14:paraId="55D57077"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14:paraId="78487A31"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«Անձը հաստատող փաստաթուղթը» ենթաբաժնում լրացվում են տեղեկությունների իրական շահառուի անձը հաստատող փաստաթղթի վերաբերյալ.</w:t>
      </w:r>
    </w:p>
    <w:p w14:paraId="0F849866"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«Անձի հաշվառման հասցեն» ենթաբաժնում լրացվում է իրական շահառուի հաշվառման վայրի հասցեն.</w:t>
      </w:r>
    </w:p>
    <w:p w14:paraId="6CD7386D"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lastRenderedPageBreak/>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179C905B"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sidRPr="00095A8A">
        <w:rPr>
          <w:rFonts w:ascii="Cambria Math" w:eastAsia="GHEA Grapalat" w:hAnsi="Cambria Math" w:cs="GHEA Grapalat"/>
          <w:sz w:val="20"/>
          <w:szCs w:val="20"/>
        </w:rPr>
        <w:t>․</w:t>
      </w:r>
    </w:p>
    <w:p w14:paraId="6C5AB61E" w14:textId="77777777" w:rsidR="00CE11B7" w:rsidRPr="00095A8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ա</w:t>
      </w:r>
      <w:r w:rsidRPr="00095A8A">
        <w:rPr>
          <w:rFonts w:ascii="Cambria Math" w:eastAsia="GHEA Grapalat" w:hAnsi="Cambria Math" w:cs="GHEA Grapalat"/>
          <w:sz w:val="20"/>
          <w:szCs w:val="20"/>
        </w:rPr>
        <w:t>․</w:t>
      </w:r>
      <w:r w:rsidRPr="00095A8A">
        <w:rPr>
          <w:rFonts w:ascii="GHEA Grapalat" w:eastAsia="GHEA Grapalat" w:hAnsi="GHEA Grapalat" w:cs="GHEA Grapalat"/>
          <w:sz w:val="20"/>
          <w:szCs w:val="20"/>
        </w:rPr>
        <w:t xml:space="preserve"> Այս ենթաբաժնի «</w:t>
      </w:r>
      <w:r w:rsidRPr="00095A8A">
        <w:rPr>
          <w:rFonts w:ascii="GHEA Grapalat" w:eastAsia="GHEA Grapalat" w:hAnsi="GHEA Grapalat" w:cs="GHEA Grapalat"/>
          <w:b/>
          <w:sz w:val="20"/>
          <w:szCs w:val="20"/>
        </w:rPr>
        <w:t>ա</w:t>
      </w:r>
      <w:r w:rsidRPr="00095A8A">
        <w:rPr>
          <w:rFonts w:ascii="GHEA Grapalat" w:eastAsia="GHEA Grapalat" w:hAnsi="GHEA Grapalat" w:cs="GHEA Grapalat"/>
          <w:sz w:val="20"/>
          <w:szCs w:val="20"/>
        </w:rPr>
        <w:t>»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14:paraId="6F098C8A" w14:textId="77777777" w:rsidR="00CE11B7" w:rsidRPr="00095A8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բ</w:t>
      </w:r>
      <w:r w:rsidRPr="00095A8A">
        <w:rPr>
          <w:rFonts w:ascii="Cambria Math" w:eastAsia="GHEA Grapalat" w:hAnsi="Cambria Math" w:cs="GHEA Grapalat"/>
          <w:sz w:val="20"/>
          <w:szCs w:val="20"/>
        </w:rPr>
        <w:t>․</w:t>
      </w:r>
      <w:r w:rsidRPr="00095A8A">
        <w:rPr>
          <w:rFonts w:ascii="GHEA Grapalat" w:eastAsia="GHEA Grapalat" w:hAnsi="GHEA Grapalat" w:cs="GHEA Grapalat"/>
          <w:sz w:val="20"/>
          <w:szCs w:val="20"/>
        </w:rPr>
        <w:t xml:space="preserve"> Այս ենթաբաժնի «</w:t>
      </w:r>
      <w:r w:rsidRPr="00095A8A">
        <w:rPr>
          <w:rFonts w:ascii="GHEA Grapalat" w:eastAsia="GHEA Grapalat" w:hAnsi="GHEA Grapalat" w:cs="GHEA Grapalat"/>
          <w:b/>
          <w:sz w:val="20"/>
          <w:szCs w:val="20"/>
        </w:rPr>
        <w:t>բ</w:t>
      </w:r>
      <w:r w:rsidRPr="00095A8A">
        <w:rPr>
          <w:rFonts w:ascii="GHEA Grapalat" w:eastAsia="GHEA Grapalat" w:hAnsi="GHEA Grapalat" w:cs="GHEA Grapalat"/>
          <w:sz w:val="20"/>
          <w:szCs w:val="20"/>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5C617CD9" w14:textId="77777777" w:rsidR="00CE11B7" w:rsidRPr="00095A8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lastRenderedPageBreak/>
        <w:t>գ</w:t>
      </w:r>
      <w:r w:rsidRPr="00095A8A">
        <w:rPr>
          <w:rFonts w:ascii="Cambria Math" w:eastAsia="GHEA Grapalat" w:hAnsi="Cambria Math" w:cs="GHEA Grapalat"/>
          <w:sz w:val="20"/>
          <w:szCs w:val="20"/>
        </w:rPr>
        <w:t xml:space="preserve">․ </w:t>
      </w:r>
      <w:r w:rsidRPr="00095A8A">
        <w:rPr>
          <w:rFonts w:ascii="GHEA Grapalat" w:eastAsia="GHEA Grapalat" w:hAnsi="GHEA Grapalat" w:cs="GHEA Grapalat"/>
          <w:sz w:val="20"/>
          <w:szCs w:val="20"/>
        </w:rPr>
        <w:t>Այս ենթաբաժնի «</w:t>
      </w:r>
      <w:r w:rsidRPr="00095A8A">
        <w:rPr>
          <w:rFonts w:ascii="GHEA Grapalat" w:eastAsia="GHEA Grapalat" w:hAnsi="GHEA Grapalat" w:cs="GHEA Grapalat"/>
          <w:b/>
          <w:sz w:val="20"/>
          <w:szCs w:val="20"/>
        </w:rPr>
        <w:t>գ</w:t>
      </w:r>
      <w:r w:rsidRPr="00095A8A">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14:paraId="22FF6E45"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bookmarkStart w:id="11" w:name="_heading=h.gjdgxs" w:colFirst="0" w:colLast="0"/>
      <w:bookmarkEnd w:id="11"/>
      <w:r w:rsidRPr="00095A8A">
        <w:rPr>
          <w:rFonts w:ascii="GHEA Grapalat" w:eastAsia="GHEA Grapalat" w:hAnsi="GHEA Grapalat" w:cs="GHEA Grapalat"/>
          <w:sz w:val="20"/>
          <w:szCs w:val="20"/>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w:t>
      </w:r>
      <w:r w:rsidRPr="00095A8A">
        <w:rPr>
          <w:rFonts w:ascii="Cambria Math" w:eastAsia="Cambria Math" w:hAnsi="Cambria Math" w:cs="Cambria Math"/>
          <w:sz w:val="20"/>
          <w:szCs w:val="20"/>
        </w:rPr>
        <w:t>․</w:t>
      </w:r>
      <w:r w:rsidRPr="00095A8A">
        <w:rPr>
          <w:rFonts w:ascii="GHEA Grapalat" w:eastAsia="GHEA Grapalat" w:hAnsi="GHEA Grapalat" w:cs="GHEA Grapalat"/>
          <w:sz w:val="20"/>
          <w:szCs w:val="20"/>
        </w:rPr>
        <w:t>5-րդ կետում սահմանված կանոնների հաշվառմամբ։ Այս ենթաբաժնում հիմքերի վերաբերյալ տվյալները լրացվում են հետևյալ կանոններով</w:t>
      </w:r>
      <w:r w:rsidRPr="00095A8A">
        <w:rPr>
          <w:rFonts w:ascii="Cambria Math" w:eastAsia="GHEA Grapalat" w:hAnsi="Cambria Math" w:cs="GHEA Grapalat"/>
          <w:sz w:val="20"/>
          <w:szCs w:val="20"/>
        </w:rPr>
        <w:t>․</w:t>
      </w:r>
    </w:p>
    <w:p w14:paraId="3C3613F3" w14:textId="77777777" w:rsidR="00CE11B7" w:rsidRPr="00095A8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ա</w:t>
      </w:r>
      <w:r w:rsidRPr="00095A8A">
        <w:rPr>
          <w:rFonts w:ascii="Cambria Math" w:eastAsia="GHEA Grapalat" w:hAnsi="Cambria Math" w:cs="GHEA Grapalat"/>
          <w:sz w:val="20"/>
          <w:szCs w:val="20"/>
        </w:rPr>
        <w:t xml:space="preserve">․ </w:t>
      </w:r>
      <w:r w:rsidRPr="00095A8A">
        <w:rPr>
          <w:rFonts w:ascii="GHEA Grapalat" w:eastAsia="GHEA Grapalat" w:hAnsi="GHEA Grapalat" w:cs="GHEA Grapalat"/>
          <w:sz w:val="20"/>
          <w:szCs w:val="20"/>
        </w:rPr>
        <w:t>Այս ենթաբաժնի «</w:t>
      </w:r>
      <w:r w:rsidRPr="00095A8A">
        <w:rPr>
          <w:rFonts w:ascii="GHEA Grapalat" w:eastAsia="GHEA Grapalat" w:hAnsi="GHEA Grapalat" w:cs="GHEA Grapalat"/>
          <w:b/>
          <w:sz w:val="20"/>
          <w:szCs w:val="20"/>
        </w:rPr>
        <w:t>ա</w:t>
      </w:r>
      <w:r w:rsidRPr="00095A8A">
        <w:rPr>
          <w:rFonts w:ascii="GHEA Grapalat" w:eastAsia="GHEA Grapalat" w:hAnsi="GHEA Grapalat" w:cs="GHEA Grapalat"/>
          <w:sz w:val="20"/>
          <w:szCs w:val="20"/>
        </w:rPr>
        <w:t>»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14:paraId="01A824AD" w14:textId="77777777" w:rsidR="00CE11B7" w:rsidRPr="00095A8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բ</w:t>
      </w:r>
      <w:r w:rsidRPr="00095A8A">
        <w:rPr>
          <w:rFonts w:ascii="Cambria Math" w:eastAsia="GHEA Grapalat" w:hAnsi="Cambria Math" w:cs="GHEA Grapalat"/>
          <w:sz w:val="20"/>
          <w:szCs w:val="20"/>
        </w:rPr>
        <w:t xml:space="preserve">․ </w:t>
      </w:r>
      <w:r w:rsidRPr="00095A8A">
        <w:rPr>
          <w:rFonts w:ascii="GHEA Grapalat" w:eastAsia="GHEA Grapalat" w:hAnsi="GHEA Grapalat" w:cs="GHEA Grapalat"/>
          <w:sz w:val="20"/>
          <w:szCs w:val="20"/>
        </w:rPr>
        <w:t>Այս ենթաբաժնի «</w:t>
      </w:r>
      <w:r w:rsidRPr="00095A8A">
        <w:rPr>
          <w:rFonts w:ascii="GHEA Grapalat" w:eastAsia="GHEA Grapalat" w:hAnsi="GHEA Grapalat" w:cs="GHEA Grapalat"/>
          <w:b/>
          <w:sz w:val="20"/>
          <w:szCs w:val="20"/>
        </w:rPr>
        <w:t>բ</w:t>
      </w:r>
      <w:r w:rsidRPr="00095A8A">
        <w:rPr>
          <w:rFonts w:ascii="GHEA Grapalat" w:eastAsia="GHEA Grapalat" w:hAnsi="GHEA Grapalat" w:cs="GHEA Grapalat"/>
          <w:sz w:val="20"/>
          <w:szCs w:val="20"/>
        </w:rPr>
        <w:t>» կետում կատարվում է նշում, եթե անձն իրավունք ունի նշանակելու կամ հեռացնելու իրավաբանական անձի կառավարման մարմինների անդամների մեծամասնությանը.</w:t>
      </w:r>
    </w:p>
    <w:p w14:paraId="2A93BAB2" w14:textId="77777777" w:rsidR="00CE11B7" w:rsidRPr="00095A8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գ</w:t>
      </w:r>
      <w:r w:rsidRPr="00095A8A">
        <w:rPr>
          <w:rFonts w:ascii="Cambria Math" w:eastAsia="GHEA Grapalat" w:hAnsi="Cambria Math" w:cs="GHEA Grapalat"/>
          <w:sz w:val="20"/>
          <w:szCs w:val="20"/>
        </w:rPr>
        <w:t xml:space="preserve">․ </w:t>
      </w:r>
      <w:r w:rsidRPr="00095A8A">
        <w:rPr>
          <w:rFonts w:ascii="GHEA Grapalat" w:eastAsia="GHEA Grapalat" w:hAnsi="GHEA Grapalat" w:cs="GHEA Grapalat"/>
          <w:sz w:val="20"/>
          <w:szCs w:val="20"/>
        </w:rPr>
        <w:t>Այս ենթաբաժնի «</w:t>
      </w:r>
      <w:r w:rsidRPr="00095A8A">
        <w:rPr>
          <w:rFonts w:ascii="GHEA Grapalat" w:eastAsia="GHEA Grapalat" w:hAnsi="GHEA Grapalat" w:cs="GHEA Grapalat"/>
          <w:b/>
          <w:sz w:val="20"/>
          <w:szCs w:val="20"/>
        </w:rPr>
        <w:t>գ</w:t>
      </w:r>
      <w:r w:rsidRPr="00095A8A">
        <w:rPr>
          <w:rFonts w:ascii="GHEA Grapalat" w:eastAsia="GHEA Grapalat" w:hAnsi="GHEA Grapalat" w:cs="GHEA Grapalat"/>
          <w:sz w:val="20"/>
          <w:szCs w:val="20"/>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14:paraId="006DFAD6" w14:textId="77777777" w:rsidR="00CE11B7" w:rsidRPr="00095A8A" w:rsidRDefault="00CE11B7" w:rsidP="00CE11B7">
      <w:pPr>
        <w:pBdr>
          <w:top w:val="nil"/>
          <w:left w:val="nil"/>
          <w:bottom w:val="nil"/>
          <w:right w:val="nil"/>
          <w:between w:val="nil"/>
        </w:pBdr>
        <w:spacing w:line="360" w:lineRule="auto"/>
        <w:ind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դ</w:t>
      </w:r>
      <w:r w:rsidRPr="00095A8A">
        <w:rPr>
          <w:rFonts w:ascii="Cambria Math" w:eastAsia="GHEA Grapalat" w:hAnsi="Cambria Math" w:cs="GHEA Grapalat"/>
          <w:sz w:val="20"/>
          <w:szCs w:val="20"/>
        </w:rPr>
        <w:t xml:space="preserve">․ </w:t>
      </w:r>
      <w:r w:rsidRPr="00095A8A">
        <w:rPr>
          <w:rFonts w:ascii="GHEA Grapalat" w:eastAsia="GHEA Grapalat" w:hAnsi="GHEA Grapalat" w:cs="GHEA Grapalat"/>
          <w:sz w:val="20"/>
          <w:szCs w:val="20"/>
        </w:rPr>
        <w:t>Այս ենթաբաժնի «</w:t>
      </w:r>
      <w:r w:rsidRPr="00095A8A">
        <w:rPr>
          <w:rFonts w:ascii="GHEA Grapalat" w:eastAsia="GHEA Grapalat" w:hAnsi="GHEA Grapalat" w:cs="GHEA Grapalat"/>
          <w:b/>
          <w:sz w:val="20"/>
          <w:szCs w:val="20"/>
        </w:rPr>
        <w:t>դ</w:t>
      </w:r>
      <w:r w:rsidRPr="00095A8A">
        <w:rPr>
          <w:rFonts w:ascii="GHEA Grapalat" w:eastAsia="GHEA Grapalat" w:hAnsi="GHEA Grapalat" w:cs="GHEA Grapalat"/>
          <w:sz w:val="20"/>
          <w:szCs w:val="20"/>
        </w:rPr>
        <w:t>»</w:t>
      </w:r>
      <w:r w:rsidRPr="00095A8A">
        <w:rPr>
          <w:rFonts w:ascii="GHEA Grapalat" w:eastAsia="GHEA Grapalat" w:hAnsi="GHEA Grapalat" w:cs="GHEA Grapalat"/>
          <w:b/>
          <w:sz w:val="20"/>
          <w:szCs w:val="20"/>
        </w:rPr>
        <w:t xml:space="preserve"> </w:t>
      </w:r>
      <w:r w:rsidRPr="00095A8A">
        <w:rPr>
          <w:rFonts w:ascii="GHEA Grapalat" w:eastAsia="GHEA Grapalat" w:hAnsi="GHEA Grapalat" w:cs="GHEA Grapalat"/>
          <w:sz w:val="20"/>
          <w:szCs w:val="20"/>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14:paraId="163C9D41" w14:textId="77777777" w:rsidR="00CE11B7" w:rsidRPr="00095A8A" w:rsidRDefault="00CE11B7" w:rsidP="00821BE1">
      <w:pPr>
        <w:pBdr>
          <w:top w:val="nil"/>
          <w:left w:val="nil"/>
          <w:bottom w:val="nil"/>
          <w:right w:val="nil"/>
          <w:between w:val="nil"/>
        </w:pBdr>
        <w:tabs>
          <w:tab w:val="left" w:pos="900"/>
        </w:tabs>
        <w:spacing w:line="360" w:lineRule="auto"/>
        <w:ind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ե</w:t>
      </w:r>
      <w:r w:rsidRPr="00095A8A">
        <w:rPr>
          <w:rFonts w:ascii="Cambria Math" w:eastAsia="GHEA Grapalat" w:hAnsi="Cambria Math" w:cs="GHEA Grapalat"/>
          <w:sz w:val="20"/>
          <w:szCs w:val="20"/>
        </w:rPr>
        <w:t xml:space="preserve">․ </w:t>
      </w:r>
      <w:r w:rsidRPr="00095A8A">
        <w:rPr>
          <w:rFonts w:ascii="GHEA Grapalat" w:eastAsia="GHEA Grapalat" w:hAnsi="GHEA Grapalat" w:cs="GHEA Grapalat"/>
          <w:sz w:val="20"/>
          <w:szCs w:val="20"/>
        </w:rPr>
        <w:t>Այս ենթաբաժնի «</w:t>
      </w:r>
      <w:r w:rsidRPr="00095A8A">
        <w:rPr>
          <w:rFonts w:ascii="GHEA Grapalat" w:eastAsia="GHEA Grapalat" w:hAnsi="GHEA Grapalat" w:cs="GHEA Grapalat"/>
          <w:b/>
          <w:sz w:val="20"/>
          <w:szCs w:val="20"/>
        </w:rPr>
        <w:t>ե</w:t>
      </w:r>
      <w:r w:rsidRPr="00095A8A">
        <w:rPr>
          <w:rFonts w:ascii="GHEA Grapalat" w:eastAsia="GHEA Grapalat" w:hAnsi="GHEA Grapalat" w:cs="GHEA Grapalat"/>
          <w:sz w:val="20"/>
          <w:szCs w:val="20"/>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14:paraId="2E69769C"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14:paraId="1EF7F78B"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«Իրական շահառուի կոնտակտային տվյալները» ենթաբաժնում լրացվում են իրական շահառուի էլեկտրոնային փոստի հասցեն և հեռախոսահամարը:</w:t>
      </w:r>
    </w:p>
    <w:p w14:paraId="29E0642B" w14:textId="77777777" w:rsidR="00CE11B7" w:rsidRPr="00095A8A" w:rsidRDefault="00CE11B7" w:rsidP="00CE11B7">
      <w:pPr>
        <w:pBdr>
          <w:top w:val="nil"/>
          <w:left w:val="nil"/>
          <w:bottom w:val="nil"/>
          <w:right w:val="nil"/>
          <w:between w:val="nil"/>
        </w:pBdr>
        <w:spacing w:line="360" w:lineRule="auto"/>
        <w:ind w:left="1789" w:firstLine="567"/>
        <w:jc w:val="both"/>
        <w:rPr>
          <w:rFonts w:ascii="GHEA Grapalat" w:eastAsia="GHEA Grapalat" w:hAnsi="GHEA Grapalat" w:cs="GHEA Grapalat"/>
          <w:sz w:val="20"/>
          <w:szCs w:val="20"/>
        </w:rPr>
      </w:pPr>
    </w:p>
    <w:p w14:paraId="206F82D7" w14:textId="77777777" w:rsidR="00CE11B7" w:rsidRPr="00095A8A" w:rsidRDefault="00CE11B7" w:rsidP="00821BE1">
      <w:pPr>
        <w:numPr>
          <w:ilvl w:val="0"/>
          <w:numId w:val="30"/>
        </w:numPr>
        <w:pBdr>
          <w:top w:val="nil"/>
          <w:left w:val="nil"/>
          <w:bottom w:val="nil"/>
          <w:right w:val="nil"/>
          <w:between w:val="nil"/>
        </w:pBdr>
        <w:tabs>
          <w:tab w:val="left" w:pos="900"/>
        </w:tabs>
        <w:spacing w:line="360" w:lineRule="auto"/>
        <w:ind w:left="0" w:firstLine="720"/>
        <w:jc w:val="both"/>
        <w:rPr>
          <w:rFonts w:ascii="GHEA Grapalat" w:eastAsia="GHEA Grapalat" w:hAnsi="GHEA Grapalat" w:cs="GHEA Grapalat"/>
          <w:color w:val="000000"/>
          <w:sz w:val="20"/>
          <w:szCs w:val="20"/>
        </w:rPr>
      </w:pPr>
      <w:r w:rsidRPr="00095A8A">
        <w:rPr>
          <w:rFonts w:ascii="GHEA Grapalat" w:eastAsia="GHEA Grapalat" w:hAnsi="GHEA Grapalat" w:cs="GHEA Grapalat"/>
          <w:sz w:val="20"/>
          <w:szCs w:val="20"/>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sidRPr="00095A8A">
        <w:rPr>
          <w:rFonts w:ascii="GHEA Grapalat" w:eastAsia="GHEA Grapalat" w:hAnsi="GHEA Grapalat" w:cs="GHEA Grapalat"/>
          <w:color w:val="000000"/>
          <w:sz w:val="20"/>
          <w:szCs w:val="20"/>
        </w:rPr>
        <w:t xml:space="preserve">ենթակա է լրացման յուրաքանչյուր </w:t>
      </w:r>
      <w:r w:rsidRPr="00095A8A">
        <w:rPr>
          <w:rFonts w:ascii="GHEA Grapalat" w:eastAsia="GHEA Grapalat" w:hAnsi="GHEA Grapalat" w:cs="GHEA Grapalat"/>
          <w:sz w:val="20"/>
          <w:szCs w:val="20"/>
        </w:rPr>
        <w:t xml:space="preserve">միջանկյալ իրավաբանական անձի համար առանձին՝ բոլոր միջանկյալ իրավաբանական անձանց քանակով։ </w:t>
      </w:r>
      <w:r w:rsidRPr="00095A8A">
        <w:rPr>
          <w:rFonts w:ascii="GHEA Grapalat" w:eastAsia="GHEA Grapalat" w:hAnsi="GHEA Grapalat" w:cs="GHEA Grapalat"/>
          <w:color w:val="000000"/>
          <w:sz w:val="20"/>
          <w:szCs w:val="20"/>
        </w:rPr>
        <w:t>Այս բաժնում ենթաբաժինները լրացվում են հետևյալ կանոններով</w:t>
      </w:r>
      <w:r w:rsidRPr="00095A8A">
        <w:rPr>
          <w:rFonts w:ascii="Cambria Math" w:eastAsia="GHEA Grapalat" w:hAnsi="Cambria Math" w:cs="GHEA Grapalat"/>
          <w:color w:val="000000"/>
          <w:sz w:val="20"/>
          <w:szCs w:val="20"/>
        </w:rPr>
        <w:t>․</w:t>
      </w:r>
    </w:p>
    <w:p w14:paraId="70FB34F0"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14:paraId="702ADC49"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751DB86" w14:textId="77777777" w:rsidR="00CE11B7" w:rsidRPr="00095A8A" w:rsidRDefault="00CE11B7" w:rsidP="00821BE1">
      <w:pPr>
        <w:numPr>
          <w:ilvl w:val="1"/>
          <w:numId w:val="30"/>
        </w:numPr>
        <w:pBdr>
          <w:top w:val="nil"/>
          <w:left w:val="nil"/>
          <w:bottom w:val="nil"/>
          <w:right w:val="nil"/>
          <w:between w:val="nil"/>
        </w:pBdr>
        <w:tabs>
          <w:tab w:val="left" w:pos="900"/>
        </w:tabs>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BB2B0C0" w14:textId="77777777" w:rsidR="00CE11B7" w:rsidRPr="00095A8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14:paraId="313379DC" w14:textId="77777777" w:rsidR="00CE11B7" w:rsidRPr="00095A8A" w:rsidRDefault="00CE11B7" w:rsidP="00CE11B7">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sz w:val="20"/>
          <w:szCs w:val="20"/>
        </w:rPr>
      </w:pPr>
      <w:r w:rsidRPr="00095A8A">
        <w:rPr>
          <w:rFonts w:ascii="GHEA Grapalat" w:eastAsia="GHEA Grapalat" w:hAnsi="GHEA Grapalat" w:cs="GHEA Grapalat"/>
          <w:sz w:val="20"/>
          <w:szCs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14:paraId="3354FCEE" w14:textId="5D148C23" w:rsidR="00CE11B7" w:rsidRPr="00095A8A" w:rsidRDefault="00CE11B7" w:rsidP="00CE11B7">
      <w:pPr>
        <w:pStyle w:val="31"/>
        <w:spacing w:line="240" w:lineRule="auto"/>
        <w:ind w:left="360" w:firstLine="0"/>
        <w:rPr>
          <w:rFonts w:ascii="GHEA Grapalat" w:hAnsi="GHEA Grapalat" w:cs="Sylfaen"/>
          <w:i/>
          <w:lang w:val="hy-AM" w:eastAsia="ru-RU"/>
        </w:rPr>
      </w:pPr>
    </w:p>
    <w:p w14:paraId="7850F945" w14:textId="5577D51C" w:rsidR="00821BE1" w:rsidRPr="00095A8A" w:rsidRDefault="00821BE1" w:rsidP="00CE11B7">
      <w:pPr>
        <w:pStyle w:val="31"/>
        <w:spacing w:line="240" w:lineRule="auto"/>
        <w:ind w:left="360" w:firstLine="0"/>
        <w:rPr>
          <w:rFonts w:ascii="GHEA Grapalat" w:hAnsi="GHEA Grapalat" w:cs="Sylfaen"/>
          <w:i/>
          <w:lang w:val="hy-AM" w:eastAsia="ru-RU"/>
        </w:rPr>
      </w:pPr>
    </w:p>
    <w:p w14:paraId="7137758D" w14:textId="77A58F04" w:rsidR="00821BE1" w:rsidRPr="00095A8A" w:rsidRDefault="00821BE1" w:rsidP="00CE11B7">
      <w:pPr>
        <w:pStyle w:val="31"/>
        <w:spacing w:line="240" w:lineRule="auto"/>
        <w:ind w:left="360" w:firstLine="0"/>
        <w:rPr>
          <w:rFonts w:ascii="GHEA Grapalat" w:hAnsi="GHEA Grapalat" w:cs="Sylfaen"/>
          <w:i/>
          <w:lang w:val="hy-AM" w:eastAsia="ru-RU"/>
        </w:rPr>
      </w:pPr>
    </w:p>
    <w:p w14:paraId="256C82C4" w14:textId="4EE16BD9" w:rsidR="00821BE1" w:rsidRPr="00095A8A" w:rsidRDefault="00821BE1" w:rsidP="00CE11B7">
      <w:pPr>
        <w:pStyle w:val="31"/>
        <w:spacing w:line="240" w:lineRule="auto"/>
        <w:ind w:left="360" w:firstLine="0"/>
        <w:rPr>
          <w:rFonts w:ascii="GHEA Grapalat" w:hAnsi="GHEA Grapalat" w:cs="Sylfaen"/>
          <w:i/>
          <w:lang w:val="hy-AM" w:eastAsia="ru-RU"/>
        </w:rPr>
      </w:pPr>
    </w:p>
    <w:p w14:paraId="38F34B15" w14:textId="68944A01" w:rsidR="00821BE1" w:rsidRPr="00095A8A" w:rsidRDefault="00821BE1" w:rsidP="00CE11B7">
      <w:pPr>
        <w:pStyle w:val="31"/>
        <w:spacing w:line="240" w:lineRule="auto"/>
        <w:ind w:left="360" w:firstLine="0"/>
        <w:rPr>
          <w:rFonts w:ascii="GHEA Grapalat" w:hAnsi="GHEA Grapalat" w:cs="Sylfaen"/>
          <w:i/>
          <w:lang w:val="hy-AM" w:eastAsia="ru-RU"/>
        </w:rPr>
      </w:pPr>
    </w:p>
    <w:p w14:paraId="1BE7FF5A" w14:textId="77777777" w:rsidR="00821BE1" w:rsidRPr="00095A8A" w:rsidRDefault="00821BE1" w:rsidP="00CE11B7">
      <w:pPr>
        <w:pStyle w:val="31"/>
        <w:spacing w:line="240" w:lineRule="auto"/>
        <w:ind w:left="360" w:firstLine="0"/>
        <w:rPr>
          <w:rFonts w:ascii="GHEA Grapalat" w:hAnsi="GHEA Grapalat" w:cs="Sylfaen"/>
          <w:i/>
          <w:lang w:val="hy-AM" w:eastAsia="ru-RU"/>
        </w:rPr>
      </w:pPr>
    </w:p>
    <w:p w14:paraId="5E781133" w14:textId="77777777" w:rsidR="00CE11B7" w:rsidRPr="00095A8A" w:rsidRDefault="00CE11B7" w:rsidP="00CE11B7">
      <w:pPr>
        <w:pStyle w:val="31"/>
        <w:spacing w:line="240" w:lineRule="auto"/>
        <w:ind w:left="360" w:firstLine="0"/>
        <w:rPr>
          <w:rFonts w:ascii="GHEA Grapalat" w:hAnsi="GHEA Grapalat" w:cs="Sylfaen"/>
          <w:i/>
          <w:sz w:val="16"/>
          <w:szCs w:val="16"/>
          <w:lang w:val="hy-AM" w:eastAsia="ru-RU"/>
        </w:rPr>
      </w:pPr>
    </w:p>
    <w:p w14:paraId="3F38AA18" w14:textId="77777777" w:rsidR="00CE11B7" w:rsidRPr="00095A8A" w:rsidRDefault="00CE11B7" w:rsidP="00CE11B7">
      <w:pPr>
        <w:pStyle w:val="31"/>
        <w:spacing w:line="240" w:lineRule="auto"/>
        <w:ind w:left="360" w:firstLine="0"/>
        <w:rPr>
          <w:rFonts w:ascii="GHEA Grapalat" w:hAnsi="GHEA Grapalat" w:cs="Sylfaen"/>
          <w:i/>
          <w:sz w:val="16"/>
          <w:szCs w:val="16"/>
          <w:lang w:val="hy-AM" w:eastAsia="ru-RU"/>
        </w:rPr>
      </w:pPr>
    </w:p>
    <w:p w14:paraId="2E4C778A" w14:textId="2E3BE442" w:rsidR="00CE11B7" w:rsidRPr="00095A8A" w:rsidRDefault="00D56D06" w:rsidP="00CE11B7">
      <w:pPr>
        <w:pStyle w:val="31"/>
        <w:spacing w:line="240" w:lineRule="auto"/>
        <w:ind w:left="360" w:firstLine="0"/>
        <w:rPr>
          <w:rFonts w:ascii="GHEA Grapalat" w:hAnsi="GHEA Grapalat" w:cs="Sylfaen"/>
          <w:sz w:val="16"/>
          <w:szCs w:val="16"/>
          <w:lang w:val="hy-AM" w:eastAsia="ru-RU"/>
        </w:rPr>
      </w:pPr>
      <w:r w:rsidRPr="00095A8A">
        <w:rPr>
          <w:rFonts w:ascii="GHEA Grapalat" w:hAnsi="GHEA Grapalat" w:cs="Sylfaen"/>
          <w:sz w:val="16"/>
          <w:szCs w:val="16"/>
          <w:lang w:val="hy-AM" w:eastAsia="ru-RU"/>
        </w:rPr>
        <w:t>* 1.1</w:t>
      </w:r>
      <w:r w:rsidR="00CE11B7" w:rsidRPr="00095A8A">
        <w:rPr>
          <w:rFonts w:ascii="GHEA Grapalat" w:hAnsi="GHEA Grapalat"/>
          <w:sz w:val="16"/>
          <w:szCs w:val="16"/>
          <w:lang w:val="hy-AM"/>
        </w:rPr>
        <w:t xml:space="preserve"> հավելվածը չի ներկայացվում մասնակցի կողմից եթե կրառելի է սույն հրավերի N 1 հավելվածով սահմանված՝ իրավաբանական անձի իրական շահառուների վերաբերյալ տեղեկություններ պարունակող կայքէջի հղումը ներկայացնելու վերաբերյալ կարգավորումը,</w:t>
      </w:r>
      <w:r w:rsidR="00821851" w:rsidRPr="00095A8A">
        <w:rPr>
          <w:rFonts w:ascii="GHEA Grapalat" w:hAnsi="GHEA Grapalat"/>
          <w:sz w:val="16"/>
          <w:szCs w:val="16"/>
          <w:lang w:val="hy-AM"/>
        </w:rPr>
        <w:t xml:space="preserve"> ինչպես նաև եթե մասնակիցը անհատ ձեռնարկատեր </w:t>
      </w:r>
      <w:r w:rsidR="00CE11B7" w:rsidRPr="00095A8A">
        <w:rPr>
          <w:rFonts w:ascii="GHEA Grapalat" w:hAnsi="GHEA Grapalat"/>
          <w:sz w:val="16"/>
          <w:szCs w:val="16"/>
          <w:lang w:val="hy-AM"/>
        </w:rPr>
        <w:t>է կամ ֆիզիկական անձ։</w:t>
      </w:r>
    </w:p>
    <w:p w14:paraId="7DEB885A" w14:textId="492C5F88" w:rsidR="002D26CA" w:rsidRPr="00240860" w:rsidRDefault="00CE11B7" w:rsidP="00240860">
      <w:pPr>
        <w:pStyle w:val="31"/>
        <w:spacing w:line="240" w:lineRule="auto"/>
        <w:jc w:val="right"/>
        <w:rPr>
          <w:rFonts w:ascii="GHEA Grapalat" w:hAnsi="GHEA Grapalat" w:cs="Arial"/>
          <w:b/>
          <w:lang w:val="hy-AM"/>
        </w:rPr>
      </w:pPr>
      <w:r w:rsidRPr="00095A8A">
        <w:rPr>
          <w:rFonts w:ascii="GHEA Grapalat" w:hAnsi="GHEA Grapalat"/>
          <w:b/>
          <w:lang w:val="hy-AM"/>
        </w:rPr>
        <w:br w:type="page"/>
      </w:r>
    </w:p>
    <w:p w14:paraId="5EA10838" w14:textId="77777777" w:rsidR="00200E13" w:rsidRPr="00095A8A" w:rsidRDefault="00200E13" w:rsidP="002D26CA">
      <w:pPr>
        <w:pStyle w:val="31"/>
        <w:spacing w:line="240" w:lineRule="auto"/>
        <w:ind w:firstLine="0"/>
        <w:jc w:val="right"/>
        <w:rPr>
          <w:rFonts w:ascii="GHEA Grapalat" w:hAnsi="GHEA Grapalat" w:cs="Sylfaen"/>
          <w:b/>
          <w:lang w:val="hy-AM"/>
        </w:rPr>
      </w:pPr>
    </w:p>
    <w:p w14:paraId="2D750894" w14:textId="2E8FD311" w:rsidR="002D26CA" w:rsidRPr="00095A8A" w:rsidRDefault="002D26CA" w:rsidP="002D26CA">
      <w:pPr>
        <w:pStyle w:val="31"/>
        <w:spacing w:line="240" w:lineRule="auto"/>
        <w:ind w:firstLine="0"/>
        <w:jc w:val="right"/>
        <w:rPr>
          <w:rFonts w:ascii="GHEA Grapalat" w:hAnsi="GHEA Grapalat" w:cs="Arial"/>
          <w:b/>
          <w:lang w:val="hy-AM"/>
        </w:rPr>
      </w:pPr>
      <w:r w:rsidRPr="00095A8A">
        <w:rPr>
          <w:rFonts w:ascii="GHEA Grapalat" w:hAnsi="GHEA Grapalat" w:cs="Sylfaen"/>
          <w:b/>
          <w:lang w:val="hy-AM"/>
        </w:rPr>
        <w:t>Հավելված</w:t>
      </w:r>
      <w:r w:rsidRPr="00095A8A">
        <w:rPr>
          <w:rFonts w:ascii="GHEA Grapalat" w:hAnsi="GHEA Grapalat" w:cs="Arial"/>
          <w:b/>
          <w:lang w:val="hy-AM"/>
        </w:rPr>
        <w:t xml:space="preserve"> 2</w:t>
      </w:r>
    </w:p>
    <w:p w14:paraId="7DD6EBA1" w14:textId="53853E43" w:rsidR="002D26CA" w:rsidRPr="00A865F1" w:rsidRDefault="00A865F1" w:rsidP="002D26CA">
      <w:pPr>
        <w:pStyle w:val="31"/>
        <w:spacing w:line="240" w:lineRule="auto"/>
        <w:jc w:val="right"/>
        <w:rPr>
          <w:rFonts w:ascii="GHEA Grapalat" w:hAnsi="GHEA Grapalat" w:cs="Arial"/>
          <w:b/>
          <w:lang w:val="es-ES"/>
        </w:rPr>
      </w:pPr>
      <w:r w:rsidRPr="00A865F1">
        <w:rPr>
          <w:rFonts w:ascii="GHEA Grapalat" w:hAnsi="GHEA Grapalat" w:cs="Sylfaen"/>
          <w:b/>
          <w:lang w:val="es-ES"/>
        </w:rPr>
        <w:t>Ք</w:t>
      </w:r>
      <w:r w:rsidRPr="00A865F1">
        <w:rPr>
          <w:rFonts w:ascii="GHEA Grapalat" w:hAnsi="GHEA Grapalat" w:cs="Sylfaen"/>
          <w:b/>
          <w:lang w:val="hy-AM"/>
        </w:rPr>
        <w:t>Բ</w:t>
      </w:r>
      <w:r w:rsidRPr="00A865F1">
        <w:rPr>
          <w:rFonts w:ascii="GHEA Grapalat" w:hAnsi="GHEA Grapalat" w:cs="Sylfaen"/>
          <w:b/>
          <w:lang w:val="es-ES"/>
        </w:rPr>
        <w:t xml:space="preserve">Կ-ԳՀԽԾՁԲ-22/18 </w:t>
      </w:r>
      <w:r w:rsidR="002D26CA" w:rsidRPr="00A865F1">
        <w:rPr>
          <w:rFonts w:ascii="GHEA Grapalat" w:hAnsi="GHEA Grapalat" w:cs="Sylfaen"/>
          <w:b/>
          <w:lang w:val="es-ES"/>
        </w:rPr>
        <w:t>ծածկագրով</w:t>
      </w:r>
    </w:p>
    <w:p w14:paraId="391A85D6" w14:textId="77777777" w:rsidR="002D26CA" w:rsidRPr="00095A8A" w:rsidRDefault="002D26CA" w:rsidP="002D26CA">
      <w:pPr>
        <w:pStyle w:val="31"/>
        <w:spacing w:line="240" w:lineRule="auto"/>
        <w:jc w:val="right"/>
        <w:rPr>
          <w:rFonts w:ascii="GHEA Grapalat" w:hAnsi="GHEA Grapalat" w:cs="Arial"/>
          <w:b/>
          <w:lang w:val="es-ES"/>
        </w:rPr>
      </w:pPr>
      <w:r w:rsidRPr="00095A8A">
        <w:rPr>
          <w:rFonts w:ascii="GHEA Grapalat" w:hAnsi="GHEA Grapalat" w:cs="Sylfaen"/>
          <w:b/>
          <w:lang w:val="es-ES"/>
        </w:rPr>
        <w:t>գնանշման հարցման</w:t>
      </w:r>
      <w:r w:rsidRPr="00095A8A">
        <w:rPr>
          <w:rFonts w:ascii="GHEA Grapalat" w:hAnsi="GHEA Grapalat" w:cs="Arial"/>
          <w:b/>
          <w:lang w:val="es-ES"/>
        </w:rPr>
        <w:t xml:space="preserve"> </w:t>
      </w:r>
      <w:r w:rsidRPr="00095A8A">
        <w:rPr>
          <w:rFonts w:ascii="GHEA Grapalat" w:hAnsi="GHEA Grapalat" w:cs="Sylfaen"/>
          <w:b/>
          <w:lang w:val="es-ES"/>
        </w:rPr>
        <w:t>հրավերի</w:t>
      </w:r>
    </w:p>
    <w:p w14:paraId="794645BB" w14:textId="77777777" w:rsidR="002D26CA" w:rsidRPr="00095A8A" w:rsidRDefault="002D26CA" w:rsidP="00EF3662">
      <w:pPr>
        <w:ind w:left="-66"/>
        <w:jc w:val="center"/>
        <w:rPr>
          <w:rFonts w:ascii="GHEA Grapalat" w:hAnsi="GHEA Grapalat"/>
          <w:b/>
          <w:sz w:val="20"/>
          <w:lang w:val="hy-AM"/>
        </w:rPr>
      </w:pPr>
    </w:p>
    <w:p w14:paraId="23EEEBFB" w14:textId="77777777" w:rsidR="002D26CA" w:rsidRPr="00095A8A" w:rsidRDefault="002D26CA" w:rsidP="00EF3662">
      <w:pPr>
        <w:ind w:left="-66"/>
        <w:jc w:val="center"/>
        <w:rPr>
          <w:rFonts w:ascii="GHEA Grapalat" w:hAnsi="GHEA Grapalat"/>
          <w:b/>
          <w:sz w:val="20"/>
          <w:lang w:val="hy-AM"/>
        </w:rPr>
      </w:pPr>
    </w:p>
    <w:p w14:paraId="66D5305C" w14:textId="77777777" w:rsidR="002D26CA" w:rsidRPr="00095A8A" w:rsidRDefault="002D26CA" w:rsidP="00EF3662">
      <w:pPr>
        <w:ind w:left="-66"/>
        <w:jc w:val="center"/>
        <w:rPr>
          <w:rFonts w:ascii="GHEA Grapalat" w:hAnsi="GHEA Grapalat"/>
          <w:b/>
          <w:sz w:val="20"/>
          <w:lang w:val="hy-AM"/>
        </w:rPr>
      </w:pPr>
    </w:p>
    <w:p w14:paraId="1A579828" w14:textId="77777777" w:rsidR="002D26CA" w:rsidRPr="00095A8A" w:rsidRDefault="002D26CA" w:rsidP="00EF3662">
      <w:pPr>
        <w:ind w:left="-66"/>
        <w:jc w:val="center"/>
        <w:rPr>
          <w:rFonts w:ascii="GHEA Grapalat" w:hAnsi="GHEA Grapalat"/>
          <w:b/>
          <w:sz w:val="20"/>
          <w:lang w:val="hy-AM"/>
        </w:rPr>
      </w:pPr>
    </w:p>
    <w:p w14:paraId="6CF2E549" w14:textId="6DACD440" w:rsidR="00B2572B" w:rsidRPr="00095A8A" w:rsidRDefault="00B2572B" w:rsidP="00EF3662">
      <w:pPr>
        <w:ind w:left="-66"/>
        <w:jc w:val="center"/>
        <w:rPr>
          <w:rFonts w:ascii="GHEA Grapalat" w:hAnsi="GHEA Grapalat"/>
          <w:b/>
          <w:sz w:val="20"/>
          <w:lang w:val="hy-AM"/>
        </w:rPr>
      </w:pPr>
      <w:r w:rsidRPr="00095A8A">
        <w:rPr>
          <w:rFonts w:ascii="GHEA Grapalat" w:hAnsi="GHEA Grapalat"/>
          <w:b/>
          <w:sz w:val="20"/>
          <w:lang w:val="hy-AM"/>
        </w:rPr>
        <w:t>Գ Ն Ա Յ Ի Ն   Ա Ռ Ա Ջ Ա Ր Կ</w:t>
      </w:r>
    </w:p>
    <w:p w14:paraId="3D530B8B" w14:textId="77777777" w:rsidR="00B2572B" w:rsidRPr="00095A8A" w:rsidRDefault="00B2572B" w:rsidP="00EF3662">
      <w:pPr>
        <w:ind w:firstLine="567"/>
        <w:rPr>
          <w:rFonts w:ascii="GHEA Grapalat" w:hAnsi="GHEA Grapalat"/>
          <w:lang w:val="hy-AM"/>
        </w:rPr>
      </w:pPr>
    </w:p>
    <w:p w14:paraId="35EEAE3C" w14:textId="42F0C289" w:rsidR="00B2572B" w:rsidRPr="00095A8A" w:rsidRDefault="00B2572B" w:rsidP="00EF3662">
      <w:pPr>
        <w:ind w:firstLine="567"/>
        <w:jc w:val="both"/>
        <w:rPr>
          <w:rFonts w:ascii="GHEA Grapalat" w:hAnsi="GHEA Grapalat" w:cs="Arial"/>
          <w:lang w:val="hy-AM"/>
        </w:rPr>
      </w:pPr>
      <w:r w:rsidRPr="00095A8A">
        <w:rPr>
          <w:rFonts w:ascii="GHEA Grapalat" w:hAnsi="GHEA Grapalat" w:cs="Arial"/>
          <w:sz w:val="20"/>
          <w:szCs w:val="20"/>
          <w:lang w:val="es-ES"/>
        </w:rPr>
        <w:t xml:space="preserve">Ուսումնասիրելով </w:t>
      </w:r>
      <w:r w:rsidR="00A865F1" w:rsidRPr="00095A8A">
        <w:rPr>
          <w:rFonts w:ascii="GHEA Grapalat" w:hAnsi="GHEA Grapalat" w:cs="Sylfaen"/>
          <w:sz w:val="20"/>
          <w:szCs w:val="20"/>
          <w:lang w:val="es-ES"/>
        </w:rPr>
        <w:t>Ք</w:t>
      </w:r>
      <w:r w:rsidR="00A865F1">
        <w:rPr>
          <w:rFonts w:ascii="GHEA Grapalat" w:hAnsi="GHEA Grapalat" w:cs="Sylfaen"/>
          <w:sz w:val="20"/>
          <w:szCs w:val="20"/>
          <w:lang w:val="hy-AM"/>
        </w:rPr>
        <w:t>Բ</w:t>
      </w:r>
      <w:r w:rsidR="00A865F1" w:rsidRPr="00095A8A">
        <w:rPr>
          <w:rFonts w:ascii="GHEA Grapalat" w:hAnsi="GHEA Grapalat" w:cs="Sylfaen"/>
          <w:sz w:val="20"/>
          <w:szCs w:val="20"/>
          <w:lang w:val="es-ES"/>
        </w:rPr>
        <w:t>Կ-ԳՀԽԾՁԲ-</w:t>
      </w:r>
      <w:r w:rsidR="00A865F1">
        <w:rPr>
          <w:rFonts w:ascii="GHEA Grapalat" w:hAnsi="GHEA Grapalat" w:cs="Sylfaen"/>
          <w:sz w:val="20"/>
          <w:szCs w:val="20"/>
          <w:lang w:val="es-ES"/>
        </w:rPr>
        <w:t>22/18</w:t>
      </w:r>
      <w:r w:rsidR="00A865F1" w:rsidRPr="00095A8A">
        <w:rPr>
          <w:rFonts w:ascii="GHEA Grapalat" w:hAnsi="GHEA Grapalat" w:cs="Sylfaen"/>
          <w:sz w:val="20"/>
          <w:szCs w:val="20"/>
          <w:lang w:val="es-ES"/>
        </w:rPr>
        <w:t xml:space="preserve"> </w:t>
      </w:r>
      <w:r w:rsidRPr="00095A8A">
        <w:rPr>
          <w:rFonts w:ascii="GHEA Grapalat" w:hAnsi="GHEA Grapalat" w:cs="Arial"/>
          <w:sz w:val="20"/>
          <w:szCs w:val="20"/>
          <w:lang w:val="es-ES"/>
        </w:rPr>
        <w:t xml:space="preserve">ծածկագրով </w:t>
      </w:r>
      <w:r w:rsidR="001D0DB8" w:rsidRPr="00095A8A">
        <w:rPr>
          <w:rFonts w:ascii="GHEA Grapalat" w:hAnsi="GHEA Grapalat" w:cs="Arial"/>
          <w:sz w:val="20"/>
          <w:szCs w:val="20"/>
          <w:lang w:val="es-ES"/>
        </w:rPr>
        <w:t xml:space="preserve">գնանշման հարցման </w:t>
      </w:r>
      <w:r w:rsidRPr="00095A8A">
        <w:rPr>
          <w:rFonts w:ascii="GHEA Grapalat" w:hAnsi="GHEA Grapalat" w:cs="Arial"/>
          <w:sz w:val="20"/>
          <w:szCs w:val="20"/>
          <w:lang w:val="es-ES"/>
        </w:rPr>
        <w:t>հրավերը, այդ թվում կնքվելիք  պայմանագրի նախագիծը</w:t>
      </w:r>
      <w:r w:rsidRPr="00095A8A">
        <w:rPr>
          <w:rFonts w:ascii="GHEA Grapalat" w:hAnsi="GHEA Grapalat" w:cs="Arial"/>
          <w:lang w:val="hy-AM"/>
        </w:rPr>
        <w:t xml:space="preserve">, </w:t>
      </w:r>
      <w:r w:rsidRPr="00095A8A">
        <w:rPr>
          <w:rFonts w:ascii="GHEA Grapalat" w:hAnsi="GHEA Grapalat"/>
          <w:sz w:val="20"/>
          <w:u w:val="single"/>
          <w:lang w:val="hy-AM"/>
        </w:rPr>
        <w:t xml:space="preserve">                  </w:t>
      </w:r>
      <w:r w:rsidRPr="00095A8A">
        <w:rPr>
          <w:rFonts w:ascii="GHEA Grapalat" w:hAnsi="GHEA Grapalat"/>
          <w:sz w:val="20"/>
          <w:u w:val="single"/>
          <w:lang w:val="hy-AM"/>
        </w:rPr>
        <w:tab/>
      </w:r>
      <w:r w:rsidRPr="00095A8A">
        <w:rPr>
          <w:rFonts w:ascii="GHEA Grapalat" w:hAnsi="GHEA Grapalat"/>
          <w:sz w:val="20"/>
          <w:u w:val="single"/>
          <w:lang w:val="hy-AM"/>
        </w:rPr>
        <w:tab/>
      </w:r>
      <w:r w:rsidRPr="00095A8A">
        <w:rPr>
          <w:rFonts w:ascii="GHEA Grapalat" w:hAnsi="GHEA Grapalat"/>
          <w:sz w:val="20"/>
          <w:u w:val="single"/>
          <w:lang w:val="hy-AM"/>
        </w:rPr>
        <w:tab/>
      </w:r>
      <w:r w:rsidRPr="00095A8A">
        <w:rPr>
          <w:rFonts w:ascii="GHEA Grapalat" w:hAnsi="GHEA Grapalat"/>
          <w:sz w:val="20"/>
          <w:u w:val="single"/>
          <w:lang w:val="hy-AM"/>
        </w:rPr>
        <w:tab/>
        <w:t xml:space="preserve">     </w:t>
      </w:r>
      <w:r w:rsidRPr="00095A8A">
        <w:rPr>
          <w:rFonts w:ascii="GHEA Grapalat" w:hAnsi="GHEA Grapalat"/>
          <w:sz w:val="20"/>
          <w:u w:val="single"/>
          <w:lang w:val="hy-AM"/>
        </w:rPr>
        <w:tab/>
      </w:r>
      <w:r w:rsidRPr="00095A8A">
        <w:rPr>
          <w:rFonts w:ascii="GHEA Grapalat" w:hAnsi="GHEA Grapalat"/>
          <w:sz w:val="20"/>
          <w:u w:val="single"/>
          <w:lang w:val="hy-AM"/>
        </w:rPr>
        <w:tab/>
        <w:t xml:space="preserve">           </w:t>
      </w:r>
      <w:r w:rsidRPr="00095A8A">
        <w:rPr>
          <w:rFonts w:ascii="GHEA Grapalat" w:hAnsi="GHEA Grapalat" w:cs="Arial"/>
          <w:sz w:val="20"/>
          <w:szCs w:val="20"/>
          <w:lang w:val="es-ES"/>
        </w:rPr>
        <w:t>-ն առաջարկում է</w:t>
      </w:r>
      <w:r w:rsidRPr="00095A8A">
        <w:rPr>
          <w:rFonts w:ascii="GHEA Grapalat" w:hAnsi="GHEA Grapalat" w:cs="Arial"/>
          <w:lang w:val="hy-AM"/>
        </w:rPr>
        <w:t xml:space="preserve">   </w:t>
      </w:r>
    </w:p>
    <w:p w14:paraId="209F0C5D" w14:textId="77777777" w:rsidR="00B2572B" w:rsidRPr="00095A8A" w:rsidRDefault="00B2572B" w:rsidP="00EF3662">
      <w:pPr>
        <w:ind w:firstLine="567"/>
        <w:jc w:val="both"/>
        <w:rPr>
          <w:rFonts w:ascii="GHEA Grapalat" w:hAnsi="GHEA Grapalat" w:cs="Arial"/>
        </w:rPr>
      </w:pPr>
      <w:bookmarkStart w:id="12" w:name="_Hlk23147299"/>
      <w:r w:rsidRPr="00095A8A">
        <w:rPr>
          <w:rFonts w:ascii="GHEA Grapalat" w:hAnsi="GHEA Grapalat" w:cs="Sylfaen"/>
          <w:vertAlign w:val="superscript"/>
          <w:lang w:val="hy-AM"/>
        </w:rPr>
        <w:t xml:space="preserve">                                                                                     մասնակցի անվանումը</w:t>
      </w:r>
    </w:p>
    <w:bookmarkEnd w:id="12"/>
    <w:p w14:paraId="10AA1A17" w14:textId="272893C8" w:rsidR="00B2572B" w:rsidRPr="00095A8A" w:rsidRDefault="00B2572B" w:rsidP="00EF3662">
      <w:pPr>
        <w:jc w:val="both"/>
        <w:rPr>
          <w:rFonts w:ascii="GHEA Grapalat" w:hAnsi="GHEA Grapalat"/>
          <w:sz w:val="20"/>
          <w:lang w:val="hy-AM"/>
        </w:rPr>
      </w:pPr>
      <w:r w:rsidRPr="00095A8A">
        <w:rPr>
          <w:rFonts w:ascii="GHEA Grapalat" w:hAnsi="GHEA Grapalat" w:cs="Arial"/>
          <w:sz w:val="20"/>
          <w:szCs w:val="20"/>
          <w:lang w:val="es-ES"/>
        </w:rPr>
        <w:t>պայմանագիրը կ</w:t>
      </w:r>
      <w:r w:rsidR="00ED20B3" w:rsidRPr="00095A8A">
        <w:rPr>
          <w:rFonts w:ascii="GHEA Grapalat" w:hAnsi="GHEA Grapalat" w:cs="Arial"/>
          <w:sz w:val="20"/>
          <w:szCs w:val="20"/>
          <w:lang w:val="es-ES"/>
        </w:rPr>
        <w:t>ատարել ներքոհիշյալ ընդհանուր գն</w:t>
      </w:r>
      <w:r w:rsidRPr="00095A8A">
        <w:rPr>
          <w:rFonts w:ascii="GHEA Grapalat" w:hAnsi="GHEA Grapalat" w:cs="Arial"/>
          <w:sz w:val="20"/>
          <w:szCs w:val="20"/>
          <w:lang w:val="es-ES"/>
        </w:rPr>
        <w:t>ով.</w:t>
      </w:r>
    </w:p>
    <w:p w14:paraId="68B790B6" w14:textId="77777777" w:rsidR="00B2572B" w:rsidRPr="00095A8A" w:rsidRDefault="00B2572B" w:rsidP="00EF3662">
      <w:pPr>
        <w:jc w:val="center"/>
        <w:rPr>
          <w:rFonts w:ascii="GHEA Grapalat" w:hAnsi="GHEA Grapalat"/>
          <w:sz w:val="20"/>
          <w:lang w:val="hy-AM"/>
        </w:rPr>
      </w:pPr>
      <w:r w:rsidRPr="00095A8A">
        <w:rPr>
          <w:rFonts w:ascii="GHEA Grapalat" w:hAnsi="GHEA Grapalat"/>
          <w:sz w:val="20"/>
          <w:szCs w:val="20"/>
          <w:lang w:val="es-ES"/>
        </w:rPr>
        <w:t xml:space="preserve">                                                                                                                                   </w:t>
      </w:r>
      <w:r w:rsidRPr="00095A8A">
        <w:rPr>
          <w:rFonts w:ascii="GHEA Grapalat" w:hAnsi="GHEA Grapalat"/>
          <w:sz w:val="20"/>
          <w:lang w:val="es-ES"/>
        </w:rPr>
        <w:t>ՀՀ դրամ</w:t>
      </w:r>
    </w:p>
    <w:tbl>
      <w:tblPr>
        <w:tblW w:w="900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131"/>
        <w:gridCol w:w="1559"/>
        <w:gridCol w:w="1417"/>
        <w:gridCol w:w="1760"/>
      </w:tblGrid>
      <w:tr w:rsidR="00CE693C" w:rsidRPr="00B563CF" w14:paraId="56402585" w14:textId="77777777" w:rsidTr="00CB6DA8">
        <w:trPr>
          <w:cantSplit/>
          <w:trHeight w:val="916"/>
          <w:jc w:val="center"/>
        </w:trPr>
        <w:tc>
          <w:tcPr>
            <w:tcW w:w="1136" w:type="dxa"/>
            <w:tcBorders>
              <w:top w:val="single" w:sz="4" w:space="0" w:color="auto"/>
              <w:left w:val="single" w:sz="4" w:space="0" w:color="auto"/>
              <w:right w:val="single" w:sz="4" w:space="0" w:color="auto"/>
            </w:tcBorders>
            <w:vAlign w:val="center"/>
          </w:tcPr>
          <w:p w14:paraId="65378456" w14:textId="77777777" w:rsidR="00CE693C" w:rsidRPr="00095A8A" w:rsidRDefault="00CE693C" w:rsidP="00EF3662">
            <w:pPr>
              <w:jc w:val="center"/>
              <w:rPr>
                <w:rFonts w:ascii="GHEA Grapalat" w:hAnsi="GHEA Grapalat"/>
                <w:b/>
                <w:bCs/>
                <w:sz w:val="16"/>
                <w:szCs w:val="18"/>
                <w:lang w:val="es-ES"/>
              </w:rPr>
            </w:pPr>
            <w:r w:rsidRPr="00095A8A">
              <w:rPr>
                <w:rFonts w:ascii="GHEA Grapalat" w:hAnsi="GHEA Grapalat"/>
                <w:b/>
                <w:bCs/>
                <w:sz w:val="16"/>
                <w:szCs w:val="18"/>
                <w:lang w:val="es-ES"/>
              </w:rPr>
              <w:t>Չափա-</w:t>
            </w:r>
          </w:p>
          <w:p w14:paraId="1DDCB880" w14:textId="27F31C67" w:rsidR="00CE693C" w:rsidRPr="00095A8A" w:rsidRDefault="00CE693C" w:rsidP="00CF5DCC">
            <w:pPr>
              <w:jc w:val="center"/>
              <w:rPr>
                <w:rFonts w:ascii="GHEA Grapalat" w:hAnsi="GHEA Grapalat"/>
                <w:b/>
                <w:bCs/>
                <w:sz w:val="16"/>
                <w:lang w:val="es-ES"/>
              </w:rPr>
            </w:pPr>
            <w:r w:rsidRPr="00095A8A">
              <w:rPr>
                <w:rFonts w:ascii="GHEA Grapalat" w:hAnsi="GHEA Grapalat"/>
                <w:b/>
                <w:bCs/>
                <w:sz w:val="16"/>
                <w:szCs w:val="18"/>
                <w:lang w:val="es-ES"/>
              </w:rPr>
              <w:t>բաժնի համարը</w:t>
            </w:r>
          </w:p>
        </w:tc>
        <w:tc>
          <w:tcPr>
            <w:tcW w:w="3131" w:type="dxa"/>
            <w:tcBorders>
              <w:top w:val="single" w:sz="4" w:space="0" w:color="auto"/>
              <w:left w:val="single" w:sz="4" w:space="0" w:color="auto"/>
              <w:right w:val="single" w:sz="4" w:space="0" w:color="auto"/>
            </w:tcBorders>
            <w:vAlign w:val="center"/>
          </w:tcPr>
          <w:p w14:paraId="379ED780" w14:textId="77777777" w:rsidR="00CE693C" w:rsidRPr="00095A8A" w:rsidRDefault="00CE693C" w:rsidP="00EF3662">
            <w:pPr>
              <w:jc w:val="center"/>
              <w:rPr>
                <w:rFonts w:ascii="GHEA Grapalat" w:hAnsi="GHEA Grapalat"/>
                <w:b/>
                <w:bCs/>
                <w:sz w:val="16"/>
                <w:szCs w:val="18"/>
                <w:lang w:val="es-ES"/>
              </w:rPr>
            </w:pPr>
            <w:r w:rsidRPr="00095A8A">
              <w:rPr>
                <w:rFonts w:ascii="GHEA Grapalat" w:hAnsi="GHEA Grapalat"/>
                <w:b/>
                <w:bCs/>
                <w:sz w:val="16"/>
                <w:szCs w:val="18"/>
                <w:lang w:val="es-ES"/>
              </w:rPr>
              <w:t>Ծառայության անվանումը</w:t>
            </w:r>
          </w:p>
        </w:tc>
        <w:tc>
          <w:tcPr>
            <w:tcW w:w="1559" w:type="dxa"/>
            <w:tcBorders>
              <w:top w:val="single" w:sz="4" w:space="0" w:color="auto"/>
              <w:left w:val="single" w:sz="4" w:space="0" w:color="auto"/>
              <w:right w:val="single" w:sz="4" w:space="0" w:color="auto"/>
            </w:tcBorders>
            <w:vAlign w:val="center"/>
          </w:tcPr>
          <w:p w14:paraId="63BE0A89" w14:textId="77777777" w:rsidR="00CE693C" w:rsidRPr="00095A8A" w:rsidRDefault="00CE693C" w:rsidP="00EF3662">
            <w:pPr>
              <w:jc w:val="center"/>
              <w:rPr>
                <w:rFonts w:ascii="GHEA Grapalat" w:hAnsi="GHEA Grapalat"/>
                <w:b/>
                <w:bCs/>
                <w:sz w:val="16"/>
                <w:szCs w:val="18"/>
                <w:lang w:val="es-ES"/>
              </w:rPr>
            </w:pPr>
            <w:r w:rsidRPr="00095A8A">
              <w:rPr>
                <w:rFonts w:ascii="GHEA Grapalat" w:hAnsi="GHEA Grapalat"/>
                <w:b/>
                <w:color w:val="000000"/>
                <w:sz w:val="16"/>
                <w:szCs w:val="16"/>
                <w:shd w:val="clear" w:color="auto" w:fill="FFFFFF"/>
              </w:rPr>
              <w:t>Արժեք</w:t>
            </w:r>
            <w:r w:rsidRPr="00095A8A">
              <w:rPr>
                <w:rFonts w:ascii="GHEA Grapalat" w:hAnsi="GHEA Grapalat"/>
                <w:b/>
                <w:color w:val="000000"/>
                <w:sz w:val="16"/>
                <w:szCs w:val="16"/>
                <w:shd w:val="clear" w:color="auto" w:fill="FFFFFF"/>
                <w:lang w:val="es-ES"/>
              </w:rPr>
              <w:t xml:space="preserve"> (</w:t>
            </w:r>
            <w:r w:rsidRPr="00095A8A">
              <w:rPr>
                <w:rFonts w:ascii="GHEA Grapalat" w:hAnsi="GHEA Grapalat"/>
                <w:color w:val="000000"/>
                <w:sz w:val="16"/>
                <w:szCs w:val="16"/>
                <w:shd w:val="clear" w:color="auto" w:fill="FFFFFF"/>
              </w:rPr>
              <w:t>ինքնարժեքի</w:t>
            </w:r>
            <w:r w:rsidRPr="00095A8A">
              <w:rPr>
                <w:rFonts w:ascii="GHEA Grapalat" w:hAnsi="GHEA Grapalat"/>
                <w:color w:val="000000"/>
                <w:sz w:val="16"/>
                <w:szCs w:val="16"/>
                <w:shd w:val="clear" w:color="auto" w:fill="FFFFFF"/>
                <w:lang w:val="es-ES"/>
              </w:rPr>
              <w:t xml:space="preserve"> </w:t>
            </w:r>
            <w:r w:rsidRPr="00095A8A">
              <w:rPr>
                <w:rFonts w:ascii="GHEA Grapalat" w:hAnsi="GHEA Grapalat"/>
                <w:color w:val="000000"/>
                <w:sz w:val="16"/>
                <w:szCs w:val="16"/>
                <w:shd w:val="clear" w:color="auto" w:fill="FFFFFF"/>
              </w:rPr>
              <w:t>և</w:t>
            </w:r>
            <w:r w:rsidRPr="00095A8A">
              <w:rPr>
                <w:rFonts w:ascii="GHEA Grapalat" w:hAnsi="GHEA Grapalat"/>
                <w:color w:val="000000"/>
                <w:sz w:val="16"/>
                <w:szCs w:val="16"/>
                <w:shd w:val="clear" w:color="auto" w:fill="FFFFFF"/>
                <w:lang w:val="es-ES"/>
              </w:rPr>
              <w:t xml:space="preserve"> </w:t>
            </w:r>
            <w:r w:rsidRPr="00095A8A">
              <w:rPr>
                <w:rFonts w:ascii="GHEA Grapalat" w:hAnsi="GHEA Grapalat"/>
                <w:color w:val="000000"/>
                <w:sz w:val="16"/>
                <w:szCs w:val="16"/>
                <w:shd w:val="clear" w:color="auto" w:fill="FFFFFF"/>
              </w:rPr>
              <w:t>կանխատեսվող</w:t>
            </w:r>
            <w:r w:rsidRPr="00095A8A">
              <w:rPr>
                <w:rFonts w:ascii="GHEA Grapalat" w:hAnsi="GHEA Grapalat"/>
                <w:color w:val="000000"/>
                <w:sz w:val="16"/>
                <w:szCs w:val="16"/>
                <w:shd w:val="clear" w:color="auto" w:fill="FFFFFF"/>
                <w:lang w:val="es-ES"/>
              </w:rPr>
              <w:t xml:space="preserve"> </w:t>
            </w:r>
            <w:r w:rsidRPr="00095A8A">
              <w:rPr>
                <w:rFonts w:ascii="GHEA Grapalat" w:hAnsi="GHEA Grapalat"/>
                <w:color w:val="000000"/>
                <w:sz w:val="16"/>
                <w:szCs w:val="16"/>
                <w:shd w:val="clear" w:color="auto" w:fill="FFFFFF"/>
              </w:rPr>
              <w:t>շահույթի</w:t>
            </w:r>
            <w:r w:rsidRPr="00095A8A">
              <w:rPr>
                <w:rFonts w:ascii="GHEA Grapalat" w:hAnsi="GHEA Grapalat"/>
                <w:color w:val="000000"/>
                <w:sz w:val="16"/>
                <w:szCs w:val="16"/>
                <w:shd w:val="clear" w:color="auto" w:fill="FFFFFF"/>
                <w:lang w:val="es-ES"/>
              </w:rPr>
              <w:t xml:space="preserve"> </w:t>
            </w:r>
            <w:r w:rsidRPr="00095A8A">
              <w:rPr>
                <w:rFonts w:ascii="GHEA Grapalat" w:hAnsi="GHEA Grapalat"/>
                <w:color w:val="000000"/>
                <w:sz w:val="16"/>
                <w:szCs w:val="16"/>
                <w:shd w:val="clear" w:color="auto" w:fill="FFFFFF"/>
              </w:rPr>
              <w:t>հանրագումարը</w:t>
            </w:r>
            <w:r w:rsidRPr="00095A8A">
              <w:rPr>
                <w:rFonts w:ascii="GHEA Grapalat" w:hAnsi="GHEA Grapalat"/>
                <w:color w:val="000000"/>
                <w:sz w:val="18"/>
                <w:szCs w:val="18"/>
                <w:shd w:val="clear" w:color="auto" w:fill="FFFFFF"/>
                <w:lang w:val="es-ES"/>
              </w:rPr>
              <w:t>)</w:t>
            </w:r>
            <w:r w:rsidRPr="00095A8A">
              <w:rPr>
                <w:rFonts w:ascii="GHEA Grapalat" w:hAnsi="GHEA Grapalat"/>
                <w:color w:val="000000"/>
                <w:shd w:val="clear" w:color="auto" w:fill="FFFFFF"/>
                <w:lang w:val="es-ES"/>
              </w:rPr>
              <w:t xml:space="preserve"> </w:t>
            </w:r>
            <w:r w:rsidRPr="00095A8A">
              <w:rPr>
                <w:rFonts w:ascii="GHEA Grapalat" w:hAnsi="GHEA Grapalat"/>
                <w:b/>
                <w:bCs/>
                <w:sz w:val="16"/>
                <w:szCs w:val="18"/>
                <w:lang w:val="es-ES"/>
              </w:rPr>
              <w:t xml:space="preserve"> /տառերով և թվերով/</w:t>
            </w:r>
          </w:p>
        </w:tc>
        <w:tc>
          <w:tcPr>
            <w:tcW w:w="1417" w:type="dxa"/>
            <w:tcBorders>
              <w:top w:val="single" w:sz="4" w:space="0" w:color="auto"/>
              <w:left w:val="single" w:sz="4" w:space="0" w:color="auto"/>
              <w:right w:val="single" w:sz="4" w:space="0" w:color="auto"/>
            </w:tcBorders>
            <w:vAlign w:val="center"/>
          </w:tcPr>
          <w:p w14:paraId="0CA71D16" w14:textId="77777777" w:rsidR="00CE693C" w:rsidRPr="00095A8A" w:rsidRDefault="00CE693C" w:rsidP="00EF3662">
            <w:pPr>
              <w:jc w:val="center"/>
              <w:rPr>
                <w:rFonts w:ascii="GHEA Grapalat" w:hAnsi="GHEA Grapalat"/>
                <w:b/>
                <w:bCs/>
                <w:sz w:val="16"/>
                <w:szCs w:val="18"/>
                <w:lang w:val="es-ES"/>
              </w:rPr>
            </w:pPr>
            <w:r w:rsidRPr="00095A8A">
              <w:rPr>
                <w:rFonts w:ascii="GHEA Grapalat" w:hAnsi="GHEA Grapalat"/>
                <w:b/>
                <w:bCs/>
                <w:sz w:val="16"/>
                <w:szCs w:val="18"/>
                <w:lang w:val="es-ES"/>
              </w:rPr>
              <w:t>ԱԱՀ**</w:t>
            </w:r>
          </w:p>
          <w:p w14:paraId="02139D61" w14:textId="77777777" w:rsidR="00CE693C" w:rsidRPr="00095A8A" w:rsidRDefault="00CE693C" w:rsidP="00EF3662">
            <w:pPr>
              <w:jc w:val="center"/>
              <w:rPr>
                <w:rFonts w:ascii="GHEA Grapalat" w:hAnsi="GHEA Grapalat"/>
                <w:b/>
                <w:bCs/>
                <w:sz w:val="16"/>
                <w:szCs w:val="18"/>
                <w:lang w:val="es-ES"/>
              </w:rPr>
            </w:pPr>
            <w:r w:rsidRPr="00095A8A">
              <w:rPr>
                <w:rFonts w:ascii="GHEA Grapalat" w:hAnsi="GHEA Grapalat"/>
                <w:b/>
                <w:bCs/>
                <w:sz w:val="16"/>
                <w:szCs w:val="18"/>
                <w:lang w:val="es-ES"/>
              </w:rPr>
              <w:t>/տառերով և թվերով/</w:t>
            </w:r>
          </w:p>
        </w:tc>
        <w:tc>
          <w:tcPr>
            <w:tcW w:w="1760" w:type="dxa"/>
            <w:tcBorders>
              <w:top w:val="single" w:sz="4" w:space="0" w:color="auto"/>
              <w:left w:val="single" w:sz="4" w:space="0" w:color="auto"/>
              <w:right w:val="single" w:sz="4" w:space="0" w:color="auto"/>
            </w:tcBorders>
            <w:vAlign w:val="center"/>
          </w:tcPr>
          <w:p w14:paraId="4589312F" w14:textId="77777777" w:rsidR="00CE693C" w:rsidRPr="00095A8A" w:rsidRDefault="00CE693C" w:rsidP="00EF3662">
            <w:pPr>
              <w:jc w:val="center"/>
              <w:rPr>
                <w:rFonts w:ascii="GHEA Grapalat" w:hAnsi="GHEA Grapalat"/>
                <w:b/>
                <w:bCs/>
                <w:sz w:val="16"/>
                <w:szCs w:val="18"/>
                <w:lang w:val="es-ES"/>
              </w:rPr>
            </w:pPr>
            <w:r w:rsidRPr="00095A8A">
              <w:rPr>
                <w:rFonts w:ascii="GHEA Grapalat" w:hAnsi="GHEA Grapalat"/>
                <w:b/>
                <w:bCs/>
                <w:sz w:val="16"/>
                <w:szCs w:val="18"/>
                <w:lang w:val="es-ES"/>
              </w:rPr>
              <w:t>Ընդհանուր գինը</w:t>
            </w:r>
          </w:p>
          <w:p w14:paraId="3B30B297" w14:textId="77777777" w:rsidR="00CE693C" w:rsidRPr="00095A8A" w:rsidRDefault="00CE693C" w:rsidP="00EF3662">
            <w:pPr>
              <w:jc w:val="center"/>
              <w:rPr>
                <w:rFonts w:ascii="GHEA Grapalat" w:hAnsi="GHEA Grapalat"/>
                <w:b/>
                <w:bCs/>
                <w:sz w:val="16"/>
                <w:szCs w:val="18"/>
                <w:lang w:val="es-ES"/>
              </w:rPr>
            </w:pPr>
            <w:r w:rsidRPr="00095A8A">
              <w:rPr>
                <w:rFonts w:ascii="GHEA Grapalat" w:hAnsi="GHEA Grapalat"/>
                <w:b/>
                <w:bCs/>
                <w:sz w:val="16"/>
                <w:szCs w:val="18"/>
                <w:lang w:val="es-ES"/>
              </w:rPr>
              <w:t xml:space="preserve"> /տառերով և թվերով/</w:t>
            </w:r>
          </w:p>
        </w:tc>
      </w:tr>
      <w:tr w:rsidR="00CE693C" w:rsidRPr="00095A8A" w14:paraId="69FD4B8A" w14:textId="77777777" w:rsidTr="00CB6DA8">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75EC30E9" w14:textId="77777777" w:rsidR="00CE693C" w:rsidRPr="00095A8A" w:rsidRDefault="00CE693C" w:rsidP="001D0DB8">
            <w:pPr>
              <w:jc w:val="center"/>
              <w:rPr>
                <w:rFonts w:ascii="GHEA Grapalat" w:hAnsi="GHEA Grapalat"/>
                <w:b/>
                <w:sz w:val="16"/>
                <w:lang w:val="es-ES"/>
              </w:rPr>
            </w:pPr>
            <w:r w:rsidRPr="00095A8A">
              <w:rPr>
                <w:rFonts w:ascii="GHEA Grapalat" w:hAnsi="GHEA Grapalat"/>
                <w:b/>
                <w:sz w:val="16"/>
                <w:lang w:val="es-ES"/>
              </w:rPr>
              <w:t>1</w:t>
            </w:r>
          </w:p>
        </w:tc>
        <w:tc>
          <w:tcPr>
            <w:tcW w:w="3131" w:type="dxa"/>
            <w:tcBorders>
              <w:top w:val="single" w:sz="4" w:space="0" w:color="auto"/>
              <w:left w:val="single" w:sz="4" w:space="0" w:color="auto"/>
              <w:bottom w:val="single" w:sz="4" w:space="0" w:color="auto"/>
              <w:right w:val="single" w:sz="4" w:space="0" w:color="auto"/>
            </w:tcBorders>
            <w:shd w:val="clear" w:color="auto" w:fill="99CCFF"/>
          </w:tcPr>
          <w:p w14:paraId="011D536F" w14:textId="77777777" w:rsidR="00CE693C" w:rsidRPr="00095A8A" w:rsidRDefault="00CE693C" w:rsidP="001D0DB8">
            <w:pPr>
              <w:jc w:val="center"/>
              <w:rPr>
                <w:rFonts w:ascii="GHEA Grapalat" w:hAnsi="GHEA Grapalat"/>
                <w:b/>
                <w:sz w:val="16"/>
                <w:lang w:val="es-ES"/>
              </w:rPr>
            </w:pPr>
            <w:r w:rsidRPr="00095A8A">
              <w:rPr>
                <w:rFonts w:ascii="GHEA Grapalat" w:hAnsi="GHEA Grapalat"/>
                <w:b/>
                <w:sz w:val="16"/>
                <w:lang w:val="es-ES"/>
              </w:rPr>
              <w:t>2</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5D16754E" w14:textId="77777777" w:rsidR="00CE693C" w:rsidRPr="00095A8A" w:rsidRDefault="00CE693C" w:rsidP="001D0DB8">
            <w:pPr>
              <w:jc w:val="center"/>
              <w:rPr>
                <w:rFonts w:ascii="GHEA Grapalat" w:hAnsi="GHEA Grapalat"/>
                <w:sz w:val="16"/>
                <w:lang w:val="es-ES"/>
              </w:rPr>
            </w:pPr>
            <w:r w:rsidRPr="00095A8A">
              <w:rPr>
                <w:rFonts w:ascii="GHEA Grapalat" w:hAnsi="GHEA Grapalat"/>
                <w:b/>
                <w:sz w:val="16"/>
                <w:lang w:val="es-ES"/>
              </w:rPr>
              <w:t>3</w:t>
            </w:r>
          </w:p>
        </w:tc>
        <w:tc>
          <w:tcPr>
            <w:tcW w:w="1417" w:type="dxa"/>
            <w:tcBorders>
              <w:top w:val="single" w:sz="4" w:space="0" w:color="auto"/>
              <w:left w:val="single" w:sz="4" w:space="0" w:color="auto"/>
              <w:bottom w:val="single" w:sz="4" w:space="0" w:color="auto"/>
              <w:right w:val="single" w:sz="4" w:space="0" w:color="auto"/>
            </w:tcBorders>
            <w:shd w:val="clear" w:color="auto" w:fill="99CCFF"/>
          </w:tcPr>
          <w:p w14:paraId="419F2314" w14:textId="77777777" w:rsidR="00CE693C" w:rsidRPr="00095A8A" w:rsidRDefault="00CE693C" w:rsidP="001D0DB8">
            <w:pPr>
              <w:jc w:val="center"/>
              <w:rPr>
                <w:rFonts w:ascii="GHEA Grapalat" w:hAnsi="GHEA Grapalat"/>
                <w:sz w:val="16"/>
                <w:lang w:val="es-ES"/>
              </w:rPr>
            </w:pPr>
            <w:r w:rsidRPr="00095A8A">
              <w:rPr>
                <w:rFonts w:ascii="GHEA Grapalat" w:hAnsi="GHEA Grapalat"/>
                <w:b/>
                <w:sz w:val="16"/>
                <w:lang w:val="es-ES"/>
              </w:rPr>
              <w:t>4</w:t>
            </w:r>
          </w:p>
        </w:tc>
        <w:tc>
          <w:tcPr>
            <w:tcW w:w="1760" w:type="dxa"/>
            <w:tcBorders>
              <w:top w:val="single" w:sz="4" w:space="0" w:color="auto"/>
              <w:left w:val="single" w:sz="4" w:space="0" w:color="auto"/>
              <w:bottom w:val="single" w:sz="4" w:space="0" w:color="auto"/>
              <w:right w:val="single" w:sz="4" w:space="0" w:color="auto"/>
            </w:tcBorders>
            <w:shd w:val="clear" w:color="auto" w:fill="99CCFF"/>
          </w:tcPr>
          <w:p w14:paraId="1111913B" w14:textId="77777777" w:rsidR="00CE693C" w:rsidRPr="00095A8A" w:rsidRDefault="00CE693C" w:rsidP="001D0DB8">
            <w:pPr>
              <w:jc w:val="center"/>
              <w:rPr>
                <w:rFonts w:ascii="GHEA Grapalat" w:hAnsi="GHEA Grapalat"/>
                <w:sz w:val="16"/>
                <w:lang w:val="es-ES"/>
              </w:rPr>
            </w:pPr>
            <w:r w:rsidRPr="00095A8A">
              <w:rPr>
                <w:rFonts w:ascii="GHEA Grapalat" w:hAnsi="GHEA Grapalat"/>
                <w:b/>
                <w:sz w:val="16"/>
                <w:lang w:val="es-ES"/>
              </w:rPr>
              <w:t>5=3+4</w:t>
            </w:r>
          </w:p>
        </w:tc>
      </w:tr>
      <w:tr w:rsidR="00CE693C" w:rsidRPr="00196C92" w14:paraId="72447677" w14:textId="77777777" w:rsidTr="00523540">
        <w:trPr>
          <w:trHeight w:val="2339"/>
          <w:jc w:val="center"/>
        </w:trPr>
        <w:tc>
          <w:tcPr>
            <w:tcW w:w="1136" w:type="dxa"/>
            <w:tcBorders>
              <w:top w:val="single" w:sz="4" w:space="0" w:color="auto"/>
              <w:left w:val="single" w:sz="4" w:space="0" w:color="auto"/>
              <w:bottom w:val="single" w:sz="4" w:space="0" w:color="auto"/>
              <w:right w:val="single" w:sz="4" w:space="0" w:color="auto"/>
            </w:tcBorders>
            <w:vAlign w:val="center"/>
          </w:tcPr>
          <w:p w14:paraId="3547D56F" w14:textId="77777777" w:rsidR="00CE693C" w:rsidRPr="00095A8A" w:rsidRDefault="00CE693C" w:rsidP="00EF3662">
            <w:pPr>
              <w:jc w:val="center"/>
              <w:rPr>
                <w:rFonts w:ascii="GHEA Grapalat" w:hAnsi="GHEA Grapalat"/>
                <w:b/>
                <w:bCs/>
                <w:sz w:val="18"/>
                <w:lang w:val="es-ES"/>
              </w:rPr>
            </w:pPr>
            <w:r w:rsidRPr="00095A8A">
              <w:rPr>
                <w:rFonts w:ascii="GHEA Grapalat" w:hAnsi="GHEA Grapalat"/>
                <w:b/>
                <w:bCs/>
                <w:sz w:val="18"/>
                <w:lang w:val="es-ES"/>
              </w:rPr>
              <w:t>1</w:t>
            </w:r>
          </w:p>
        </w:tc>
        <w:tc>
          <w:tcPr>
            <w:tcW w:w="3131" w:type="dxa"/>
            <w:tcBorders>
              <w:top w:val="single" w:sz="4" w:space="0" w:color="auto"/>
              <w:left w:val="single" w:sz="4" w:space="0" w:color="auto"/>
              <w:bottom w:val="single" w:sz="4" w:space="0" w:color="auto"/>
              <w:right w:val="single" w:sz="4" w:space="0" w:color="auto"/>
            </w:tcBorders>
            <w:vAlign w:val="center"/>
          </w:tcPr>
          <w:p w14:paraId="1FD3D72C" w14:textId="2963DD7C" w:rsidR="00CE693C" w:rsidRPr="00095A8A" w:rsidRDefault="00CE693C" w:rsidP="00523540">
            <w:pPr>
              <w:jc w:val="center"/>
              <w:rPr>
                <w:rFonts w:ascii="GHEA Grapalat" w:hAnsi="GHEA Grapalat"/>
                <w:sz w:val="20"/>
                <w:lang w:val="es-E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CF27047" w14:textId="77777777" w:rsidR="00CE693C" w:rsidRPr="00095A8A" w:rsidRDefault="00CE693C" w:rsidP="00EF3662">
            <w:pPr>
              <w:jc w:val="center"/>
              <w:rPr>
                <w:rFonts w:ascii="GHEA Grapalat" w:hAnsi="GHEA Grapalat"/>
                <w:lang w:val="es-ES"/>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CA1D9A" w14:textId="77777777" w:rsidR="00CE693C" w:rsidRPr="00095A8A" w:rsidRDefault="00CE693C" w:rsidP="00EF3662">
            <w:pPr>
              <w:jc w:val="center"/>
              <w:rPr>
                <w:rFonts w:ascii="GHEA Grapalat" w:hAnsi="GHEA Grapalat"/>
                <w:lang w:val="es-ES"/>
              </w:rPr>
            </w:pPr>
          </w:p>
        </w:tc>
        <w:tc>
          <w:tcPr>
            <w:tcW w:w="1760" w:type="dxa"/>
            <w:tcBorders>
              <w:top w:val="single" w:sz="4" w:space="0" w:color="auto"/>
              <w:left w:val="single" w:sz="4" w:space="0" w:color="auto"/>
              <w:bottom w:val="single" w:sz="4" w:space="0" w:color="auto"/>
              <w:right w:val="single" w:sz="4" w:space="0" w:color="auto"/>
            </w:tcBorders>
            <w:shd w:val="clear" w:color="auto" w:fill="auto"/>
          </w:tcPr>
          <w:p w14:paraId="33DE4D33" w14:textId="77777777" w:rsidR="00CE693C" w:rsidRPr="00095A8A" w:rsidRDefault="00CE693C" w:rsidP="00EF3662">
            <w:pPr>
              <w:jc w:val="center"/>
              <w:rPr>
                <w:rFonts w:ascii="GHEA Grapalat" w:hAnsi="GHEA Grapalat"/>
                <w:lang w:val="es-ES"/>
              </w:rPr>
            </w:pPr>
          </w:p>
        </w:tc>
      </w:tr>
    </w:tbl>
    <w:p w14:paraId="1C403E4C" w14:textId="77777777" w:rsidR="00B2572B" w:rsidRPr="00095A8A" w:rsidRDefault="00B2572B" w:rsidP="00EF3662">
      <w:pPr>
        <w:rPr>
          <w:rFonts w:ascii="GHEA Grapalat" w:hAnsi="GHEA Grapalat"/>
          <w:sz w:val="18"/>
          <w:szCs w:val="18"/>
          <w:lang w:val="es-ES"/>
        </w:rPr>
      </w:pPr>
    </w:p>
    <w:p w14:paraId="67A2AE2B" w14:textId="77777777" w:rsidR="00B2572B" w:rsidRPr="00095A8A" w:rsidRDefault="00B2572B" w:rsidP="00EF3662">
      <w:pPr>
        <w:rPr>
          <w:rFonts w:ascii="GHEA Grapalat" w:hAnsi="GHEA Grapalat"/>
          <w:sz w:val="18"/>
          <w:szCs w:val="18"/>
          <w:lang w:val="es-ES"/>
        </w:rPr>
      </w:pPr>
    </w:p>
    <w:p w14:paraId="6700892D" w14:textId="0665EB6C" w:rsidR="00B2572B" w:rsidRPr="00095A8A" w:rsidRDefault="00B2572B" w:rsidP="00EF3662">
      <w:pPr>
        <w:rPr>
          <w:rFonts w:ascii="GHEA Grapalat" w:hAnsi="GHEA Grapalat"/>
          <w:sz w:val="18"/>
          <w:szCs w:val="18"/>
          <w:lang w:val="hy-AM"/>
        </w:rPr>
      </w:pPr>
    </w:p>
    <w:p w14:paraId="0F054336" w14:textId="57F03234" w:rsidR="00200E13" w:rsidRPr="00095A8A" w:rsidRDefault="00200E13" w:rsidP="00EF3662">
      <w:pPr>
        <w:rPr>
          <w:rFonts w:ascii="GHEA Grapalat" w:hAnsi="GHEA Grapalat"/>
          <w:sz w:val="18"/>
          <w:szCs w:val="18"/>
          <w:lang w:val="hy-AM"/>
        </w:rPr>
      </w:pPr>
    </w:p>
    <w:p w14:paraId="34C2C896" w14:textId="2F95F836" w:rsidR="00200E13" w:rsidRPr="00095A8A" w:rsidRDefault="00200E13" w:rsidP="00EF3662">
      <w:pPr>
        <w:rPr>
          <w:rFonts w:ascii="GHEA Grapalat" w:hAnsi="GHEA Grapalat"/>
          <w:sz w:val="18"/>
          <w:szCs w:val="18"/>
          <w:lang w:val="hy-AM"/>
        </w:rPr>
      </w:pPr>
    </w:p>
    <w:p w14:paraId="276001AA" w14:textId="292CACA1" w:rsidR="00200E13" w:rsidRPr="00095A8A" w:rsidRDefault="00200E13" w:rsidP="00EF3662">
      <w:pPr>
        <w:rPr>
          <w:rFonts w:ascii="GHEA Grapalat" w:hAnsi="GHEA Grapalat"/>
          <w:sz w:val="18"/>
          <w:szCs w:val="18"/>
          <w:lang w:val="hy-AM"/>
        </w:rPr>
      </w:pPr>
    </w:p>
    <w:p w14:paraId="31E7561C" w14:textId="77777777" w:rsidR="00200E13" w:rsidRPr="00095A8A" w:rsidRDefault="00200E13" w:rsidP="00EF3662">
      <w:pPr>
        <w:rPr>
          <w:rFonts w:ascii="GHEA Grapalat" w:hAnsi="GHEA Grapalat"/>
          <w:sz w:val="18"/>
          <w:szCs w:val="18"/>
          <w:lang w:val="hy-AM"/>
        </w:rPr>
      </w:pPr>
    </w:p>
    <w:p w14:paraId="1A9B7039" w14:textId="77777777" w:rsidR="00B2572B" w:rsidRPr="00095A8A" w:rsidRDefault="00B2572B" w:rsidP="00EF3662">
      <w:pPr>
        <w:ind w:left="720" w:firstLine="720"/>
        <w:jc w:val="both"/>
        <w:rPr>
          <w:rFonts w:ascii="GHEA Grapalat" w:hAnsi="GHEA Grapalat"/>
          <w:sz w:val="20"/>
          <w:lang w:val="hy-AM"/>
        </w:rPr>
      </w:pPr>
      <w:r w:rsidRPr="00196C92">
        <w:rPr>
          <w:rFonts w:ascii="GHEA Grapalat" w:hAnsi="GHEA Grapalat"/>
          <w:sz w:val="20"/>
          <w:lang w:val="es-ES"/>
        </w:rPr>
        <w:t xml:space="preserve">     </w:t>
      </w:r>
      <w:r w:rsidRPr="00095A8A">
        <w:rPr>
          <w:rFonts w:ascii="GHEA Grapalat" w:hAnsi="GHEA Grapalat"/>
          <w:sz w:val="20"/>
          <w:lang w:val="hy-AM"/>
        </w:rPr>
        <w:t xml:space="preserve">___________________________________________ </w:t>
      </w:r>
      <w:r w:rsidRPr="00095A8A">
        <w:rPr>
          <w:rFonts w:ascii="GHEA Grapalat" w:hAnsi="GHEA Grapalat"/>
          <w:sz w:val="20"/>
          <w:lang w:val="hy-AM"/>
        </w:rPr>
        <w:tab/>
        <w:t xml:space="preserve">                </w:t>
      </w:r>
      <w:r w:rsidRPr="00196C92">
        <w:rPr>
          <w:rFonts w:ascii="GHEA Grapalat" w:hAnsi="GHEA Grapalat"/>
          <w:sz w:val="20"/>
          <w:lang w:val="es-ES"/>
        </w:rPr>
        <w:t xml:space="preserve">       </w:t>
      </w:r>
      <w:r w:rsidRPr="00095A8A">
        <w:rPr>
          <w:rFonts w:ascii="GHEA Grapalat" w:hAnsi="GHEA Grapalat"/>
          <w:sz w:val="20"/>
          <w:lang w:val="hy-AM"/>
        </w:rPr>
        <w:t xml:space="preserve">_____________ </w:t>
      </w:r>
    </w:p>
    <w:p w14:paraId="582CEB42" w14:textId="7F850EA5" w:rsidR="00B2572B" w:rsidRPr="00095A8A" w:rsidRDefault="00B2572B" w:rsidP="00EF3662">
      <w:pPr>
        <w:jc w:val="both"/>
        <w:rPr>
          <w:rFonts w:ascii="GHEA Grapalat" w:hAnsi="GHEA Grapalat"/>
          <w:sz w:val="20"/>
          <w:vertAlign w:val="superscript"/>
          <w:lang w:val="hy-AM"/>
        </w:rPr>
      </w:pPr>
      <w:r w:rsidRPr="00095A8A">
        <w:rPr>
          <w:rFonts w:ascii="GHEA Grapalat" w:hAnsi="GHEA Grapalat"/>
          <w:sz w:val="20"/>
          <w:vertAlign w:val="superscript"/>
          <w:lang w:val="hy-AM"/>
        </w:rPr>
        <w:t xml:space="preserve">                                                      մասնակցի անվանումը (ղեկավարի պաշտոնը, անուն ազգանունը)                                                </w:t>
      </w:r>
      <w:r w:rsidR="00200E13" w:rsidRPr="00196C92">
        <w:rPr>
          <w:rFonts w:ascii="GHEA Grapalat" w:hAnsi="GHEA Grapalat"/>
          <w:sz w:val="20"/>
          <w:vertAlign w:val="superscript"/>
          <w:lang w:val="es-ES"/>
        </w:rPr>
        <w:t xml:space="preserve">          </w:t>
      </w:r>
      <w:r w:rsidRPr="00095A8A">
        <w:rPr>
          <w:rFonts w:ascii="GHEA Grapalat" w:hAnsi="GHEA Grapalat"/>
          <w:sz w:val="20"/>
          <w:vertAlign w:val="superscript"/>
          <w:lang w:val="hy-AM"/>
        </w:rPr>
        <w:t xml:space="preserve">       ստորագրությունը</w:t>
      </w:r>
      <w:r w:rsidRPr="00095A8A">
        <w:rPr>
          <w:rFonts w:ascii="GHEA Grapalat" w:hAnsi="GHEA Grapalat"/>
          <w:sz w:val="20"/>
          <w:vertAlign w:val="superscript"/>
          <w:lang w:val="hy-AM"/>
        </w:rPr>
        <w:tab/>
      </w:r>
    </w:p>
    <w:p w14:paraId="4E4A37CA" w14:textId="77777777" w:rsidR="00B2572B" w:rsidRPr="00095A8A" w:rsidRDefault="00B2572B" w:rsidP="00EF3662">
      <w:pPr>
        <w:jc w:val="right"/>
        <w:rPr>
          <w:rFonts w:ascii="GHEA Grapalat" w:hAnsi="GHEA Grapalat"/>
          <w:sz w:val="20"/>
          <w:lang w:val="hy-AM"/>
        </w:rPr>
      </w:pPr>
      <w:r w:rsidRPr="00095A8A">
        <w:rPr>
          <w:rFonts w:ascii="GHEA Grapalat" w:hAnsi="GHEA Grapalat"/>
          <w:sz w:val="20"/>
          <w:lang w:val="hy-AM"/>
        </w:rPr>
        <w:t xml:space="preserve">    </w:t>
      </w:r>
    </w:p>
    <w:p w14:paraId="104B210B" w14:textId="77777777" w:rsidR="00B2572B" w:rsidRPr="00095A8A" w:rsidRDefault="00B2572B" w:rsidP="00EF3662">
      <w:pPr>
        <w:jc w:val="right"/>
        <w:rPr>
          <w:rFonts w:ascii="GHEA Grapalat" w:hAnsi="GHEA Grapalat"/>
          <w:sz w:val="20"/>
          <w:lang w:val="hy-AM"/>
        </w:rPr>
      </w:pPr>
      <w:r w:rsidRPr="00095A8A">
        <w:rPr>
          <w:rFonts w:ascii="GHEA Grapalat" w:hAnsi="GHEA Grapalat"/>
          <w:sz w:val="20"/>
          <w:lang w:val="hy-AM"/>
        </w:rPr>
        <w:t>Կ. Տ.</w:t>
      </w:r>
      <w:r w:rsidRPr="00095A8A">
        <w:rPr>
          <w:rStyle w:val="af6"/>
          <w:rFonts w:ascii="GHEA Grapalat" w:hAnsi="GHEA Grapalat"/>
          <w:color w:val="FFFFFF"/>
          <w:sz w:val="20"/>
          <w:lang w:val="hy-AM"/>
        </w:rPr>
        <w:footnoteReference w:id="4"/>
      </w:r>
      <w:r w:rsidRPr="00095A8A">
        <w:rPr>
          <w:rFonts w:ascii="GHEA Grapalat" w:hAnsi="GHEA Grapalat"/>
          <w:sz w:val="20"/>
          <w:lang w:val="hy-AM"/>
        </w:rPr>
        <w:tab/>
      </w:r>
      <w:r w:rsidRPr="00095A8A">
        <w:rPr>
          <w:rFonts w:ascii="GHEA Grapalat" w:hAnsi="GHEA Grapalat"/>
          <w:sz w:val="20"/>
          <w:lang w:val="hy-AM"/>
        </w:rPr>
        <w:tab/>
        <w:t xml:space="preserve"> </w:t>
      </w:r>
    </w:p>
    <w:p w14:paraId="2D3F629D" w14:textId="77777777" w:rsidR="00B2572B" w:rsidRPr="00095A8A" w:rsidRDefault="00B2572B" w:rsidP="00EF3662">
      <w:pPr>
        <w:jc w:val="right"/>
        <w:rPr>
          <w:rFonts w:ascii="GHEA Grapalat" w:hAnsi="GHEA Grapalat"/>
          <w:sz w:val="20"/>
          <w:lang w:val="hy-AM"/>
        </w:rPr>
      </w:pPr>
    </w:p>
    <w:p w14:paraId="73B6DCAD" w14:textId="77777777" w:rsidR="00B2572B" w:rsidRPr="00095A8A" w:rsidRDefault="00B2572B" w:rsidP="00EF3662">
      <w:pPr>
        <w:rPr>
          <w:rFonts w:ascii="GHEA Grapalat" w:hAnsi="GHEA Grapalat" w:cs="Sylfaen"/>
          <w:i/>
          <w:sz w:val="16"/>
          <w:szCs w:val="16"/>
          <w:lang w:val="hy-AM" w:eastAsia="ru-RU"/>
        </w:rPr>
      </w:pPr>
    </w:p>
    <w:p w14:paraId="493CC92A" w14:textId="77777777" w:rsidR="00B2572B" w:rsidRPr="00095A8A" w:rsidRDefault="00B2572B" w:rsidP="00EF3662">
      <w:pPr>
        <w:rPr>
          <w:rFonts w:ascii="GHEA Grapalat" w:hAnsi="GHEA Grapalat" w:cs="Sylfaen"/>
          <w:i/>
          <w:sz w:val="16"/>
          <w:szCs w:val="16"/>
          <w:lang w:val="hy-AM" w:eastAsia="ru-RU"/>
        </w:rPr>
      </w:pPr>
    </w:p>
    <w:p w14:paraId="3BFE34E3" w14:textId="77777777" w:rsidR="00B2572B" w:rsidRPr="00095A8A" w:rsidRDefault="00B2572B" w:rsidP="00EF3662">
      <w:pPr>
        <w:rPr>
          <w:rFonts w:ascii="GHEA Grapalat" w:hAnsi="GHEA Grapalat" w:cs="Sylfaen"/>
          <w:i/>
          <w:sz w:val="16"/>
          <w:szCs w:val="16"/>
          <w:lang w:val="hy-AM" w:eastAsia="ru-RU"/>
        </w:rPr>
      </w:pPr>
    </w:p>
    <w:p w14:paraId="223FC022" w14:textId="77777777" w:rsidR="00B2572B" w:rsidRPr="00095A8A" w:rsidRDefault="00B2572B" w:rsidP="00EF3662">
      <w:pPr>
        <w:rPr>
          <w:rFonts w:ascii="GHEA Grapalat" w:hAnsi="GHEA Grapalat" w:cs="Sylfaen"/>
          <w:i/>
          <w:sz w:val="16"/>
          <w:szCs w:val="16"/>
          <w:lang w:val="hy-AM" w:eastAsia="ru-RU"/>
        </w:rPr>
      </w:pPr>
    </w:p>
    <w:p w14:paraId="02BA9FC3" w14:textId="77777777" w:rsidR="00B2572B" w:rsidRPr="00095A8A" w:rsidRDefault="00B2572B" w:rsidP="00EF3662">
      <w:pPr>
        <w:rPr>
          <w:rFonts w:ascii="GHEA Grapalat" w:hAnsi="GHEA Grapalat" w:cs="Sylfaen"/>
          <w:i/>
          <w:sz w:val="16"/>
          <w:szCs w:val="16"/>
          <w:lang w:val="hy-AM" w:eastAsia="ru-RU"/>
        </w:rPr>
      </w:pPr>
    </w:p>
    <w:p w14:paraId="4C8FB349" w14:textId="77777777" w:rsidR="00B2572B" w:rsidRPr="00095A8A" w:rsidRDefault="00B2572B" w:rsidP="00EF3662">
      <w:pPr>
        <w:rPr>
          <w:rFonts w:ascii="GHEA Grapalat" w:hAnsi="GHEA Grapalat" w:cs="Sylfaen"/>
          <w:i/>
          <w:sz w:val="16"/>
          <w:szCs w:val="16"/>
          <w:lang w:val="hy-AM" w:eastAsia="ru-RU"/>
        </w:rPr>
      </w:pPr>
    </w:p>
    <w:p w14:paraId="3FDDE13F" w14:textId="77777777" w:rsidR="00B2572B" w:rsidRPr="00095A8A" w:rsidRDefault="00B2572B" w:rsidP="00EF3662">
      <w:pPr>
        <w:rPr>
          <w:rFonts w:ascii="GHEA Grapalat" w:hAnsi="GHEA Grapalat" w:cs="Sylfaen"/>
          <w:i/>
          <w:sz w:val="16"/>
          <w:szCs w:val="16"/>
          <w:lang w:val="hy-AM" w:eastAsia="ru-RU"/>
        </w:rPr>
      </w:pPr>
    </w:p>
    <w:p w14:paraId="3E1703AE" w14:textId="77777777" w:rsidR="00B2572B" w:rsidRPr="00095A8A" w:rsidRDefault="00B2572B" w:rsidP="00EF3662">
      <w:pPr>
        <w:rPr>
          <w:rFonts w:ascii="GHEA Grapalat" w:hAnsi="GHEA Grapalat" w:cs="Sylfaen"/>
          <w:i/>
          <w:sz w:val="16"/>
          <w:szCs w:val="16"/>
          <w:lang w:val="hy-AM" w:eastAsia="ru-RU"/>
        </w:rPr>
      </w:pPr>
    </w:p>
    <w:p w14:paraId="13F5033B" w14:textId="77777777" w:rsidR="00B2572B" w:rsidRPr="00095A8A" w:rsidRDefault="00B2572B" w:rsidP="00EF3662">
      <w:pPr>
        <w:rPr>
          <w:rFonts w:ascii="GHEA Grapalat" w:hAnsi="GHEA Grapalat" w:cs="Sylfaen"/>
          <w:i/>
          <w:sz w:val="16"/>
          <w:szCs w:val="16"/>
          <w:lang w:val="hy-AM" w:eastAsia="ru-RU"/>
        </w:rPr>
      </w:pPr>
    </w:p>
    <w:p w14:paraId="398999D1" w14:textId="77777777" w:rsidR="00B2572B" w:rsidRPr="00095A8A" w:rsidRDefault="00B2572B" w:rsidP="00EF3662">
      <w:pPr>
        <w:rPr>
          <w:rFonts w:ascii="GHEA Grapalat" w:hAnsi="GHEA Grapalat" w:cs="Sylfaen"/>
          <w:i/>
          <w:sz w:val="16"/>
          <w:szCs w:val="16"/>
          <w:lang w:val="hy-AM" w:eastAsia="ru-RU"/>
        </w:rPr>
      </w:pPr>
    </w:p>
    <w:p w14:paraId="6EDEC748" w14:textId="77777777" w:rsidR="00B2572B" w:rsidRPr="00095A8A" w:rsidRDefault="00B2572B" w:rsidP="00EF3662">
      <w:pPr>
        <w:rPr>
          <w:rFonts w:ascii="GHEA Grapalat" w:hAnsi="GHEA Grapalat" w:cs="Sylfaen"/>
          <w:i/>
          <w:sz w:val="16"/>
          <w:szCs w:val="16"/>
          <w:lang w:val="hy-AM" w:eastAsia="ru-RU"/>
        </w:rPr>
      </w:pPr>
    </w:p>
    <w:p w14:paraId="7390059F" w14:textId="77777777" w:rsidR="00B2572B" w:rsidRPr="00095A8A" w:rsidRDefault="00B2572B" w:rsidP="00EF3662">
      <w:pPr>
        <w:rPr>
          <w:rFonts w:ascii="GHEA Grapalat" w:hAnsi="GHEA Grapalat" w:cs="Sylfaen"/>
          <w:i/>
          <w:sz w:val="16"/>
          <w:szCs w:val="16"/>
          <w:lang w:val="hy-AM" w:eastAsia="ru-RU"/>
        </w:rPr>
      </w:pPr>
    </w:p>
    <w:p w14:paraId="77349753" w14:textId="77777777" w:rsidR="00B2572B" w:rsidRPr="00095A8A" w:rsidRDefault="00B2572B" w:rsidP="00EF3662">
      <w:pPr>
        <w:pStyle w:val="31"/>
        <w:spacing w:line="240" w:lineRule="auto"/>
        <w:jc w:val="right"/>
        <w:rPr>
          <w:rFonts w:ascii="GHEA Grapalat" w:hAnsi="GHEA Grapalat"/>
          <w:i/>
          <w:lang w:val="hy-AM"/>
        </w:rPr>
      </w:pPr>
    </w:p>
    <w:p w14:paraId="5832D147" w14:textId="77777777" w:rsidR="00B2572B" w:rsidRPr="00095A8A" w:rsidRDefault="00B2572B" w:rsidP="00ED36CA">
      <w:pPr>
        <w:pStyle w:val="31"/>
        <w:spacing w:line="240" w:lineRule="auto"/>
        <w:jc w:val="right"/>
        <w:rPr>
          <w:rFonts w:ascii="GHEA Grapalat" w:hAnsi="GHEA Grapalat"/>
          <w:szCs w:val="24"/>
          <w:lang w:val="hy-AM"/>
        </w:rPr>
      </w:pPr>
    </w:p>
    <w:p w14:paraId="309384EF" w14:textId="012B37B3" w:rsidR="009C370D" w:rsidRPr="00095A8A" w:rsidRDefault="009C370D" w:rsidP="009C370D">
      <w:pPr>
        <w:pStyle w:val="31"/>
        <w:spacing w:line="240" w:lineRule="auto"/>
        <w:jc w:val="right"/>
        <w:rPr>
          <w:rFonts w:ascii="GHEA Grapalat" w:hAnsi="GHEA Grapalat" w:cs="Arial"/>
          <w:b/>
          <w:lang w:val="hy-AM"/>
        </w:rPr>
      </w:pPr>
      <w:r w:rsidRPr="00095A8A">
        <w:rPr>
          <w:rFonts w:ascii="GHEA Grapalat" w:hAnsi="GHEA Grapalat" w:cs="Sylfaen"/>
          <w:b/>
          <w:lang w:val="hy-AM"/>
        </w:rPr>
        <w:lastRenderedPageBreak/>
        <w:t>Հավելված</w:t>
      </w:r>
      <w:r w:rsidRPr="00095A8A">
        <w:rPr>
          <w:rFonts w:ascii="GHEA Grapalat" w:hAnsi="GHEA Grapalat" w:cs="Arial"/>
          <w:b/>
          <w:lang w:val="hy-AM"/>
        </w:rPr>
        <w:t xml:space="preserve"> 4</w:t>
      </w:r>
    </w:p>
    <w:p w14:paraId="265F8D22" w14:textId="0BF6A004" w:rsidR="009C370D" w:rsidRPr="00A865F1" w:rsidRDefault="00A865F1" w:rsidP="009C370D">
      <w:pPr>
        <w:pStyle w:val="31"/>
        <w:spacing w:line="240" w:lineRule="auto"/>
        <w:jc w:val="right"/>
        <w:rPr>
          <w:rFonts w:ascii="GHEA Grapalat" w:hAnsi="GHEA Grapalat" w:cs="Arial"/>
          <w:b/>
          <w:lang w:val="hy-AM"/>
        </w:rPr>
      </w:pPr>
      <w:r w:rsidRPr="00A865F1">
        <w:rPr>
          <w:rFonts w:ascii="GHEA Grapalat" w:hAnsi="GHEA Grapalat" w:cs="Sylfaen"/>
          <w:b/>
          <w:lang w:val="es-ES"/>
        </w:rPr>
        <w:t>Ք</w:t>
      </w:r>
      <w:r w:rsidRPr="00A865F1">
        <w:rPr>
          <w:rFonts w:ascii="GHEA Grapalat" w:hAnsi="GHEA Grapalat" w:cs="Sylfaen"/>
          <w:b/>
          <w:lang w:val="hy-AM"/>
        </w:rPr>
        <w:t>Բ</w:t>
      </w:r>
      <w:r w:rsidRPr="00A865F1">
        <w:rPr>
          <w:rFonts w:ascii="GHEA Grapalat" w:hAnsi="GHEA Grapalat" w:cs="Sylfaen"/>
          <w:b/>
          <w:lang w:val="es-ES"/>
        </w:rPr>
        <w:t xml:space="preserve">Կ-ԳՀԽԾՁԲ-22/18 </w:t>
      </w:r>
      <w:r w:rsidR="009C370D" w:rsidRPr="00A865F1">
        <w:rPr>
          <w:rFonts w:ascii="GHEA Grapalat" w:hAnsi="GHEA Grapalat" w:cs="Sylfaen"/>
          <w:b/>
          <w:lang w:val="hy-AM"/>
        </w:rPr>
        <w:t>ծածկագրով</w:t>
      </w:r>
    </w:p>
    <w:p w14:paraId="3AB60FB1" w14:textId="0DE7F281" w:rsidR="009C370D" w:rsidRPr="00095A8A" w:rsidRDefault="002D5414" w:rsidP="009C370D">
      <w:pPr>
        <w:pStyle w:val="31"/>
        <w:spacing w:line="240" w:lineRule="auto"/>
        <w:jc w:val="right"/>
        <w:rPr>
          <w:rFonts w:ascii="GHEA Grapalat" w:hAnsi="GHEA Grapalat"/>
          <w:szCs w:val="24"/>
          <w:lang w:val="hy-AM"/>
        </w:rPr>
      </w:pPr>
      <w:r w:rsidRPr="00095A8A">
        <w:rPr>
          <w:rFonts w:ascii="GHEA Grapalat" w:hAnsi="GHEA Grapalat" w:cs="Sylfaen"/>
          <w:b/>
          <w:lang w:val="es-ES"/>
        </w:rPr>
        <w:t>գնանշման հարցման</w:t>
      </w:r>
      <w:r w:rsidRPr="00095A8A">
        <w:rPr>
          <w:rFonts w:ascii="GHEA Grapalat" w:hAnsi="GHEA Grapalat" w:cs="Arial"/>
          <w:b/>
          <w:lang w:val="es-ES"/>
        </w:rPr>
        <w:t xml:space="preserve"> </w:t>
      </w:r>
      <w:r w:rsidR="009C370D" w:rsidRPr="00095A8A">
        <w:rPr>
          <w:rFonts w:ascii="GHEA Grapalat" w:hAnsi="GHEA Grapalat" w:cs="Sylfaen"/>
          <w:b/>
          <w:lang w:val="hy-AM"/>
        </w:rPr>
        <w:t>հրավերի</w:t>
      </w:r>
    </w:p>
    <w:p w14:paraId="7584D7EF" w14:textId="77777777" w:rsidR="00091EBC" w:rsidRPr="00095A8A"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95A8A">
        <w:rPr>
          <w:rStyle w:val="af5"/>
          <w:rFonts w:ascii="GHEA Grapalat" w:hAnsi="GHEA Grapalat"/>
          <w:color w:val="000000"/>
          <w:sz w:val="20"/>
          <w:szCs w:val="20"/>
          <w:lang w:val="hy-AM"/>
        </w:rPr>
        <w:t>ԵՐԱՇԽԻՔ N __________</w:t>
      </w:r>
    </w:p>
    <w:p w14:paraId="045CD57A" w14:textId="77777777" w:rsidR="007A5E2D" w:rsidRPr="00095A8A" w:rsidRDefault="007A5E2D"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95A8A">
        <w:rPr>
          <w:rStyle w:val="af5"/>
          <w:rFonts w:ascii="GHEA Grapalat" w:hAnsi="GHEA Grapalat"/>
          <w:color w:val="000000"/>
          <w:sz w:val="20"/>
          <w:szCs w:val="20"/>
          <w:lang w:val="hy-AM"/>
        </w:rPr>
        <w:t>(որակավորման ապահովում)</w:t>
      </w:r>
    </w:p>
    <w:p w14:paraId="7876614A" w14:textId="77777777" w:rsidR="00091EBC" w:rsidRPr="00095A8A" w:rsidRDefault="00091EBC" w:rsidP="00091EBC">
      <w:pPr>
        <w:pStyle w:val="af4"/>
        <w:shd w:val="clear" w:color="auto" w:fill="FFFFFF"/>
        <w:spacing w:before="0" w:beforeAutospacing="0" w:after="0" w:afterAutospacing="0"/>
        <w:ind w:firstLine="375"/>
        <w:rPr>
          <w:rStyle w:val="af5"/>
          <w:lang w:val="hy-AM"/>
        </w:rPr>
      </w:pPr>
    </w:p>
    <w:p w14:paraId="7B08F790" w14:textId="76413781" w:rsidR="00091EBC" w:rsidRPr="00547D6C" w:rsidRDefault="00091EBC" w:rsidP="00547D6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95A8A">
        <w:rPr>
          <w:rStyle w:val="af5"/>
          <w:rFonts w:ascii="GHEA Grapalat" w:hAnsi="GHEA Grapalat"/>
          <w:b w:val="0"/>
          <w:bCs w:val="0"/>
          <w:sz w:val="20"/>
          <w:szCs w:val="20"/>
          <w:lang w:val="hy-AM"/>
        </w:rPr>
        <w:tab/>
        <w:t xml:space="preserve">1.Սույն երաշխիքը (այսուհետ՝ երաշխիք) հանդիսանում է </w:t>
      </w:r>
      <w:r w:rsidR="00BF0DCB" w:rsidRPr="00196C92">
        <w:rPr>
          <w:rStyle w:val="af5"/>
          <w:rFonts w:ascii="GHEA Grapalat" w:hAnsi="GHEA Grapalat"/>
          <w:b w:val="0"/>
          <w:bCs w:val="0"/>
          <w:sz w:val="20"/>
          <w:szCs w:val="20"/>
          <w:lang w:val="hy-AM"/>
        </w:rPr>
        <w:t>ՀՀ</w:t>
      </w:r>
      <w:r w:rsidR="00BF0DCB" w:rsidRPr="00095A8A">
        <w:rPr>
          <w:rStyle w:val="af5"/>
          <w:rFonts w:ascii="GHEA Grapalat" w:hAnsi="GHEA Grapalat"/>
          <w:b w:val="0"/>
          <w:bCs w:val="0"/>
          <w:sz w:val="20"/>
          <w:szCs w:val="20"/>
          <w:lang w:val="hy-AM"/>
        </w:rPr>
        <w:t xml:space="preserve"> </w:t>
      </w:r>
      <w:r w:rsidR="00547D6C">
        <w:rPr>
          <w:rStyle w:val="af5"/>
          <w:rFonts w:ascii="GHEA Grapalat" w:hAnsi="GHEA Grapalat"/>
          <w:b w:val="0"/>
          <w:bCs w:val="0"/>
          <w:sz w:val="20"/>
          <w:szCs w:val="20"/>
          <w:lang w:val="hy-AM"/>
        </w:rPr>
        <w:t xml:space="preserve">ԱՆ «Քրեակատարողական բժշկության կենտրոն» ՊՈԱԿ-ի </w:t>
      </w:r>
      <w:r w:rsidR="00BF0DCB" w:rsidRPr="00095A8A">
        <w:rPr>
          <w:rStyle w:val="af5"/>
          <w:rFonts w:ascii="GHEA Grapalat" w:hAnsi="GHEA Grapalat"/>
          <w:b w:val="0"/>
          <w:bCs w:val="0"/>
          <w:sz w:val="20"/>
          <w:szCs w:val="20"/>
          <w:lang w:val="hy-AM"/>
        </w:rPr>
        <w:t xml:space="preserve"> </w:t>
      </w:r>
      <w:r w:rsidRPr="00095A8A">
        <w:rPr>
          <w:rStyle w:val="af5"/>
          <w:rFonts w:ascii="GHEA Grapalat" w:hAnsi="GHEA Grapalat"/>
          <w:b w:val="0"/>
          <w:bCs w:val="0"/>
          <w:sz w:val="20"/>
          <w:szCs w:val="20"/>
          <w:lang w:val="hy-AM"/>
        </w:rPr>
        <w:t>(այսուհետ՝</w:t>
      </w:r>
      <w:r w:rsidR="00547D6C">
        <w:rPr>
          <w:rStyle w:val="af5"/>
          <w:rFonts w:ascii="GHEA Grapalat" w:hAnsi="GHEA Grapalat"/>
          <w:b w:val="0"/>
          <w:bCs w:val="0"/>
          <w:sz w:val="20"/>
          <w:szCs w:val="20"/>
          <w:lang w:val="hy-AM"/>
        </w:rPr>
        <w:t xml:space="preserve"> </w:t>
      </w:r>
      <w:r w:rsidRPr="00095A8A">
        <w:rPr>
          <w:rStyle w:val="af5"/>
          <w:rFonts w:ascii="GHEA Grapalat" w:hAnsi="GHEA Grapalat"/>
          <w:b w:val="0"/>
          <w:bCs w:val="0"/>
          <w:sz w:val="20"/>
          <w:szCs w:val="20"/>
          <w:lang w:val="hy-AM"/>
        </w:rPr>
        <w:t xml:space="preserve">բենեֆիցիար) կողմից </w:t>
      </w:r>
      <w:r w:rsidR="005B36EF" w:rsidRPr="00095A8A">
        <w:rPr>
          <w:rFonts w:ascii="GHEA Grapalat" w:hAnsi="GHEA Grapalat" w:cs="Sylfaen"/>
          <w:sz w:val="20"/>
          <w:szCs w:val="20"/>
          <w:lang w:val="es-ES"/>
        </w:rPr>
        <w:t>Ք</w:t>
      </w:r>
      <w:r w:rsidR="005B36EF">
        <w:rPr>
          <w:rFonts w:ascii="GHEA Grapalat" w:hAnsi="GHEA Grapalat" w:cs="Sylfaen"/>
          <w:sz w:val="20"/>
          <w:szCs w:val="20"/>
          <w:lang w:val="hy-AM"/>
        </w:rPr>
        <w:t>Բ</w:t>
      </w:r>
      <w:r w:rsidR="005B36EF" w:rsidRPr="00095A8A">
        <w:rPr>
          <w:rFonts w:ascii="GHEA Grapalat" w:hAnsi="GHEA Grapalat" w:cs="Sylfaen"/>
          <w:sz w:val="20"/>
          <w:szCs w:val="20"/>
          <w:lang w:val="es-ES"/>
        </w:rPr>
        <w:t>Կ-ԳՀԽԾՁԲ-</w:t>
      </w:r>
      <w:r w:rsidR="005B36EF">
        <w:rPr>
          <w:rFonts w:ascii="GHEA Grapalat" w:hAnsi="GHEA Grapalat" w:cs="Sylfaen"/>
          <w:sz w:val="20"/>
          <w:szCs w:val="20"/>
          <w:lang w:val="es-ES"/>
        </w:rPr>
        <w:t>22/18</w:t>
      </w:r>
      <w:r w:rsidR="005B36EF" w:rsidRPr="00095A8A">
        <w:rPr>
          <w:rFonts w:ascii="GHEA Grapalat" w:hAnsi="GHEA Grapalat" w:cs="Sylfaen"/>
          <w:sz w:val="20"/>
          <w:szCs w:val="20"/>
          <w:lang w:val="es-ES"/>
        </w:rPr>
        <w:t xml:space="preserve"> </w:t>
      </w:r>
      <w:r w:rsidR="005B36EF">
        <w:rPr>
          <w:rFonts w:ascii="GHEA Grapalat" w:hAnsi="GHEA Grapalat" w:cs="Sylfaen"/>
          <w:sz w:val="20"/>
          <w:szCs w:val="20"/>
          <w:lang w:val="hy-AM"/>
        </w:rPr>
        <w:t xml:space="preserve"> </w:t>
      </w:r>
      <w:r w:rsidRPr="00095A8A">
        <w:rPr>
          <w:rStyle w:val="af5"/>
          <w:rFonts w:ascii="GHEA Grapalat" w:hAnsi="GHEA Grapalat"/>
          <w:b w:val="0"/>
          <w:bCs w:val="0"/>
          <w:sz w:val="20"/>
          <w:szCs w:val="20"/>
          <w:lang w:val="hy-AM"/>
        </w:rPr>
        <w:t>ծածկագրով կազմակերպված</w:t>
      </w:r>
      <w:r w:rsidRPr="00196C92">
        <w:rPr>
          <w:rStyle w:val="af5"/>
          <w:rFonts w:ascii="GHEA Grapalat" w:hAnsi="GHEA Grapalat"/>
          <w:sz w:val="20"/>
          <w:szCs w:val="20"/>
          <w:lang w:val="hy-AM"/>
        </w:rPr>
        <w:t xml:space="preserve">                       </w:t>
      </w:r>
      <w:r w:rsidRPr="00196C92">
        <w:rPr>
          <w:rStyle w:val="af5"/>
          <w:rFonts w:ascii="GHEA Grapalat" w:hAnsi="GHEA Grapalat"/>
          <w:sz w:val="20"/>
          <w:szCs w:val="20"/>
          <w:lang w:val="hy-AM"/>
        </w:rPr>
        <w:tab/>
      </w:r>
      <w:r w:rsidRPr="00196C92">
        <w:rPr>
          <w:rStyle w:val="af5"/>
          <w:rFonts w:ascii="GHEA Grapalat" w:hAnsi="GHEA Grapalat"/>
          <w:sz w:val="20"/>
          <w:szCs w:val="20"/>
          <w:lang w:val="hy-AM"/>
        </w:rPr>
        <w:tab/>
      </w:r>
      <w:r w:rsidRPr="00196C92">
        <w:rPr>
          <w:rStyle w:val="af5"/>
          <w:rFonts w:ascii="GHEA Grapalat" w:hAnsi="GHEA Grapalat"/>
          <w:sz w:val="20"/>
          <w:szCs w:val="20"/>
          <w:lang w:val="hy-AM"/>
        </w:rPr>
        <w:tab/>
      </w:r>
      <w:r w:rsidRPr="00196C92">
        <w:rPr>
          <w:rStyle w:val="af5"/>
          <w:rFonts w:ascii="GHEA Grapalat" w:hAnsi="GHEA Grapalat"/>
          <w:sz w:val="20"/>
          <w:szCs w:val="20"/>
          <w:lang w:val="hy-AM"/>
        </w:rPr>
        <w:tab/>
      </w:r>
      <w:r w:rsidRPr="00196C92">
        <w:rPr>
          <w:rStyle w:val="af5"/>
          <w:rFonts w:ascii="GHEA Grapalat" w:hAnsi="GHEA Grapalat"/>
          <w:sz w:val="20"/>
          <w:szCs w:val="20"/>
          <w:lang w:val="hy-AM"/>
        </w:rPr>
        <w:tab/>
      </w:r>
      <w:r w:rsidRPr="00196C92">
        <w:rPr>
          <w:rStyle w:val="af5"/>
          <w:rFonts w:ascii="GHEA Grapalat" w:hAnsi="GHEA Grapalat"/>
          <w:sz w:val="20"/>
          <w:szCs w:val="20"/>
          <w:lang w:val="hy-AM"/>
        </w:rPr>
        <w:tab/>
      </w:r>
      <w:r w:rsidRPr="00196C92">
        <w:rPr>
          <w:rStyle w:val="af5"/>
          <w:sz w:val="20"/>
          <w:szCs w:val="20"/>
          <w:lang w:val="hy-AM"/>
        </w:rPr>
        <w:t xml:space="preserve"> </w:t>
      </w:r>
    </w:p>
    <w:p w14:paraId="220E530A" w14:textId="77777777" w:rsidR="00F27778" w:rsidRPr="00095A8A"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95A8A">
        <w:rPr>
          <w:rStyle w:val="af5"/>
          <w:rFonts w:ascii="GHEA Grapalat" w:hAnsi="GHEA Grapalat"/>
          <w:b w:val="0"/>
          <w:bCs w:val="0"/>
          <w:sz w:val="20"/>
          <w:szCs w:val="20"/>
          <w:lang w:val="hy-AM"/>
        </w:rPr>
        <w:t>գնման ընթացակարգի</w:t>
      </w:r>
      <w:r w:rsidR="00F27778" w:rsidRPr="00095A8A">
        <w:rPr>
          <w:rStyle w:val="af5"/>
          <w:rFonts w:ascii="GHEA Grapalat" w:hAnsi="GHEA Grapalat"/>
          <w:b w:val="0"/>
          <w:bCs w:val="0"/>
          <w:sz w:val="20"/>
          <w:szCs w:val="20"/>
          <w:lang w:val="hy-AM"/>
        </w:rPr>
        <w:t xml:space="preserve"> արդյունքում</w:t>
      </w:r>
      <w:r w:rsidRPr="00095A8A">
        <w:rPr>
          <w:rStyle w:val="af5"/>
          <w:rFonts w:ascii="GHEA Grapalat" w:hAnsi="GHEA Grapalat"/>
          <w:b w:val="0"/>
          <w:bCs w:val="0"/>
          <w:sz w:val="20"/>
          <w:szCs w:val="20"/>
          <w:lang w:val="hy-AM"/>
        </w:rPr>
        <w:t xml:space="preserve"> </w:t>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00F27778"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lang w:val="hy-AM"/>
        </w:rPr>
        <w:t xml:space="preserve"> </w:t>
      </w:r>
    </w:p>
    <w:p w14:paraId="1A9466B3" w14:textId="6FAD197A" w:rsidR="00F27778" w:rsidRPr="00095A8A" w:rsidRDefault="00F27778" w:rsidP="00091EBC">
      <w:pPr>
        <w:pStyle w:val="af4"/>
        <w:shd w:val="clear" w:color="auto" w:fill="FFFFFF"/>
        <w:spacing w:before="0" w:beforeAutospacing="0" w:after="0" w:afterAutospacing="0"/>
        <w:ind w:firstLine="375"/>
        <w:rPr>
          <w:rFonts w:cs="Sylfaen"/>
          <w:vertAlign w:val="superscript"/>
          <w:lang w:val="hy-AM"/>
        </w:rPr>
      </w:pPr>
      <w:r w:rsidRPr="00095A8A">
        <w:rPr>
          <w:rStyle w:val="af5"/>
          <w:rFonts w:ascii="GHEA Grapalat" w:hAnsi="GHEA Grapalat"/>
          <w:b w:val="0"/>
          <w:bCs w:val="0"/>
          <w:sz w:val="20"/>
          <w:szCs w:val="20"/>
          <w:lang w:val="hy-AM"/>
        </w:rPr>
        <w:tab/>
      </w:r>
      <w:r w:rsidRPr="00095A8A">
        <w:rPr>
          <w:rStyle w:val="af5"/>
          <w:rFonts w:ascii="GHEA Grapalat" w:hAnsi="GHEA Grapalat"/>
          <w:b w:val="0"/>
          <w:bCs w:val="0"/>
          <w:sz w:val="20"/>
          <w:szCs w:val="20"/>
          <w:lang w:val="hy-AM"/>
        </w:rPr>
        <w:tab/>
      </w:r>
      <w:r w:rsidRPr="00095A8A">
        <w:rPr>
          <w:rStyle w:val="af5"/>
          <w:rFonts w:ascii="GHEA Grapalat" w:hAnsi="GHEA Grapalat"/>
          <w:b w:val="0"/>
          <w:bCs w:val="0"/>
          <w:sz w:val="20"/>
          <w:szCs w:val="20"/>
          <w:lang w:val="hy-AM"/>
        </w:rPr>
        <w:tab/>
      </w:r>
      <w:r w:rsidRPr="00095A8A">
        <w:rPr>
          <w:rStyle w:val="af5"/>
          <w:rFonts w:ascii="GHEA Grapalat" w:hAnsi="GHEA Grapalat"/>
          <w:b w:val="0"/>
          <w:bCs w:val="0"/>
          <w:sz w:val="20"/>
          <w:szCs w:val="20"/>
          <w:lang w:val="hy-AM"/>
        </w:rPr>
        <w:tab/>
      </w:r>
      <w:r w:rsidRPr="00095A8A">
        <w:rPr>
          <w:rStyle w:val="af5"/>
          <w:rFonts w:ascii="GHEA Grapalat" w:hAnsi="GHEA Grapalat"/>
          <w:b w:val="0"/>
          <w:bCs w:val="0"/>
          <w:sz w:val="20"/>
          <w:szCs w:val="20"/>
          <w:lang w:val="hy-AM"/>
        </w:rPr>
        <w:tab/>
      </w:r>
      <w:r w:rsidRPr="00095A8A">
        <w:rPr>
          <w:rStyle w:val="af5"/>
          <w:rFonts w:ascii="GHEA Grapalat" w:hAnsi="GHEA Grapalat"/>
          <w:b w:val="0"/>
          <w:bCs w:val="0"/>
          <w:sz w:val="20"/>
          <w:szCs w:val="20"/>
          <w:lang w:val="hy-AM"/>
        </w:rPr>
        <w:tab/>
      </w:r>
      <w:r w:rsidRPr="00095A8A">
        <w:rPr>
          <w:rFonts w:ascii="GHEA Grapalat" w:hAnsi="GHEA Grapalat" w:cs="Sylfaen"/>
          <w:vertAlign w:val="superscript"/>
          <w:lang w:val="hy-AM"/>
        </w:rPr>
        <w:t>ընտրված մասնակցի անվանումը</w:t>
      </w:r>
    </w:p>
    <w:p w14:paraId="5FEF767D" w14:textId="5C201386" w:rsidR="00091EBC" w:rsidRPr="00095A8A" w:rsidRDefault="00091EBC" w:rsidP="005632AE">
      <w:pPr>
        <w:pStyle w:val="af4"/>
        <w:shd w:val="clear" w:color="auto" w:fill="FFFFFF"/>
        <w:spacing w:before="0" w:beforeAutospacing="0" w:after="0" w:afterAutospacing="0"/>
        <w:rPr>
          <w:rStyle w:val="af5"/>
          <w:rFonts w:ascii="GHEA Grapalat" w:hAnsi="GHEA Grapalat"/>
          <w:b w:val="0"/>
          <w:bCs w:val="0"/>
          <w:sz w:val="20"/>
          <w:szCs w:val="20"/>
          <w:lang w:val="hy-AM"/>
        </w:rPr>
      </w:pPr>
      <w:r w:rsidRPr="00095A8A">
        <w:rPr>
          <w:rStyle w:val="af5"/>
          <w:rFonts w:ascii="GHEA Grapalat" w:hAnsi="GHEA Grapalat"/>
          <w:b w:val="0"/>
          <w:bCs w:val="0"/>
          <w:sz w:val="20"/>
          <w:szCs w:val="20"/>
          <w:lang w:val="hy-AM"/>
        </w:rPr>
        <w:t xml:space="preserve">(այսուհետ՝ պրիցիպալ) </w:t>
      </w:r>
      <w:r w:rsidR="00F27778" w:rsidRPr="00095A8A">
        <w:rPr>
          <w:rStyle w:val="af5"/>
          <w:rFonts w:ascii="GHEA Grapalat" w:hAnsi="GHEA Grapalat"/>
          <w:b w:val="0"/>
          <w:bCs w:val="0"/>
          <w:sz w:val="20"/>
          <w:szCs w:val="20"/>
          <w:lang w:val="hy-AM"/>
        </w:rPr>
        <w:t xml:space="preserve">կողմից կնքվելիք </w:t>
      </w:r>
      <w:r w:rsidR="007A5E2D" w:rsidRPr="00095A8A">
        <w:rPr>
          <w:rStyle w:val="af5"/>
          <w:rFonts w:ascii="GHEA Grapalat" w:hAnsi="GHEA Grapalat"/>
          <w:b w:val="0"/>
          <w:bCs w:val="0"/>
          <w:sz w:val="20"/>
          <w:szCs w:val="20"/>
          <w:lang w:val="hy-AM"/>
        </w:rPr>
        <w:t>N</w:t>
      </w:r>
      <w:r w:rsidR="005632AE" w:rsidRPr="00095A8A">
        <w:rPr>
          <w:rStyle w:val="af5"/>
          <w:rFonts w:ascii="GHEA Grapalat" w:hAnsi="GHEA Grapalat"/>
          <w:b w:val="0"/>
          <w:bCs w:val="0"/>
          <w:sz w:val="20"/>
          <w:szCs w:val="20"/>
          <w:lang w:val="hy-AM"/>
        </w:rPr>
        <w:t xml:space="preserve"> </w:t>
      </w:r>
      <w:r w:rsidR="005B36EF" w:rsidRPr="00095A8A">
        <w:rPr>
          <w:rFonts w:ascii="GHEA Grapalat" w:hAnsi="GHEA Grapalat" w:cs="Sylfaen"/>
          <w:sz w:val="20"/>
          <w:szCs w:val="20"/>
          <w:lang w:val="es-ES"/>
        </w:rPr>
        <w:t>Ք</w:t>
      </w:r>
      <w:r w:rsidR="005B36EF">
        <w:rPr>
          <w:rFonts w:ascii="GHEA Grapalat" w:hAnsi="GHEA Grapalat" w:cs="Sylfaen"/>
          <w:sz w:val="20"/>
          <w:szCs w:val="20"/>
          <w:lang w:val="hy-AM"/>
        </w:rPr>
        <w:t>Բ</w:t>
      </w:r>
      <w:r w:rsidR="005B36EF" w:rsidRPr="00095A8A">
        <w:rPr>
          <w:rFonts w:ascii="GHEA Grapalat" w:hAnsi="GHEA Grapalat" w:cs="Sylfaen"/>
          <w:sz w:val="20"/>
          <w:szCs w:val="20"/>
          <w:lang w:val="es-ES"/>
        </w:rPr>
        <w:t>Կ-ԳՀԽԾՁԲ-</w:t>
      </w:r>
      <w:r w:rsidR="005B36EF">
        <w:rPr>
          <w:rFonts w:ascii="GHEA Grapalat" w:hAnsi="GHEA Grapalat" w:cs="Sylfaen"/>
          <w:sz w:val="20"/>
          <w:szCs w:val="20"/>
          <w:lang w:val="es-ES"/>
        </w:rPr>
        <w:t>22/18</w:t>
      </w:r>
      <w:r w:rsidR="005B36EF" w:rsidRPr="00095A8A">
        <w:rPr>
          <w:rFonts w:ascii="GHEA Grapalat" w:hAnsi="GHEA Grapalat" w:cs="Sylfaen"/>
          <w:sz w:val="20"/>
          <w:szCs w:val="20"/>
          <w:lang w:val="es-ES"/>
        </w:rPr>
        <w:t xml:space="preserve"> </w:t>
      </w:r>
      <w:r w:rsidR="00F27778" w:rsidRPr="00095A8A">
        <w:rPr>
          <w:rStyle w:val="af5"/>
          <w:rFonts w:ascii="GHEA Grapalat" w:hAnsi="GHEA Grapalat"/>
          <w:b w:val="0"/>
          <w:bCs w:val="0"/>
          <w:sz w:val="20"/>
          <w:szCs w:val="20"/>
          <w:lang w:val="hy-AM"/>
        </w:rPr>
        <w:t xml:space="preserve">պայմանագրով </w:t>
      </w:r>
      <w:r w:rsidRPr="00095A8A">
        <w:rPr>
          <w:rStyle w:val="af5"/>
          <w:rFonts w:ascii="GHEA Grapalat" w:hAnsi="GHEA Grapalat"/>
          <w:b w:val="0"/>
          <w:bCs w:val="0"/>
          <w:sz w:val="20"/>
          <w:szCs w:val="20"/>
          <w:lang w:val="hy-AM"/>
        </w:rPr>
        <w:t xml:space="preserve"> </w:t>
      </w:r>
      <w:r w:rsidR="00F27778" w:rsidRPr="00095A8A">
        <w:rPr>
          <w:rStyle w:val="af5"/>
          <w:rFonts w:ascii="GHEA Grapalat" w:hAnsi="GHEA Grapalat"/>
          <w:b w:val="0"/>
          <w:bCs w:val="0"/>
          <w:sz w:val="20"/>
          <w:szCs w:val="20"/>
          <w:lang w:val="hy-AM"/>
        </w:rPr>
        <w:t>նախատեսված պարտավորությունների կատարման համար անհրաժեշտ որակավոր</w:t>
      </w:r>
      <w:r w:rsidR="006E4901" w:rsidRPr="00095A8A">
        <w:rPr>
          <w:rStyle w:val="af5"/>
          <w:rFonts w:ascii="GHEA Grapalat" w:hAnsi="GHEA Grapalat"/>
          <w:b w:val="0"/>
          <w:bCs w:val="0"/>
          <w:sz w:val="20"/>
          <w:szCs w:val="20"/>
          <w:lang w:val="hy-AM"/>
        </w:rPr>
        <w:t xml:space="preserve">ման ապահովում </w:t>
      </w:r>
      <w:r w:rsidRPr="00095A8A">
        <w:rPr>
          <w:rStyle w:val="af5"/>
          <w:rFonts w:ascii="GHEA Grapalat" w:hAnsi="GHEA Grapalat"/>
          <w:b w:val="0"/>
          <w:bCs w:val="0"/>
          <w:sz w:val="20"/>
          <w:szCs w:val="20"/>
          <w:lang w:val="hy-AM"/>
        </w:rPr>
        <w:t>(այսուհետ՝ երաշխավորված պարտավորություններ</w:t>
      </w:r>
      <w:r w:rsidR="007A5E2D" w:rsidRPr="00095A8A">
        <w:rPr>
          <w:rStyle w:val="af5"/>
          <w:rFonts w:ascii="GHEA Grapalat" w:hAnsi="GHEA Grapalat"/>
          <w:b w:val="0"/>
          <w:bCs w:val="0"/>
          <w:sz w:val="20"/>
          <w:szCs w:val="20"/>
          <w:lang w:val="hy-AM"/>
        </w:rPr>
        <w:t>)</w:t>
      </w:r>
      <w:r w:rsidRPr="00095A8A">
        <w:rPr>
          <w:rStyle w:val="af5"/>
          <w:rFonts w:ascii="GHEA Grapalat" w:hAnsi="GHEA Grapalat"/>
          <w:b w:val="0"/>
          <w:bCs w:val="0"/>
          <w:sz w:val="20"/>
          <w:szCs w:val="20"/>
          <w:lang w:val="hy-AM"/>
        </w:rPr>
        <w:t xml:space="preserve">: </w:t>
      </w:r>
    </w:p>
    <w:p w14:paraId="00A18037" w14:textId="77777777" w:rsidR="00091EBC" w:rsidRPr="00095A8A"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95A8A">
        <w:rPr>
          <w:rStyle w:val="af5"/>
          <w:rFonts w:ascii="GHEA Grapalat" w:hAnsi="GHEA Grapalat"/>
          <w:b w:val="0"/>
          <w:bCs w:val="0"/>
          <w:sz w:val="20"/>
          <w:szCs w:val="20"/>
          <w:lang w:val="hy-AM"/>
        </w:rPr>
        <w:t xml:space="preserve">2. Երաշխիքով </w:t>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lang w:val="hy-AM"/>
        </w:rPr>
        <w:t xml:space="preserve"> (այսուհետ՝ երաշխիք տվող </w:t>
      </w:r>
    </w:p>
    <w:p w14:paraId="4EC0798C" w14:textId="4E8E2807" w:rsidR="00091EBC" w:rsidRPr="00095A8A" w:rsidRDefault="00915006"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95A8A">
        <w:rPr>
          <w:rStyle w:val="af5"/>
          <w:rFonts w:ascii="GHEA Grapalat" w:hAnsi="GHEA Grapalat"/>
          <w:b w:val="0"/>
          <w:bCs w:val="0"/>
          <w:sz w:val="20"/>
          <w:szCs w:val="20"/>
          <w:lang w:val="hy-AM"/>
        </w:rPr>
        <w:tab/>
      </w:r>
      <w:r w:rsidRPr="00095A8A">
        <w:rPr>
          <w:rStyle w:val="af5"/>
          <w:rFonts w:ascii="GHEA Grapalat" w:hAnsi="GHEA Grapalat"/>
          <w:b w:val="0"/>
          <w:bCs w:val="0"/>
          <w:sz w:val="20"/>
          <w:szCs w:val="20"/>
          <w:lang w:val="hy-AM"/>
        </w:rPr>
        <w:tab/>
      </w:r>
      <w:r w:rsidR="00091EBC" w:rsidRPr="00095A8A">
        <w:rPr>
          <w:rStyle w:val="af5"/>
          <w:rFonts w:ascii="GHEA Grapalat" w:hAnsi="GHEA Grapalat"/>
          <w:b w:val="0"/>
          <w:bCs w:val="0"/>
          <w:sz w:val="20"/>
          <w:szCs w:val="20"/>
          <w:lang w:val="hy-AM"/>
        </w:rPr>
        <w:t xml:space="preserve">  </w:t>
      </w:r>
      <w:r w:rsidR="005632AE" w:rsidRPr="00196C92">
        <w:rPr>
          <w:rStyle w:val="af5"/>
          <w:rFonts w:ascii="GHEA Grapalat" w:hAnsi="GHEA Grapalat"/>
          <w:b w:val="0"/>
          <w:bCs w:val="0"/>
          <w:sz w:val="20"/>
          <w:szCs w:val="20"/>
          <w:lang w:val="hy-AM"/>
        </w:rPr>
        <w:t xml:space="preserve">                    </w:t>
      </w:r>
      <w:r w:rsidR="00091EBC" w:rsidRPr="00095A8A">
        <w:rPr>
          <w:rStyle w:val="af5"/>
          <w:rFonts w:ascii="GHEA Grapalat" w:hAnsi="GHEA Grapalat"/>
          <w:b w:val="0"/>
          <w:bCs w:val="0"/>
          <w:sz w:val="20"/>
          <w:szCs w:val="20"/>
          <w:lang w:val="hy-AM"/>
        </w:rPr>
        <w:t xml:space="preserve">  </w:t>
      </w:r>
      <w:r w:rsidR="00091EBC" w:rsidRPr="00095A8A">
        <w:rPr>
          <w:rFonts w:ascii="GHEA Grapalat" w:hAnsi="GHEA Grapalat" w:cs="Sylfaen"/>
          <w:vertAlign w:val="superscript"/>
          <w:lang w:val="hy-AM"/>
        </w:rPr>
        <w:t>երաշխիքը տվող բանկի</w:t>
      </w:r>
      <w:r w:rsidR="007B5E8C" w:rsidRPr="00095A8A">
        <w:rPr>
          <w:rFonts w:ascii="GHEA Grapalat" w:hAnsi="GHEA Grapalat" w:cs="Sylfaen"/>
          <w:vertAlign w:val="superscript"/>
          <w:lang w:val="hy-AM"/>
        </w:rPr>
        <w:t xml:space="preserve"> </w:t>
      </w:r>
      <w:r w:rsidR="00091EBC" w:rsidRPr="00095A8A">
        <w:rPr>
          <w:rFonts w:ascii="GHEA Grapalat" w:hAnsi="GHEA Grapalat" w:cs="Sylfaen"/>
          <w:vertAlign w:val="superscript"/>
          <w:lang w:val="hy-AM"/>
        </w:rPr>
        <w:t>անվանումը</w:t>
      </w:r>
    </w:p>
    <w:p w14:paraId="4903D936" w14:textId="77777777" w:rsidR="00091EBC" w:rsidRPr="00095A8A" w:rsidRDefault="00091EBC" w:rsidP="006E4901">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95A8A">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006E4901" w:rsidRPr="00095A8A">
        <w:rPr>
          <w:rStyle w:val="af5"/>
          <w:rFonts w:ascii="GHEA Grapalat" w:hAnsi="GHEA Grapalat"/>
          <w:b w:val="0"/>
          <w:bCs w:val="0"/>
          <w:sz w:val="20"/>
          <w:szCs w:val="20"/>
          <w:u w:val="single"/>
          <w:lang w:val="hy-AM"/>
        </w:rPr>
        <w:tab/>
      </w:r>
      <w:r w:rsidR="00286298" w:rsidRPr="00095A8A">
        <w:rPr>
          <w:rStyle w:val="af5"/>
          <w:rFonts w:ascii="GHEA Grapalat" w:hAnsi="GHEA Grapalat"/>
          <w:b w:val="0"/>
          <w:bCs w:val="0"/>
          <w:sz w:val="20"/>
          <w:szCs w:val="20"/>
          <w:u w:val="single"/>
          <w:lang w:val="hy-AM"/>
        </w:rPr>
        <w:tab/>
      </w:r>
      <w:r w:rsidR="006E4901" w:rsidRPr="00095A8A">
        <w:rPr>
          <w:rStyle w:val="af5"/>
          <w:rFonts w:ascii="GHEA Grapalat" w:hAnsi="GHEA Grapalat"/>
          <w:b w:val="0"/>
          <w:bCs w:val="0"/>
          <w:sz w:val="20"/>
          <w:szCs w:val="20"/>
          <w:u w:val="single"/>
          <w:lang w:val="hy-AM"/>
        </w:rPr>
        <w:t xml:space="preserve">  </w:t>
      </w:r>
    </w:p>
    <w:p w14:paraId="33B0BA65" w14:textId="3EA270DB" w:rsidR="00091EBC" w:rsidRPr="00095A8A" w:rsidRDefault="00091EBC" w:rsidP="005632AE">
      <w:pPr>
        <w:pStyle w:val="af4"/>
        <w:shd w:val="clear" w:color="auto" w:fill="FFFFFF"/>
        <w:spacing w:before="0" w:beforeAutospacing="0" w:after="0" w:afterAutospacing="0"/>
        <w:ind w:left="6372" w:firstLine="708"/>
        <w:rPr>
          <w:rStyle w:val="af5"/>
          <w:rFonts w:ascii="GHEA Grapalat" w:hAnsi="GHEA Grapalat"/>
          <w:b w:val="0"/>
          <w:bCs w:val="0"/>
          <w:sz w:val="20"/>
          <w:szCs w:val="20"/>
          <w:u w:val="single"/>
          <w:lang w:val="hy-AM"/>
        </w:rPr>
      </w:pPr>
      <w:r w:rsidRPr="00095A8A">
        <w:rPr>
          <w:rFonts w:ascii="GHEA Grapalat" w:hAnsi="GHEA Grapalat" w:cs="Sylfaen"/>
          <w:vertAlign w:val="superscript"/>
          <w:lang w:val="hy-AM"/>
        </w:rPr>
        <w:t xml:space="preserve"> </w:t>
      </w:r>
      <w:r w:rsidR="006E4901" w:rsidRPr="00095A8A">
        <w:rPr>
          <w:rFonts w:ascii="GHEA Grapalat" w:hAnsi="GHEA Grapalat" w:cs="Sylfaen"/>
          <w:vertAlign w:val="superscript"/>
          <w:lang w:val="hy-AM"/>
        </w:rPr>
        <w:t xml:space="preserve">   </w:t>
      </w:r>
      <w:r w:rsidRPr="00095A8A">
        <w:rPr>
          <w:rFonts w:ascii="GHEA Grapalat" w:hAnsi="GHEA Grapalat" w:cs="Sylfaen"/>
          <w:vertAlign w:val="superscript"/>
          <w:lang w:val="hy-AM"/>
        </w:rPr>
        <w:t>գումարը թվերով և տառերով</w:t>
      </w:r>
    </w:p>
    <w:p w14:paraId="1DEB7D00" w14:textId="26213D76" w:rsidR="006E4901" w:rsidRPr="00095A8A" w:rsidRDefault="00091EBC" w:rsidP="006E4901">
      <w:pPr>
        <w:pStyle w:val="af4"/>
        <w:shd w:val="clear" w:color="auto" w:fill="FFFFFF"/>
        <w:spacing w:before="0" w:beforeAutospacing="0" w:after="0" w:afterAutospacing="0"/>
        <w:rPr>
          <w:rStyle w:val="af5"/>
          <w:rFonts w:ascii="GHEA Grapalat" w:hAnsi="GHEA Grapalat"/>
          <w:b w:val="0"/>
          <w:bCs w:val="0"/>
          <w:sz w:val="20"/>
          <w:szCs w:val="20"/>
          <w:lang w:val="hy-AM"/>
        </w:rPr>
      </w:pPr>
      <w:r w:rsidRPr="00095A8A">
        <w:rPr>
          <w:rStyle w:val="af5"/>
          <w:rFonts w:ascii="GHEA Grapalat" w:hAnsi="GHEA Grapalat"/>
          <w:b w:val="0"/>
          <w:bCs w:val="0"/>
          <w:sz w:val="20"/>
          <w:szCs w:val="20"/>
          <w:lang w:val="hy-AM"/>
        </w:rPr>
        <w:t xml:space="preserve">(այսուհետ՝ երաշխիքի գումար)՝ պահանջն ստանալուց </w:t>
      </w:r>
      <w:r w:rsidR="00547AE2" w:rsidRPr="00095A8A">
        <w:rPr>
          <w:rStyle w:val="af5"/>
          <w:rFonts w:ascii="GHEA Grapalat" w:hAnsi="GHEA Grapalat"/>
          <w:b w:val="0"/>
          <w:bCs w:val="0"/>
          <w:sz w:val="20"/>
          <w:szCs w:val="20"/>
          <w:lang w:val="hy-AM"/>
        </w:rPr>
        <w:t>հինգ</w:t>
      </w:r>
      <w:r w:rsidRPr="00095A8A">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5B1C55" w:rsidRPr="00095A8A">
        <w:rPr>
          <w:rFonts w:ascii="GHEA Grapalat" w:hAnsi="GHEA Grapalat" w:cs="Sylfaen"/>
          <w:color w:val="000000"/>
          <w:sz w:val="20"/>
          <w:szCs w:val="20"/>
          <w:lang w:val="hy-AM"/>
        </w:rPr>
        <w:t>900008000664</w:t>
      </w:r>
      <w:r w:rsidR="005B1C55" w:rsidRPr="00095A8A">
        <w:rPr>
          <w:rStyle w:val="af5"/>
          <w:rFonts w:ascii="GHEA Grapalat" w:hAnsi="GHEA Grapalat"/>
          <w:b w:val="0"/>
          <w:bCs w:val="0"/>
          <w:sz w:val="20"/>
          <w:szCs w:val="20"/>
          <w:lang w:val="hy-AM"/>
        </w:rPr>
        <w:t xml:space="preserve"> </w:t>
      </w:r>
      <w:r w:rsidRPr="00095A8A">
        <w:rPr>
          <w:rStyle w:val="af5"/>
          <w:rFonts w:ascii="GHEA Grapalat" w:hAnsi="GHEA Grapalat"/>
          <w:b w:val="0"/>
          <w:bCs w:val="0"/>
          <w:sz w:val="20"/>
          <w:szCs w:val="20"/>
          <w:lang w:val="hy-AM"/>
        </w:rPr>
        <w:t xml:space="preserve"> հաշվեհամարին </w:t>
      </w:r>
      <w:r w:rsidR="006E4901" w:rsidRPr="00095A8A">
        <w:rPr>
          <w:rStyle w:val="af5"/>
          <w:rFonts w:ascii="GHEA Grapalat" w:hAnsi="GHEA Grapalat"/>
          <w:b w:val="0"/>
          <w:bCs w:val="0"/>
          <w:sz w:val="20"/>
          <w:szCs w:val="20"/>
          <w:lang w:val="hy-AM"/>
        </w:rPr>
        <w:t>փոխանցման միջոցով:</w:t>
      </w:r>
    </w:p>
    <w:p w14:paraId="6F1D133D" w14:textId="77777777" w:rsidR="00091EBC" w:rsidRPr="00095A8A"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95A8A">
        <w:rPr>
          <w:rFonts w:ascii="GHEA Grapalat" w:hAnsi="GHEA Grapalat"/>
          <w:color w:val="000000"/>
          <w:sz w:val="20"/>
          <w:szCs w:val="20"/>
          <w:lang w:val="hy-AM"/>
        </w:rPr>
        <w:t>3. Սույն երաշխիքն անհետկանչելի է:</w:t>
      </w:r>
    </w:p>
    <w:p w14:paraId="4977F4E2" w14:textId="77777777" w:rsidR="00091EBC" w:rsidRPr="00095A8A" w:rsidRDefault="00091EBC" w:rsidP="00A558B9">
      <w:pPr>
        <w:pStyle w:val="af4"/>
        <w:shd w:val="clear" w:color="auto" w:fill="FFFFFF"/>
        <w:spacing w:before="0" w:beforeAutospacing="0" w:after="0" w:afterAutospacing="0"/>
        <w:ind w:firstLine="708"/>
        <w:rPr>
          <w:rFonts w:ascii="GHEA Grapalat" w:hAnsi="GHEA Grapalat"/>
          <w:color w:val="000000"/>
          <w:sz w:val="20"/>
          <w:szCs w:val="20"/>
          <w:lang w:val="hy-AM"/>
        </w:rPr>
      </w:pPr>
      <w:r w:rsidRPr="00095A8A">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0483CA22" w14:textId="08F1C8E1" w:rsidR="00DB01B8" w:rsidRPr="00095A8A" w:rsidRDefault="00091EBC" w:rsidP="00BF0DCB">
      <w:pPr>
        <w:pStyle w:val="af4"/>
        <w:shd w:val="clear" w:color="auto" w:fill="FFFFFF"/>
        <w:spacing w:before="0" w:beforeAutospacing="0" w:after="0" w:afterAutospacing="0"/>
        <w:ind w:firstLine="708"/>
        <w:jc w:val="both"/>
        <w:rPr>
          <w:rFonts w:ascii="GHEA Grapalat" w:hAnsi="GHEA Grapalat"/>
          <w:color w:val="000000"/>
          <w:sz w:val="20"/>
          <w:szCs w:val="20"/>
          <w:lang w:val="hy-AM"/>
        </w:rPr>
      </w:pPr>
      <w:r w:rsidRPr="00095A8A">
        <w:rPr>
          <w:rFonts w:ascii="GHEA Grapalat" w:hAnsi="GHEA Grapalat"/>
          <w:color w:val="000000"/>
          <w:sz w:val="20"/>
          <w:szCs w:val="20"/>
          <w:lang w:val="hy-AM"/>
        </w:rPr>
        <w:t>5</w:t>
      </w:r>
      <w:r w:rsidR="00DB01B8" w:rsidRPr="00095A8A">
        <w:rPr>
          <w:rFonts w:ascii="GHEA Grapalat" w:hAnsi="GHEA Grapalat"/>
          <w:color w:val="000000"/>
          <w:sz w:val="20"/>
          <w:szCs w:val="20"/>
          <w:lang w:val="hy-AM"/>
        </w:rPr>
        <w:t xml:space="preserve">. Երաշխիքը գործում է բենեֆիցիարի և պրինցիպալի միջև N </w:t>
      </w:r>
      <w:r w:rsidR="005B36EF" w:rsidRPr="00095A8A">
        <w:rPr>
          <w:rFonts w:ascii="GHEA Grapalat" w:hAnsi="GHEA Grapalat" w:cs="Sylfaen"/>
          <w:sz w:val="20"/>
          <w:szCs w:val="20"/>
          <w:lang w:val="es-ES"/>
        </w:rPr>
        <w:t>Ք</w:t>
      </w:r>
      <w:r w:rsidR="005B36EF">
        <w:rPr>
          <w:rFonts w:ascii="GHEA Grapalat" w:hAnsi="GHEA Grapalat" w:cs="Sylfaen"/>
          <w:sz w:val="20"/>
          <w:szCs w:val="20"/>
          <w:lang w:val="hy-AM"/>
        </w:rPr>
        <w:t>Բ</w:t>
      </w:r>
      <w:r w:rsidR="005B36EF" w:rsidRPr="00095A8A">
        <w:rPr>
          <w:rFonts w:ascii="GHEA Grapalat" w:hAnsi="GHEA Grapalat" w:cs="Sylfaen"/>
          <w:sz w:val="20"/>
          <w:szCs w:val="20"/>
          <w:lang w:val="es-ES"/>
        </w:rPr>
        <w:t>Կ-ԳՀԽԾՁԲ-</w:t>
      </w:r>
      <w:r w:rsidR="005B36EF">
        <w:rPr>
          <w:rFonts w:ascii="GHEA Grapalat" w:hAnsi="GHEA Grapalat" w:cs="Sylfaen"/>
          <w:sz w:val="20"/>
          <w:szCs w:val="20"/>
          <w:lang w:val="es-ES"/>
        </w:rPr>
        <w:t>22/18</w:t>
      </w:r>
      <w:r w:rsidR="005B36EF" w:rsidRPr="00095A8A">
        <w:rPr>
          <w:rFonts w:ascii="GHEA Grapalat" w:hAnsi="GHEA Grapalat" w:cs="Sylfaen"/>
          <w:sz w:val="20"/>
          <w:szCs w:val="20"/>
          <w:lang w:val="es-ES"/>
        </w:rPr>
        <w:t xml:space="preserve"> </w:t>
      </w:r>
      <w:r w:rsidR="00DB01B8" w:rsidRPr="00095A8A">
        <w:rPr>
          <w:rFonts w:ascii="GHEA Grapalat" w:hAnsi="GHEA Grapalat"/>
          <w:color w:val="000000"/>
          <w:sz w:val="20"/>
          <w:szCs w:val="20"/>
          <w:lang w:val="hy-AM"/>
        </w:rPr>
        <w:t>ծածկագրով կնքվելիք պայմանագիրն ուժի մեջ մտնելու օրվանից մինչև</w:t>
      </w:r>
      <w:r w:rsidR="00BF0DCB" w:rsidRPr="00095A8A">
        <w:rPr>
          <w:rFonts w:ascii="GHEA Grapalat" w:hAnsi="GHEA Grapalat"/>
          <w:color w:val="000000"/>
          <w:sz w:val="20"/>
          <w:szCs w:val="20"/>
          <w:lang w:val="hy-AM"/>
        </w:rPr>
        <w:t xml:space="preserve"> կնքվելիք պայմանագրով նախատեսված</w:t>
      </w:r>
      <w:r w:rsidR="00DB01B8" w:rsidRPr="00095A8A">
        <w:rPr>
          <w:rFonts w:ascii="GHEA Grapalat" w:hAnsi="GHEA Grapalat"/>
          <w:color w:val="000000"/>
          <w:sz w:val="20"/>
          <w:szCs w:val="20"/>
          <w:lang w:val="hy-AM"/>
        </w:rPr>
        <w:t xml:space="preserve">                                                                                                                                                </w:t>
      </w:r>
      <w:r w:rsidR="00BF0DCB" w:rsidRPr="00095A8A">
        <w:rPr>
          <w:rFonts w:ascii="GHEA Grapalat" w:hAnsi="GHEA Grapalat"/>
          <w:color w:val="000000"/>
          <w:sz w:val="20"/>
          <w:szCs w:val="20"/>
          <w:lang w:val="hy-AM"/>
        </w:rPr>
        <w:t xml:space="preserve">  </w:t>
      </w:r>
      <w:r w:rsidR="00DB01B8" w:rsidRPr="00095A8A">
        <w:rPr>
          <w:rFonts w:ascii="GHEA Grapalat" w:hAnsi="GHEA Grapalat"/>
          <w:color w:val="000000"/>
          <w:sz w:val="20"/>
          <w:szCs w:val="20"/>
          <w:lang w:val="hy-AM"/>
        </w:rPr>
        <w:t>ծառայության մատուցման վերջնաժամկետ</w:t>
      </w:r>
      <w:r w:rsidR="003F798F" w:rsidRPr="00196C92">
        <w:rPr>
          <w:rFonts w:ascii="GHEA Grapalat" w:hAnsi="GHEA Grapalat"/>
          <w:color w:val="000000"/>
          <w:sz w:val="20"/>
          <w:szCs w:val="20"/>
          <w:lang w:val="hy-AM"/>
        </w:rPr>
        <w:t xml:space="preserve">ը, </w:t>
      </w:r>
      <w:r w:rsidR="003F798F" w:rsidRPr="00095A8A">
        <w:rPr>
          <w:rFonts w:ascii="GHEA Grapalat" w:hAnsi="GHEA Grapalat"/>
          <w:color w:val="000000"/>
          <w:sz w:val="20"/>
          <w:szCs w:val="20"/>
          <w:lang w:val="hy-AM"/>
        </w:rPr>
        <w:t xml:space="preserve">ներառյալ երաշխիքային ժամկետի </w:t>
      </w:r>
      <w:r w:rsidR="003F798F" w:rsidRPr="00196C92">
        <w:rPr>
          <w:rFonts w:ascii="GHEA Grapalat" w:hAnsi="GHEA Grapalat"/>
          <w:color w:val="000000"/>
          <w:sz w:val="20"/>
          <w:szCs w:val="20"/>
          <w:lang w:val="hy-AM"/>
        </w:rPr>
        <w:t xml:space="preserve">(365 օրացուցային օր) </w:t>
      </w:r>
      <w:r w:rsidR="003F798F" w:rsidRPr="00095A8A">
        <w:rPr>
          <w:rFonts w:ascii="GHEA Grapalat" w:hAnsi="GHEA Grapalat"/>
          <w:color w:val="000000"/>
          <w:sz w:val="20"/>
          <w:szCs w:val="20"/>
          <w:lang w:val="hy-AM"/>
        </w:rPr>
        <w:t>օրվան հաջորդող իննսուներորդ աշխատանքային օրը</w:t>
      </w:r>
      <w:r w:rsidR="00DB01B8" w:rsidRPr="00095A8A">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     </w:t>
      </w:r>
    </w:p>
    <w:p w14:paraId="4EEE2D87" w14:textId="77777777" w:rsidR="00F07C37" w:rsidRPr="00095A8A" w:rsidRDefault="00091EBC" w:rsidP="002B0E49">
      <w:pPr>
        <w:pStyle w:val="af4"/>
        <w:shd w:val="clear" w:color="auto" w:fill="FFFFFF"/>
        <w:spacing w:before="0" w:beforeAutospacing="0" w:after="0" w:afterAutospacing="0"/>
        <w:ind w:firstLine="375"/>
        <w:rPr>
          <w:rFonts w:ascii="GHEA Grapalat" w:hAnsi="GHEA Grapalat"/>
          <w:color w:val="000000"/>
          <w:sz w:val="20"/>
          <w:szCs w:val="20"/>
          <w:lang w:val="hy-AM"/>
        </w:rPr>
      </w:pPr>
      <w:r w:rsidRPr="00095A8A">
        <w:rPr>
          <w:rFonts w:ascii="GHEA Grapalat" w:hAnsi="GHEA Grapalat"/>
          <w:color w:val="000000"/>
          <w:sz w:val="20"/>
          <w:szCs w:val="20"/>
          <w:lang w:val="hy-AM"/>
        </w:rPr>
        <w:t xml:space="preserve">6. Բենեֆիցիարը պահանջը ներկայացնում է երաշխիք տվող անձին գրավոր ձևով: </w:t>
      </w:r>
    </w:p>
    <w:p w14:paraId="22557035" w14:textId="77777777" w:rsidR="00091EBC" w:rsidRPr="00095A8A"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95A8A">
        <w:rPr>
          <w:rFonts w:ascii="GHEA Grapalat" w:hAnsi="GHEA Grapalat"/>
          <w:color w:val="000000"/>
          <w:sz w:val="20"/>
          <w:szCs w:val="20"/>
          <w:lang w:val="hy-AM"/>
        </w:rPr>
        <w:t>Պահանջին կից ներկայացվում են հետևյալ փաստաթղթերը՝</w:t>
      </w:r>
    </w:p>
    <w:p w14:paraId="4F34A74D" w14:textId="206E32D5" w:rsidR="00091EBC" w:rsidRPr="00095A8A" w:rsidRDefault="007B3D9D" w:rsidP="00BF0DCB">
      <w:pPr>
        <w:pStyle w:val="af4"/>
        <w:shd w:val="clear" w:color="auto" w:fill="FFFFFF"/>
        <w:spacing w:before="0" w:beforeAutospacing="0" w:after="0" w:afterAutospacing="0"/>
        <w:ind w:firstLine="375"/>
        <w:rPr>
          <w:rFonts w:ascii="GHEA Grapalat" w:hAnsi="GHEA Grapalat"/>
          <w:color w:val="000000"/>
          <w:sz w:val="20"/>
          <w:szCs w:val="20"/>
          <w:lang w:val="hy-AM"/>
        </w:rPr>
      </w:pPr>
      <w:r w:rsidRPr="00095A8A">
        <w:rPr>
          <w:rFonts w:ascii="GHEA Grapalat" w:hAnsi="GHEA Grapalat"/>
          <w:color w:val="000000"/>
          <w:sz w:val="20"/>
          <w:szCs w:val="20"/>
          <w:lang w:val="hy-AM"/>
        </w:rPr>
        <w:t>1</w:t>
      </w:r>
      <w:r w:rsidR="00091EBC" w:rsidRPr="00095A8A">
        <w:rPr>
          <w:rFonts w:ascii="GHEA Grapalat" w:hAnsi="GHEA Grapalat"/>
          <w:color w:val="000000"/>
          <w:sz w:val="20"/>
          <w:szCs w:val="20"/>
          <w:lang w:val="hy-AM"/>
        </w:rPr>
        <w:t xml:space="preserve">) </w:t>
      </w:r>
      <w:r w:rsidR="007A5E2D" w:rsidRPr="00095A8A">
        <w:rPr>
          <w:rFonts w:ascii="GHEA Grapalat" w:hAnsi="GHEA Grapalat"/>
          <w:color w:val="000000"/>
          <w:sz w:val="20"/>
          <w:szCs w:val="20"/>
          <w:lang w:val="hy-AM"/>
        </w:rPr>
        <w:t xml:space="preserve">N </w:t>
      </w:r>
      <w:r w:rsidR="005B36EF" w:rsidRPr="00095A8A">
        <w:rPr>
          <w:rFonts w:ascii="GHEA Grapalat" w:hAnsi="GHEA Grapalat" w:cs="Sylfaen"/>
          <w:sz w:val="20"/>
          <w:szCs w:val="20"/>
          <w:lang w:val="es-ES"/>
        </w:rPr>
        <w:t>Ք</w:t>
      </w:r>
      <w:r w:rsidR="005B36EF">
        <w:rPr>
          <w:rFonts w:ascii="GHEA Grapalat" w:hAnsi="GHEA Grapalat" w:cs="Sylfaen"/>
          <w:sz w:val="20"/>
          <w:szCs w:val="20"/>
          <w:lang w:val="hy-AM"/>
        </w:rPr>
        <w:t>Բ</w:t>
      </w:r>
      <w:r w:rsidR="005B36EF" w:rsidRPr="00095A8A">
        <w:rPr>
          <w:rFonts w:ascii="GHEA Grapalat" w:hAnsi="GHEA Grapalat" w:cs="Sylfaen"/>
          <w:sz w:val="20"/>
          <w:szCs w:val="20"/>
          <w:lang w:val="es-ES"/>
        </w:rPr>
        <w:t>Կ-ԳՀԽԾՁԲ-</w:t>
      </w:r>
      <w:r w:rsidR="005B36EF">
        <w:rPr>
          <w:rFonts w:ascii="GHEA Grapalat" w:hAnsi="GHEA Grapalat" w:cs="Sylfaen"/>
          <w:sz w:val="20"/>
          <w:szCs w:val="20"/>
          <w:lang w:val="es-ES"/>
        </w:rPr>
        <w:t>22/18</w:t>
      </w:r>
      <w:r w:rsidR="005B36EF" w:rsidRPr="00095A8A">
        <w:rPr>
          <w:rFonts w:ascii="GHEA Grapalat" w:hAnsi="GHEA Grapalat" w:cs="Sylfaen"/>
          <w:sz w:val="20"/>
          <w:szCs w:val="20"/>
          <w:lang w:val="es-ES"/>
        </w:rPr>
        <w:t xml:space="preserve"> </w:t>
      </w:r>
      <w:r w:rsidRPr="00095A8A">
        <w:rPr>
          <w:rFonts w:ascii="GHEA Grapalat" w:hAnsi="GHEA Grapalat"/>
          <w:color w:val="000000"/>
          <w:sz w:val="20"/>
          <w:szCs w:val="20"/>
          <w:lang w:val="hy-AM"/>
        </w:rPr>
        <w:t xml:space="preserve">ծածկագրով կնքված պայմանագրի, ներառյալ նաև դրանում </w:t>
      </w:r>
      <w:r w:rsidR="00BF0DCB" w:rsidRPr="00196C92">
        <w:rPr>
          <w:rFonts w:ascii="GHEA Grapalat" w:hAnsi="GHEA Grapalat"/>
          <w:color w:val="000000"/>
          <w:sz w:val="20"/>
          <w:szCs w:val="20"/>
          <w:lang w:val="hy-AM"/>
        </w:rPr>
        <w:t xml:space="preserve"> </w:t>
      </w:r>
      <w:r w:rsidRPr="00095A8A">
        <w:rPr>
          <w:rFonts w:ascii="GHEA Grapalat" w:hAnsi="GHEA Grapalat"/>
          <w:color w:val="000000"/>
          <w:sz w:val="20"/>
          <w:szCs w:val="20"/>
          <w:lang w:val="hy-AM"/>
        </w:rPr>
        <w:t>կատարված փոփոխությունների, լրացուցիչ համաձայնագրերի պատճենները</w:t>
      </w:r>
      <w:r w:rsidR="00091EBC" w:rsidRPr="00095A8A">
        <w:rPr>
          <w:rFonts w:ascii="GHEA Grapalat" w:hAnsi="GHEA Grapalat"/>
          <w:color w:val="000000"/>
          <w:sz w:val="20"/>
          <w:szCs w:val="20"/>
          <w:lang w:val="hy-AM"/>
        </w:rPr>
        <w:t>.</w:t>
      </w:r>
    </w:p>
    <w:p w14:paraId="320306A5" w14:textId="77777777" w:rsidR="007B3D9D" w:rsidRPr="00095A8A" w:rsidRDefault="007B3D9D" w:rsidP="007B3D9D">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2</w:t>
      </w:r>
      <w:r w:rsidR="00091EBC" w:rsidRPr="00095A8A">
        <w:rPr>
          <w:rFonts w:ascii="GHEA Grapalat" w:hAnsi="GHEA Grapalat"/>
          <w:color w:val="000000"/>
          <w:sz w:val="20"/>
          <w:szCs w:val="20"/>
          <w:lang w:val="hy-AM"/>
        </w:rPr>
        <w:t xml:space="preserve">) </w:t>
      </w:r>
      <w:r w:rsidRPr="00095A8A">
        <w:rPr>
          <w:rFonts w:ascii="GHEA Grapalat" w:hAnsi="GHEA Grapalat"/>
          <w:color w:val="000000"/>
          <w:sz w:val="20"/>
          <w:szCs w:val="20"/>
          <w:lang w:val="hy-AM"/>
        </w:rPr>
        <w:t xml:space="preserve">բենեֆիցիարի կողմից պայմանագիրը միակողմանի լուծելու մասին </w:t>
      </w:r>
      <w:hyperlink r:id="rId10" w:history="1">
        <w:r w:rsidRPr="00095A8A">
          <w:rPr>
            <w:rStyle w:val="a9"/>
            <w:rFonts w:ascii="GHEA Grapalat" w:hAnsi="GHEA Grapalat"/>
            <w:sz w:val="20"/>
            <w:szCs w:val="20"/>
            <w:lang w:val="hy-AM"/>
          </w:rPr>
          <w:t>www.procurement.am</w:t>
        </w:r>
      </w:hyperlink>
      <w:r w:rsidRPr="00095A8A">
        <w:rPr>
          <w:rFonts w:ascii="GHEA Grapalat" w:hAnsi="GHEA Grapalat"/>
          <w:color w:val="000000"/>
          <w:sz w:val="20"/>
          <w:szCs w:val="20"/>
          <w:lang w:val="hy-AM"/>
        </w:rPr>
        <w:t xml:space="preserve"> հասց</w:t>
      </w:r>
      <w:r w:rsidR="007B5E8C" w:rsidRPr="00095A8A">
        <w:rPr>
          <w:rFonts w:ascii="GHEA Grapalat" w:hAnsi="GHEA Grapalat"/>
          <w:color w:val="000000"/>
          <w:sz w:val="20"/>
          <w:szCs w:val="20"/>
          <w:lang w:val="hy-AM"/>
        </w:rPr>
        <w:t>ե</w:t>
      </w:r>
      <w:r w:rsidRPr="00095A8A">
        <w:rPr>
          <w:rFonts w:ascii="GHEA Grapalat" w:hAnsi="GHEA Grapalat"/>
          <w:color w:val="000000"/>
          <w:sz w:val="20"/>
          <w:szCs w:val="20"/>
          <w:lang w:val="hy-AM"/>
        </w:rPr>
        <w:t>ով գործող տեղեկագրում հրապարակած ծանուցումը</w:t>
      </w:r>
      <w:r w:rsidR="009571AC" w:rsidRPr="00095A8A">
        <w:rPr>
          <w:rFonts w:ascii="GHEA Grapalat" w:hAnsi="GHEA Grapalat"/>
          <w:color w:val="000000"/>
          <w:sz w:val="20"/>
          <w:szCs w:val="20"/>
          <w:lang w:val="hy-AM"/>
        </w:rPr>
        <w:t>:</w:t>
      </w:r>
    </w:p>
    <w:p w14:paraId="3922C155"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7B5E8C" w:rsidRPr="00095A8A">
        <w:rPr>
          <w:rFonts w:ascii="GHEA Grapalat" w:hAnsi="GHEA Grapalat"/>
          <w:color w:val="000000"/>
          <w:sz w:val="20"/>
          <w:szCs w:val="20"/>
          <w:lang w:val="hy-AM"/>
        </w:rPr>
        <w:t>ց</w:t>
      </w:r>
      <w:r w:rsidRPr="00095A8A">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55FA81C" w14:textId="77777777" w:rsidR="00091EBC" w:rsidRPr="00095A8A" w:rsidRDefault="00846E52"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95A8A">
        <w:rPr>
          <w:rFonts w:ascii="GHEA Grapalat" w:hAnsi="GHEA Grapalat"/>
          <w:color w:val="000000"/>
          <w:sz w:val="20"/>
          <w:szCs w:val="20"/>
          <w:lang w:val="hy-AM"/>
        </w:rPr>
        <w:t>8</w:t>
      </w:r>
      <w:r w:rsidR="00091EBC" w:rsidRPr="00095A8A">
        <w:rPr>
          <w:rFonts w:ascii="GHEA Grapalat" w:hAnsi="GHEA Grapalat"/>
          <w:color w:val="000000"/>
          <w:sz w:val="20"/>
          <w:szCs w:val="20"/>
          <w:lang w:val="hy-AM"/>
        </w:rPr>
        <w:t>. Երաշխիք տվող անձը մերժում է բենեֆիցիարի պահանջը, եթե`</w:t>
      </w:r>
    </w:p>
    <w:p w14:paraId="41C0DF90"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1F4D634B" w14:textId="77777777" w:rsidR="00091EBC" w:rsidRPr="00095A8A"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95A8A">
        <w:rPr>
          <w:rFonts w:ascii="GHEA Grapalat" w:hAnsi="GHEA Grapalat"/>
          <w:color w:val="000000"/>
          <w:sz w:val="20"/>
          <w:szCs w:val="20"/>
          <w:lang w:val="hy-AM"/>
        </w:rPr>
        <w:t>2) պահանջը ներկայացվել է երաշխիքով սահմանված ժամկետի ավարտից հետո:</w:t>
      </w:r>
    </w:p>
    <w:p w14:paraId="76E6EEC3" w14:textId="4DDACA70" w:rsidR="00091EBC" w:rsidRPr="00095A8A" w:rsidRDefault="00846E52"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9</w:t>
      </w:r>
      <w:r w:rsidR="00091EBC" w:rsidRPr="00095A8A">
        <w:rPr>
          <w:rFonts w:ascii="GHEA Grapalat" w:hAnsi="GHEA Grapalat"/>
          <w:color w:val="000000"/>
          <w:sz w:val="20"/>
          <w:szCs w:val="20"/>
          <w:lang w:val="hy-AM"/>
        </w:rPr>
        <w:t>. Երաշխիք տվող անձը պահանջը մերժելու</w:t>
      </w:r>
      <w:r w:rsidR="00696ECD" w:rsidRPr="00095A8A">
        <w:rPr>
          <w:rFonts w:ascii="GHEA Grapalat" w:hAnsi="GHEA Grapalat"/>
          <w:color w:val="000000"/>
          <w:sz w:val="20"/>
          <w:szCs w:val="20"/>
          <w:lang w:val="hy-AM"/>
        </w:rPr>
        <w:t xml:space="preserve"> և/կամ բավարարելու</w:t>
      </w:r>
      <w:r w:rsidR="00091EBC" w:rsidRPr="00095A8A">
        <w:rPr>
          <w:rFonts w:ascii="GHEA Grapalat" w:hAnsi="GHEA Grapalat"/>
          <w:color w:val="000000"/>
          <w:sz w:val="20"/>
          <w:szCs w:val="20"/>
          <w:lang w:val="hy-AM"/>
        </w:rPr>
        <w:t xml:space="preserve"> մասին որոշում ընդունելու դեպքում անհապաղ, բայց ոչ ուշ, քան նույն աշխատանքային օրը, մերժման</w:t>
      </w:r>
      <w:r w:rsidR="00696ECD" w:rsidRPr="00095A8A">
        <w:rPr>
          <w:rFonts w:ascii="GHEA Grapalat" w:hAnsi="GHEA Grapalat"/>
          <w:color w:val="000000"/>
          <w:sz w:val="20"/>
          <w:szCs w:val="20"/>
          <w:lang w:val="hy-AM"/>
        </w:rPr>
        <w:t xml:space="preserve"> և/կամ բավարարման</w:t>
      </w:r>
      <w:r w:rsidR="00696ECD" w:rsidRPr="00196C92">
        <w:rPr>
          <w:rFonts w:ascii="GHEA Grapalat" w:hAnsi="GHEA Grapalat"/>
          <w:color w:val="000000"/>
          <w:sz w:val="20"/>
          <w:szCs w:val="20"/>
          <w:lang w:val="hy-AM"/>
        </w:rPr>
        <w:t xml:space="preserve"> </w:t>
      </w:r>
      <w:r w:rsidR="00091EBC" w:rsidRPr="00095A8A">
        <w:rPr>
          <w:rFonts w:ascii="GHEA Grapalat" w:hAnsi="GHEA Grapalat"/>
          <w:color w:val="000000"/>
          <w:sz w:val="20"/>
          <w:szCs w:val="20"/>
          <w:lang w:val="hy-AM"/>
        </w:rPr>
        <w:t>մասին տեղեկացնում է բենեֆիցիարին:</w:t>
      </w:r>
    </w:p>
    <w:p w14:paraId="1462A9BA"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1</w:t>
      </w:r>
      <w:r w:rsidR="00846E52" w:rsidRPr="00095A8A">
        <w:rPr>
          <w:rFonts w:ascii="GHEA Grapalat" w:hAnsi="GHEA Grapalat"/>
          <w:color w:val="000000"/>
          <w:sz w:val="20"/>
          <w:szCs w:val="20"/>
          <w:lang w:val="hy-AM"/>
        </w:rPr>
        <w:t>0</w:t>
      </w:r>
      <w:r w:rsidRPr="00095A8A">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2815F3DA"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1</w:t>
      </w:r>
      <w:r w:rsidR="00846E52" w:rsidRPr="00095A8A">
        <w:rPr>
          <w:rFonts w:ascii="GHEA Grapalat" w:hAnsi="GHEA Grapalat"/>
          <w:color w:val="000000"/>
          <w:sz w:val="20"/>
          <w:szCs w:val="20"/>
          <w:lang w:val="hy-AM"/>
        </w:rPr>
        <w:t>1</w:t>
      </w:r>
      <w:r w:rsidRPr="00095A8A">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6D38BD45"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95A8A">
        <w:rPr>
          <w:rFonts w:ascii="GHEA Grapalat" w:hAnsi="GHEA Grapalat"/>
          <w:color w:val="000000"/>
          <w:sz w:val="20"/>
          <w:szCs w:val="20"/>
          <w:lang w:val="hy-AM"/>
        </w:rPr>
        <w:t xml:space="preserve">Գործադիր </w:t>
      </w:r>
      <w:r w:rsidR="0070371B" w:rsidRPr="00095A8A">
        <w:rPr>
          <w:rFonts w:ascii="GHEA Grapalat" w:hAnsi="GHEA Grapalat"/>
          <w:color w:val="000000"/>
          <w:sz w:val="20"/>
          <w:szCs w:val="20"/>
          <w:lang w:val="hy-AM"/>
        </w:rPr>
        <w:t xml:space="preserve">մարմնի ղեկավար </w:t>
      </w:r>
      <w:r w:rsidRPr="00095A8A">
        <w:rPr>
          <w:rFonts w:ascii="GHEA Grapalat" w:hAnsi="GHEA Grapalat"/>
          <w:color w:val="000000"/>
          <w:sz w:val="20"/>
          <w:szCs w:val="20"/>
          <w:lang w:val="hy-AM"/>
        </w:rPr>
        <w:t xml:space="preserve"> </w:t>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p>
    <w:p w14:paraId="34C2006B"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p>
    <w:p w14:paraId="1196E88F" w14:textId="77777777" w:rsidR="00F07C37" w:rsidRPr="00095A8A" w:rsidRDefault="00091EBC" w:rsidP="00846E52">
      <w:pPr>
        <w:pStyle w:val="af4"/>
        <w:shd w:val="clear" w:color="auto" w:fill="FFFFFF"/>
        <w:spacing w:before="0" w:beforeAutospacing="0" w:after="0" w:afterAutospacing="0"/>
        <w:rPr>
          <w:rFonts w:ascii="GHEA Grapalat" w:hAnsi="GHEA Grapalat" w:cs="Sylfaen"/>
          <w:vertAlign w:val="superscript"/>
          <w:lang w:val="hy-AM"/>
        </w:rPr>
      </w:pPr>
      <w:r w:rsidRPr="00095A8A">
        <w:rPr>
          <w:rFonts w:ascii="GHEA Grapalat" w:hAnsi="GHEA Grapalat" w:cs="Sylfaen"/>
          <w:vertAlign w:val="superscript"/>
          <w:lang w:val="hy-AM"/>
        </w:rPr>
        <w:t xml:space="preserve">                                                        ամիսը, ամսաթիվը, տարեթիվը</w:t>
      </w:r>
    </w:p>
    <w:p w14:paraId="04F9FFBB" w14:textId="04F3BCA3" w:rsidR="007862B1" w:rsidRPr="00095A8A" w:rsidRDefault="00B2228B" w:rsidP="00B2228B">
      <w:pPr>
        <w:pStyle w:val="31"/>
        <w:spacing w:line="240" w:lineRule="auto"/>
        <w:jc w:val="right"/>
        <w:rPr>
          <w:rFonts w:ascii="GHEA Grapalat" w:hAnsi="GHEA Grapalat" w:cs="Arial"/>
          <w:b/>
          <w:lang w:val="hy-AM"/>
        </w:rPr>
      </w:pPr>
      <w:r w:rsidRPr="00095A8A">
        <w:rPr>
          <w:rFonts w:ascii="GHEA Grapalat" w:hAnsi="GHEA Grapalat"/>
          <w:b/>
          <w:lang w:val="hy-AM"/>
        </w:rPr>
        <w:br w:type="page"/>
      </w:r>
      <w:r w:rsidR="007862B1" w:rsidRPr="00095A8A">
        <w:rPr>
          <w:rFonts w:ascii="GHEA Grapalat" w:hAnsi="GHEA Grapalat" w:cs="Sylfaen"/>
          <w:b/>
          <w:lang w:val="hy-AM"/>
        </w:rPr>
        <w:lastRenderedPageBreak/>
        <w:t>Հավելված</w:t>
      </w:r>
      <w:r w:rsidR="007862B1" w:rsidRPr="00095A8A">
        <w:rPr>
          <w:rFonts w:ascii="GHEA Grapalat" w:hAnsi="GHEA Grapalat" w:cs="Arial"/>
          <w:b/>
          <w:lang w:val="hy-AM"/>
        </w:rPr>
        <w:t xml:space="preserve"> 4.</w:t>
      </w:r>
      <w:r w:rsidR="00E2654C">
        <w:rPr>
          <w:rFonts w:ascii="GHEA Grapalat" w:hAnsi="GHEA Grapalat" w:cs="Arial"/>
          <w:b/>
          <w:lang w:val="hy-AM"/>
        </w:rPr>
        <w:t>1</w:t>
      </w:r>
    </w:p>
    <w:p w14:paraId="05D462A2" w14:textId="3A9C5BD7" w:rsidR="007862B1" w:rsidRPr="00095A8A" w:rsidRDefault="005B36EF" w:rsidP="007862B1">
      <w:pPr>
        <w:pStyle w:val="31"/>
        <w:spacing w:line="240" w:lineRule="auto"/>
        <w:jc w:val="right"/>
        <w:rPr>
          <w:rFonts w:ascii="GHEA Grapalat" w:hAnsi="GHEA Grapalat" w:cs="Arial"/>
          <w:b/>
          <w:lang w:val="hy-AM"/>
        </w:rPr>
      </w:pPr>
      <w:r w:rsidRPr="005B36EF">
        <w:rPr>
          <w:rFonts w:ascii="GHEA Grapalat" w:hAnsi="GHEA Grapalat" w:cs="Sylfaen"/>
          <w:b/>
          <w:lang w:val="es-ES"/>
        </w:rPr>
        <w:t>Ք</w:t>
      </w:r>
      <w:r w:rsidRPr="005B36EF">
        <w:rPr>
          <w:rFonts w:ascii="GHEA Grapalat" w:hAnsi="GHEA Grapalat" w:cs="Sylfaen"/>
          <w:b/>
          <w:lang w:val="hy-AM"/>
        </w:rPr>
        <w:t>Բ</w:t>
      </w:r>
      <w:r w:rsidRPr="005B36EF">
        <w:rPr>
          <w:rFonts w:ascii="GHEA Grapalat" w:hAnsi="GHEA Grapalat" w:cs="Sylfaen"/>
          <w:b/>
          <w:lang w:val="es-ES"/>
        </w:rPr>
        <w:t>Կ-ԳՀԽԾՁԲ-22/18</w:t>
      </w:r>
      <w:r w:rsidRPr="00095A8A">
        <w:rPr>
          <w:rFonts w:ascii="GHEA Grapalat" w:hAnsi="GHEA Grapalat" w:cs="Sylfaen"/>
          <w:lang w:val="es-ES"/>
        </w:rPr>
        <w:t xml:space="preserve"> </w:t>
      </w:r>
      <w:r w:rsidR="007862B1" w:rsidRPr="00095A8A">
        <w:rPr>
          <w:rFonts w:ascii="GHEA Grapalat" w:hAnsi="GHEA Grapalat" w:cs="Sylfaen"/>
          <w:b/>
          <w:lang w:val="hy-AM"/>
        </w:rPr>
        <w:t>ծածկագրով</w:t>
      </w:r>
    </w:p>
    <w:p w14:paraId="3FD88F15" w14:textId="6C27171F" w:rsidR="007862B1" w:rsidRPr="00095A8A" w:rsidRDefault="002D5414" w:rsidP="007862B1">
      <w:pPr>
        <w:pStyle w:val="31"/>
        <w:spacing w:line="240" w:lineRule="auto"/>
        <w:jc w:val="right"/>
        <w:rPr>
          <w:rFonts w:ascii="GHEA Grapalat" w:hAnsi="GHEA Grapalat" w:cs="Sylfaen"/>
          <w:b/>
          <w:lang w:val="hy-AM"/>
        </w:rPr>
      </w:pPr>
      <w:r w:rsidRPr="00095A8A">
        <w:rPr>
          <w:rFonts w:ascii="GHEA Grapalat" w:hAnsi="GHEA Grapalat" w:cs="Sylfaen"/>
          <w:b/>
          <w:lang w:val="es-ES"/>
        </w:rPr>
        <w:t>գնանշման հարցման</w:t>
      </w:r>
      <w:r w:rsidR="007862B1" w:rsidRPr="00095A8A">
        <w:rPr>
          <w:rFonts w:ascii="GHEA Grapalat" w:hAnsi="GHEA Grapalat" w:cs="Arial"/>
          <w:b/>
          <w:lang w:val="hy-AM"/>
        </w:rPr>
        <w:t xml:space="preserve"> </w:t>
      </w:r>
      <w:r w:rsidR="007862B1" w:rsidRPr="00095A8A">
        <w:rPr>
          <w:rFonts w:ascii="GHEA Grapalat" w:hAnsi="GHEA Grapalat" w:cs="Sylfaen"/>
          <w:b/>
          <w:lang w:val="hy-AM"/>
        </w:rPr>
        <w:t>հրավերի</w:t>
      </w:r>
    </w:p>
    <w:p w14:paraId="71F5F53D" w14:textId="77777777" w:rsidR="007862B1" w:rsidRPr="00095A8A" w:rsidRDefault="007862B1" w:rsidP="007862B1">
      <w:pPr>
        <w:pStyle w:val="31"/>
        <w:spacing w:line="240" w:lineRule="auto"/>
        <w:jc w:val="right"/>
        <w:rPr>
          <w:rFonts w:ascii="GHEA Grapalat" w:hAnsi="GHEA Grapalat" w:cs="Sylfaen"/>
          <w:b/>
          <w:lang w:val="hy-AM"/>
        </w:rPr>
      </w:pPr>
    </w:p>
    <w:p w14:paraId="03CE127C" w14:textId="77777777" w:rsidR="007862B1" w:rsidRPr="00095A8A" w:rsidRDefault="007862B1" w:rsidP="007862B1">
      <w:pPr>
        <w:jc w:val="center"/>
        <w:rPr>
          <w:rFonts w:ascii="GHEA Grapalat" w:hAnsi="GHEA Grapalat" w:cs="GHEA Grapalat"/>
          <w:b/>
          <w:sz w:val="20"/>
          <w:szCs w:val="20"/>
          <w:lang w:val="hy-AM"/>
        </w:rPr>
      </w:pPr>
      <w:r w:rsidRPr="00095A8A">
        <w:rPr>
          <w:rFonts w:ascii="GHEA Grapalat" w:hAnsi="GHEA Grapalat" w:cs="GHEA Grapalat"/>
          <w:b/>
          <w:sz w:val="18"/>
          <w:szCs w:val="18"/>
          <w:lang w:val="hy-AM"/>
        </w:rPr>
        <w:t xml:space="preserve">       </w:t>
      </w:r>
      <w:r w:rsidRPr="00095A8A">
        <w:rPr>
          <w:rFonts w:ascii="GHEA Grapalat" w:hAnsi="GHEA Grapalat" w:cs="GHEA Grapalat"/>
          <w:b/>
          <w:sz w:val="20"/>
          <w:szCs w:val="20"/>
          <w:lang w:val="hy-AM"/>
        </w:rPr>
        <w:t xml:space="preserve">ՏՈւԺԱՆՔԻ ՄԱՍԻՆ ՀԱՄԱՁԱՅՆԱԳԻՐ </w:t>
      </w:r>
    </w:p>
    <w:p w14:paraId="13A7D320" w14:textId="77777777" w:rsidR="00631658" w:rsidRPr="00095A8A" w:rsidRDefault="00631658" w:rsidP="007862B1">
      <w:pPr>
        <w:jc w:val="center"/>
        <w:rPr>
          <w:rFonts w:ascii="GHEA Grapalat" w:hAnsi="GHEA Grapalat" w:cs="GHEA Grapalat"/>
          <w:b/>
          <w:sz w:val="20"/>
          <w:szCs w:val="20"/>
          <w:lang w:val="hy-AM"/>
        </w:rPr>
      </w:pPr>
      <w:r w:rsidRPr="00095A8A">
        <w:rPr>
          <w:rFonts w:ascii="GHEA Grapalat" w:hAnsi="GHEA Grapalat" w:cs="GHEA Grapalat"/>
          <w:b/>
          <w:sz w:val="18"/>
          <w:szCs w:val="18"/>
          <w:lang w:val="hy-AM"/>
        </w:rPr>
        <w:t xml:space="preserve">         (</w:t>
      </w:r>
      <w:r w:rsidR="001C7C1A" w:rsidRPr="00095A8A">
        <w:rPr>
          <w:rFonts w:ascii="GHEA Grapalat" w:hAnsi="GHEA Grapalat" w:cs="GHEA Grapalat"/>
          <w:b/>
          <w:sz w:val="18"/>
          <w:szCs w:val="18"/>
          <w:lang w:val="hy-AM"/>
        </w:rPr>
        <w:t xml:space="preserve">որակավորման </w:t>
      </w:r>
      <w:r w:rsidRPr="00095A8A">
        <w:rPr>
          <w:rFonts w:ascii="GHEA Grapalat" w:hAnsi="GHEA Grapalat" w:cs="GHEA Grapalat"/>
          <w:b/>
          <w:sz w:val="18"/>
          <w:szCs w:val="18"/>
          <w:lang w:val="hy-AM"/>
        </w:rPr>
        <w:t>ապահովում)</w:t>
      </w:r>
    </w:p>
    <w:p w14:paraId="285B2F52" w14:textId="77777777" w:rsidR="007862B1" w:rsidRPr="00095A8A" w:rsidRDefault="007862B1" w:rsidP="007862B1">
      <w:pPr>
        <w:rPr>
          <w:rFonts w:ascii="GHEA Grapalat" w:hAnsi="GHEA Grapalat" w:cs="GHEA Grapalat"/>
          <w:b/>
          <w:sz w:val="20"/>
          <w:szCs w:val="20"/>
          <w:lang w:val="hy-AM"/>
        </w:rPr>
      </w:pPr>
      <w:r w:rsidRPr="00095A8A">
        <w:rPr>
          <w:rFonts w:ascii="GHEA Grapalat" w:hAnsi="GHEA Grapalat" w:cs="GHEA Grapalat"/>
          <w:color w:val="FF0000"/>
          <w:sz w:val="20"/>
          <w:szCs w:val="20"/>
          <w:shd w:val="clear" w:color="auto" w:fill="92CDDC"/>
          <w:lang w:val="hy-AM"/>
        </w:rPr>
        <w:t xml:space="preserve">                                                              </w:t>
      </w:r>
    </w:p>
    <w:p w14:paraId="4D331536" w14:textId="77777777" w:rsidR="007862B1" w:rsidRPr="00095A8A" w:rsidRDefault="007862B1" w:rsidP="007862B1">
      <w:pPr>
        <w:rPr>
          <w:rFonts w:ascii="GHEA Grapalat" w:hAnsi="GHEA Grapalat" w:cs="GHEA Grapalat"/>
          <w:sz w:val="20"/>
          <w:szCs w:val="20"/>
          <w:lang w:val="hy-AM"/>
        </w:rPr>
      </w:pPr>
      <w:r w:rsidRPr="00095A8A">
        <w:rPr>
          <w:rFonts w:ascii="GHEA Grapalat" w:hAnsi="GHEA Grapalat" w:cs="GHEA Grapalat"/>
          <w:sz w:val="20"/>
          <w:szCs w:val="20"/>
          <w:lang w:val="hy-AM"/>
        </w:rPr>
        <w:t xml:space="preserve">     ք. Երևան</w:t>
      </w:r>
      <w:r w:rsidRPr="00095A8A">
        <w:rPr>
          <w:rFonts w:ascii="GHEA Grapalat" w:hAnsi="GHEA Grapalat" w:cs="GHEA Grapalat"/>
          <w:sz w:val="20"/>
          <w:szCs w:val="20"/>
          <w:lang w:val="hy-AM"/>
        </w:rPr>
        <w:tab/>
      </w:r>
      <w:r w:rsidRPr="00095A8A">
        <w:rPr>
          <w:rFonts w:ascii="GHEA Grapalat" w:hAnsi="GHEA Grapalat" w:cs="GHEA Grapalat"/>
          <w:sz w:val="20"/>
          <w:szCs w:val="20"/>
          <w:lang w:val="hy-AM"/>
        </w:rPr>
        <w:tab/>
      </w:r>
      <w:r w:rsidRPr="00095A8A">
        <w:rPr>
          <w:rFonts w:ascii="GHEA Grapalat" w:hAnsi="GHEA Grapalat" w:cs="GHEA Grapalat"/>
          <w:sz w:val="20"/>
          <w:szCs w:val="20"/>
          <w:lang w:val="hy-AM"/>
        </w:rPr>
        <w:tab/>
      </w:r>
      <w:r w:rsidRPr="00095A8A">
        <w:rPr>
          <w:rFonts w:ascii="GHEA Grapalat" w:hAnsi="GHEA Grapalat" w:cs="GHEA Grapalat"/>
          <w:sz w:val="20"/>
          <w:szCs w:val="20"/>
          <w:lang w:val="hy-AM"/>
        </w:rPr>
        <w:tab/>
      </w:r>
      <w:r w:rsidRPr="00095A8A">
        <w:rPr>
          <w:rFonts w:ascii="GHEA Grapalat" w:hAnsi="GHEA Grapalat" w:cs="GHEA Grapalat"/>
          <w:sz w:val="20"/>
          <w:szCs w:val="20"/>
          <w:lang w:val="hy-AM"/>
        </w:rPr>
        <w:tab/>
      </w:r>
      <w:r w:rsidRPr="00095A8A">
        <w:rPr>
          <w:rFonts w:ascii="GHEA Grapalat" w:hAnsi="GHEA Grapalat" w:cs="GHEA Grapalat"/>
          <w:sz w:val="20"/>
          <w:szCs w:val="20"/>
          <w:lang w:val="hy-AM"/>
        </w:rPr>
        <w:tab/>
        <w:t xml:space="preserve">            </w:t>
      </w:r>
      <w:r w:rsidRPr="00095A8A">
        <w:rPr>
          <w:rFonts w:ascii="GHEA Grapalat" w:hAnsi="GHEA Grapalat"/>
          <w:sz w:val="20"/>
          <w:szCs w:val="20"/>
          <w:lang w:val="hy-AM"/>
        </w:rPr>
        <w:t>«</w:t>
      </w:r>
      <w:r w:rsidRPr="00095A8A">
        <w:rPr>
          <w:rFonts w:ascii="GHEA Grapalat" w:hAnsi="GHEA Grapalat" w:cs="GHEA Grapalat"/>
          <w:sz w:val="20"/>
          <w:szCs w:val="20"/>
          <w:u w:val="single"/>
          <w:lang w:val="hy-AM"/>
        </w:rPr>
        <w:t xml:space="preserve">         </w:t>
      </w:r>
      <w:r w:rsidRPr="00095A8A">
        <w:rPr>
          <w:rFonts w:ascii="GHEA Grapalat" w:hAnsi="GHEA Grapalat"/>
          <w:sz w:val="20"/>
          <w:szCs w:val="20"/>
          <w:lang w:val="hy-AM"/>
        </w:rPr>
        <w:t>»</w:t>
      </w:r>
      <w:r w:rsidRPr="00095A8A">
        <w:rPr>
          <w:rFonts w:ascii="GHEA Grapalat" w:hAnsi="GHEA Grapalat" w:cs="GHEA Grapalat"/>
          <w:sz w:val="20"/>
          <w:szCs w:val="20"/>
          <w:u w:val="single"/>
          <w:lang w:val="hy-AM"/>
        </w:rPr>
        <w:t xml:space="preserve"> </w:t>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lang w:val="hy-AM"/>
        </w:rPr>
        <w:t xml:space="preserve"> 20   թ.**</w:t>
      </w:r>
    </w:p>
    <w:p w14:paraId="3BC189D7" w14:textId="77777777" w:rsidR="007862B1" w:rsidRPr="00095A8A" w:rsidRDefault="007862B1" w:rsidP="007862B1">
      <w:pPr>
        <w:rPr>
          <w:rFonts w:ascii="GHEA Grapalat" w:hAnsi="GHEA Grapalat" w:cs="GHEA Grapalat"/>
          <w:sz w:val="20"/>
          <w:szCs w:val="20"/>
          <w:lang w:val="hy-AM"/>
        </w:rPr>
      </w:pPr>
    </w:p>
    <w:p w14:paraId="0AD1D30D" w14:textId="77777777" w:rsidR="007862B1" w:rsidRPr="00095A8A" w:rsidRDefault="007862B1" w:rsidP="007862B1">
      <w:pPr>
        <w:jc w:val="both"/>
        <w:rPr>
          <w:rFonts w:ascii="GHEA Grapalat" w:hAnsi="GHEA Grapalat" w:cs="GHEA Grapalat"/>
          <w:sz w:val="20"/>
          <w:szCs w:val="20"/>
          <w:u w:val="single"/>
          <w:vertAlign w:val="subscript"/>
          <w:lang w:val="hy-AM"/>
        </w:rPr>
      </w:pPr>
      <w:r w:rsidRPr="00095A8A">
        <w:rPr>
          <w:rFonts w:ascii="GHEA Grapalat" w:hAnsi="GHEA Grapalat" w:cs="GHEA Grapalat"/>
          <w:sz w:val="20"/>
          <w:szCs w:val="20"/>
          <w:u w:val="single"/>
          <w:vertAlign w:val="subscript"/>
          <w:lang w:val="hy-AM"/>
        </w:rPr>
        <w:tab/>
      </w:r>
      <w:r w:rsidRPr="00095A8A">
        <w:rPr>
          <w:rFonts w:ascii="GHEA Grapalat" w:hAnsi="GHEA Grapalat" w:cs="GHEA Grapalat"/>
          <w:sz w:val="20"/>
          <w:szCs w:val="20"/>
          <w:u w:val="single"/>
          <w:vertAlign w:val="subscript"/>
          <w:lang w:val="hy-AM"/>
        </w:rPr>
        <w:tab/>
      </w:r>
      <w:r w:rsidRPr="00095A8A">
        <w:rPr>
          <w:rFonts w:ascii="GHEA Grapalat" w:hAnsi="GHEA Grapalat" w:cs="GHEA Grapalat"/>
          <w:sz w:val="20"/>
          <w:szCs w:val="20"/>
          <w:u w:val="single"/>
          <w:vertAlign w:val="subscript"/>
          <w:lang w:val="hy-AM"/>
        </w:rPr>
        <w:tab/>
      </w:r>
      <w:r w:rsidRPr="00095A8A">
        <w:rPr>
          <w:rFonts w:ascii="GHEA Grapalat" w:hAnsi="GHEA Grapalat" w:cs="GHEA Grapalat"/>
          <w:sz w:val="20"/>
          <w:szCs w:val="20"/>
          <w:vertAlign w:val="subscript"/>
          <w:lang w:val="hy-AM"/>
        </w:rPr>
        <w:t xml:space="preserve">, </w:t>
      </w:r>
      <w:r w:rsidRPr="00095A8A">
        <w:rPr>
          <w:rFonts w:ascii="GHEA Grapalat" w:hAnsi="GHEA Grapalat" w:cs="GHEA Grapalat"/>
          <w:sz w:val="20"/>
          <w:szCs w:val="20"/>
          <w:lang w:val="hy-AM"/>
        </w:rPr>
        <w:t xml:space="preserve">ի դեմս Ընկերության տնօրեն </w:t>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p>
    <w:p w14:paraId="2E9A5A50" w14:textId="77777777" w:rsidR="007862B1" w:rsidRPr="00095A8A" w:rsidRDefault="007862B1" w:rsidP="007862B1">
      <w:pPr>
        <w:jc w:val="both"/>
        <w:rPr>
          <w:rFonts w:ascii="GHEA Grapalat" w:hAnsi="GHEA Grapalat" w:cs="GHEA Grapalat"/>
          <w:sz w:val="20"/>
          <w:szCs w:val="20"/>
          <w:lang w:val="hy-AM"/>
        </w:rPr>
      </w:pPr>
      <w:r w:rsidRPr="00095A8A">
        <w:rPr>
          <w:rFonts w:ascii="GHEA Grapalat" w:hAnsi="GHEA Grapalat"/>
          <w:sz w:val="20"/>
          <w:szCs w:val="20"/>
          <w:vertAlign w:val="superscript"/>
          <w:lang w:val="hy-AM"/>
        </w:rPr>
        <w:t xml:space="preserve">       Ընկերության անվանումը</w:t>
      </w:r>
      <w:r w:rsidRPr="00095A8A">
        <w:rPr>
          <w:rFonts w:ascii="GHEA Grapalat" w:hAnsi="GHEA Grapalat" w:cs="GHEA Grapalat"/>
          <w:sz w:val="20"/>
          <w:szCs w:val="20"/>
          <w:vertAlign w:val="subscript"/>
          <w:lang w:val="hy-AM"/>
        </w:rPr>
        <w:tab/>
      </w:r>
      <w:r w:rsidRPr="00095A8A">
        <w:rPr>
          <w:rFonts w:ascii="GHEA Grapalat" w:hAnsi="GHEA Grapalat" w:cs="GHEA Grapalat"/>
          <w:sz w:val="20"/>
          <w:szCs w:val="20"/>
          <w:vertAlign w:val="subscript"/>
          <w:lang w:val="hy-AM"/>
        </w:rPr>
        <w:tab/>
      </w:r>
      <w:r w:rsidRPr="00095A8A">
        <w:rPr>
          <w:rFonts w:ascii="GHEA Grapalat" w:hAnsi="GHEA Grapalat" w:cs="GHEA Grapalat"/>
          <w:sz w:val="20"/>
          <w:szCs w:val="20"/>
          <w:vertAlign w:val="subscript"/>
          <w:lang w:val="hy-AM"/>
        </w:rPr>
        <w:tab/>
      </w:r>
      <w:r w:rsidRPr="00095A8A">
        <w:rPr>
          <w:rFonts w:ascii="GHEA Grapalat" w:hAnsi="GHEA Grapalat" w:cs="GHEA Grapalat"/>
          <w:sz w:val="20"/>
          <w:szCs w:val="20"/>
          <w:vertAlign w:val="subscript"/>
          <w:lang w:val="hy-AM"/>
        </w:rPr>
        <w:tab/>
      </w:r>
      <w:r w:rsidRPr="00095A8A">
        <w:rPr>
          <w:rFonts w:ascii="GHEA Grapalat" w:hAnsi="GHEA Grapalat" w:cs="GHEA Grapalat"/>
          <w:sz w:val="20"/>
          <w:szCs w:val="20"/>
          <w:vertAlign w:val="subscript"/>
          <w:lang w:val="hy-AM"/>
        </w:rPr>
        <w:tab/>
        <w:t xml:space="preserve">    </w:t>
      </w:r>
      <w:r w:rsidRPr="00095A8A">
        <w:rPr>
          <w:rFonts w:ascii="GHEA Grapalat" w:hAnsi="GHEA Grapalat"/>
          <w:sz w:val="20"/>
          <w:szCs w:val="20"/>
          <w:vertAlign w:val="superscript"/>
          <w:lang w:val="hy-AM"/>
        </w:rPr>
        <w:t>Ընկերության տնօրենի անուն ազգանունը, անձնագրային տվյալները</w:t>
      </w:r>
      <w:r w:rsidRPr="00095A8A">
        <w:rPr>
          <w:rFonts w:ascii="GHEA Grapalat" w:hAnsi="GHEA Grapalat" w:cs="GHEA Grapalat"/>
          <w:sz w:val="20"/>
          <w:szCs w:val="20"/>
          <w:vertAlign w:val="subscript"/>
          <w:lang w:val="hy-AM"/>
        </w:rPr>
        <w:t xml:space="preserve">, </w:t>
      </w:r>
      <w:r w:rsidRPr="00095A8A">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877890" w14:textId="77777777" w:rsidR="007862B1" w:rsidRPr="00095A8A" w:rsidRDefault="007862B1" w:rsidP="007862B1">
      <w:pPr>
        <w:ind w:firstLine="708"/>
        <w:jc w:val="both"/>
        <w:rPr>
          <w:rFonts w:ascii="GHEA Grapalat" w:hAnsi="GHEA Grapalat" w:cs="GHEA Grapalat"/>
          <w:sz w:val="20"/>
          <w:szCs w:val="20"/>
          <w:lang w:val="hy-AM"/>
        </w:rPr>
      </w:pPr>
    </w:p>
    <w:p w14:paraId="522933C8" w14:textId="77777777" w:rsidR="007862B1" w:rsidRPr="00095A8A" w:rsidRDefault="007862B1" w:rsidP="007862B1">
      <w:pPr>
        <w:numPr>
          <w:ilvl w:val="0"/>
          <w:numId w:val="6"/>
        </w:numPr>
        <w:jc w:val="center"/>
        <w:rPr>
          <w:rFonts w:ascii="GHEA Grapalat" w:hAnsi="GHEA Grapalat" w:cs="GHEA Grapalat"/>
          <w:b/>
          <w:bCs/>
          <w:sz w:val="20"/>
          <w:szCs w:val="20"/>
          <w:lang w:val="pt-BR"/>
        </w:rPr>
      </w:pPr>
      <w:r w:rsidRPr="00095A8A">
        <w:rPr>
          <w:rFonts w:ascii="GHEA Grapalat" w:hAnsi="GHEA Grapalat" w:cs="GHEA Grapalat"/>
          <w:b/>
          <w:sz w:val="20"/>
          <w:szCs w:val="20"/>
          <w:lang w:val="hy-AM"/>
        </w:rPr>
        <w:t xml:space="preserve"> Հ</w:t>
      </w:r>
      <w:r w:rsidRPr="00095A8A">
        <w:rPr>
          <w:rFonts w:ascii="GHEA Grapalat" w:hAnsi="GHEA Grapalat" w:cs="GHEA Grapalat"/>
          <w:b/>
          <w:sz w:val="20"/>
          <w:szCs w:val="20"/>
        </w:rPr>
        <w:t>ամաձայնության առարկան</w:t>
      </w:r>
    </w:p>
    <w:p w14:paraId="11B46915" w14:textId="77777777" w:rsidR="007862B1" w:rsidRPr="00095A8A" w:rsidRDefault="007862B1" w:rsidP="007862B1">
      <w:pPr>
        <w:jc w:val="both"/>
        <w:rPr>
          <w:rFonts w:ascii="GHEA Grapalat" w:hAnsi="GHEA Grapalat" w:cs="GHEA Grapalat"/>
          <w:b/>
          <w:bCs/>
          <w:sz w:val="20"/>
          <w:szCs w:val="20"/>
          <w:lang w:val="pt-BR"/>
        </w:rPr>
      </w:pPr>
      <w:r w:rsidRPr="00095A8A">
        <w:rPr>
          <w:rFonts w:ascii="GHEA Grapalat" w:hAnsi="GHEA Grapalat" w:cs="GHEA Grapalat"/>
          <w:sz w:val="20"/>
          <w:szCs w:val="20"/>
          <w:lang w:val="pt-BR"/>
        </w:rPr>
        <w:tab/>
      </w:r>
      <w:r w:rsidRPr="00095A8A">
        <w:rPr>
          <w:rFonts w:ascii="GHEA Grapalat" w:hAnsi="GHEA Grapalat" w:cs="GHEA Grapalat"/>
          <w:sz w:val="20"/>
          <w:szCs w:val="20"/>
          <w:lang w:val="pt-BR"/>
        </w:rPr>
        <w:tab/>
        <w:t xml:space="preserve">                               </w:t>
      </w:r>
    </w:p>
    <w:p w14:paraId="5EA27522" w14:textId="212A4D38" w:rsidR="007862B1" w:rsidRPr="00B51DDF" w:rsidRDefault="007862B1" w:rsidP="009B1CBC">
      <w:pPr>
        <w:numPr>
          <w:ilvl w:val="1"/>
          <w:numId w:val="7"/>
        </w:numPr>
        <w:ind w:left="0" w:firstLine="426"/>
        <w:jc w:val="both"/>
        <w:rPr>
          <w:rFonts w:ascii="GHEA Grapalat" w:hAnsi="GHEA Grapalat" w:cs="GHEA Grapalat"/>
          <w:sz w:val="20"/>
          <w:szCs w:val="20"/>
          <w:lang w:val="pt-BR"/>
        </w:rPr>
      </w:pPr>
      <w:r w:rsidRPr="00095A8A">
        <w:rPr>
          <w:rFonts w:ascii="GHEA Grapalat" w:hAnsi="GHEA Grapalat" w:cs="GHEA Grapalat"/>
          <w:sz w:val="20"/>
          <w:szCs w:val="20"/>
          <w:lang w:val="pt-BR"/>
        </w:rPr>
        <w:t xml:space="preserve">Ընկերությունը մասնակցում է </w:t>
      </w:r>
      <w:r w:rsidR="005B36EF">
        <w:rPr>
          <w:rFonts w:ascii="GHEA Grapalat" w:hAnsi="GHEA Grapalat" w:cs="GHEA Grapalat"/>
          <w:sz w:val="20"/>
          <w:szCs w:val="20"/>
          <w:lang w:val="hy-AM"/>
        </w:rPr>
        <w:t xml:space="preserve">«Քրեակատարողական բժշկության կենտրոն» ՊՈԱԿ </w:t>
      </w:r>
      <w:r w:rsidRPr="00095A8A">
        <w:rPr>
          <w:rFonts w:ascii="GHEA Grapalat" w:hAnsi="GHEA Grapalat" w:cs="GHEA Grapalat"/>
          <w:sz w:val="20"/>
          <w:szCs w:val="20"/>
          <w:lang w:val="pt-BR"/>
        </w:rPr>
        <w:t xml:space="preserve">(այսուհետ` Պատվիրատու) կողմից </w:t>
      </w:r>
      <w:r w:rsidR="00B51DDF" w:rsidRPr="00B51DDF">
        <w:rPr>
          <w:rFonts w:ascii="GHEA Grapalat" w:hAnsi="GHEA Grapalat" w:cs="GHEA Grapalat"/>
          <w:sz w:val="20"/>
          <w:szCs w:val="20"/>
          <w:lang w:val="pt-BR"/>
        </w:rPr>
        <w:t xml:space="preserve"> </w:t>
      </w:r>
      <w:r w:rsidRPr="00B51DDF">
        <w:rPr>
          <w:rFonts w:ascii="GHEA Grapalat" w:hAnsi="GHEA Grapalat" w:cs="GHEA Grapalat"/>
          <w:sz w:val="20"/>
          <w:szCs w:val="20"/>
          <w:lang w:val="pt-BR"/>
        </w:rPr>
        <w:t xml:space="preserve">կազմակերպված` </w:t>
      </w:r>
      <w:r w:rsidR="005B36EF" w:rsidRPr="00B51DDF">
        <w:rPr>
          <w:rFonts w:ascii="GHEA Grapalat" w:hAnsi="GHEA Grapalat" w:cs="Sylfaen"/>
          <w:b/>
          <w:sz w:val="20"/>
          <w:szCs w:val="20"/>
          <w:lang w:val="es-ES"/>
        </w:rPr>
        <w:t>Ք</w:t>
      </w:r>
      <w:r w:rsidR="005B36EF" w:rsidRPr="00B51DDF">
        <w:rPr>
          <w:rFonts w:ascii="GHEA Grapalat" w:hAnsi="GHEA Grapalat" w:cs="Sylfaen"/>
          <w:b/>
          <w:sz w:val="20"/>
          <w:szCs w:val="20"/>
          <w:lang w:val="hy-AM"/>
        </w:rPr>
        <w:t>Բ</w:t>
      </w:r>
      <w:r w:rsidR="005B36EF" w:rsidRPr="00B51DDF">
        <w:rPr>
          <w:rFonts w:ascii="GHEA Grapalat" w:hAnsi="GHEA Grapalat" w:cs="Sylfaen"/>
          <w:b/>
          <w:sz w:val="20"/>
          <w:szCs w:val="20"/>
          <w:lang w:val="es-ES"/>
        </w:rPr>
        <w:t>Կ-ԳՀԽԾՁԲ-22/18</w:t>
      </w:r>
      <w:r w:rsidR="005B36EF" w:rsidRPr="00B51DDF">
        <w:rPr>
          <w:rFonts w:ascii="GHEA Grapalat" w:hAnsi="GHEA Grapalat" w:cs="Sylfaen"/>
          <w:sz w:val="20"/>
          <w:szCs w:val="20"/>
          <w:lang w:val="es-ES"/>
        </w:rPr>
        <w:t xml:space="preserve"> </w:t>
      </w:r>
      <w:r w:rsidRPr="00B51DDF">
        <w:rPr>
          <w:rFonts w:ascii="GHEA Grapalat" w:hAnsi="GHEA Grapalat" w:cs="GHEA Grapalat"/>
          <w:sz w:val="20"/>
          <w:szCs w:val="20"/>
          <w:lang w:val="pt-BR"/>
        </w:rPr>
        <w:t>ծածկագրով գնման ընթացակարգին:</w:t>
      </w:r>
      <w:r w:rsidRPr="00B51DDF">
        <w:rPr>
          <w:rFonts w:ascii="GHEA Grapalat" w:hAnsi="GHEA Grapalat"/>
          <w:sz w:val="20"/>
          <w:szCs w:val="20"/>
          <w:vertAlign w:val="superscript"/>
          <w:lang w:val="pt-BR"/>
        </w:rPr>
        <w:t xml:space="preserve"> </w:t>
      </w:r>
    </w:p>
    <w:p w14:paraId="19747032" w14:textId="77777777" w:rsidR="007862B1" w:rsidRPr="00095A8A" w:rsidRDefault="006E35C3" w:rsidP="006E35C3">
      <w:pPr>
        <w:ind w:firstLine="360"/>
        <w:jc w:val="both"/>
        <w:rPr>
          <w:rFonts w:ascii="GHEA Grapalat" w:hAnsi="GHEA Grapalat" w:cs="GHEA Grapalat"/>
          <w:color w:val="5B9BD5"/>
          <w:sz w:val="20"/>
          <w:szCs w:val="20"/>
          <w:lang w:val="hy-AM"/>
        </w:rPr>
      </w:pPr>
      <w:r w:rsidRPr="00095A8A">
        <w:rPr>
          <w:rFonts w:ascii="GHEA Grapalat" w:hAnsi="GHEA Grapalat" w:cs="GHEA Grapalat"/>
          <w:sz w:val="20"/>
          <w:szCs w:val="20"/>
          <w:lang w:val="pt-BR"/>
        </w:rPr>
        <w:t>1.</w:t>
      </w:r>
      <w:r w:rsidR="000149F3" w:rsidRPr="00095A8A">
        <w:rPr>
          <w:rFonts w:ascii="GHEA Grapalat" w:hAnsi="GHEA Grapalat" w:cs="GHEA Grapalat"/>
          <w:sz w:val="20"/>
          <w:szCs w:val="20"/>
          <w:lang w:val="pt-BR"/>
        </w:rPr>
        <w:t>2</w:t>
      </w:r>
      <w:r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pt-BR"/>
        </w:rPr>
        <w:t xml:space="preserve">Որպես գնման ընթացակարգի արդյունքում </w:t>
      </w:r>
      <w:r w:rsidRPr="00095A8A">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095A8A">
        <w:rPr>
          <w:rFonts w:ascii="GHEA Grapalat" w:hAnsi="GHEA Grapalat" w:cs="GHEA Grapalat"/>
          <w:sz w:val="20"/>
          <w:szCs w:val="20"/>
          <w:lang w:val="pt-BR"/>
        </w:rPr>
        <w:t xml:space="preserve">կատարման </w:t>
      </w:r>
      <w:r w:rsidRPr="00095A8A">
        <w:rPr>
          <w:rFonts w:ascii="GHEA Grapalat" w:hAnsi="GHEA Grapalat" w:cs="GHEA Grapalat"/>
          <w:sz w:val="20"/>
          <w:szCs w:val="20"/>
          <w:lang w:val="pt-BR"/>
        </w:rPr>
        <w:t xml:space="preserve">համար անհրաժեշտ որակավորման </w:t>
      </w:r>
      <w:r w:rsidR="007862B1" w:rsidRPr="00095A8A">
        <w:rPr>
          <w:rFonts w:ascii="GHEA Grapalat" w:hAnsi="GHEA Grapalat" w:cs="GHEA Grapalat"/>
          <w:sz w:val="20"/>
          <w:szCs w:val="20"/>
          <w:lang w:val="pt-BR"/>
        </w:rPr>
        <w:t>ապահովում, Ընկերությունը</w:t>
      </w:r>
      <w:r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2300F5A6" w14:textId="77777777" w:rsidR="007862B1" w:rsidRPr="00095A8A" w:rsidRDefault="000149F3" w:rsidP="000149F3">
      <w:pPr>
        <w:ind w:firstLine="360"/>
        <w:jc w:val="both"/>
        <w:rPr>
          <w:rFonts w:ascii="GHEA Grapalat" w:hAnsi="GHEA Grapalat" w:cs="GHEA Grapalat"/>
          <w:color w:val="000000"/>
          <w:sz w:val="20"/>
          <w:szCs w:val="20"/>
          <w:lang w:val="pt-BR"/>
        </w:rPr>
      </w:pPr>
      <w:r w:rsidRPr="00095A8A">
        <w:rPr>
          <w:rFonts w:ascii="GHEA Grapalat" w:hAnsi="GHEA Grapalat" w:cs="GHEA Grapalat"/>
          <w:color w:val="000000"/>
          <w:sz w:val="20"/>
          <w:szCs w:val="20"/>
          <w:lang w:val="pt-BR"/>
        </w:rPr>
        <w:t xml:space="preserve">1.3 </w:t>
      </w:r>
      <w:r w:rsidR="007862B1" w:rsidRPr="00095A8A">
        <w:rPr>
          <w:rFonts w:ascii="GHEA Grapalat" w:hAnsi="GHEA Grapalat" w:cs="GHEA Grapalat"/>
          <w:color w:val="000000"/>
          <w:sz w:val="20"/>
          <w:szCs w:val="20"/>
          <w:lang w:val="pt-BR"/>
        </w:rPr>
        <w:t>Ընկերությունը</w:t>
      </w:r>
      <w:r w:rsidR="007862B1" w:rsidRPr="00095A8A">
        <w:rPr>
          <w:rFonts w:ascii="GHEA Grapalat" w:hAnsi="GHEA Grapalat" w:cs="GHEA Grapalat"/>
          <w:color w:val="000000"/>
          <w:sz w:val="20"/>
          <w:szCs w:val="20"/>
          <w:lang w:val="hy-AM"/>
        </w:rPr>
        <w:t xml:space="preserve"> սույն </w:t>
      </w:r>
      <w:r w:rsidR="007862B1" w:rsidRPr="00095A8A">
        <w:rPr>
          <w:rFonts w:ascii="GHEA Grapalat" w:hAnsi="GHEA Grapalat" w:cs="GHEA Grapalat"/>
          <w:color w:val="000000"/>
          <w:sz w:val="20"/>
          <w:szCs w:val="20"/>
          <w:lang w:val="pt-BR"/>
        </w:rPr>
        <w:t>տուժանքի համաձայնագ</w:t>
      </w:r>
      <w:r w:rsidR="007862B1" w:rsidRPr="00095A8A">
        <w:rPr>
          <w:rFonts w:ascii="GHEA Grapalat" w:hAnsi="GHEA Grapalat" w:cs="GHEA Grapalat"/>
          <w:color w:val="000000"/>
          <w:sz w:val="20"/>
          <w:szCs w:val="20"/>
          <w:lang w:val="hy-AM"/>
        </w:rPr>
        <w:t>ր</w:t>
      </w:r>
      <w:r w:rsidR="007862B1" w:rsidRPr="00095A8A">
        <w:rPr>
          <w:rFonts w:ascii="GHEA Grapalat" w:hAnsi="GHEA Grapalat" w:cs="GHEA Grapalat"/>
          <w:color w:val="000000"/>
          <w:sz w:val="20"/>
          <w:szCs w:val="20"/>
          <w:lang w:val="pt-BR"/>
        </w:rPr>
        <w:t>ի</w:t>
      </w:r>
      <w:r w:rsidR="007862B1" w:rsidRPr="00095A8A">
        <w:rPr>
          <w:rFonts w:ascii="GHEA Grapalat" w:hAnsi="GHEA Grapalat" w:cs="GHEA Grapalat"/>
          <w:color w:val="000000"/>
          <w:sz w:val="20"/>
          <w:szCs w:val="20"/>
          <w:lang w:val="hy-AM"/>
        </w:rPr>
        <w:t xml:space="preserve">ն կից ներկայացվող վճարման պահանջագրի </w:t>
      </w:r>
      <w:r w:rsidR="006E35C3" w:rsidRPr="00095A8A">
        <w:rPr>
          <w:rFonts w:ascii="GHEA Grapalat" w:hAnsi="GHEA Grapalat" w:cs="GHEA Grapalat"/>
          <w:color w:val="000000"/>
          <w:sz w:val="20"/>
          <w:szCs w:val="20"/>
          <w:lang w:val="hy-AM"/>
        </w:rPr>
        <w:t>(</w:t>
      </w:r>
      <w:r w:rsidR="007862B1" w:rsidRPr="00095A8A">
        <w:rPr>
          <w:rFonts w:ascii="GHEA Grapalat" w:hAnsi="GHEA Grapalat" w:cs="GHEA Grapalat"/>
          <w:color w:val="000000"/>
          <w:sz w:val="20"/>
          <w:szCs w:val="20"/>
          <w:lang w:val="hy-AM"/>
        </w:rPr>
        <w:t>այսուհետ` Պահանջագիր</w:t>
      </w:r>
      <w:r w:rsidR="006E35C3" w:rsidRPr="00095A8A">
        <w:rPr>
          <w:rFonts w:ascii="GHEA Grapalat" w:hAnsi="GHEA Grapalat" w:cs="GHEA Grapalat"/>
          <w:color w:val="000000"/>
          <w:sz w:val="20"/>
          <w:szCs w:val="20"/>
          <w:lang w:val="hy-AM"/>
        </w:rPr>
        <w:t>)</w:t>
      </w:r>
      <w:r w:rsidR="007862B1" w:rsidRPr="00095A8A">
        <w:rPr>
          <w:rFonts w:ascii="GHEA Grapalat" w:hAnsi="GHEA Grapalat" w:cs="GHEA Grapalat"/>
          <w:color w:val="000000"/>
          <w:sz w:val="20"/>
          <w:szCs w:val="20"/>
          <w:lang w:val="hy-AM"/>
        </w:rPr>
        <w:t xml:space="preserve"> ստորագրմամբ անհետկանչելիորեն  համաձայնվում է, որ</w:t>
      </w:r>
      <w:r w:rsidR="006E35C3" w:rsidRPr="00095A8A">
        <w:rPr>
          <w:rFonts w:ascii="GHEA Grapalat" w:hAnsi="GHEA Grapalat" w:cs="GHEA Grapalat"/>
          <w:color w:val="000000"/>
          <w:sz w:val="20"/>
          <w:szCs w:val="20"/>
          <w:lang w:val="hy-AM"/>
        </w:rPr>
        <w:t>՝</w:t>
      </w:r>
      <w:r w:rsidR="007862B1" w:rsidRPr="00095A8A">
        <w:rPr>
          <w:rFonts w:ascii="GHEA Grapalat" w:hAnsi="GHEA Grapalat" w:cs="GHEA Grapalat"/>
          <w:color w:val="000000"/>
          <w:sz w:val="20"/>
          <w:szCs w:val="20"/>
          <w:lang w:val="hy-AM"/>
        </w:rPr>
        <w:t xml:space="preserve"> </w:t>
      </w:r>
    </w:p>
    <w:p w14:paraId="76DC9FB8" w14:textId="77777777" w:rsidR="007862B1" w:rsidRPr="00095A8A" w:rsidRDefault="007862B1" w:rsidP="007862B1">
      <w:pPr>
        <w:ind w:firstLine="426"/>
        <w:jc w:val="both"/>
        <w:rPr>
          <w:rFonts w:ascii="GHEA Grapalat" w:hAnsi="GHEA Grapalat" w:cs="GHEA Grapalat"/>
          <w:color w:val="000000"/>
          <w:sz w:val="20"/>
          <w:szCs w:val="20"/>
          <w:lang w:val="hy-AM"/>
        </w:rPr>
      </w:pPr>
      <w:r w:rsidRPr="00095A8A">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08E83B73" w14:textId="77777777" w:rsidR="007862B1" w:rsidRPr="00095A8A" w:rsidRDefault="007862B1" w:rsidP="007862B1">
      <w:pPr>
        <w:ind w:firstLine="426"/>
        <w:jc w:val="both"/>
        <w:rPr>
          <w:rFonts w:ascii="GHEA Grapalat" w:hAnsi="GHEA Grapalat" w:cs="GHEA Grapalat"/>
          <w:color w:val="000000"/>
          <w:sz w:val="20"/>
          <w:szCs w:val="20"/>
          <w:lang w:val="hy-AM"/>
        </w:rPr>
      </w:pPr>
      <w:r w:rsidRPr="00095A8A">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095A8A">
        <w:rPr>
          <w:rFonts w:ascii="GHEA Grapalat" w:hAnsi="GHEA Grapalat" w:cs="GHEA Grapalat"/>
          <w:color w:val="000000"/>
          <w:sz w:val="20"/>
          <w:szCs w:val="20"/>
          <w:lang w:val="pt-BR"/>
        </w:rPr>
        <w:t>Ընկերության</w:t>
      </w:r>
      <w:r w:rsidRPr="00095A8A">
        <w:rPr>
          <w:rFonts w:ascii="GHEA Grapalat" w:hAnsi="GHEA Grapalat" w:cs="GHEA Grapalat"/>
          <w:color w:val="000000"/>
          <w:sz w:val="20"/>
          <w:szCs w:val="20"/>
          <w:lang w:val="hy-AM"/>
        </w:rPr>
        <w:t xml:space="preserve"> հաշվից  գանձելու համար՝ առանց լրացուցիչ ակցեպտավորման: </w:t>
      </w:r>
    </w:p>
    <w:p w14:paraId="503D69F1" w14:textId="77777777" w:rsidR="007862B1" w:rsidRPr="00095A8A" w:rsidRDefault="007862B1" w:rsidP="007862B1">
      <w:pPr>
        <w:ind w:firstLine="426"/>
        <w:jc w:val="both"/>
        <w:rPr>
          <w:rFonts w:ascii="GHEA Grapalat" w:hAnsi="GHEA Grapalat" w:cs="GHEA Grapalat"/>
          <w:color w:val="000000"/>
          <w:sz w:val="20"/>
          <w:szCs w:val="20"/>
          <w:lang w:val="hy-AM"/>
        </w:rPr>
      </w:pPr>
      <w:r w:rsidRPr="00095A8A">
        <w:rPr>
          <w:rFonts w:ascii="GHEA Grapalat" w:hAnsi="GHEA Grapalat" w:cs="GHEA Grapalat"/>
          <w:color w:val="000000"/>
          <w:sz w:val="20"/>
          <w:szCs w:val="20"/>
          <w:lang w:val="hy-AM"/>
        </w:rPr>
        <w:t xml:space="preserve">գ)  </w:t>
      </w:r>
      <w:r w:rsidRPr="00095A8A">
        <w:rPr>
          <w:rFonts w:ascii="GHEA Grapalat" w:hAnsi="GHEA Grapalat" w:cs="GHEA Grapalat"/>
          <w:color w:val="000000"/>
          <w:sz w:val="20"/>
          <w:szCs w:val="20"/>
          <w:lang w:val="pt-BR"/>
        </w:rPr>
        <w:t>Ընկերությունը</w:t>
      </w:r>
      <w:r w:rsidRPr="00095A8A">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5F16211C" w14:textId="77777777" w:rsidR="007862B1" w:rsidRPr="00095A8A" w:rsidRDefault="007862B1" w:rsidP="007862B1">
      <w:pPr>
        <w:ind w:left="426"/>
        <w:jc w:val="both"/>
        <w:rPr>
          <w:rFonts w:ascii="GHEA Grapalat" w:hAnsi="GHEA Grapalat" w:cs="GHEA Grapalat"/>
          <w:color w:val="000000"/>
          <w:sz w:val="20"/>
          <w:szCs w:val="20"/>
          <w:lang w:val="hy-AM"/>
        </w:rPr>
      </w:pPr>
      <w:r w:rsidRPr="00095A8A">
        <w:rPr>
          <w:rFonts w:ascii="GHEA Grapalat" w:hAnsi="GHEA Grapalat" w:cs="GHEA Grapalat"/>
          <w:color w:val="000000"/>
          <w:sz w:val="20"/>
          <w:szCs w:val="20"/>
          <w:lang w:val="hy-AM"/>
        </w:rPr>
        <w:t xml:space="preserve">դ) </w:t>
      </w:r>
      <w:r w:rsidRPr="00095A8A">
        <w:rPr>
          <w:rFonts w:ascii="GHEA Grapalat" w:hAnsi="GHEA Grapalat" w:cs="GHEA Grapalat"/>
          <w:color w:val="000000"/>
          <w:sz w:val="20"/>
          <w:szCs w:val="20"/>
          <w:lang w:val="pt-BR"/>
        </w:rPr>
        <w:t>Ընկերությունը</w:t>
      </w:r>
      <w:r w:rsidRPr="00095A8A">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6F0111DA" w14:textId="77777777" w:rsidR="007862B1" w:rsidRPr="00095A8A" w:rsidRDefault="007862B1" w:rsidP="007862B1">
      <w:pPr>
        <w:ind w:firstLine="426"/>
        <w:jc w:val="both"/>
        <w:rPr>
          <w:rFonts w:ascii="GHEA Grapalat" w:hAnsi="GHEA Grapalat" w:cs="GHEA Grapalat"/>
          <w:sz w:val="20"/>
          <w:szCs w:val="20"/>
          <w:lang w:val="hy-AM"/>
        </w:rPr>
      </w:pPr>
      <w:r w:rsidRPr="00095A8A">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1716BA81" w14:textId="77777777" w:rsidR="007862B1" w:rsidRPr="00095A8A" w:rsidRDefault="000149F3" w:rsidP="000149F3">
      <w:pPr>
        <w:ind w:firstLine="426"/>
        <w:jc w:val="both"/>
        <w:rPr>
          <w:rFonts w:ascii="GHEA Grapalat" w:hAnsi="GHEA Grapalat" w:cs="GHEA Grapalat"/>
          <w:sz w:val="20"/>
          <w:szCs w:val="20"/>
          <w:lang w:val="pt-BR"/>
        </w:rPr>
      </w:pPr>
      <w:r w:rsidRPr="00095A8A">
        <w:rPr>
          <w:rFonts w:ascii="GHEA Grapalat" w:hAnsi="GHEA Grapalat" w:cs="GHEA Grapalat"/>
          <w:sz w:val="20"/>
          <w:szCs w:val="20"/>
          <w:lang w:val="pt-BR"/>
        </w:rPr>
        <w:t>1.4</w:t>
      </w:r>
      <w:r w:rsidR="007862B1" w:rsidRPr="00095A8A">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095A8A">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095A8A">
        <w:rPr>
          <w:rFonts w:ascii="GHEA Grapalat" w:hAnsi="GHEA Grapalat" w:cs="GHEA Grapalat"/>
          <w:sz w:val="20"/>
          <w:szCs w:val="20"/>
          <w:lang w:val="pt-BR"/>
        </w:rPr>
        <w:t xml:space="preserve"> Պատվիրատուն սույն տուժանքի համաձայնագիրը և կից </w:t>
      </w:r>
      <w:r w:rsidR="007862B1" w:rsidRPr="00095A8A">
        <w:rPr>
          <w:rFonts w:ascii="GHEA Grapalat" w:hAnsi="GHEA Grapalat" w:cs="GHEA Grapalat"/>
          <w:sz w:val="20"/>
          <w:szCs w:val="20"/>
          <w:lang w:val="hy-AM"/>
        </w:rPr>
        <w:t xml:space="preserve">Պահանջագիրը բնօրինակներով </w:t>
      </w:r>
      <w:r w:rsidR="007862B1" w:rsidRPr="00095A8A">
        <w:rPr>
          <w:rFonts w:ascii="GHEA Grapalat" w:hAnsi="GHEA Grapalat" w:cs="GHEA Grapalat"/>
          <w:sz w:val="20"/>
          <w:szCs w:val="20"/>
          <w:lang w:val="pt-BR"/>
        </w:rPr>
        <w:t xml:space="preserve">ներկայացնում է </w:t>
      </w:r>
      <w:r w:rsidR="007862B1" w:rsidRPr="00095A8A">
        <w:rPr>
          <w:rFonts w:ascii="GHEA Grapalat" w:hAnsi="GHEA Grapalat" w:cs="GHEA Grapalat"/>
          <w:sz w:val="20"/>
          <w:szCs w:val="20"/>
          <w:lang w:val="hy-AM"/>
        </w:rPr>
        <w:t>Վճարող Բանկին</w:t>
      </w:r>
      <w:r w:rsidR="007862B1" w:rsidRPr="00095A8A">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095A8A">
        <w:rPr>
          <w:rFonts w:ascii="GHEA Grapalat" w:hAnsi="GHEA Grapalat" w:cs="GHEA Grapalat"/>
          <w:sz w:val="20"/>
          <w:szCs w:val="20"/>
          <w:lang w:val="hy-AM"/>
        </w:rPr>
        <w:t>Պահանջագիրը</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էլեկտրոնային</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թվային</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ստորագրությամբ</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հաստատված</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լինելու</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դեպքում</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դրանք</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Վճարող</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Բանկին</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են</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ներկայացվում</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էլեկտրոնային</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կրիչներով</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ինչպես</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նաև</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դրանցից</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արտատպված</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թղթային</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տարբերակներով</w:t>
      </w:r>
      <w:r w:rsidR="007862B1" w:rsidRPr="00095A8A">
        <w:rPr>
          <w:rFonts w:ascii="GHEA Grapalat" w:hAnsi="GHEA Grapalat" w:cs="GHEA Grapalat"/>
          <w:sz w:val="20"/>
          <w:szCs w:val="20"/>
          <w:lang w:val="pt-BR"/>
        </w:rPr>
        <w:t>:</w:t>
      </w:r>
    </w:p>
    <w:p w14:paraId="5DFDA653" w14:textId="77777777" w:rsidR="007862B1" w:rsidRPr="00095A8A" w:rsidRDefault="007862B1" w:rsidP="000149F3">
      <w:pPr>
        <w:numPr>
          <w:ilvl w:val="1"/>
          <w:numId w:val="25"/>
        </w:numPr>
        <w:jc w:val="both"/>
        <w:rPr>
          <w:rFonts w:ascii="GHEA Grapalat" w:hAnsi="GHEA Grapalat" w:cs="GHEA Grapalat"/>
          <w:color w:val="000000"/>
          <w:sz w:val="20"/>
          <w:szCs w:val="20"/>
          <w:lang w:val="hy-AM"/>
        </w:rPr>
      </w:pPr>
      <w:r w:rsidRPr="00095A8A">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66E2B895" w14:textId="77777777" w:rsidR="007862B1" w:rsidRPr="00095A8A" w:rsidRDefault="000149F3" w:rsidP="000149F3">
      <w:pPr>
        <w:ind w:firstLine="426"/>
        <w:jc w:val="both"/>
        <w:rPr>
          <w:rFonts w:ascii="GHEA Grapalat" w:hAnsi="GHEA Grapalat" w:cs="GHEA Grapalat"/>
          <w:sz w:val="20"/>
          <w:szCs w:val="20"/>
          <w:lang w:val="pt-BR"/>
        </w:rPr>
      </w:pPr>
      <w:r w:rsidRPr="00095A8A">
        <w:rPr>
          <w:rFonts w:ascii="GHEA Grapalat" w:hAnsi="GHEA Grapalat" w:cs="GHEA Grapalat"/>
          <w:sz w:val="20"/>
          <w:szCs w:val="20"/>
          <w:lang w:val="hy-AM"/>
        </w:rPr>
        <w:t xml:space="preserve">1.6 </w:t>
      </w:r>
      <w:r w:rsidR="007862B1" w:rsidRPr="00095A8A">
        <w:rPr>
          <w:rFonts w:ascii="GHEA Grapalat" w:hAnsi="GHEA Grapalat" w:cs="GHEA Grapalat"/>
          <w:sz w:val="20"/>
          <w:szCs w:val="20"/>
          <w:lang w:val="hy-AM"/>
        </w:rPr>
        <w:t>Վճարող Բանկի կողմից Պ</w:t>
      </w:r>
      <w:r w:rsidR="007862B1" w:rsidRPr="00095A8A">
        <w:rPr>
          <w:rFonts w:ascii="GHEA Grapalat" w:hAnsi="GHEA Grapalat" w:cs="GHEA Grapalat"/>
          <w:sz w:val="20"/>
          <w:szCs w:val="20"/>
          <w:lang w:val="pt-BR"/>
        </w:rPr>
        <w:t xml:space="preserve">ահանջագրում նշված գումարի վճարման հետևանքով </w:t>
      </w:r>
      <w:r w:rsidR="007862B1" w:rsidRPr="00095A8A">
        <w:rPr>
          <w:rFonts w:ascii="GHEA Grapalat" w:hAnsi="GHEA Grapalat" w:cs="GHEA Grapalat"/>
          <w:sz w:val="20"/>
          <w:szCs w:val="20"/>
          <w:lang w:val="hy-AM"/>
        </w:rPr>
        <w:t xml:space="preserve">Ընկերության </w:t>
      </w:r>
      <w:r w:rsidR="007862B1" w:rsidRPr="00095A8A">
        <w:rPr>
          <w:rFonts w:ascii="GHEA Grapalat" w:hAnsi="GHEA Grapalat" w:cs="GHEA Grapalat"/>
          <w:sz w:val="20"/>
          <w:szCs w:val="20"/>
          <w:lang w:val="pt-BR"/>
        </w:rPr>
        <w:t xml:space="preserve">առաջացած ռիսկերի (Ընկերության կրած վնասների) </w:t>
      </w:r>
      <w:r w:rsidR="007862B1" w:rsidRPr="00095A8A">
        <w:rPr>
          <w:rFonts w:ascii="GHEA Grapalat" w:hAnsi="GHEA Grapalat" w:cs="GHEA Grapalat"/>
          <w:sz w:val="20"/>
          <w:szCs w:val="20"/>
          <w:lang w:val="hy-AM"/>
        </w:rPr>
        <w:t xml:space="preserve">և բացասական հետևանքների </w:t>
      </w:r>
      <w:r w:rsidR="007862B1" w:rsidRPr="00095A8A">
        <w:rPr>
          <w:rFonts w:ascii="GHEA Grapalat" w:hAnsi="GHEA Grapalat" w:cs="GHEA Grapalat"/>
          <w:sz w:val="20"/>
          <w:szCs w:val="20"/>
          <w:lang w:val="pt-BR"/>
        </w:rPr>
        <w:t>համար Բանկը</w:t>
      </w:r>
      <w:r w:rsidR="007862B1" w:rsidRPr="00095A8A">
        <w:rPr>
          <w:rFonts w:ascii="GHEA Grapalat" w:hAnsi="GHEA Grapalat" w:cs="GHEA Grapalat"/>
          <w:sz w:val="20"/>
          <w:szCs w:val="20"/>
          <w:lang w:val="hy-AM"/>
        </w:rPr>
        <w:t xml:space="preserve"> որևէ</w:t>
      </w:r>
      <w:r w:rsidR="007862B1" w:rsidRPr="00095A8A">
        <w:rPr>
          <w:rFonts w:ascii="GHEA Grapalat" w:hAnsi="GHEA Grapalat" w:cs="GHEA Grapalat"/>
          <w:sz w:val="20"/>
          <w:szCs w:val="20"/>
          <w:lang w:val="pt-BR"/>
        </w:rPr>
        <w:t xml:space="preserve"> պատասխանատվություն չի կրում</w:t>
      </w:r>
      <w:r w:rsidR="007862B1" w:rsidRPr="00095A8A">
        <w:rPr>
          <w:rFonts w:ascii="GHEA Grapalat" w:hAnsi="GHEA Grapalat" w:cs="GHEA Grapalat"/>
          <w:sz w:val="20"/>
          <w:szCs w:val="20"/>
          <w:lang w:val="hy-AM"/>
        </w:rPr>
        <w:t>:</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22D024B1" w14:textId="77777777" w:rsidR="007862B1" w:rsidRPr="00095A8A" w:rsidRDefault="000149F3" w:rsidP="000149F3">
      <w:pPr>
        <w:ind w:firstLine="426"/>
        <w:jc w:val="both"/>
        <w:rPr>
          <w:rFonts w:ascii="GHEA Grapalat" w:hAnsi="GHEA Grapalat" w:cs="GHEA Grapalat"/>
          <w:sz w:val="20"/>
          <w:szCs w:val="20"/>
          <w:lang w:val="pt-BR"/>
        </w:rPr>
      </w:pPr>
      <w:r w:rsidRPr="00095A8A">
        <w:rPr>
          <w:rFonts w:ascii="GHEA Grapalat" w:hAnsi="GHEA Grapalat" w:cs="GHEA Grapalat"/>
          <w:sz w:val="20"/>
          <w:szCs w:val="20"/>
          <w:lang w:val="pt-BR"/>
        </w:rPr>
        <w:t xml:space="preserve">1.7 </w:t>
      </w:r>
      <w:r w:rsidR="007862B1" w:rsidRPr="00095A8A">
        <w:rPr>
          <w:rFonts w:ascii="GHEA Grapalat" w:hAnsi="GHEA Grapalat" w:cs="GHEA Grapalat"/>
          <w:sz w:val="20"/>
          <w:szCs w:val="20"/>
          <w:lang w:val="hy-AM"/>
        </w:rPr>
        <w:t>Այն դեպքում</w:t>
      </w:r>
      <w:r w:rsidR="007862B1" w:rsidRPr="00095A8A">
        <w:rPr>
          <w:rFonts w:ascii="GHEA Grapalat" w:hAnsi="GHEA Grapalat" w:cs="GHEA Grapalat"/>
          <w:sz w:val="20"/>
          <w:szCs w:val="20"/>
          <w:lang w:val="pt-BR"/>
        </w:rPr>
        <w:t>,</w:t>
      </w:r>
      <w:r w:rsidR="007862B1" w:rsidRPr="00095A8A">
        <w:rPr>
          <w:rFonts w:ascii="GHEA Grapalat" w:hAnsi="GHEA Grapalat" w:cs="GHEA Grapalat"/>
          <w:sz w:val="20"/>
          <w:szCs w:val="20"/>
          <w:lang w:val="hy-AM"/>
        </w:rPr>
        <w:t xml:space="preserve"> երբ Ընկերության հաշվի միջոցները չեն բավարարում</w:t>
      </w:r>
      <w:r w:rsidR="007862B1" w:rsidRPr="00095A8A">
        <w:rPr>
          <w:rFonts w:ascii="GHEA Grapalat" w:hAnsi="GHEA Grapalat" w:cs="GHEA Grapalat"/>
          <w:sz w:val="20"/>
          <w:szCs w:val="20"/>
        </w:rPr>
        <w:t>՝</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Վճարող</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բանկը</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վճարման</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պահանջագիրը</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ստանալուց</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հետո՝</w:t>
      </w:r>
      <w:r w:rsidR="007862B1" w:rsidRPr="00095A8A">
        <w:rPr>
          <w:rFonts w:ascii="GHEA Grapalat" w:hAnsi="GHEA Grapalat" w:cs="GHEA Grapalat"/>
          <w:sz w:val="20"/>
          <w:szCs w:val="20"/>
          <w:lang w:val="pt-BR"/>
        </w:rPr>
        <w:t xml:space="preserve"> 2 (</w:t>
      </w:r>
      <w:r w:rsidR="007862B1" w:rsidRPr="00095A8A">
        <w:rPr>
          <w:rFonts w:ascii="GHEA Grapalat" w:hAnsi="GHEA Grapalat" w:cs="GHEA Grapalat"/>
          <w:sz w:val="20"/>
          <w:szCs w:val="20"/>
        </w:rPr>
        <w:t>երկու</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աշխատանքային</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օրվա</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ընթացքում</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պետք</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է</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տեղեկացնի</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Պատվիրատուին՝</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գրավոր</w:t>
      </w:r>
      <w:r w:rsidR="007862B1" w:rsidRPr="00095A8A">
        <w:rPr>
          <w:rFonts w:ascii="GHEA Grapalat" w:hAnsi="GHEA Grapalat" w:cs="GHEA Grapalat"/>
          <w:sz w:val="20"/>
          <w:szCs w:val="20"/>
          <w:lang w:val="pt-BR"/>
        </w:rPr>
        <w:t xml:space="preserve"> </w:t>
      </w:r>
      <w:r w:rsidR="007862B1" w:rsidRPr="00095A8A">
        <w:rPr>
          <w:rFonts w:ascii="GHEA Grapalat" w:hAnsi="GHEA Grapalat" w:cs="GHEA Grapalat"/>
          <w:sz w:val="20"/>
          <w:szCs w:val="20"/>
        </w:rPr>
        <w:t>ձևով</w:t>
      </w:r>
      <w:r w:rsidR="007862B1" w:rsidRPr="00095A8A">
        <w:rPr>
          <w:rFonts w:ascii="GHEA Grapalat" w:hAnsi="GHEA Grapalat" w:cs="GHEA Grapalat"/>
          <w:sz w:val="20"/>
          <w:szCs w:val="20"/>
          <w:lang w:val="pt-BR"/>
        </w:rPr>
        <w:t>:</w:t>
      </w:r>
    </w:p>
    <w:p w14:paraId="261C57BE" w14:textId="77777777" w:rsidR="007862B1" w:rsidRPr="00095A8A" w:rsidRDefault="000149F3" w:rsidP="000149F3">
      <w:pPr>
        <w:ind w:firstLine="360"/>
        <w:jc w:val="both"/>
        <w:rPr>
          <w:rFonts w:ascii="GHEA Grapalat" w:hAnsi="GHEA Grapalat" w:cs="GHEA Grapalat"/>
          <w:sz w:val="20"/>
          <w:szCs w:val="20"/>
          <w:lang w:val="pt-BR"/>
        </w:rPr>
      </w:pPr>
      <w:r w:rsidRPr="00095A8A">
        <w:rPr>
          <w:rFonts w:ascii="GHEA Grapalat" w:hAnsi="GHEA Grapalat" w:cs="GHEA Grapalat"/>
          <w:sz w:val="20"/>
          <w:szCs w:val="20"/>
          <w:lang w:val="pt-BR"/>
        </w:rPr>
        <w:t xml:space="preserve">1.8 </w:t>
      </w:r>
      <w:r w:rsidR="007862B1" w:rsidRPr="00095A8A">
        <w:rPr>
          <w:rFonts w:ascii="GHEA Grapalat" w:hAnsi="GHEA Grapalat" w:cs="GHEA Grapalat"/>
          <w:sz w:val="20"/>
          <w:szCs w:val="20"/>
          <w:lang w:val="pt-BR"/>
        </w:rPr>
        <w:t xml:space="preserve">Սույն համաձայնագիրը և կից </w:t>
      </w:r>
      <w:r w:rsidR="007862B1" w:rsidRPr="00095A8A">
        <w:rPr>
          <w:rFonts w:ascii="GHEA Grapalat" w:hAnsi="GHEA Grapalat" w:cs="GHEA Grapalat"/>
          <w:sz w:val="20"/>
          <w:szCs w:val="20"/>
          <w:lang w:val="hy-AM"/>
        </w:rPr>
        <w:t>Պ</w:t>
      </w:r>
      <w:r w:rsidR="007862B1" w:rsidRPr="00095A8A">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85EEBC4" w14:textId="77777777" w:rsidR="007862B1" w:rsidRPr="00095A8A" w:rsidRDefault="007862B1" w:rsidP="007862B1">
      <w:pPr>
        <w:jc w:val="both"/>
        <w:rPr>
          <w:rFonts w:ascii="GHEA Grapalat" w:hAnsi="GHEA Grapalat" w:cs="GHEA Grapalat"/>
          <w:sz w:val="20"/>
          <w:szCs w:val="20"/>
          <w:lang w:val="hy-AM"/>
        </w:rPr>
      </w:pPr>
    </w:p>
    <w:p w14:paraId="5C878C94" w14:textId="77777777" w:rsidR="007862B1" w:rsidRPr="00095A8A" w:rsidRDefault="007862B1" w:rsidP="007862B1">
      <w:pPr>
        <w:numPr>
          <w:ilvl w:val="0"/>
          <w:numId w:val="6"/>
        </w:numPr>
        <w:jc w:val="center"/>
        <w:rPr>
          <w:rFonts w:ascii="GHEA Grapalat" w:hAnsi="GHEA Grapalat" w:cs="GHEA Grapalat"/>
          <w:b/>
          <w:bCs/>
          <w:sz w:val="20"/>
          <w:szCs w:val="20"/>
        </w:rPr>
      </w:pPr>
      <w:r w:rsidRPr="00095A8A">
        <w:rPr>
          <w:rFonts w:ascii="GHEA Grapalat" w:hAnsi="GHEA Grapalat" w:cs="GHEA Grapalat"/>
          <w:b/>
          <w:bCs/>
          <w:sz w:val="20"/>
          <w:szCs w:val="20"/>
        </w:rPr>
        <w:t>Այլ պայմաններ</w:t>
      </w:r>
    </w:p>
    <w:p w14:paraId="5728E374" w14:textId="58765147" w:rsidR="007862B1" w:rsidRPr="00095A8A" w:rsidRDefault="007862B1" w:rsidP="007862B1">
      <w:pPr>
        <w:ind w:firstLine="567"/>
        <w:jc w:val="both"/>
        <w:rPr>
          <w:rFonts w:ascii="GHEA Grapalat" w:hAnsi="GHEA Grapalat" w:cs="GHEA Grapalat"/>
          <w:sz w:val="20"/>
          <w:szCs w:val="20"/>
          <w:lang w:val="hy-AM"/>
        </w:rPr>
      </w:pPr>
      <w:r w:rsidRPr="00095A8A">
        <w:rPr>
          <w:rFonts w:ascii="GHEA Grapalat" w:hAnsi="GHEA Grapalat" w:cs="GHEA Grapalat"/>
          <w:sz w:val="20"/>
          <w:szCs w:val="20"/>
        </w:rPr>
        <w:t>2.1 Սույն համաձայնագիրը</w:t>
      </w:r>
      <w:r w:rsidRPr="00095A8A">
        <w:rPr>
          <w:rFonts w:ascii="GHEA Grapalat" w:hAnsi="GHEA Grapalat" w:cs="GHEA Grapalat"/>
          <w:sz w:val="20"/>
          <w:szCs w:val="20"/>
          <w:lang w:val="hy-AM"/>
        </w:rPr>
        <w:t xml:space="preserve"> և Պահանջագիրը անհետկանչելի են,</w:t>
      </w:r>
      <w:r w:rsidRPr="00095A8A">
        <w:rPr>
          <w:rFonts w:ascii="GHEA Grapalat" w:hAnsi="GHEA Grapalat" w:cs="GHEA Grapalat"/>
          <w:sz w:val="20"/>
          <w:szCs w:val="20"/>
        </w:rPr>
        <w:t xml:space="preserve"> ուժի մեջ </w:t>
      </w:r>
      <w:r w:rsidRPr="00095A8A">
        <w:rPr>
          <w:rFonts w:ascii="GHEA Grapalat" w:hAnsi="GHEA Grapalat" w:cs="GHEA Grapalat"/>
          <w:sz w:val="20"/>
          <w:szCs w:val="20"/>
          <w:lang w:val="hy-AM"/>
        </w:rPr>
        <w:t>են</w:t>
      </w:r>
      <w:r w:rsidRPr="00095A8A">
        <w:rPr>
          <w:rFonts w:ascii="GHEA Grapalat" w:hAnsi="GHEA Grapalat" w:cs="GHEA Grapalat"/>
          <w:sz w:val="20"/>
          <w:szCs w:val="20"/>
        </w:rPr>
        <w:t xml:space="preserve"> մտնում Ընկերության կողմից վավերացման պահից և </w:t>
      </w:r>
      <w:r w:rsidR="00CF07DB" w:rsidRPr="00095A8A">
        <w:rPr>
          <w:rFonts w:ascii="GHEA Grapalat" w:hAnsi="GHEA Grapalat" w:cs="GHEA Grapalat"/>
          <w:sz w:val="20"/>
          <w:szCs w:val="20"/>
        </w:rPr>
        <w:t>գործում</w:t>
      </w:r>
      <w:r w:rsidRPr="00095A8A">
        <w:rPr>
          <w:rFonts w:ascii="GHEA Grapalat" w:hAnsi="GHEA Grapalat" w:cs="GHEA Grapalat"/>
          <w:sz w:val="20"/>
          <w:szCs w:val="20"/>
          <w:lang w:val="hy-AM"/>
        </w:rPr>
        <w:t xml:space="preserve"> են մինչև </w:t>
      </w:r>
      <w:r w:rsidR="00595213" w:rsidRPr="00095A8A">
        <w:rPr>
          <w:rFonts w:ascii="GHEA Grapalat" w:hAnsi="GHEA Grapalat" w:cs="GHEA Grapalat"/>
          <w:sz w:val="20"/>
          <w:szCs w:val="20"/>
        </w:rPr>
        <w:t>Պատվիրատուի կողմից կնքված պայմանագրի կատարման արդյունքը ամբողջական ընդունվելու օրվան հաջորդող քսաներորդ աշխատանքային օրը ներառյալ</w:t>
      </w:r>
      <w:r w:rsidRPr="00095A8A">
        <w:rPr>
          <w:rFonts w:ascii="GHEA Grapalat" w:hAnsi="GHEA Grapalat" w:cs="GHEA Grapalat"/>
          <w:sz w:val="20"/>
          <w:szCs w:val="20"/>
        </w:rPr>
        <w:t xml:space="preserve">։ </w:t>
      </w:r>
    </w:p>
    <w:p w14:paraId="56AAC33D" w14:textId="77777777" w:rsidR="007862B1" w:rsidRPr="00095A8A" w:rsidRDefault="007862B1" w:rsidP="007862B1">
      <w:pPr>
        <w:ind w:firstLine="567"/>
        <w:jc w:val="both"/>
        <w:rPr>
          <w:rFonts w:ascii="GHEA Grapalat" w:hAnsi="GHEA Grapalat" w:cs="GHEA Grapalat"/>
          <w:sz w:val="20"/>
          <w:szCs w:val="20"/>
          <w:lang w:val="hy-AM"/>
        </w:rPr>
      </w:pPr>
      <w:r w:rsidRPr="00095A8A">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7010DCCA" w14:textId="77777777" w:rsidR="007862B1" w:rsidRPr="00095A8A" w:rsidRDefault="007862B1" w:rsidP="007862B1">
      <w:pPr>
        <w:ind w:firstLine="567"/>
        <w:jc w:val="both"/>
        <w:rPr>
          <w:rFonts w:ascii="GHEA Grapalat" w:hAnsi="GHEA Grapalat" w:cs="GHEA Grapalat"/>
          <w:sz w:val="20"/>
          <w:szCs w:val="20"/>
          <w:lang w:val="hy-AM"/>
        </w:rPr>
      </w:pPr>
      <w:r w:rsidRPr="00095A8A">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51F32539" w14:textId="77777777" w:rsidR="007862B1" w:rsidRPr="00095A8A" w:rsidDel="00A13215" w:rsidRDefault="007862B1" w:rsidP="007862B1">
      <w:pPr>
        <w:ind w:firstLine="567"/>
        <w:jc w:val="both"/>
        <w:rPr>
          <w:rFonts w:ascii="GHEA Grapalat" w:hAnsi="GHEA Grapalat" w:cs="GHEA Grapalat"/>
          <w:sz w:val="20"/>
          <w:szCs w:val="20"/>
          <w:lang w:val="hy-AM"/>
        </w:rPr>
      </w:pPr>
      <w:r w:rsidRPr="00095A8A">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77E7CEA6" w14:textId="77777777" w:rsidR="007862B1" w:rsidRPr="00095A8A" w:rsidRDefault="007862B1" w:rsidP="007862B1">
      <w:pPr>
        <w:ind w:firstLine="567"/>
        <w:jc w:val="both"/>
        <w:rPr>
          <w:rFonts w:ascii="GHEA Grapalat" w:hAnsi="GHEA Grapalat" w:cs="GHEA Grapalat"/>
          <w:sz w:val="20"/>
          <w:szCs w:val="20"/>
          <w:lang w:val="hy-AM"/>
        </w:rPr>
      </w:pPr>
      <w:r w:rsidRPr="00095A8A">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2EFB96F" w14:textId="77777777" w:rsidR="007862B1" w:rsidRPr="00095A8A" w:rsidRDefault="007862B1" w:rsidP="007862B1">
      <w:pPr>
        <w:ind w:firstLine="567"/>
        <w:jc w:val="both"/>
        <w:rPr>
          <w:rFonts w:ascii="GHEA Grapalat" w:hAnsi="GHEA Grapalat" w:cs="GHEA Grapalat"/>
          <w:sz w:val="20"/>
          <w:szCs w:val="20"/>
          <w:lang w:val="hy-AM"/>
        </w:rPr>
      </w:pPr>
    </w:p>
    <w:p w14:paraId="11A98602" w14:textId="77777777" w:rsidR="007862B1" w:rsidRPr="00095A8A" w:rsidRDefault="007862B1" w:rsidP="007862B1">
      <w:pPr>
        <w:ind w:firstLine="567"/>
        <w:jc w:val="center"/>
        <w:rPr>
          <w:rFonts w:ascii="GHEA Grapalat" w:hAnsi="GHEA Grapalat" w:cs="GHEA Grapalat"/>
          <w:sz w:val="20"/>
          <w:szCs w:val="20"/>
          <w:lang w:val="hy-AM"/>
        </w:rPr>
      </w:pPr>
      <w:r w:rsidRPr="00095A8A">
        <w:rPr>
          <w:rFonts w:ascii="GHEA Grapalat" w:hAnsi="GHEA Grapalat" w:cs="GHEA Grapalat"/>
          <w:b/>
          <w:sz w:val="20"/>
          <w:szCs w:val="20"/>
          <w:lang w:val="hy-AM"/>
        </w:rPr>
        <w:t>3. Ընկերության հասցեն, բանկային վավերապայմանները`</w:t>
      </w:r>
    </w:p>
    <w:p w14:paraId="2F86B46C" w14:textId="77777777" w:rsidR="007862B1" w:rsidRPr="00095A8A" w:rsidRDefault="007862B1" w:rsidP="007862B1">
      <w:pPr>
        <w:jc w:val="both"/>
        <w:rPr>
          <w:rFonts w:ascii="GHEA Grapalat" w:hAnsi="GHEA Grapalat" w:cs="GHEA Grapalat"/>
          <w:sz w:val="20"/>
          <w:szCs w:val="20"/>
          <w:u w:val="single"/>
          <w:lang w:val="hy-AM"/>
        </w:rPr>
      </w:pP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p>
    <w:p w14:paraId="5DC467D4" w14:textId="77777777" w:rsidR="007862B1" w:rsidRPr="00095A8A" w:rsidRDefault="007862B1" w:rsidP="007862B1">
      <w:pPr>
        <w:jc w:val="both"/>
        <w:rPr>
          <w:rFonts w:ascii="GHEA Grapalat" w:hAnsi="GHEA Grapalat"/>
          <w:sz w:val="18"/>
          <w:szCs w:val="18"/>
          <w:vertAlign w:val="superscript"/>
          <w:lang w:val="hy-AM"/>
        </w:rPr>
      </w:pPr>
      <w:r w:rsidRPr="00095A8A">
        <w:rPr>
          <w:rFonts w:ascii="GHEA Grapalat" w:hAnsi="GHEA Grapalat"/>
          <w:sz w:val="18"/>
          <w:szCs w:val="18"/>
          <w:vertAlign w:val="superscript"/>
          <w:lang w:val="hy-AM"/>
        </w:rPr>
        <w:t xml:space="preserve">                               ընկերության անվանումը</w:t>
      </w:r>
    </w:p>
    <w:p w14:paraId="52D00CA0" w14:textId="77777777" w:rsidR="007862B1" w:rsidRPr="00095A8A" w:rsidRDefault="007862B1" w:rsidP="007862B1">
      <w:pPr>
        <w:jc w:val="both"/>
        <w:rPr>
          <w:rFonts w:ascii="GHEA Grapalat" w:hAnsi="GHEA Grapalat"/>
          <w:sz w:val="18"/>
          <w:szCs w:val="18"/>
          <w:u w:val="single"/>
          <w:vertAlign w:val="superscript"/>
          <w:lang w:val="hy-AM"/>
        </w:rPr>
      </w:pPr>
      <w:r w:rsidRPr="00095A8A">
        <w:rPr>
          <w:rFonts w:ascii="GHEA Grapalat" w:hAnsi="GHEA Grapalat"/>
          <w:sz w:val="18"/>
          <w:szCs w:val="18"/>
          <w:vertAlign w:val="superscript"/>
          <w:lang w:val="hy-AM"/>
        </w:rPr>
        <w:t xml:space="preserve"> </w:t>
      </w: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p>
    <w:p w14:paraId="12814373" w14:textId="77777777" w:rsidR="007862B1" w:rsidRPr="00095A8A" w:rsidRDefault="007862B1" w:rsidP="007862B1">
      <w:pPr>
        <w:jc w:val="both"/>
        <w:rPr>
          <w:rFonts w:ascii="GHEA Grapalat" w:hAnsi="GHEA Grapalat"/>
          <w:sz w:val="18"/>
          <w:szCs w:val="18"/>
          <w:vertAlign w:val="superscript"/>
          <w:lang w:val="hy-AM"/>
        </w:rPr>
      </w:pPr>
      <w:r w:rsidRPr="00095A8A">
        <w:rPr>
          <w:rFonts w:ascii="GHEA Grapalat" w:hAnsi="GHEA Grapalat"/>
          <w:sz w:val="18"/>
          <w:szCs w:val="18"/>
          <w:vertAlign w:val="superscript"/>
          <w:lang w:val="hy-AM"/>
        </w:rPr>
        <w:t xml:space="preserve">                              ընկերության հասցեն</w:t>
      </w:r>
    </w:p>
    <w:p w14:paraId="040546C8" w14:textId="77777777" w:rsidR="007862B1" w:rsidRPr="00095A8A" w:rsidRDefault="007862B1" w:rsidP="007862B1">
      <w:pPr>
        <w:jc w:val="both"/>
        <w:rPr>
          <w:rFonts w:ascii="GHEA Grapalat" w:hAnsi="GHEA Grapalat"/>
          <w:sz w:val="18"/>
          <w:szCs w:val="18"/>
          <w:u w:val="single"/>
          <w:vertAlign w:val="superscript"/>
          <w:lang w:val="hy-AM"/>
        </w:rPr>
      </w:pP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p>
    <w:p w14:paraId="59791C61" w14:textId="77777777" w:rsidR="007862B1" w:rsidRPr="00095A8A" w:rsidRDefault="007862B1" w:rsidP="007862B1">
      <w:pPr>
        <w:jc w:val="both"/>
        <w:rPr>
          <w:rFonts w:ascii="GHEA Grapalat" w:hAnsi="GHEA Grapalat"/>
          <w:sz w:val="18"/>
          <w:szCs w:val="18"/>
          <w:vertAlign w:val="superscript"/>
          <w:lang w:val="hy-AM"/>
        </w:rPr>
      </w:pPr>
      <w:r w:rsidRPr="00095A8A">
        <w:rPr>
          <w:rFonts w:ascii="GHEA Grapalat" w:hAnsi="GHEA Grapalat"/>
          <w:sz w:val="18"/>
          <w:szCs w:val="18"/>
          <w:vertAlign w:val="superscript"/>
          <w:lang w:val="hy-AM"/>
        </w:rPr>
        <w:t xml:space="preserve">              ընկերությանը սպասարկող բանկի անվանումը</w:t>
      </w:r>
    </w:p>
    <w:p w14:paraId="16429826" w14:textId="77777777" w:rsidR="007862B1" w:rsidRPr="00095A8A" w:rsidRDefault="007862B1" w:rsidP="007862B1">
      <w:pPr>
        <w:jc w:val="both"/>
        <w:rPr>
          <w:rFonts w:ascii="GHEA Grapalat" w:hAnsi="GHEA Grapalat"/>
          <w:sz w:val="18"/>
          <w:szCs w:val="18"/>
          <w:u w:val="single"/>
          <w:vertAlign w:val="superscript"/>
          <w:lang w:val="hy-AM"/>
        </w:rPr>
      </w:pP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r w:rsidRPr="00095A8A">
        <w:rPr>
          <w:rFonts w:ascii="GHEA Grapalat" w:hAnsi="GHEA Grapalat"/>
          <w:sz w:val="18"/>
          <w:szCs w:val="18"/>
          <w:u w:val="single"/>
          <w:vertAlign w:val="superscript"/>
          <w:lang w:val="hy-AM"/>
        </w:rPr>
        <w:tab/>
      </w:r>
    </w:p>
    <w:p w14:paraId="13D3944B" w14:textId="77777777" w:rsidR="00396F13" w:rsidRPr="00095A8A" w:rsidRDefault="00396F13" w:rsidP="00396F13">
      <w:pPr>
        <w:jc w:val="both"/>
        <w:rPr>
          <w:rFonts w:ascii="GHEA Grapalat" w:hAnsi="GHEA Grapalat"/>
          <w:sz w:val="20"/>
          <w:szCs w:val="20"/>
          <w:vertAlign w:val="superscript"/>
          <w:lang w:val="hy-AM"/>
        </w:rPr>
      </w:pPr>
      <w:r w:rsidRPr="00095A8A">
        <w:rPr>
          <w:rFonts w:ascii="GHEA Grapalat" w:hAnsi="GHEA Grapalat"/>
          <w:sz w:val="20"/>
          <w:szCs w:val="20"/>
          <w:vertAlign w:val="superscript"/>
          <w:lang w:val="hy-AM"/>
        </w:rPr>
        <w:t xml:space="preserve">                   ընկերության բանկային հաշվեհամարը</w:t>
      </w:r>
    </w:p>
    <w:p w14:paraId="36ECB459" w14:textId="77777777" w:rsidR="00396F13" w:rsidRPr="00095A8A" w:rsidRDefault="00396F13" w:rsidP="00396F13">
      <w:pPr>
        <w:jc w:val="both"/>
        <w:rPr>
          <w:rFonts w:ascii="GHEA Grapalat" w:hAnsi="GHEA Grapalat"/>
          <w:sz w:val="20"/>
          <w:szCs w:val="20"/>
          <w:vertAlign w:val="superscript"/>
          <w:lang w:val="hy-AM"/>
        </w:rPr>
      </w:pP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p>
    <w:p w14:paraId="31CF8F87" w14:textId="77777777" w:rsidR="00396F13" w:rsidRPr="00095A8A" w:rsidRDefault="00396F13" w:rsidP="00396F13">
      <w:pPr>
        <w:jc w:val="both"/>
        <w:rPr>
          <w:rFonts w:ascii="GHEA Grapalat" w:hAnsi="GHEA Grapalat"/>
          <w:sz w:val="20"/>
          <w:szCs w:val="20"/>
          <w:vertAlign w:val="superscript"/>
          <w:lang w:val="hy-AM"/>
        </w:rPr>
      </w:pPr>
      <w:r w:rsidRPr="00095A8A">
        <w:rPr>
          <w:rFonts w:ascii="GHEA Grapalat" w:hAnsi="GHEA Grapalat"/>
          <w:sz w:val="20"/>
          <w:szCs w:val="20"/>
          <w:vertAlign w:val="superscript"/>
          <w:lang w:val="hy-AM"/>
        </w:rPr>
        <w:t xml:space="preserve">            ընկերության հարկ վճարողի հաշվառման համարը</w:t>
      </w:r>
    </w:p>
    <w:p w14:paraId="02C1F5AE" w14:textId="77777777" w:rsidR="00396F13" w:rsidRPr="00095A8A" w:rsidRDefault="00396F13" w:rsidP="00396F13">
      <w:pPr>
        <w:jc w:val="both"/>
        <w:rPr>
          <w:rFonts w:ascii="GHEA Grapalat" w:hAnsi="GHEA Grapalat"/>
          <w:sz w:val="20"/>
          <w:szCs w:val="20"/>
          <w:u w:val="single"/>
          <w:vertAlign w:val="superscript"/>
          <w:lang w:val="hy-AM"/>
        </w:rPr>
      </w:pP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p>
    <w:p w14:paraId="65FABA33" w14:textId="77777777" w:rsidR="00396F13" w:rsidRPr="00095A8A" w:rsidRDefault="00396F13" w:rsidP="00396F13">
      <w:pPr>
        <w:jc w:val="both"/>
        <w:rPr>
          <w:rFonts w:ascii="GHEA Grapalat" w:hAnsi="GHEA Grapalat"/>
          <w:sz w:val="20"/>
          <w:szCs w:val="20"/>
          <w:vertAlign w:val="superscript"/>
          <w:lang w:val="hy-AM"/>
        </w:rPr>
      </w:pPr>
      <w:r w:rsidRPr="00095A8A">
        <w:rPr>
          <w:rFonts w:ascii="GHEA Grapalat" w:hAnsi="GHEA Grapalat"/>
          <w:sz w:val="20"/>
          <w:szCs w:val="20"/>
          <w:vertAlign w:val="superscript"/>
          <w:lang w:val="hy-AM"/>
        </w:rPr>
        <w:t xml:space="preserve">       ընկերության տնօրենի անունը, ազգանունը և ստորագրությունը</w:t>
      </w:r>
    </w:p>
    <w:p w14:paraId="5EC613E4" w14:textId="77777777" w:rsidR="006E35C3" w:rsidRPr="00095A8A" w:rsidRDefault="006E35C3" w:rsidP="007862B1">
      <w:pPr>
        <w:jc w:val="both"/>
        <w:rPr>
          <w:rFonts w:ascii="GHEA Grapalat" w:hAnsi="GHEA Grapalat"/>
          <w:sz w:val="18"/>
          <w:szCs w:val="18"/>
          <w:u w:val="single"/>
          <w:vertAlign w:val="superscript"/>
          <w:lang w:val="hy-AM"/>
        </w:rPr>
      </w:pPr>
    </w:p>
    <w:p w14:paraId="6FF5E8BE" w14:textId="77777777" w:rsidR="00334B2F" w:rsidRPr="00095A8A" w:rsidRDefault="00334B2F" w:rsidP="00334B2F">
      <w:pPr>
        <w:jc w:val="both"/>
        <w:rPr>
          <w:rFonts w:ascii="GHEA Grapalat" w:hAnsi="GHEA Grapalat"/>
          <w:sz w:val="20"/>
          <w:szCs w:val="20"/>
          <w:lang w:val="hy-AM"/>
        </w:rPr>
      </w:pPr>
      <w:r w:rsidRPr="00095A8A">
        <w:rPr>
          <w:rFonts w:ascii="GHEA Grapalat" w:hAnsi="GHEA Grapalat"/>
          <w:sz w:val="20"/>
          <w:szCs w:val="20"/>
          <w:lang w:val="hy-AM"/>
        </w:rPr>
        <w:t>Կ.Տ</w:t>
      </w:r>
    </w:p>
    <w:p w14:paraId="47EEB5D6" w14:textId="77777777" w:rsidR="00334B2F" w:rsidRPr="00095A8A" w:rsidRDefault="00334B2F" w:rsidP="00334B2F">
      <w:pPr>
        <w:jc w:val="both"/>
        <w:rPr>
          <w:rFonts w:ascii="GHEA Grapalat" w:hAnsi="GHEA Grapalat"/>
          <w:sz w:val="20"/>
          <w:szCs w:val="20"/>
          <w:lang w:val="hy-AM"/>
        </w:rPr>
      </w:pPr>
    </w:p>
    <w:p w14:paraId="2BC2B37A" w14:textId="77777777" w:rsidR="00334B2F" w:rsidRPr="00095A8A" w:rsidRDefault="00334B2F" w:rsidP="00334B2F">
      <w:pPr>
        <w:jc w:val="both"/>
        <w:rPr>
          <w:rFonts w:ascii="GHEA Grapalat" w:hAnsi="GHEA Grapalat"/>
          <w:sz w:val="20"/>
          <w:szCs w:val="20"/>
          <w:lang w:val="hy-AM"/>
        </w:rPr>
      </w:pPr>
      <w:r w:rsidRPr="00095A8A">
        <w:rPr>
          <w:rFonts w:ascii="GHEA Grapalat" w:hAnsi="GHEA Grapalat"/>
          <w:sz w:val="20"/>
          <w:szCs w:val="20"/>
          <w:lang w:val="hy-AM"/>
        </w:rPr>
        <w:t>Օր/ամիս/տարի</w:t>
      </w:r>
    </w:p>
    <w:p w14:paraId="676C15E7" w14:textId="77777777" w:rsidR="006E35C3" w:rsidRPr="00095A8A" w:rsidRDefault="006E35C3" w:rsidP="007862B1">
      <w:pPr>
        <w:jc w:val="both"/>
        <w:rPr>
          <w:rFonts w:ascii="GHEA Grapalat" w:hAnsi="GHEA Grapalat"/>
          <w:sz w:val="18"/>
          <w:szCs w:val="18"/>
          <w:vertAlign w:val="superscript"/>
          <w:lang w:val="hy-AM"/>
        </w:rPr>
      </w:pPr>
    </w:p>
    <w:p w14:paraId="38911CCE" w14:textId="77777777" w:rsidR="007862B1" w:rsidRPr="00095A8A" w:rsidRDefault="007862B1" w:rsidP="007862B1">
      <w:pPr>
        <w:jc w:val="both"/>
        <w:rPr>
          <w:rFonts w:ascii="GHEA Grapalat" w:hAnsi="GHEA Grapalat" w:cs="GHEA Grapalat"/>
          <w:i/>
          <w:sz w:val="18"/>
          <w:szCs w:val="18"/>
          <w:lang w:val="hy-AM"/>
        </w:rPr>
      </w:pPr>
    </w:p>
    <w:p w14:paraId="64A08D4A" w14:textId="77777777" w:rsidR="004B29B7" w:rsidRPr="00095A8A" w:rsidRDefault="004B29B7" w:rsidP="004B29B7">
      <w:pPr>
        <w:pStyle w:val="31"/>
        <w:spacing w:line="240" w:lineRule="auto"/>
        <w:rPr>
          <w:rFonts w:ascii="GHEA Grapalat" w:hAnsi="GHEA Grapalat"/>
          <w:b/>
          <w:lang w:val="hy-AM"/>
        </w:rPr>
      </w:pPr>
    </w:p>
    <w:p w14:paraId="7E593256" w14:textId="77777777" w:rsidR="004B29B7" w:rsidRPr="00095A8A" w:rsidRDefault="004B29B7" w:rsidP="004B29B7">
      <w:pPr>
        <w:pStyle w:val="31"/>
        <w:spacing w:line="240" w:lineRule="auto"/>
        <w:rPr>
          <w:rFonts w:ascii="GHEA Grapalat" w:hAnsi="GHEA Grapalat"/>
          <w:b/>
          <w:lang w:val="hy-AM"/>
        </w:rPr>
      </w:pPr>
    </w:p>
    <w:p w14:paraId="3EED0102" w14:textId="77777777" w:rsidR="004B29B7" w:rsidRPr="00095A8A" w:rsidRDefault="004B29B7" w:rsidP="004B29B7">
      <w:pPr>
        <w:pStyle w:val="31"/>
        <w:spacing w:line="240" w:lineRule="auto"/>
        <w:rPr>
          <w:rFonts w:ascii="GHEA Grapalat" w:hAnsi="GHEA Grapalat"/>
          <w:b/>
          <w:lang w:val="hy-AM"/>
        </w:rPr>
      </w:pPr>
    </w:p>
    <w:p w14:paraId="254C75A2" w14:textId="77777777" w:rsidR="004B29B7" w:rsidRPr="00095A8A" w:rsidRDefault="004B29B7"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01497B68" w14:textId="77777777" w:rsidR="00595213" w:rsidRPr="00095A8A" w:rsidRDefault="007862B1" w:rsidP="00091EBC">
      <w:pPr>
        <w:pStyle w:val="31"/>
        <w:spacing w:line="240" w:lineRule="auto"/>
        <w:jc w:val="right"/>
        <w:rPr>
          <w:rFonts w:ascii="GHEA Grapalat" w:hAnsi="GHEA Grapalat"/>
          <w:b/>
          <w:lang w:val="hy-AM"/>
        </w:rPr>
      </w:pPr>
      <w:r w:rsidRPr="00095A8A">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095A8A" w14:paraId="5E7E9FF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0FF70E" w14:textId="77777777" w:rsidR="00595213" w:rsidRPr="00095A8A" w:rsidRDefault="00595213" w:rsidP="00CB0ADE">
            <w:pPr>
              <w:rPr>
                <w:rFonts w:ascii="GHEA Grapalat" w:hAnsi="GHEA Grapalat" w:cs="Sylfaen"/>
                <w:b/>
                <w:bCs/>
                <w:sz w:val="20"/>
                <w:szCs w:val="20"/>
                <w:lang w:val="hy-AM"/>
              </w:rPr>
            </w:pPr>
            <w:r w:rsidRPr="00095A8A">
              <w:rPr>
                <w:rFonts w:ascii="GHEA Grapalat" w:hAnsi="GHEA Grapalat" w:cs="Sylfaen"/>
                <w:sz w:val="20"/>
                <w:szCs w:val="20"/>
              </w:rPr>
              <w:lastRenderedPageBreak/>
              <w:t xml:space="preserve">1.                                                              </w:t>
            </w:r>
            <w:r w:rsidRPr="00095A8A">
              <w:rPr>
                <w:rFonts w:ascii="GHEA Grapalat" w:hAnsi="GHEA Grapalat" w:cs="Sylfaen"/>
                <w:b/>
                <w:bCs/>
                <w:sz w:val="20"/>
                <w:szCs w:val="20"/>
              </w:rPr>
              <w:t>ՎՃԱՐՄԱՆ</w:t>
            </w:r>
            <w:r w:rsidRPr="00095A8A">
              <w:rPr>
                <w:rFonts w:ascii="GHEA Grapalat" w:hAnsi="GHEA Grapalat" w:cs="Arial"/>
                <w:b/>
                <w:bCs/>
                <w:sz w:val="20"/>
                <w:szCs w:val="20"/>
              </w:rPr>
              <w:t xml:space="preserve"> </w:t>
            </w:r>
            <w:r w:rsidRPr="00095A8A">
              <w:rPr>
                <w:rFonts w:ascii="GHEA Grapalat" w:hAnsi="GHEA Grapalat" w:cs="Sylfaen"/>
                <w:b/>
                <w:bCs/>
                <w:sz w:val="20"/>
                <w:szCs w:val="20"/>
              </w:rPr>
              <w:t xml:space="preserve">ՊԱՀԱՆՋԱԳԻՐ* </w:t>
            </w:r>
          </w:p>
          <w:p w14:paraId="2E85CFB8" w14:textId="77777777" w:rsidR="00595213" w:rsidRPr="00095A8A" w:rsidRDefault="00595213" w:rsidP="00CB0ADE">
            <w:pPr>
              <w:jc w:val="center"/>
              <w:rPr>
                <w:rFonts w:ascii="GHEA Grapalat" w:hAnsi="GHEA Grapalat" w:cs="Arial"/>
                <w:bCs/>
                <w:i/>
                <w:sz w:val="20"/>
                <w:szCs w:val="20"/>
              </w:rPr>
            </w:pPr>
          </w:p>
        </w:tc>
      </w:tr>
      <w:tr w:rsidR="00595213" w:rsidRPr="00095A8A" w14:paraId="4ACEC7D7"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CC4DBB" w14:textId="77777777" w:rsidR="00595213" w:rsidRPr="00095A8A" w:rsidRDefault="00595213" w:rsidP="00CB0ADE">
            <w:pPr>
              <w:rPr>
                <w:rFonts w:ascii="GHEA Grapalat" w:hAnsi="GHEA Grapalat" w:cs="Sylfaen"/>
                <w:sz w:val="20"/>
                <w:szCs w:val="20"/>
                <w:lang w:val="hy-AM"/>
              </w:rPr>
            </w:pPr>
            <w:r w:rsidRPr="00095A8A">
              <w:rPr>
                <w:rFonts w:ascii="GHEA Grapalat" w:hAnsi="GHEA Grapalat" w:cs="Sylfaen"/>
                <w:sz w:val="20"/>
                <w:szCs w:val="20"/>
                <w:lang w:val="hy-AM"/>
              </w:rPr>
              <w:t>2</w:t>
            </w:r>
            <w:r w:rsidRPr="00095A8A">
              <w:rPr>
                <w:rFonts w:ascii="GHEA Grapalat" w:hAnsi="GHEA Grapalat" w:cs="Sylfaen"/>
                <w:sz w:val="20"/>
                <w:szCs w:val="20"/>
              </w:rPr>
              <w:t>.</w:t>
            </w:r>
            <w:r w:rsidRPr="00095A8A">
              <w:rPr>
                <w:rFonts w:ascii="GHEA Grapalat" w:hAnsi="GHEA Grapalat" w:cs="Sylfaen"/>
                <w:sz w:val="20"/>
                <w:szCs w:val="20"/>
                <w:lang w:val="hy-AM"/>
              </w:rPr>
              <w:t xml:space="preserve"> Թիվ </w:t>
            </w:r>
          </w:p>
        </w:tc>
      </w:tr>
      <w:tr w:rsidR="00595213" w:rsidRPr="00095A8A" w14:paraId="07D7730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D552D3" w14:textId="77777777" w:rsidR="00595213" w:rsidRPr="00095A8A" w:rsidRDefault="00595213" w:rsidP="00CB0ADE">
            <w:pPr>
              <w:rPr>
                <w:rFonts w:ascii="GHEA Grapalat" w:hAnsi="GHEA Grapalat" w:cs="Sylfaen"/>
                <w:sz w:val="20"/>
                <w:szCs w:val="20"/>
              </w:rPr>
            </w:pPr>
            <w:r w:rsidRPr="00095A8A">
              <w:rPr>
                <w:rFonts w:ascii="GHEA Grapalat" w:hAnsi="GHEA Grapalat" w:cs="Sylfaen"/>
                <w:sz w:val="20"/>
                <w:szCs w:val="20"/>
                <w:lang w:val="hy-AM"/>
              </w:rPr>
              <w:t>3</w:t>
            </w:r>
            <w:r w:rsidRPr="00095A8A">
              <w:rPr>
                <w:rFonts w:ascii="GHEA Grapalat" w:hAnsi="GHEA Grapalat" w:cs="Sylfaen"/>
                <w:sz w:val="20"/>
                <w:szCs w:val="20"/>
              </w:rPr>
              <w:t>.                                                         Ներկայացման</w:t>
            </w:r>
            <w:r w:rsidRPr="00095A8A">
              <w:rPr>
                <w:rFonts w:ascii="GHEA Grapalat" w:hAnsi="GHEA Grapalat" w:cs="Arial"/>
                <w:sz w:val="20"/>
                <w:szCs w:val="20"/>
              </w:rPr>
              <w:t xml:space="preserve"> </w:t>
            </w:r>
            <w:r w:rsidRPr="00095A8A">
              <w:rPr>
                <w:rFonts w:ascii="GHEA Grapalat" w:hAnsi="GHEA Grapalat" w:cs="Sylfaen"/>
                <w:sz w:val="20"/>
                <w:szCs w:val="20"/>
              </w:rPr>
              <w:t>ամսաթիվը</w:t>
            </w:r>
            <w:r w:rsidRPr="00095A8A">
              <w:rPr>
                <w:rFonts w:ascii="GHEA Grapalat" w:hAnsi="GHEA Grapalat" w:cs="Arial"/>
                <w:sz w:val="20"/>
                <w:szCs w:val="20"/>
              </w:rPr>
              <w:t xml:space="preserve">` </w:t>
            </w:r>
            <w:r w:rsidRPr="00095A8A">
              <w:rPr>
                <w:rFonts w:ascii="GHEA Grapalat" w:hAnsi="GHEA Grapalat" w:cs="Tahoma"/>
                <w:color w:val="000000"/>
                <w:sz w:val="20"/>
                <w:szCs w:val="20"/>
              </w:rPr>
              <w:t xml:space="preserve">"___" </w:t>
            </w:r>
            <w:r w:rsidRPr="00095A8A">
              <w:rPr>
                <w:rFonts w:ascii="GHEA Grapalat" w:hAnsi="GHEA Grapalat" w:cs="Sylfaen"/>
                <w:color w:val="000000"/>
                <w:sz w:val="20"/>
                <w:szCs w:val="20"/>
              </w:rPr>
              <w:t xml:space="preserve">___ </w:t>
            </w:r>
            <w:r w:rsidRPr="00095A8A">
              <w:rPr>
                <w:rFonts w:ascii="GHEA Grapalat" w:hAnsi="GHEA Grapalat" w:cs="Tahoma"/>
                <w:color w:val="000000"/>
                <w:sz w:val="20"/>
                <w:szCs w:val="20"/>
              </w:rPr>
              <w:t>20___</w:t>
            </w:r>
            <w:r w:rsidRPr="00095A8A">
              <w:rPr>
                <w:rFonts w:ascii="GHEA Grapalat" w:hAnsi="GHEA Grapalat" w:cs="Sylfaen"/>
                <w:color w:val="000000"/>
                <w:sz w:val="20"/>
                <w:szCs w:val="20"/>
              </w:rPr>
              <w:t>թ.</w:t>
            </w:r>
          </w:p>
        </w:tc>
      </w:tr>
      <w:tr w:rsidR="00595213" w:rsidRPr="00095A8A" w14:paraId="1E2FB0D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F6559B7" w14:textId="77777777" w:rsidR="00595213" w:rsidRPr="00095A8A" w:rsidRDefault="00595213" w:rsidP="00CB0ADE">
            <w:pPr>
              <w:rPr>
                <w:rFonts w:ascii="GHEA Grapalat" w:hAnsi="GHEA Grapalat" w:cs="Arial"/>
                <w:sz w:val="20"/>
                <w:szCs w:val="20"/>
              </w:rPr>
            </w:pPr>
            <w:r w:rsidRPr="00095A8A">
              <w:rPr>
                <w:rFonts w:ascii="GHEA Grapalat" w:hAnsi="GHEA Grapalat" w:cs="Sylfaen"/>
                <w:sz w:val="20"/>
                <w:szCs w:val="20"/>
                <w:lang w:val="hy-AM"/>
              </w:rPr>
              <w:t>4</w:t>
            </w:r>
            <w:r w:rsidRPr="00095A8A">
              <w:rPr>
                <w:rFonts w:ascii="GHEA Grapalat" w:hAnsi="GHEA Grapalat" w:cs="Sylfaen"/>
                <w:sz w:val="20"/>
                <w:szCs w:val="20"/>
              </w:rPr>
              <w:t xml:space="preserve">. </w:t>
            </w:r>
            <w:r w:rsidRPr="00095A8A">
              <w:rPr>
                <w:rFonts w:ascii="GHEA Grapalat" w:hAnsi="GHEA Grapalat" w:cs="Sylfaen"/>
                <w:sz w:val="20"/>
                <w:szCs w:val="20"/>
                <w:lang w:val="hy-AM"/>
              </w:rPr>
              <w:t>Վճարողի անվանումը</w:t>
            </w:r>
            <w:r w:rsidRPr="00095A8A">
              <w:rPr>
                <w:rFonts w:ascii="GHEA Grapalat" w:hAnsi="GHEA Grapalat" w:cs="Sylfaen"/>
                <w:sz w:val="20"/>
                <w:szCs w:val="20"/>
              </w:rPr>
              <w:t>,</w:t>
            </w:r>
            <w:r w:rsidRPr="00095A8A">
              <w:rPr>
                <w:rFonts w:ascii="GHEA Grapalat" w:hAnsi="GHEA Grapalat" w:cs="Sylfaen"/>
                <w:sz w:val="20"/>
                <w:szCs w:val="20"/>
                <w:lang w:val="hy-AM"/>
              </w:rPr>
              <w:t xml:space="preserve"> կամ անուն ազգանուն </w:t>
            </w:r>
            <w:r w:rsidRPr="00095A8A">
              <w:rPr>
                <w:rFonts w:ascii="GHEA Grapalat" w:hAnsi="GHEA Grapalat" w:cs="Sylfaen"/>
                <w:sz w:val="20"/>
                <w:szCs w:val="20"/>
              </w:rPr>
              <w:t xml:space="preserve">(Ընկերություն </w:t>
            </w:r>
            <w:r w:rsidRPr="00095A8A">
              <w:rPr>
                <w:rFonts w:ascii="GHEA Grapalat" w:hAnsi="GHEA Grapalat" w:cs="Arial"/>
                <w:sz w:val="20"/>
                <w:szCs w:val="20"/>
              </w:rPr>
              <w:t>`</w:t>
            </w:r>
          </w:p>
        </w:tc>
      </w:tr>
      <w:tr w:rsidR="00595213" w:rsidRPr="00095A8A" w14:paraId="4C05809E"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F657F" w14:textId="77777777" w:rsidR="00595213" w:rsidRPr="00095A8A" w:rsidRDefault="00595213" w:rsidP="00CB0ADE">
            <w:pPr>
              <w:rPr>
                <w:rFonts w:ascii="GHEA Grapalat" w:hAnsi="GHEA Grapalat" w:cs="Arial"/>
                <w:sz w:val="20"/>
                <w:szCs w:val="20"/>
              </w:rPr>
            </w:pPr>
            <w:r w:rsidRPr="00095A8A">
              <w:rPr>
                <w:rFonts w:ascii="GHEA Grapalat" w:hAnsi="GHEA Grapalat" w:cs="Sylfaen"/>
                <w:sz w:val="20"/>
                <w:szCs w:val="20"/>
                <w:lang w:val="hy-AM"/>
              </w:rPr>
              <w:t>5</w:t>
            </w:r>
            <w:r w:rsidRPr="00095A8A">
              <w:rPr>
                <w:rFonts w:ascii="GHEA Grapalat" w:hAnsi="GHEA Grapalat" w:cs="Sylfaen"/>
                <w:sz w:val="20"/>
                <w:szCs w:val="20"/>
              </w:rPr>
              <w:t>. Վճարողի</w:t>
            </w:r>
            <w:r w:rsidRPr="00095A8A">
              <w:rPr>
                <w:rFonts w:ascii="GHEA Grapalat" w:hAnsi="GHEA Grapalat" w:cs="Sylfaen"/>
                <w:sz w:val="20"/>
                <w:szCs w:val="20"/>
                <w:lang w:val="hy-AM"/>
              </w:rPr>
              <w:t xml:space="preserve">ն սպասարկող Ֆինանսական կազմակերպություն </w:t>
            </w:r>
            <w:r w:rsidRPr="00095A8A">
              <w:rPr>
                <w:rFonts w:ascii="GHEA Grapalat" w:hAnsi="GHEA Grapalat" w:cs="Sylfaen"/>
                <w:sz w:val="20"/>
                <w:szCs w:val="20"/>
              </w:rPr>
              <w:t>(</w:t>
            </w:r>
            <w:r w:rsidRPr="00095A8A">
              <w:rPr>
                <w:rFonts w:ascii="GHEA Grapalat" w:hAnsi="GHEA Grapalat" w:cs="Arial"/>
                <w:sz w:val="20"/>
                <w:szCs w:val="20"/>
              </w:rPr>
              <w:t xml:space="preserve"> </w:t>
            </w:r>
            <w:r w:rsidRPr="00095A8A">
              <w:rPr>
                <w:rFonts w:ascii="GHEA Grapalat" w:hAnsi="GHEA Grapalat" w:cs="Sylfaen"/>
                <w:sz w:val="20"/>
                <w:szCs w:val="20"/>
              </w:rPr>
              <w:t>բանկ)</w:t>
            </w:r>
            <w:r w:rsidRPr="00095A8A">
              <w:rPr>
                <w:rFonts w:ascii="GHEA Grapalat" w:hAnsi="GHEA Grapalat" w:cs="Arial"/>
                <w:sz w:val="20"/>
                <w:szCs w:val="20"/>
              </w:rPr>
              <w:t>`</w:t>
            </w:r>
          </w:p>
        </w:tc>
      </w:tr>
      <w:tr w:rsidR="00595213" w:rsidRPr="00095A8A" w14:paraId="24DA2DF4"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24122E" w14:textId="77777777" w:rsidR="00595213" w:rsidRPr="00095A8A" w:rsidRDefault="00595213" w:rsidP="00CB0ADE">
            <w:pPr>
              <w:rPr>
                <w:rFonts w:ascii="GHEA Grapalat" w:hAnsi="GHEA Grapalat" w:cs="Arial"/>
                <w:sz w:val="20"/>
                <w:szCs w:val="20"/>
              </w:rPr>
            </w:pPr>
            <w:r w:rsidRPr="00095A8A">
              <w:rPr>
                <w:rFonts w:ascii="GHEA Grapalat" w:hAnsi="GHEA Grapalat" w:cs="Sylfaen"/>
                <w:sz w:val="20"/>
                <w:szCs w:val="20"/>
                <w:lang w:val="hy-AM"/>
              </w:rPr>
              <w:t>6</w:t>
            </w:r>
            <w:r w:rsidRPr="00095A8A">
              <w:rPr>
                <w:rFonts w:ascii="GHEA Grapalat" w:hAnsi="GHEA Grapalat" w:cs="Sylfaen"/>
                <w:sz w:val="20"/>
                <w:szCs w:val="20"/>
              </w:rPr>
              <w:t>. Վճարողի</w:t>
            </w:r>
            <w:r w:rsidRPr="00095A8A">
              <w:rPr>
                <w:rFonts w:ascii="GHEA Grapalat" w:hAnsi="GHEA Grapalat" w:cs="Sylfaen"/>
                <w:sz w:val="20"/>
                <w:szCs w:val="20"/>
                <w:lang w:val="hy-AM"/>
              </w:rPr>
              <w:t xml:space="preserve"> </w:t>
            </w:r>
            <w:r w:rsidRPr="00095A8A">
              <w:rPr>
                <w:rFonts w:ascii="GHEA Grapalat" w:hAnsi="GHEA Grapalat" w:cs="Sylfaen"/>
                <w:sz w:val="20"/>
                <w:szCs w:val="20"/>
              </w:rPr>
              <w:t>հաշվի</w:t>
            </w:r>
            <w:r w:rsidRPr="00095A8A">
              <w:rPr>
                <w:rFonts w:ascii="GHEA Grapalat" w:hAnsi="GHEA Grapalat" w:cs="Arial"/>
                <w:sz w:val="20"/>
                <w:szCs w:val="20"/>
              </w:rPr>
              <w:t xml:space="preserve"> </w:t>
            </w:r>
            <w:r w:rsidRPr="00095A8A">
              <w:rPr>
                <w:rFonts w:ascii="GHEA Grapalat" w:hAnsi="GHEA Grapalat" w:cs="Sylfaen"/>
                <w:sz w:val="20"/>
                <w:szCs w:val="20"/>
              </w:rPr>
              <w:t>համարը</w:t>
            </w:r>
            <w:r w:rsidRPr="00095A8A">
              <w:rPr>
                <w:rFonts w:ascii="GHEA Grapalat" w:hAnsi="GHEA Grapalat" w:cs="Arial"/>
                <w:sz w:val="20"/>
                <w:szCs w:val="20"/>
              </w:rPr>
              <w:t>`</w:t>
            </w:r>
          </w:p>
        </w:tc>
      </w:tr>
      <w:tr w:rsidR="00595213" w:rsidRPr="00095A8A" w14:paraId="6355C56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21A8CE" w14:textId="77777777" w:rsidR="00595213" w:rsidRPr="00095A8A" w:rsidRDefault="00595213" w:rsidP="00CB0ADE">
            <w:pPr>
              <w:rPr>
                <w:rFonts w:ascii="GHEA Grapalat" w:hAnsi="GHEA Grapalat" w:cs="Arial"/>
                <w:sz w:val="20"/>
                <w:szCs w:val="20"/>
              </w:rPr>
            </w:pPr>
            <w:r w:rsidRPr="00095A8A">
              <w:rPr>
                <w:rFonts w:ascii="GHEA Grapalat" w:hAnsi="GHEA Grapalat" w:cs="Sylfaen"/>
                <w:sz w:val="20"/>
                <w:szCs w:val="20"/>
                <w:lang w:val="hy-AM"/>
              </w:rPr>
              <w:t>7</w:t>
            </w:r>
            <w:r w:rsidRPr="00095A8A">
              <w:rPr>
                <w:rFonts w:ascii="GHEA Grapalat" w:hAnsi="GHEA Grapalat" w:cs="Sylfaen"/>
                <w:sz w:val="20"/>
                <w:szCs w:val="20"/>
              </w:rPr>
              <w:t>. Վճարողի</w:t>
            </w:r>
            <w:r w:rsidRPr="00095A8A">
              <w:rPr>
                <w:rFonts w:ascii="GHEA Grapalat" w:hAnsi="GHEA Grapalat" w:cs="Arial"/>
                <w:sz w:val="20"/>
                <w:szCs w:val="20"/>
              </w:rPr>
              <w:t xml:space="preserve"> </w:t>
            </w:r>
            <w:r w:rsidRPr="00095A8A">
              <w:rPr>
                <w:rFonts w:ascii="GHEA Grapalat" w:hAnsi="GHEA Grapalat" w:cs="Sylfaen"/>
                <w:sz w:val="20"/>
                <w:szCs w:val="20"/>
              </w:rPr>
              <w:t>ՀՎՀՀ</w:t>
            </w:r>
            <w:r w:rsidRPr="00095A8A">
              <w:rPr>
                <w:rFonts w:ascii="GHEA Grapalat" w:hAnsi="GHEA Grapalat" w:cs="Arial"/>
                <w:sz w:val="20"/>
                <w:szCs w:val="20"/>
              </w:rPr>
              <w:t>`</w:t>
            </w:r>
          </w:p>
        </w:tc>
      </w:tr>
      <w:tr w:rsidR="00595213" w:rsidRPr="00095A8A" w14:paraId="68CF9CD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82965F" w14:textId="77777777" w:rsidR="00595213" w:rsidRPr="00095A8A" w:rsidRDefault="00595213" w:rsidP="00CB0ADE">
            <w:pPr>
              <w:rPr>
                <w:rFonts w:ascii="GHEA Grapalat" w:hAnsi="GHEA Grapalat" w:cs="Arial"/>
                <w:sz w:val="20"/>
                <w:szCs w:val="20"/>
              </w:rPr>
            </w:pPr>
            <w:r w:rsidRPr="00095A8A">
              <w:rPr>
                <w:rFonts w:ascii="GHEA Grapalat" w:hAnsi="GHEA Grapalat" w:cs="Sylfaen"/>
                <w:sz w:val="20"/>
                <w:szCs w:val="20"/>
                <w:lang w:val="hy-AM"/>
              </w:rPr>
              <w:t>8</w:t>
            </w:r>
            <w:r w:rsidRPr="00095A8A">
              <w:rPr>
                <w:rFonts w:ascii="GHEA Grapalat" w:hAnsi="GHEA Grapalat" w:cs="Sylfaen"/>
                <w:sz w:val="20"/>
                <w:szCs w:val="20"/>
              </w:rPr>
              <w:t>. Վճարողի</w:t>
            </w:r>
            <w:r w:rsidRPr="00095A8A">
              <w:rPr>
                <w:rFonts w:ascii="GHEA Grapalat" w:hAnsi="GHEA Grapalat" w:cs="Arial"/>
                <w:sz w:val="20"/>
                <w:szCs w:val="20"/>
              </w:rPr>
              <w:t xml:space="preserve"> </w:t>
            </w:r>
            <w:r w:rsidRPr="00095A8A">
              <w:rPr>
                <w:rFonts w:ascii="GHEA Grapalat" w:hAnsi="GHEA Grapalat" w:cs="Sylfaen"/>
                <w:sz w:val="20"/>
                <w:szCs w:val="20"/>
              </w:rPr>
              <w:t>ՀԾՀ</w:t>
            </w:r>
            <w:r w:rsidRPr="00095A8A">
              <w:rPr>
                <w:rFonts w:ascii="GHEA Grapalat" w:hAnsi="GHEA Grapalat" w:cs="Arial"/>
                <w:sz w:val="20"/>
                <w:szCs w:val="20"/>
              </w:rPr>
              <w:t>`</w:t>
            </w:r>
          </w:p>
        </w:tc>
      </w:tr>
      <w:tr w:rsidR="00595213" w:rsidRPr="00095A8A" w14:paraId="7F91372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BFE3C0" w14:textId="5E112A2A" w:rsidR="00595213" w:rsidRPr="005B36EF" w:rsidRDefault="00595213" w:rsidP="005B36EF">
            <w:pPr>
              <w:rPr>
                <w:rFonts w:ascii="GHEA Grapalat" w:hAnsi="GHEA Grapalat" w:cs="Arial"/>
                <w:sz w:val="20"/>
                <w:szCs w:val="20"/>
                <w:lang w:val="hy-AM"/>
              </w:rPr>
            </w:pPr>
            <w:r w:rsidRPr="00095A8A">
              <w:rPr>
                <w:rFonts w:ascii="GHEA Grapalat" w:hAnsi="GHEA Grapalat" w:cs="Sylfaen"/>
                <w:sz w:val="20"/>
                <w:szCs w:val="20"/>
                <w:lang w:val="hy-AM"/>
              </w:rPr>
              <w:t>9</w:t>
            </w:r>
            <w:r w:rsidRPr="00095A8A">
              <w:rPr>
                <w:rFonts w:ascii="GHEA Grapalat" w:hAnsi="GHEA Grapalat" w:cs="Sylfaen"/>
                <w:sz w:val="20"/>
                <w:szCs w:val="20"/>
              </w:rPr>
              <w:t>. Շահառու</w:t>
            </w:r>
            <w:r w:rsidRPr="00095A8A">
              <w:rPr>
                <w:rFonts w:ascii="GHEA Grapalat" w:hAnsi="GHEA Grapalat" w:cs="Sylfaen"/>
                <w:sz w:val="20"/>
                <w:szCs w:val="20"/>
                <w:lang w:val="hy-AM"/>
              </w:rPr>
              <w:t>ի  անվանումը</w:t>
            </w:r>
            <w:r w:rsidRPr="00095A8A">
              <w:rPr>
                <w:rFonts w:ascii="GHEA Grapalat" w:hAnsi="GHEA Grapalat" w:cs="Sylfaen"/>
                <w:sz w:val="20"/>
                <w:szCs w:val="20"/>
              </w:rPr>
              <w:t>,</w:t>
            </w:r>
            <w:r w:rsidRPr="00095A8A">
              <w:rPr>
                <w:rFonts w:ascii="GHEA Grapalat" w:hAnsi="GHEA Grapalat" w:cs="Sylfaen"/>
                <w:sz w:val="20"/>
                <w:szCs w:val="20"/>
                <w:lang w:val="hy-AM"/>
              </w:rPr>
              <w:t xml:space="preserve"> կամ անուն ազգանուն</w:t>
            </w:r>
            <w:r w:rsidRPr="00095A8A">
              <w:rPr>
                <w:rFonts w:ascii="GHEA Grapalat" w:hAnsi="GHEA Grapalat" w:cs="Arial"/>
                <w:sz w:val="20"/>
                <w:szCs w:val="20"/>
              </w:rPr>
              <w:t>`</w:t>
            </w:r>
            <w:r w:rsidR="005857B0">
              <w:rPr>
                <w:rFonts w:ascii="GHEA Grapalat" w:hAnsi="GHEA Grapalat" w:cs="Arial"/>
                <w:sz w:val="20"/>
                <w:szCs w:val="20"/>
                <w:lang w:val="hy-AM"/>
              </w:rPr>
              <w:t xml:space="preserve"> ՀՀ ԱՆ</w:t>
            </w:r>
            <w:r w:rsidR="00CF07DB" w:rsidRPr="00095A8A">
              <w:rPr>
                <w:rFonts w:ascii="GHEA Grapalat" w:hAnsi="GHEA Grapalat" w:cs="Sylfaen"/>
                <w:color w:val="000000"/>
                <w:sz w:val="20"/>
                <w:szCs w:val="20"/>
              </w:rPr>
              <w:t xml:space="preserve"> </w:t>
            </w:r>
            <w:r w:rsidR="005B36EF">
              <w:rPr>
                <w:rFonts w:ascii="GHEA Grapalat" w:hAnsi="GHEA Grapalat" w:cs="Sylfaen"/>
                <w:color w:val="000000"/>
                <w:sz w:val="20"/>
                <w:szCs w:val="20"/>
                <w:lang w:val="hy-AM"/>
              </w:rPr>
              <w:t>«Քրեակատարողական բժշկության կենտրոն» ՊՈԱԿ</w:t>
            </w:r>
          </w:p>
        </w:tc>
      </w:tr>
      <w:tr w:rsidR="00595213" w:rsidRPr="00095A8A" w14:paraId="4BC172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D86D" w14:textId="77777777" w:rsidR="00595213" w:rsidRPr="00095A8A" w:rsidRDefault="00595213" w:rsidP="00CB0ADE">
            <w:pPr>
              <w:rPr>
                <w:rFonts w:ascii="GHEA Grapalat" w:hAnsi="GHEA Grapalat" w:cs="Sylfaen"/>
                <w:sz w:val="20"/>
                <w:szCs w:val="20"/>
                <w:lang w:val="ru-RU"/>
              </w:rPr>
            </w:pPr>
            <w:r w:rsidRPr="00095A8A">
              <w:rPr>
                <w:rFonts w:ascii="GHEA Grapalat" w:hAnsi="GHEA Grapalat" w:cs="Sylfaen"/>
                <w:sz w:val="20"/>
                <w:szCs w:val="20"/>
                <w:lang w:val="ru-RU"/>
              </w:rPr>
              <w:t xml:space="preserve">10. </w:t>
            </w:r>
            <w:r w:rsidRPr="00095A8A">
              <w:rPr>
                <w:rFonts w:ascii="GHEA Grapalat" w:hAnsi="GHEA Grapalat" w:cs="Sylfaen"/>
                <w:sz w:val="20"/>
                <w:szCs w:val="20"/>
              </w:rPr>
              <w:t xml:space="preserve"> Շահառուի</w:t>
            </w:r>
            <w:r w:rsidRPr="00095A8A">
              <w:rPr>
                <w:rFonts w:ascii="GHEA Grapalat" w:hAnsi="GHEA Grapalat" w:cs="Arial"/>
                <w:sz w:val="20"/>
                <w:szCs w:val="20"/>
              </w:rPr>
              <w:t xml:space="preserve"> </w:t>
            </w:r>
            <w:r w:rsidRPr="00095A8A">
              <w:rPr>
                <w:rFonts w:ascii="GHEA Grapalat" w:hAnsi="GHEA Grapalat" w:cs="Sylfaen"/>
                <w:sz w:val="20"/>
                <w:szCs w:val="20"/>
              </w:rPr>
              <w:t xml:space="preserve"> ՀԾՀ</w:t>
            </w:r>
            <w:r w:rsidRPr="00095A8A">
              <w:rPr>
                <w:rFonts w:ascii="GHEA Grapalat" w:hAnsi="GHEA Grapalat" w:cs="Sylfaen"/>
                <w:sz w:val="20"/>
                <w:szCs w:val="20"/>
                <w:lang w:val="ru-RU"/>
              </w:rPr>
              <w:t xml:space="preserve"> (</w:t>
            </w:r>
            <w:r w:rsidRPr="00095A8A">
              <w:rPr>
                <w:rFonts w:ascii="GHEA Grapalat" w:hAnsi="GHEA Grapalat" w:cs="Sylfaen"/>
                <w:sz w:val="20"/>
                <w:szCs w:val="20"/>
                <w:lang w:val="hy-AM"/>
              </w:rPr>
              <w:t>չի լրացվում</w:t>
            </w:r>
            <w:r w:rsidRPr="00095A8A">
              <w:rPr>
                <w:rFonts w:ascii="GHEA Grapalat" w:hAnsi="GHEA Grapalat" w:cs="Sylfaen"/>
                <w:sz w:val="20"/>
                <w:szCs w:val="20"/>
                <w:lang w:val="ru-RU"/>
              </w:rPr>
              <w:t>)</w:t>
            </w:r>
          </w:p>
        </w:tc>
      </w:tr>
      <w:tr w:rsidR="00595213" w:rsidRPr="00095A8A" w14:paraId="246B8C40"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59A068" w14:textId="3B88A892" w:rsidR="00595213" w:rsidRPr="00095A8A" w:rsidRDefault="00595213" w:rsidP="005B36EF">
            <w:pPr>
              <w:rPr>
                <w:rFonts w:ascii="GHEA Grapalat" w:hAnsi="GHEA Grapalat" w:cs="Arial"/>
                <w:sz w:val="20"/>
                <w:szCs w:val="20"/>
              </w:rPr>
            </w:pPr>
            <w:r w:rsidRPr="00095A8A">
              <w:rPr>
                <w:rFonts w:ascii="GHEA Grapalat" w:hAnsi="GHEA Grapalat" w:cs="Sylfaen"/>
                <w:sz w:val="20"/>
                <w:szCs w:val="20"/>
                <w:lang w:val="hy-AM"/>
              </w:rPr>
              <w:t>11</w:t>
            </w:r>
            <w:r w:rsidRPr="00095A8A">
              <w:rPr>
                <w:rFonts w:ascii="GHEA Grapalat" w:hAnsi="GHEA Grapalat" w:cs="Sylfaen"/>
                <w:sz w:val="20"/>
                <w:szCs w:val="20"/>
              </w:rPr>
              <w:t>. Շահառուի</w:t>
            </w:r>
            <w:r w:rsidRPr="00095A8A">
              <w:rPr>
                <w:rFonts w:ascii="GHEA Grapalat" w:hAnsi="GHEA Grapalat" w:cs="Arial"/>
                <w:sz w:val="20"/>
                <w:szCs w:val="20"/>
              </w:rPr>
              <w:t xml:space="preserve"> </w:t>
            </w:r>
            <w:r w:rsidRPr="00095A8A">
              <w:rPr>
                <w:rFonts w:ascii="GHEA Grapalat" w:hAnsi="GHEA Grapalat" w:cs="Sylfaen"/>
                <w:sz w:val="20"/>
                <w:szCs w:val="20"/>
              </w:rPr>
              <w:t>ՀՎՀՀ</w:t>
            </w:r>
            <w:r w:rsidRPr="00095A8A">
              <w:rPr>
                <w:rFonts w:ascii="GHEA Grapalat" w:hAnsi="GHEA Grapalat" w:cs="Arial"/>
                <w:sz w:val="20"/>
                <w:szCs w:val="20"/>
              </w:rPr>
              <w:t>`</w:t>
            </w:r>
            <w:r w:rsidR="00CF07DB" w:rsidRPr="00095A8A">
              <w:rPr>
                <w:rFonts w:ascii="GHEA Grapalat" w:hAnsi="GHEA Grapalat" w:cs="Arial"/>
                <w:sz w:val="20"/>
                <w:szCs w:val="20"/>
              </w:rPr>
              <w:t xml:space="preserve"> </w:t>
            </w:r>
            <w:r w:rsidR="005857B0" w:rsidRPr="009B3BC7">
              <w:rPr>
                <w:rFonts w:ascii="GHEA Grapalat" w:hAnsi="GHEA Grapalat" w:cs="Sylfaen"/>
                <w:b/>
                <w:sz w:val="20"/>
                <w:szCs w:val="20"/>
              </w:rPr>
              <w:t>02675763</w:t>
            </w:r>
            <w:r w:rsidR="005857B0">
              <w:rPr>
                <w:rFonts w:ascii="GHEA Grapalat" w:hAnsi="GHEA Grapalat" w:cs="Sylfaen"/>
                <w:b/>
                <w:sz w:val="20"/>
                <w:szCs w:val="20"/>
                <w:lang w:val="hy-AM"/>
              </w:rPr>
              <w:t xml:space="preserve"> </w:t>
            </w:r>
            <w:r w:rsidR="005857B0">
              <w:rPr>
                <w:rFonts w:ascii="GHEA Grapalat" w:hAnsi="GHEA Grapalat" w:cs="Arial"/>
                <w:b/>
                <w:sz w:val="20"/>
                <w:szCs w:val="20"/>
                <w:lang w:val="hy-AM"/>
              </w:rPr>
              <w:t xml:space="preserve"> </w:t>
            </w:r>
          </w:p>
        </w:tc>
      </w:tr>
      <w:tr w:rsidR="00595213" w:rsidRPr="00095A8A" w14:paraId="379116A2"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F03E41" w14:textId="47A28396" w:rsidR="00595213" w:rsidRPr="00095A8A" w:rsidRDefault="00595213" w:rsidP="00CB0ADE">
            <w:pPr>
              <w:rPr>
                <w:rFonts w:ascii="GHEA Grapalat" w:hAnsi="GHEA Grapalat" w:cs="Arial"/>
                <w:sz w:val="20"/>
                <w:szCs w:val="20"/>
              </w:rPr>
            </w:pPr>
            <w:r w:rsidRPr="00095A8A">
              <w:rPr>
                <w:rFonts w:ascii="GHEA Grapalat" w:hAnsi="GHEA Grapalat" w:cs="Sylfaen"/>
                <w:sz w:val="20"/>
                <w:szCs w:val="20"/>
              </w:rPr>
              <w:t>1</w:t>
            </w:r>
            <w:r w:rsidRPr="00095A8A">
              <w:rPr>
                <w:rFonts w:ascii="GHEA Grapalat" w:hAnsi="GHEA Grapalat" w:cs="Sylfaen"/>
                <w:sz w:val="20"/>
                <w:szCs w:val="20"/>
                <w:lang w:val="hy-AM"/>
              </w:rPr>
              <w:t>2</w:t>
            </w:r>
            <w:r w:rsidRPr="00095A8A">
              <w:rPr>
                <w:rFonts w:ascii="GHEA Grapalat" w:hAnsi="GHEA Grapalat" w:cs="Sylfaen"/>
                <w:sz w:val="20"/>
                <w:szCs w:val="20"/>
              </w:rPr>
              <w:t>.Շահառուի</w:t>
            </w:r>
            <w:r w:rsidRPr="00095A8A">
              <w:rPr>
                <w:rFonts w:ascii="GHEA Grapalat" w:hAnsi="GHEA Grapalat" w:cs="Sylfaen"/>
                <w:sz w:val="20"/>
                <w:szCs w:val="20"/>
                <w:lang w:val="hy-AM"/>
              </w:rPr>
              <w:t>ն</w:t>
            </w:r>
            <w:r w:rsidRPr="00095A8A">
              <w:rPr>
                <w:rFonts w:ascii="GHEA Grapalat" w:hAnsi="GHEA Grapalat" w:cs="Arial"/>
                <w:sz w:val="20"/>
                <w:szCs w:val="20"/>
              </w:rPr>
              <w:t xml:space="preserve"> </w:t>
            </w:r>
            <w:r w:rsidRPr="00095A8A">
              <w:rPr>
                <w:rFonts w:ascii="GHEA Grapalat" w:hAnsi="GHEA Grapalat" w:cs="Sylfaen"/>
                <w:sz w:val="20"/>
                <w:szCs w:val="20"/>
                <w:lang w:val="hy-AM"/>
              </w:rPr>
              <w:t xml:space="preserve"> սպասարկող Ֆինանսական կազմակերպություն</w:t>
            </w:r>
            <w:r w:rsidRPr="00095A8A">
              <w:rPr>
                <w:rFonts w:ascii="GHEA Grapalat" w:hAnsi="GHEA Grapalat" w:cs="Sylfaen"/>
                <w:sz w:val="20"/>
                <w:szCs w:val="20"/>
              </w:rPr>
              <w:t xml:space="preserve"> (բանկ)</w:t>
            </w:r>
            <w:r w:rsidRPr="00095A8A">
              <w:rPr>
                <w:rFonts w:ascii="GHEA Grapalat" w:hAnsi="GHEA Grapalat" w:cs="Arial"/>
                <w:sz w:val="20"/>
                <w:szCs w:val="20"/>
              </w:rPr>
              <w:t>`</w:t>
            </w:r>
            <w:r w:rsidR="00CF07DB" w:rsidRPr="00095A8A">
              <w:rPr>
                <w:rFonts w:ascii="GHEA Grapalat" w:hAnsi="GHEA Grapalat" w:cs="Arial"/>
                <w:sz w:val="20"/>
                <w:szCs w:val="20"/>
              </w:rPr>
              <w:t xml:space="preserve"> </w:t>
            </w:r>
            <w:r w:rsidR="00CF07DB" w:rsidRPr="00095A8A">
              <w:rPr>
                <w:rFonts w:ascii="GHEA Grapalat" w:hAnsi="GHEA Grapalat" w:cs="Sylfaen"/>
                <w:color w:val="000000"/>
                <w:sz w:val="20"/>
                <w:szCs w:val="20"/>
              </w:rPr>
              <w:t xml:space="preserve"> </w:t>
            </w:r>
            <w:r w:rsidR="005857B0"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595213" w:rsidRPr="00095A8A" w14:paraId="2407ACE7"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1E2895" w14:textId="41374469" w:rsidR="00595213" w:rsidRPr="00095A8A" w:rsidRDefault="00595213" w:rsidP="005B36EF">
            <w:pPr>
              <w:rPr>
                <w:rFonts w:ascii="GHEA Grapalat" w:hAnsi="GHEA Grapalat" w:cs="Arial"/>
                <w:sz w:val="20"/>
                <w:szCs w:val="20"/>
              </w:rPr>
            </w:pPr>
            <w:r w:rsidRPr="00095A8A">
              <w:rPr>
                <w:rFonts w:ascii="GHEA Grapalat" w:hAnsi="GHEA Grapalat" w:cs="Sylfaen"/>
                <w:sz w:val="20"/>
                <w:szCs w:val="20"/>
              </w:rPr>
              <w:t>1</w:t>
            </w:r>
            <w:r w:rsidRPr="00095A8A">
              <w:rPr>
                <w:rFonts w:ascii="GHEA Grapalat" w:hAnsi="GHEA Grapalat" w:cs="Sylfaen"/>
                <w:sz w:val="20"/>
                <w:szCs w:val="20"/>
                <w:lang w:val="hy-AM"/>
              </w:rPr>
              <w:t>3</w:t>
            </w:r>
            <w:r w:rsidRPr="00095A8A">
              <w:rPr>
                <w:rFonts w:ascii="GHEA Grapalat" w:hAnsi="GHEA Grapalat" w:cs="Sylfaen"/>
                <w:sz w:val="20"/>
                <w:szCs w:val="20"/>
              </w:rPr>
              <w:t>.Շահառուի</w:t>
            </w:r>
            <w:r w:rsidRPr="00095A8A">
              <w:rPr>
                <w:rFonts w:ascii="GHEA Grapalat" w:hAnsi="GHEA Grapalat" w:cs="Arial"/>
                <w:sz w:val="20"/>
                <w:szCs w:val="20"/>
              </w:rPr>
              <w:t xml:space="preserve"> </w:t>
            </w:r>
            <w:r w:rsidRPr="00095A8A">
              <w:rPr>
                <w:rFonts w:ascii="GHEA Grapalat" w:hAnsi="GHEA Grapalat" w:cs="Sylfaen"/>
                <w:sz w:val="20"/>
                <w:szCs w:val="20"/>
              </w:rPr>
              <w:t>հաշվի</w:t>
            </w:r>
            <w:r w:rsidRPr="00095A8A">
              <w:rPr>
                <w:rFonts w:ascii="GHEA Grapalat" w:hAnsi="GHEA Grapalat" w:cs="Arial"/>
                <w:sz w:val="20"/>
                <w:szCs w:val="20"/>
              </w:rPr>
              <w:t xml:space="preserve"> </w:t>
            </w:r>
            <w:r w:rsidRPr="00095A8A">
              <w:rPr>
                <w:rFonts w:ascii="GHEA Grapalat" w:hAnsi="GHEA Grapalat" w:cs="Sylfaen"/>
                <w:sz w:val="20"/>
                <w:szCs w:val="20"/>
              </w:rPr>
              <w:t>համարը</w:t>
            </w:r>
            <w:r w:rsidRPr="00095A8A">
              <w:rPr>
                <w:rFonts w:ascii="GHEA Grapalat" w:hAnsi="GHEA Grapalat" w:cs="Arial"/>
                <w:sz w:val="20"/>
                <w:szCs w:val="20"/>
              </w:rPr>
              <w:t xml:space="preserve"> (</w:t>
            </w:r>
            <w:r w:rsidRPr="00095A8A">
              <w:rPr>
                <w:rFonts w:ascii="GHEA Grapalat" w:hAnsi="GHEA Grapalat" w:cs="Sylfaen"/>
                <w:sz w:val="20"/>
                <w:szCs w:val="20"/>
              </w:rPr>
              <w:t>հշ</w:t>
            </w:r>
            <w:r w:rsidRPr="00095A8A">
              <w:rPr>
                <w:rFonts w:ascii="GHEA Grapalat" w:hAnsi="GHEA Grapalat" w:cs="Arial"/>
                <w:sz w:val="20"/>
                <w:szCs w:val="20"/>
              </w:rPr>
              <w:t>.N)</w:t>
            </w:r>
            <w:r w:rsidR="00CF07DB" w:rsidRPr="00095A8A">
              <w:rPr>
                <w:rFonts w:ascii="GHEA Grapalat" w:hAnsi="GHEA Grapalat" w:cs="Arial"/>
                <w:sz w:val="20"/>
                <w:szCs w:val="20"/>
              </w:rPr>
              <w:t xml:space="preserve"> </w:t>
            </w:r>
            <w:r w:rsidR="005857B0">
              <w:rPr>
                <w:rFonts w:ascii="GHEA Grapalat" w:hAnsi="GHEA Grapalat" w:cs="Arial"/>
                <w:b/>
                <w:sz w:val="20"/>
                <w:szCs w:val="20"/>
                <w:lang w:val="hy-AM"/>
              </w:rPr>
              <w:t xml:space="preserve"> ՀՀ 900018007345</w:t>
            </w:r>
          </w:p>
        </w:tc>
      </w:tr>
      <w:tr w:rsidR="00595213" w:rsidRPr="00095A8A" w14:paraId="4DFA77D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80EC6A" w14:textId="77777777" w:rsidR="00595213" w:rsidRPr="00095A8A" w:rsidRDefault="00595213" w:rsidP="00CB0ADE">
            <w:pPr>
              <w:rPr>
                <w:rFonts w:ascii="GHEA Grapalat" w:hAnsi="GHEA Grapalat" w:cs="Arial"/>
                <w:sz w:val="20"/>
                <w:szCs w:val="20"/>
              </w:rPr>
            </w:pPr>
            <w:r w:rsidRPr="00095A8A">
              <w:rPr>
                <w:rFonts w:ascii="GHEA Grapalat" w:hAnsi="GHEA Grapalat" w:cs="Sylfaen"/>
                <w:sz w:val="20"/>
                <w:szCs w:val="20"/>
              </w:rPr>
              <w:t>1</w:t>
            </w:r>
            <w:r w:rsidRPr="00095A8A">
              <w:rPr>
                <w:rFonts w:ascii="GHEA Grapalat" w:hAnsi="GHEA Grapalat" w:cs="Sylfaen"/>
                <w:sz w:val="20"/>
                <w:szCs w:val="20"/>
                <w:lang w:val="hy-AM"/>
              </w:rPr>
              <w:t>4</w:t>
            </w:r>
            <w:r w:rsidRPr="00095A8A">
              <w:rPr>
                <w:rFonts w:ascii="GHEA Grapalat" w:hAnsi="GHEA Grapalat" w:cs="Sylfaen"/>
                <w:sz w:val="20"/>
                <w:szCs w:val="20"/>
              </w:rPr>
              <w:t>.Գումարը</w:t>
            </w:r>
            <w:r w:rsidRPr="00095A8A">
              <w:rPr>
                <w:rFonts w:ascii="GHEA Grapalat" w:hAnsi="GHEA Grapalat" w:cs="Arial"/>
                <w:sz w:val="20"/>
                <w:szCs w:val="20"/>
              </w:rPr>
              <w:t xml:space="preserve"> </w:t>
            </w:r>
            <w:r w:rsidRPr="00095A8A">
              <w:rPr>
                <w:rFonts w:ascii="GHEA Grapalat" w:hAnsi="GHEA Grapalat" w:cs="Arial"/>
                <w:sz w:val="20"/>
                <w:szCs w:val="20"/>
                <w:lang w:val="ru-RU"/>
              </w:rPr>
              <w:t>(</w:t>
            </w:r>
            <w:r w:rsidRPr="00095A8A">
              <w:rPr>
                <w:rFonts w:ascii="GHEA Grapalat" w:hAnsi="GHEA Grapalat" w:cs="Sylfaen"/>
                <w:sz w:val="20"/>
                <w:szCs w:val="20"/>
              </w:rPr>
              <w:t>թվերով</w:t>
            </w:r>
            <w:r w:rsidRPr="00095A8A">
              <w:rPr>
                <w:rFonts w:ascii="GHEA Grapalat" w:hAnsi="GHEA Grapalat" w:cs="Arial"/>
                <w:sz w:val="20"/>
                <w:szCs w:val="20"/>
              </w:rPr>
              <w:t xml:space="preserve"> </w:t>
            </w:r>
            <w:r w:rsidRPr="00095A8A">
              <w:rPr>
                <w:rFonts w:ascii="GHEA Grapalat" w:hAnsi="GHEA Grapalat" w:cs="Sylfaen"/>
                <w:sz w:val="20"/>
                <w:szCs w:val="20"/>
              </w:rPr>
              <w:t>և</w:t>
            </w:r>
            <w:r w:rsidRPr="00095A8A">
              <w:rPr>
                <w:rFonts w:ascii="GHEA Grapalat" w:hAnsi="GHEA Grapalat" w:cs="Arial"/>
                <w:sz w:val="20"/>
                <w:szCs w:val="20"/>
              </w:rPr>
              <w:t xml:space="preserve"> </w:t>
            </w:r>
            <w:r w:rsidRPr="00095A8A">
              <w:rPr>
                <w:rFonts w:ascii="GHEA Grapalat" w:hAnsi="GHEA Grapalat" w:cs="Sylfaen"/>
                <w:sz w:val="20"/>
                <w:szCs w:val="20"/>
              </w:rPr>
              <w:t>բառերով</w:t>
            </w:r>
            <w:r w:rsidRPr="00095A8A">
              <w:rPr>
                <w:rFonts w:ascii="GHEA Grapalat" w:hAnsi="GHEA Grapalat" w:cs="Sylfaen"/>
                <w:sz w:val="20"/>
                <w:szCs w:val="20"/>
                <w:lang w:val="ru-RU"/>
              </w:rPr>
              <w:t>)</w:t>
            </w:r>
            <w:r w:rsidRPr="00095A8A">
              <w:rPr>
                <w:rFonts w:ascii="GHEA Grapalat" w:hAnsi="GHEA Grapalat" w:cs="Arial"/>
                <w:sz w:val="20"/>
                <w:szCs w:val="20"/>
              </w:rPr>
              <w:t>`</w:t>
            </w:r>
          </w:p>
        </w:tc>
      </w:tr>
      <w:tr w:rsidR="00595213" w:rsidRPr="00095A8A" w14:paraId="7DD0DA8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D3A0E9" w14:textId="77777777" w:rsidR="00595213" w:rsidRPr="00095A8A" w:rsidRDefault="00595213" w:rsidP="00CB0ADE">
            <w:pPr>
              <w:rPr>
                <w:rFonts w:ascii="GHEA Grapalat" w:hAnsi="GHEA Grapalat" w:cs="Sylfaen"/>
                <w:sz w:val="20"/>
                <w:szCs w:val="20"/>
              </w:rPr>
            </w:pPr>
            <w:r w:rsidRPr="00095A8A">
              <w:rPr>
                <w:rFonts w:ascii="GHEA Grapalat" w:hAnsi="GHEA Grapalat" w:cs="Sylfaen"/>
                <w:sz w:val="20"/>
                <w:szCs w:val="20"/>
              </w:rPr>
              <w:t xml:space="preserve">15. </w:t>
            </w:r>
            <w:r w:rsidRPr="00095A8A">
              <w:rPr>
                <w:rFonts w:ascii="GHEA Grapalat" w:hAnsi="GHEA Grapalat" w:cs="Sylfaen"/>
                <w:sz w:val="20"/>
                <w:szCs w:val="20"/>
                <w:lang w:val="hy-AM"/>
              </w:rPr>
              <w:t xml:space="preserve">Ակցեպտավորված գումարը՝ </w:t>
            </w:r>
            <w:r w:rsidRPr="00095A8A">
              <w:rPr>
                <w:rFonts w:ascii="GHEA Grapalat" w:hAnsi="GHEA Grapalat" w:cs="Sylfaen"/>
                <w:sz w:val="20"/>
                <w:szCs w:val="20"/>
              </w:rPr>
              <w:t xml:space="preserve"> (թվերով</w:t>
            </w:r>
            <w:r w:rsidRPr="00095A8A">
              <w:rPr>
                <w:rFonts w:ascii="GHEA Grapalat" w:hAnsi="GHEA Grapalat" w:cs="Arial"/>
                <w:sz w:val="20"/>
                <w:szCs w:val="20"/>
              </w:rPr>
              <w:t xml:space="preserve"> </w:t>
            </w:r>
            <w:r w:rsidRPr="00095A8A">
              <w:rPr>
                <w:rFonts w:ascii="GHEA Grapalat" w:hAnsi="GHEA Grapalat" w:cs="Sylfaen"/>
                <w:sz w:val="20"/>
                <w:szCs w:val="20"/>
              </w:rPr>
              <w:t>և</w:t>
            </w:r>
            <w:r w:rsidRPr="00095A8A">
              <w:rPr>
                <w:rFonts w:ascii="GHEA Grapalat" w:hAnsi="GHEA Grapalat" w:cs="Arial"/>
                <w:sz w:val="20"/>
                <w:szCs w:val="20"/>
              </w:rPr>
              <w:t xml:space="preserve"> </w:t>
            </w:r>
            <w:r w:rsidRPr="00095A8A">
              <w:rPr>
                <w:rFonts w:ascii="GHEA Grapalat" w:hAnsi="GHEA Grapalat" w:cs="Sylfaen"/>
                <w:sz w:val="20"/>
                <w:szCs w:val="20"/>
              </w:rPr>
              <w:t>բառերով)</w:t>
            </w:r>
            <w:r w:rsidRPr="00095A8A">
              <w:rPr>
                <w:rFonts w:ascii="GHEA Grapalat" w:hAnsi="GHEA Grapalat" w:cs="Sylfaen"/>
                <w:sz w:val="20"/>
                <w:szCs w:val="20"/>
                <w:lang w:val="hy-AM"/>
              </w:rPr>
              <w:t xml:space="preserve">  </w:t>
            </w:r>
            <w:r w:rsidRPr="00095A8A">
              <w:rPr>
                <w:rFonts w:ascii="GHEA Grapalat" w:hAnsi="GHEA Grapalat" w:cs="Sylfaen"/>
                <w:sz w:val="20"/>
                <w:szCs w:val="20"/>
              </w:rPr>
              <w:t>(</w:t>
            </w:r>
            <w:r w:rsidRPr="00095A8A">
              <w:rPr>
                <w:rFonts w:ascii="GHEA Grapalat" w:hAnsi="GHEA Grapalat" w:cs="Sylfaen"/>
                <w:sz w:val="20"/>
                <w:szCs w:val="20"/>
                <w:lang w:val="hy-AM"/>
              </w:rPr>
              <w:t>նախատեսված է նշված գումարի մասնակի ակցեպտի համար, որը չի կիրառվում</w:t>
            </w:r>
            <w:r w:rsidRPr="00095A8A">
              <w:rPr>
                <w:rFonts w:ascii="GHEA Grapalat" w:hAnsi="GHEA Grapalat" w:cs="Sylfaen"/>
                <w:sz w:val="20"/>
                <w:szCs w:val="20"/>
              </w:rPr>
              <w:t>)</w:t>
            </w:r>
          </w:p>
        </w:tc>
      </w:tr>
      <w:tr w:rsidR="00595213" w:rsidRPr="00095A8A" w14:paraId="71767AD9"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5BEBEB" w14:textId="77777777" w:rsidR="00595213" w:rsidRPr="00095A8A" w:rsidRDefault="00595213" w:rsidP="00CB0ADE">
            <w:pPr>
              <w:rPr>
                <w:rFonts w:ascii="GHEA Grapalat" w:hAnsi="GHEA Grapalat" w:cs="Arial"/>
                <w:sz w:val="20"/>
                <w:szCs w:val="20"/>
              </w:rPr>
            </w:pPr>
            <w:r w:rsidRPr="00095A8A">
              <w:rPr>
                <w:rFonts w:ascii="GHEA Grapalat" w:hAnsi="GHEA Grapalat" w:cs="Sylfaen"/>
                <w:sz w:val="20"/>
                <w:szCs w:val="20"/>
              </w:rPr>
              <w:t>1</w:t>
            </w:r>
            <w:r w:rsidRPr="00095A8A">
              <w:rPr>
                <w:rFonts w:ascii="GHEA Grapalat" w:hAnsi="GHEA Grapalat" w:cs="Sylfaen"/>
                <w:sz w:val="20"/>
                <w:szCs w:val="20"/>
                <w:lang w:val="ru-RU"/>
              </w:rPr>
              <w:t>6</w:t>
            </w:r>
            <w:r w:rsidRPr="00095A8A">
              <w:rPr>
                <w:rFonts w:ascii="GHEA Grapalat" w:hAnsi="GHEA Grapalat" w:cs="Sylfaen"/>
                <w:sz w:val="20"/>
                <w:szCs w:val="20"/>
              </w:rPr>
              <w:t>.Արժույթը</w:t>
            </w:r>
            <w:r w:rsidRPr="00095A8A">
              <w:rPr>
                <w:rFonts w:ascii="GHEA Grapalat" w:hAnsi="GHEA Grapalat" w:cs="Arial"/>
                <w:sz w:val="20"/>
                <w:szCs w:val="20"/>
              </w:rPr>
              <w:t xml:space="preserve"> (</w:t>
            </w:r>
            <w:r w:rsidRPr="00095A8A">
              <w:rPr>
                <w:rFonts w:ascii="GHEA Grapalat" w:hAnsi="GHEA Grapalat" w:cs="Sylfaen"/>
                <w:sz w:val="20"/>
                <w:szCs w:val="20"/>
              </w:rPr>
              <w:t>բառերով</w:t>
            </w:r>
            <w:r w:rsidRPr="00095A8A">
              <w:rPr>
                <w:rFonts w:ascii="GHEA Grapalat" w:hAnsi="GHEA Grapalat" w:cs="Arial"/>
                <w:sz w:val="20"/>
                <w:szCs w:val="20"/>
              </w:rPr>
              <w:t xml:space="preserve"> </w:t>
            </w:r>
            <w:r w:rsidRPr="00095A8A">
              <w:rPr>
                <w:rFonts w:ascii="GHEA Grapalat" w:hAnsi="GHEA Grapalat" w:cs="Sylfaen"/>
                <w:sz w:val="20"/>
                <w:szCs w:val="20"/>
              </w:rPr>
              <w:t>և</w:t>
            </w:r>
            <w:r w:rsidRPr="00095A8A">
              <w:rPr>
                <w:rFonts w:ascii="GHEA Grapalat" w:hAnsi="GHEA Grapalat" w:cs="Arial"/>
                <w:sz w:val="20"/>
                <w:szCs w:val="20"/>
              </w:rPr>
              <w:t xml:space="preserve"> </w:t>
            </w:r>
            <w:r w:rsidRPr="00095A8A">
              <w:rPr>
                <w:rFonts w:ascii="GHEA Grapalat" w:hAnsi="GHEA Grapalat" w:cs="Sylfaen"/>
                <w:sz w:val="20"/>
                <w:szCs w:val="20"/>
              </w:rPr>
              <w:t>կոդով</w:t>
            </w:r>
            <w:r w:rsidRPr="00095A8A">
              <w:rPr>
                <w:rFonts w:ascii="GHEA Grapalat" w:hAnsi="GHEA Grapalat" w:cs="Arial"/>
                <w:sz w:val="20"/>
                <w:szCs w:val="20"/>
              </w:rPr>
              <w:t>)`</w:t>
            </w:r>
          </w:p>
        </w:tc>
      </w:tr>
      <w:tr w:rsidR="00595213" w:rsidRPr="00095A8A" w14:paraId="4E0341B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53C6EC" w14:textId="77777777" w:rsidR="00595213" w:rsidRPr="00095A8A" w:rsidRDefault="00595213" w:rsidP="00CB0ADE">
            <w:pPr>
              <w:rPr>
                <w:rFonts w:ascii="GHEA Grapalat" w:hAnsi="GHEA Grapalat" w:cs="Arial"/>
                <w:sz w:val="20"/>
                <w:szCs w:val="20"/>
                <w:lang w:val="hy-AM"/>
              </w:rPr>
            </w:pPr>
            <w:r w:rsidRPr="00095A8A">
              <w:rPr>
                <w:rFonts w:ascii="GHEA Grapalat" w:hAnsi="GHEA Grapalat" w:cs="Sylfaen"/>
                <w:sz w:val="20"/>
                <w:szCs w:val="20"/>
              </w:rPr>
              <w:t>1</w:t>
            </w:r>
            <w:r w:rsidRPr="00095A8A">
              <w:rPr>
                <w:rFonts w:ascii="GHEA Grapalat" w:hAnsi="GHEA Grapalat" w:cs="Sylfaen"/>
                <w:sz w:val="20"/>
                <w:szCs w:val="20"/>
                <w:lang w:val="hy-AM"/>
              </w:rPr>
              <w:t>7</w:t>
            </w:r>
            <w:r w:rsidRPr="00095A8A">
              <w:rPr>
                <w:rFonts w:ascii="GHEA Grapalat" w:hAnsi="GHEA Grapalat" w:cs="Sylfaen"/>
                <w:sz w:val="20"/>
                <w:szCs w:val="20"/>
              </w:rPr>
              <w:t>.Գործարքի</w:t>
            </w:r>
            <w:r w:rsidRPr="00095A8A">
              <w:rPr>
                <w:rFonts w:ascii="GHEA Grapalat" w:hAnsi="GHEA Grapalat" w:cs="Arial"/>
                <w:sz w:val="20"/>
                <w:szCs w:val="20"/>
              </w:rPr>
              <w:t xml:space="preserve"> (</w:t>
            </w:r>
            <w:r w:rsidRPr="00095A8A">
              <w:rPr>
                <w:rFonts w:ascii="GHEA Grapalat" w:hAnsi="GHEA Grapalat" w:cs="Sylfaen"/>
                <w:sz w:val="20"/>
                <w:szCs w:val="20"/>
              </w:rPr>
              <w:t>վճարման</w:t>
            </w:r>
            <w:r w:rsidRPr="00095A8A">
              <w:rPr>
                <w:rFonts w:ascii="GHEA Grapalat" w:hAnsi="GHEA Grapalat" w:cs="Arial"/>
                <w:sz w:val="20"/>
                <w:szCs w:val="20"/>
              </w:rPr>
              <w:t xml:space="preserve">) </w:t>
            </w:r>
            <w:r w:rsidRPr="00095A8A">
              <w:rPr>
                <w:rFonts w:ascii="GHEA Grapalat" w:hAnsi="GHEA Grapalat" w:cs="Sylfaen"/>
                <w:sz w:val="20"/>
                <w:szCs w:val="20"/>
              </w:rPr>
              <w:t>նպատակը</w:t>
            </w:r>
            <w:r w:rsidRPr="00095A8A">
              <w:rPr>
                <w:rFonts w:ascii="GHEA Grapalat" w:hAnsi="GHEA Grapalat" w:cs="Arial"/>
                <w:sz w:val="20"/>
                <w:szCs w:val="20"/>
              </w:rPr>
              <w:t>`</w:t>
            </w:r>
            <w:r w:rsidRPr="00095A8A">
              <w:rPr>
                <w:rFonts w:ascii="GHEA Grapalat" w:hAnsi="GHEA Grapalat" w:cs="Arial"/>
                <w:sz w:val="20"/>
                <w:szCs w:val="20"/>
                <w:lang w:val="hy-AM"/>
              </w:rPr>
              <w:t xml:space="preserve">  </w:t>
            </w:r>
            <w:r w:rsidRPr="00095A8A">
              <w:rPr>
                <w:rFonts w:ascii="GHEA Grapalat" w:hAnsi="GHEA Grapalat" w:cs="Sylfaen"/>
                <w:bCs/>
                <w:sz w:val="20"/>
                <w:szCs w:val="20"/>
              </w:rPr>
              <w:t>(</w:t>
            </w:r>
            <w:r w:rsidR="00631658" w:rsidRPr="00095A8A">
              <w:rPr>
                <w:rFonts w:ascii="GHEA Grapalat" w:hAnsi="GHEA Grapalat" w:cs="Sylfaen"/>
                <w:bCs/>
                <w:sz w:val="20"/>
                <w:szCs w:val="20"/>
              </w:rPr>
              <w:t>որակավորման ա</w:t>
            </w:r>
            <w:r w:rsidRPr="00095A8A">
              <w:rPr>
                <w:rFonts w:ascii="GHEA Grapalat" w:hAnsi="GHEA Grapalat" w:cs="Sylfaen"/>
                <w:bCs/>
                <w:sz w:val="20"/>
                <w:szCs w:val="20"/>
              </w:rPr>
              <w:t>պահովմ</w:t>
            </w:r>
            <w:r w:rsidRPr="00095A8A">
              <w:rPr>
                <w:rFonts w:ascii="GHEA Grapalat" w:hAnsi="GHEA Grapalat" w:cs="Sylfaen"/>
                <w:bCs/>
                <w:sz w:val="20"/>
                <w:szCs w:val="20"/>
                <w:lang w:val="hy-AM"/>
              </w:rPr>
              <w:t>ան համար</w:t>
            </w:r>
            <w:r w:rsidRPr="00095A8A">
              <w:rPr>
                <w:rFonts w:ascii="GHEA Grapalat" w:hAnsi="GHEA Grapalat" w:cs="Sylfaen"/>
                <w:bCs/>
                <w:sz w:val="20"/>
                <w:szCs w:val="20"/>
              </w:rPr>
              <w:t>)</w:t>
            </w:r>
          </w:p>
        </w:tc>
      </w:tr>
      <w:tr w:rsidR="00595213" w:rsidRPr="00095A8A" w14:paraId="05D69BCA"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DFE1972" w14:textId="77777777" w:rsidR="00595213" w:rsidRPr="00095A8A" w:rsidRDefault="00595213" w:rsidP="00CB0ADE">
            <w:pPr>
              <w:rPr>
                <w:rFonts w:ascii="GHEA Grapalat" w:hAnsi="GHEA Grapalat" w:cs="Arial"/>
                <w:sz w:val="20"/>
                <w:szCs w:val="20"/>
              </w:rPr>
            </w:pPr>
            <w:r w:rsidRPr="00095A8A">
              <w:rPr>
                <w:rFonts w:ascii="GHEA Grapalat" w:hAnsi="GHEA Grapalat" w:cs="Sylfaen"/>
                <w:sz w:val="20"/>
                <w:szCs w:val="20"/>
              </w:rPr>
              <w:t>1</w:t>
            </w:r>
            <w:r w:rsidRPr="00095A8A">
              <w:rPr>
                <w:rFonts w:ascii="GHEA Grapalat" w:hAnsi="GHEA Grapalat" w:cs="Sylfaen"/>
                <w:sz w:val="20"/>
                <w:szCs w:val="20"/>
                <w:lang w:val="hy-AM"/>
              </w:rPr>
              <w:t>8</w:t>
            </w:r>
            <w:r w:rsidRPr="00095A8A">
              <w:rPr>
                <w:rFonts w:ascii="GHEA Grapalat" w:hAnsi="GHEA Grapalat" w:cs="Sylfaen"/>
                <w:sz w:val="20"/>
                <w:szCs w:val="20"/>
              </w:rPr>
              <w:t xml:space="preserve">. </w:t>
            </w:r>
            <w:r w:rsidRPr="00095A8A">
              <w:rPr>
                <w:rFonts w:ascii="GHEA Grapalat" w:hAnsi="GHEA Grapalat" w:cs="Sylfaen"/>
                <w:sz w:val="20"/>
                <w:szCs w:val="20"/>
                <w:lang w:val="hy-AM"/>
              </w:rPr>
              <w:t xml:space="preserve">Վճարման կատարման հիմքերը՝ </w:t>
            </w:r>
            <w:r w:rsidRPr="00095A8A">
              <w:rPr>
                <w:rFonts w:ascii="GHEA Grapalat" w:hAnsi="GHEA Grapalat" w:cs="Sylfaen"/>
                <w:sz w:val="20"/>
                <w:szCs w:val="20"/>
              </w:rPr>
              <w:t>(</w:t>
            </w:r>
            <w:r w:rsidRPr="00095A8A">
              <w:rPr>
                <w:rFonts w:ascii="GHEA Grapalat" w:hAnsi="GHEA Grapalat" w:cs="Sylfaen"/>
                <w:sz w:val="20"/>
                <w:szCs w:val="20"/>
                <w:lang w:val="hy-AM"/>
              </w:rPr>
              <w:t>Փաստաթղթերի</w:t>
            </w:r>
            <w:r w:rsidRPr="00095A8A">
              <w:rPr>
                <w:rFonts w:ascii="GHEA Grapalat" w:hAnsi="GHEA Grapalat" w:cs="Arial"/>
                <w:sz w:val="20"/>
                <w:szCs w:val="20"/>
                <w:lang w:val="hy-AM"/>
              </w:rPr>
              <w:t xml:space="preserve"> անվանումը</w:t>
            </w:r>
            <w:r w:rsidRPr="00095A8A">
              <w:rPr>
                <w:rFonts w:ascii="GHEA Grapalat" w:hAnsi="GHEA Grapalat" w:cs="Arial"/>
                <w:sz w:val="20"/>
                <w:szCs w:val="20"/>
              </w:rPr>
              <w:t>,</w:t>
            </w:r>
            <w:r w:rsidRPr="00095A8A">
              <w:rPr>
                <w:rFonts w:ascii="GHEA Grapalat" w:hAnsi="GHEA Grapalat" w:cs="Arial"/>
                <w:sz w:val="20"/>
                <w:szCs w:val="20"/>
                <w:lang w:val="hy-AM"/>
              </w:rPr>
              <w:t xml:space="preserve"> այդ թվում՝ տուժանքի մասին համաձայնագիրը, </w:t>
            </w:r>
            <w:r w:rsidRPr="00095A8A">
              <w:rPr>
                <w:rFonts w:ascii="GHEA Grapalat" w:hAnsi="GHEA Grapalat" w:cs="Sylfaen"/>
                <w:sz w:val="20"/>
                <w:szCs w:val="20"/>
                <w:lang w:val="hy-AM"/>
              </w:rPr>
              <w:t>դրանց</w:t>
            </w:r>
            <w:r w:rsidRPr="00095A8A">
              <w:rPr>
                <w:rFonts w:ascii="GHEA Grapalat" w:hAnsi="GHEA Grapalat" w:cs="Arial"/>
                <w:sz w:val="20"/>
                <w:szCs w:val="20"/>
                <w:lang w:val="hy-AM"/>
              </w:rPr>
              <w:t xml:space="preserve"> </w:t>
            </w:r>
            <w:r w:rsidRPr="00095A8A">
              <w:rPr>
                <w:rFonts w:ascii="GHEA Grapalat" w:hAnsi="GHEA Grapalat" w:cs="Sylfaen"/>
                <w:sz w:val="20"/>
                <w:szCs w:val="20"/>
                <w:lang w:val="hy-AM"/>
              </w:rPr>
              <w:t>համարները</w:t>
            </w:r>
            <w:r w:rsidRPr="00095A8A">
              <w:rPr>
                <w:rFonts w:ascii="GHEA Grapalat" w:hAnsi="GHEA Grapalat" w:cs="Arial"/>
                <w:sz w:val="20"/>
                <w:szCs w:val="20"/>
                <w:lang w:val="hy-AM"/>
              </w:rPr>
              <w:t>,</w:t>
            </w:r>
            <w:r w:rsidRPr="00095A8A">
              <w:rPr>
                <w:rFonts w:ascii="GHEA Grapalat" w:hAnsi="GHEA Grapalat" w:cs="Arial"/>
                <w:sz w:val="20"/>
                <w:szCs w:val="20"/>
              </w:rPr>
              <w:t xml:space="preserve"> </w:t>
            </w:r>
            <w:r w:rsidRPr="00095A8A">
              <w:rPr>
                <w:rFonts w:ascii="GHEA Grapalat" w:hAnsi="GHEA Grapalat" w:cs="Sylfaen"/>
                <w:sz w:val="20"/>
                <w:szCs w:val="20"/>
                <w:lang w:val="hy-AM"/>
              </w:rPr>
              <w:t>պ</w:t>
            </w:r>
            <w:r w:rsidRPr="00095A8A">
              <w:rPr>
                <w:rFonts w:ascii="GHEA Grapalat" w:hAnsi="GHEA Grapalat" w:cs="Sylfaen"/>
                <w:sz w:val="20"/>
                <w:szCs w:val="20"/>
              </w:rPr>
              <w:t xml:space="preserve">այմանագրի </w:t>
            </w:r>
            <w:r w:rsidRPr="00095A8A">
              <w:rPr>
                <w:rFonts w:ascii="GHEA Grapalat" w:hAnsi="GHEA Grapalat" w:cs="Arial"/>
                <w:sz w:val="20"/>
                <w:szCs w:val="20"/>
              </w:rPr>
              <w:t xml:space="preserve"> </w:t>
            </w:r>
            <w:r w:rsidRPr="00095A8A">
              <w:rPr>
                <w:rFonts w:ascii="GHEA Grapalat" w:hAnsi="GHEA Grapalat" w:cs="Sylfaen"/>
                <w:sz w:val="20"/>
                <w:szCs w:val="20"/>
              </w:rPr>
              <w:t>ծածկագիրը</w:t>
            </w:r>
            <w:r w:rsidRPr="00095A8A">
              <w:rPr>
                <w:rFonts w:ascii="GHEA Grapalat" w:hAnsi="GHEA Grapalat" w:cs="Arial"/>
                <w:sz w:val="20"/>
                <w:szCs w:val="20"/>
                <w:lang w:val="hy-AM"/>
              </w:rPr>
              <w:t xml:space="preserve"> որի հիման վրա կատարվում է  գանձումը</w:t>
            </w:r>
            <w:r w:rsidRPr="00095A8A">
              <w:rPr>
                <w:rFonts w:ascii="GHEA Grapalat" w:hAnsi="GHEA Grapalat" w:cs="Arial"/>
                <w:sz w:val="20"/>
                <w:szCs w:val="20"/>
              </w:rPr>
              <w:t>)</w:t>
            </w:r>
            <w:r w:rsidRPr="00095A8A">
              <w:rPr>
                <w:rFonts w:ascii="GHEA Grapalat" w:hAnsi="GHEA Grapalat" w:cs="Sylfaen"/>
                <w:sz w:val="20"/>
                <w:szCs w:val="20"/>
              </w:rPr>
              <w:t>`</w:t>
            </w:r>
          </w:p>
          <w:p w14:paraId="48231B2E" w14:textId="77777777" w:rsidR="00595213" w:rsidRPr="00095A8A" w:rsidRDefault="00595213" w:rsidP="00CB0ADE">
            <w:pPr>
              <w:rPr>
                <w:rFonts w:ascii="GHEA Grapalat" w:hAnsi="GHEA Grapalat" w:cs="Arial"/>
                <w:sz w:val="20"/>
                <w:szCs w:val="20"/>
              </w:rPr>
            </w:pPr>
          </w:p>
        </w:tc>
      </w:tr>
      <w:tr w:rsidR="00595213" w:rsidRPr="00095A8A" w14:paraId="074060D0"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15235353" w14:textId="77777777" w:rsidR="00595213" w:rsidRPr="00095A8A" w:rsidRDefault="00595213" w:rsidP="00CB0ADE">
            <w:pPr>
              <w:rPr>
                <w:rFonts w:ascii="GHEA Grapalat" w:hAnsi="GHEA Grapalat" w:cs="Arial"/>
                <w:sz w:val="20"/>
                <w:szCs w:val="20"/>
                <w:lang w:val="hy-AM"/>
              </w:rPr>
            </w:pPr>
          </w:p>
        </w:tc>
      </w:tr>
      <w:tr w:rsidR="00595213" w:rsidRPr="00095A8A" w14:paraId="13AC34C4"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CEADE1" w14:textId="77777777" w:rsidR="00595213" w:rsidRPr="00095A8A" w:rsidRDefault="00595213" w:rsidP="00CB0ADE">
            <w:pPr>
              <w:rPr>
                <w:rFonts w:ascii="GHEA Grapalat" w:hAnsi="GHEA Grapalat" w:cs="Sylfaen"/>
                <w:sz w:val="20"/>
                <w:szCs w:val="20"/>
                <w:lang w:val="hy-AM"/>
              </w:rPr>
            </w:pPr>
            <w:r w:rsidRPr="00095A8A">
              <w:rPr>
                <w:rFonts w:ascii="GHEA Grapalat" w:hAnsi="GHEA Grapalat" w:cs="Sylfaen"/>
                <w:sz w:val="20"/>
                <w:szCs w:val="20"/>
                <w:lang w:val="hy-AM"/>
              </w:rPr>
              <w:t>19. Վճարման պայմանները՝                                &lt;ակցեպտավորված վճարում&gt;</w:t>
            </w:r>
          </w:p>
          <w:p w14:paraId="52F171EB" w14:textId="77777777" w:rsidR="00595213" w:rsidRPr="00095A8A" w:rsidRDefault="00595213" w:rsidP="00CB0ADE">
            <w:pPr>
              <w:rPr>
                <w:rFonts w:ascii="GHEA Grapalat" w:hAnsi="GHEA Grapalat" w:cs="Sylfaen"/>
                <w:sz w:val="20"/>
                <w:szCs w:val="20"/>
                <w:lang w:val="ru-RU"/>
              </w:rPr>
            </w:pPr>
          </w:p>
        </w:tc>
      </w:tr>
      <w:tr w:rsidR="00595213" w:rsidRPr="00095A8A" w14:paraId="7F604FAF"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071085C" w14:textId="77777777" w:rsidR="00595213" w:rsidRPr="00095A8A" w:rsidRDefault="00595213" w:rsidP="00CB0ADE">
            <w:pPr>
              <w:rPr>
                <w:rFonts w:ascii="GHEA Grapalat" w:hAnsi="GHEA Grapalat" w:cs="Sylfaen"/>
                <w:sz w:val="20"/>
                <w:szCs w:val="20"/>
              </w:rPr>
            </w:pPr>
            <w:r w:rsidRPr="00095A8A">
              <w:rPr>
                <w:rFonts w:ascii="GHEA Grapalat" w:hAnsi="GHEA Grapalat" w:cs="Sylfaen"/>
                <w:sz w:val="20"/>
                <w:szCs w:val="20"/>
                <w:lang w:val="hy-AM"/>
              </w:rPr>
              <w:t xml:space="preserve">20. Առդիր էջերի քանակը՝    </w:t>
            </w:r>
            <w:r w:rsidRPr="00095A8A">
              <w:rPr>
                <w:rFonts w:ascii="GHEA Grapalat" w:hAnsi="GHEA Grapalat" w:cs="Arial"/>
                <w:sz w:val="20"/>
                <w:szCs w:val="20"/>
              </w:rPr>
              <w:t xml:space="preserve">--- </w:t>
            </w:r>
            <w:r w:rsidRPr="00095A8A">
              <w:rPr>
                <w:rFonts w:ascii="GHEA Grapalat" w:hAnsi="GHEA Grapalat" w:cs="Arial"/>
                <w:sz w:val="20"/>
                <w:szCs w:val="20"/>
                <w:lang w:val="hy-AM"/>
              </w:rPr>
              <w:t xml:space="preserve">    </w:t>
            </w:r>
            <w:r w:rsidRPr="00095A8A">
              <w:rPr>
                <w:rFonts w:ascii="GHEA Grapalat" w:hAnsi="GHEA Grapalat" w:cs="Sylfaen"/>
                <w:sz w:val="20"/>
                <w:szCs w:val="20"/>
              </w:rPr>
              <w:t>էջ</w:t>
            </w:r>
          </w:p>
          <w:p w14:paraId="1B5AA45D" w14:textId="77777777" w:rsidR="00595213" w:rsidRPr="00095A8A" w:rsidRDefault="00595213" w:rsidP="00CB0ADE">
            <w:pPr>
              <w:rPr>
                <w:rFonts w:ascii="GHEA Grapalat" w:hAnsi="GHEA Grapalat" w:cs="Sylfaen"/>
                <w:sz w:val="20"/>
                <w:szCs w:val="20"/>
                <w:lang w:val="hy-AM"/>
              </w:rPr>
            </w:pPr>
          </w:p>
        </w:tc>
      </w:tr>
      <w:tr w:rsidR="00595213" w:rsidRPr="00095A8A" w14:paraId="66B836C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2CDDECDA" w14:textId="77777777" w:rsidR="00595213" w:rsidRPr="00095A8A" w:rsidRDefault="00595213" w:rsidP="00CB0ADE">
            <w:pPr>
              <w:rPr>
                <w:rFonts w:ascii="GHEA Grapalat" w:hAnsi="GHEA Grapalat" w:cs="Sylfaen"/>
                <w:sz w:val="20"/>
                <w:szCs w:val="20"/>
              </w:rPr>
            </w:pPr>
            <w:r w:rsidRPr="00095A8A">
              <w:rPr>
                <w:rFonts w:ascii="Courier New" w:hAnsi="Courier New" w:cs="Courier New"/>
                <w:sz w:val="20"/>
                <w:szCs w:val="20"/>
              </w:rPr>
              <w:t> </w:t>
            </w:r>
            <w:r w:rsidRPr="00095A8A">
              <w:rPr>
                <w:rFonts w:ascii="GHEA Grapalat" w:hAnsi="GHEA Grapalat" w:cs="Arial"/>
                <w:sz w:val="20"/>
                <w:szCs w:val="20"/>
                <w:lang w:val="hy-AM"/>
              </w:rPr>
              <w:t>22</w:t>
            </w:r>
            <w:r w:rsidRPr="00095A8A">
              <w:rPr>
                <w:rFonts w:ascii="GHEA Grapalat" w:hAnsi="GHEA Grapalat" w:cs="Arial"/>
                <w:sz w:val="20"/>
                <w:szCs w:val="20"/>
              </w:rPr>
              <w:t>.</w:t>
            </w:r>
            <w:r w:rsidRPr="00095A8A">
              <w:rPr>
                <w:rFonts w:ascii="GHEA Grapalat" w:hAnsi="GHEA Grapalat" w:cs="Sylfaen"/>
                <w:sz w:val="20"/>
                <w:szCs w:val="20"/>
              </w:rPr>
              <w:t>ա. Շահառուի ստորագրությունները</w:t>
            </w:r>
          </w:p>
          <w:p w14:paraId="58D43FD6" w14:textId="77777777" w:rsidR="00595213" w:rsidRPr="00095A8A" w:rsidRDefault="00595213" w:rsidP="00CB0ADE">
            <w:pPr>
              <w:rPr>
                <w:rFonts w:ascii="GHEA Grapalat" w:hAnsi="GHEA Grapalat" w:cs="Sylfaen"/>
                <w:sz w:val="20"/>
                <w:szCs w:val="20"/>
              </w:rPr>
            </w:pPr>
          </w:p>
          <w:p w14:paraId="61A1CA02" w14:textId="77777777" w:rsidR="00595213" w:rsidRPr="00095A8A" w:rsidRDefault="00595213" w:rsidP="00CB0ADE">
            <w:pPr>
              <w:jc w:val="right"/>
              <w:rPr>
                <w:rFonts w:ascii="GHEA Grapalat" w:hAnsi="GHEA Grapalat" w:cs="Tahoma"/>
                <w:color w:val="000000"/>
                <w:sz w:val="20"/>
                <w:szCs w:val="20"/>
              </w:rPr>
            </w:pPr>
            <w:r w:rsidRPr="00095A8A">
              <w:rPr>
                <w:rFonts w:ascii="GHEA Grapalat" w:hAnsi="GHEA Grapalat" w:cs="Tahoma"/>
                <w:color w:val="000000"/>
                <w:sz w:val="20"/>
                <w:szCs w:val="20"/>
              </w:rPr>
              <w:t>/____________________/</w:t>
            </w:r>
          </w:p>
          <w:p w14:paraId="16CFA3B1" w14:textId="77777777" w:rsidR="00595213" w:rsidRPr="00095A8A" w:rsidRDefault="00595213" w:rsidP="00CB0ADE">
            <w:pPr>
              <w:rPr>
                <w:rFonts w:ascii="GHEA Grapalat" w:hAnsi="GHEA Grapalat" w:cs="Tahoma"/>
                <w:color w:val="000000"/>
                <w:sz w:val="20"/>
                <w:szCs w:val="20"/>
              </w:rPr>
            </w:pPr>
          </w:p>
          <w:p w14:paraId="36C78588" w14:textId="77777777" w:rsidR="00595213" w:rsidRPr="00095A8A" w:rsidRDefault="00595213" w:rsidP="00CB0ADE">
            <w:pPr>
              <w:rPr>
                <w:rFonts w:ascii="GHEA Grapalat" w:hAnsi="GHEA Grapalat" w:cs="Sylfaen"/>
                <w:sz w:val="20"/>
                <w:szCs w:val="20"/>
              </w:rPr>
            </w:pPr>
          </w:p>
          <w:p w14:paraId="1F5A9025" w14:textId="77777777" w:rsidR="00595213" w:rsidRPr="00095A8A" w:rsidRDefault="00595213" w:rsidP="00CB0ADE">
            <w:pPr>
              <w:jc w:val="right"/>
              <w:rPr>
                <w:rFonts w:ascii="GHEA Grapalat" w:hAnsi="GHEA Grapalat" w:cs="Sylfaen"/>
                <w:sz w:val="20"/>
                <w:szCs w:val="20"/>
              </w:rPr>
            </w:pPr>
            <w:r w:rsidRPr="00095A8A">
              <w:rPr>
                <w:rFonts w:ascii="GHEA Grapalat" w:hAnsi="GHEA Grapalat" w:cs="Tahoma"/>
                <w:color w:val="000000"/>
                <w:sz w:val="20"/>
                <w:szCs w:val="20"/>
              </w:rPr>
              <w:t>/____________________/</w:t>
            </w:r>
          </w:p>
          <w:p w14:paraId="705897D5" w14:textId="77777777" w:rsidR="00595213" w:rsidRPr="00095A8A" w:rsidRDefault="00595213" w:rsidP="00CB0ADE">
            <w:pPr>
              <w:rPr>
                <w:rFonts w:ascii="GHEA Grapalat" w:hAnsi="GHEA Grapalat" w:cs="Sylfaen"/>
                <w:sz w:val="20"/>
                <w:szCs w:val="20"/>
              </w:rPr>
            </w:pPr>
          </w:p>
          <w:p w14:paraId="11C5AFA8" w14:textId="77777777" w:rsidR="00595213" w:rsidRPr="00095A8A" w:rsidRDefault="00595213" w:rsidP="00CB0ADE">
            <w:pPr>
              <w:rPr>
                <w:rFonts w:ascii="GHEA Grapalat" w:hAnsi="GHEA Grapalat" w:cs="Sylfaen"/>
                <w:sz w:val="20"/>
                <w:szCs w:val="20"/>
              </w:rPr>
            </w:pPr>
            <w:r w:rsidRPr="00095A8A">
              <w:rPr>
                <w:rFonts w:ascii="GHEA Grapalat" w:hAnsi="GHEA Grapalat" w:cs="Sylfaen"/>
                <w:sz w:val="20"/>
                <w:szCs w:val="20"/>
                <w:lang w:val="hy-AM"/>
              </w:rPr>
              <w:t>22</w:t>
            </w:r>
            <w:r w:rsidRPr="00095A8A">
              <w:rPr>
                <w:rFonts w:ascii="GHEA Grapalat" w:hAnsi="GHEA Grapalat" w:cs="Sylfaen"/>
                <w:sz w:val="20"/>
                <w:szCs w:val="20"/>
              </w:rPr>
              <w:t>.բ.</w:t>
            </w:r>
          </w:p>
          <w:p w14:paraId="67F07B73" w14:textId="77777777" w:rsidR="00595213" w:rsidRPr="00095A8A" w:rsidRDefault="00595213" w:rsidP="00CB0ADE">
            <w:pPr>
              <w:rPr>
                <w:rFonts w:ascii="GHEA Grapalat" w:hAnsi="GHEA Grapalat" w:cs="Sylfaen"/>
                <w:sz w:val="20"/>
                <w:szCs w:val="20"/>
              </w:rPr>
            </w:pPr>
            <w:r w:rsidRPr="00095A8A">
              <w:rPr>
                <w:rFonts w:ascii="GHEA Grapalat" w:hAnsi="GHEA Grapalat" w:cs="Sylfaen"/>
                <w:sz w:val="20"/>
                <w:szCs w:val="20"/>
              </w:rPr>
              <w:t xml:space="preserve">                                                                             Կ.Տ.</w:t>
            </w:r>
          </w:p>
          <w:p w14:paraId="0FBCC631" w14:textId="77777777" w:rsidR="00595213" w:rsidRPr="00095A8A" w:rsidRDefault="00595213"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580C105A" w14:textId="77777777" w:rsidR="00595213" w:rsidRPr="00095A8A" w:rsidRDefault="00595213" w:rsidP="00CB0ADE">
            <w:pPr>
              <w:rPr>
                <w:rFonts w:ascii="GHEA Grapalat" w:hAnsi="GHEA Grapalat" w:cs="Sylfaen"/>
                <w:sz w:val="20"/>
                <w:szCs w:val="20"/>
              </w:rPr>
            </w:pPr>
            <w:r w:rsidRPr="00095A8A">
              <w:rPr>
                <w:rFonts w:ascii="GHEA Grapalat" w:hAnsi="GHEA Grapalat" w:cs="Arial"/>
                <w:sz w:val="20"/>
                <w:szCs w:val="20"/>
                <w:lang w:val="hy-AM"/>
              </w:rPr>
              <w:t>2</w:t>
            </w:r>
            <w:r w:rsidRPr="00095A8A">
              <w:rPr>
                <w:rFonts w:ascii="GHEA Grapalat" w:hAnsi="GHEA Grapalat" w:cs="Arial"/>
                <w:sz w:val="20"/>
                <w:szCs w:val="20"/>
              </w:rPr>
              <w:t>1.</w:t>
            </w:r>
            <w:r w:rsidRPr="00095A8A">
              <w:rPr>
                <w:rFonts w:ascii="GHEA Grapalat" w:hAnsi="GHEA Grapalat" w:cs="Sylfaen"/>
                <w:sz w:val="20"/>
                <w:szCs w:val="20"/>
              </w:rPr>
              <w:t xml:space="preserve">ա. </w:t>
            </w:r>
            <w:r w:rsidRPr="00095A8A">
              <w:rPr>
                <w:rFonts w:ascii="Courier New" w:hAnsi="Courier New" w:cs="Courier New"/>
                <w:sz w:val="20"/>
                <w:szCs w:val="20"/>
              </w:rPr>
              <w:t> </w:t>
            </w:r>
            <w:r w:rsidRPr="00095A8A">
              <w:rPr>
                <w:rFonts w:ascii="GHEA Grapalat" w:hAnsi="GHEA Grapalat" w:cs="Sylfaen"/>
                <w:sz w:val="20"/>
                <w:szCs w:val="20"/>
              </w:rPr>
              <w:t>Վճարողի ստորագրությունները`</w:t>
            </w:r>
          </w:p>
          <w:p w14:paraId="61DC42A1" w14:textId="77777777" w:rsidR="00595213" w:rsidRPr="00095A8A" w:rsidRDefault="00595213" w:rsidP="00CB0ADE">
            <w:pPr>
              <w:jc w:val="right"/>
              <w:rPr>
                <w:rFonts w:ascii="GHEA Grapalat" w:hAnsi="GHEA Grapalat" w:cs="Sylfaen"/>
                <w:sz w:val="20"/>
                <w:szCs w:val="20"/>
              </w:rPr>
            </w:pPr>
          </w:p>
          <w:p w14:paraId="59F516F1" w14:textId="77777777" w:rsidR="00595213" w:rsidRPr="00095A8A" w:rsidRDefault="00595213" w:rsidP="00CB0ADE">
            <w:pPr>
              <w:rPr>
                <w:rFonts w:ascii="GHEA Grapalat" w:hAnsi="GHEA Grapalat" w:cs="Sylfaen"/>
                <w:sz w:val="20"/>
                <w:szCs w:val="20"/>
              </w:rPr>
            </w:pPr>
            <w:r w:rsidRPr="00095A8A">
              <w:rPr>
                <w:rFonts w:ascii="GHEA Grapalat" w:hAnsi="GHEA Grapalat" w:cs="Tahoma"/>
                <w:color w:val="000000"/>
                <w:sz w:val="20"/>
                <w:szCs w:val="20"/>
              </w:rPr>
              <w:t xml:space="preserve">                                               /____________________/</w:t>
            </w:r>
          </w:p>
          <w:p w14:paraId="2A7E1071" w14:textId="77777777" w:rsidR="00595213" w:rsidRPr="00095A8A" w:rsidRDefault="00595213" w:rsidP="00CB0ADE">
            <w:pPr>
              <w:jc w:val="right"/>
              <w:rPr>
                <w:rFonts w:ascii="GHEA Grapalat" w:hAnsi="GHEA Grapalat" w:cs="Tahoma"/>
                <w:color w:val="000000"/>
                <w:sz w:val="20"/>
                <w:szCs w:val="20"/>
              </w:rPr>
            </w:pPr>
          </w:p>
          <w:p w14:paraId="41498050" w14:textId="77777777" w:rsidR="00595213" w:rsidRPr="00095A8A" w:rsidRDefault="00595213" w:rsidP="00CB0ADE">
            <w:pPr>
              <w:jc w:val="right"/>
              <w:rPr>
                <w:rFonts w:ascii="GHEA Grapalat" w:hAnsi="GHEA Grapalat" w:cs="Tahoma"/>
                <w:color w:val="000000"/>
                <w:sz w:val="20"/>
                <w:szCs w:val="20"/>
              </w:rPr>
            </w:pPr>
          </w:p>
          <w:p w14:paraId="3BCC5EEB" w14:textId="77777777" w:rsidR="00595213" w:rsidRPr="00095A8A" w:rsidRDefault="00595213" w:rsidP="00CB0ADE">
            <w:pPr>
              <w:jc w:val="right"/>
              <w:rPr>
                <w:rFonts w:ascii="GHEA Grapalat" w:hAnsi="GHEA Grapalat" w:cs="Sylfaen"/>
                <w:sz w:val="20"/>
                <w:szCs w:val="20"/>
              </w:rPr>
            </w:pPr>
            <w:r w:rsidRPr="00095A8A">
              <w:rPr>
                <w:rFonts w:ascii="GHEA Grapalat" w:hAnsi="GHEA Grapalat" w:cs="Tahoma"/>
                <w:color w:val="000000"/>
                <w:sz w:val="20"/>
                <w:szCs w:val="20"/>
              </w:rPr>
              <w:t>/____________________/</w:t>
            </w:r>
          </w:p>
          <w:p w14:paraId="2A623FC1" w14:textId="77777777" w:rsidR="00595213" w:rsidRPr="00095A8A" w:rsidRDefault="00595213" w:rsidP="00CB0ADE">
            <w:pPr>
              <w:jc w:val="right"/>
              <w:rPr>
                <w:rFonts w:ascii="GHEA Grapalat" w:hAnsi="GHEA Grapalat" w:cs="Sylfaen"/>
                <w:sz w:val="20"/>
                <w:szCs w:val="20"/>
              </w:rPr>
            </w:pPr>
          </w:p>
          <w:p w14:paraId="1634958C" w14:textId="77777777" w:rsidR="00595213" w:rsidRPr="00095A8A" w:rsidRDefault="00595213" w:rsidP="00CB0ADE">
            <w:pPr>
              <w:jc w:val="right"/>
              <w:rPr>
                <w:rFonts w:ascii="GHEA Grapalat" w:hAnsi="GHEA Grapalat" w:cs="Sylfaen"/>
                <w:sz w:val="20"/>
                <w:szCs w:val="20"/>
              </w:rPr>
            </w:pPr>
            <w:r w:rsidRPr="00095A8A">
              <w:rPr>
                <w:rFonts w:ascii="GHEA Grapalat" w:hAnsi="GHEA Grapalat" w:cs="Sylfaen"/>
                <w:sz w:val="20"/>
                <w:szCs w:val="20"/>
                <w:lang w:val="hy-AM"/>
              </w:rPr>
              <w:t>2</w:t>
            </w:r>
            <w:r w:rsidRPr="00095A8A">
              <w:rPr>
                <w:rFonts w:ascii="GHEA Grapalat" w:hAnsi="GHEA Grapalat" w:cs="Sylfaen"/>
                <w:sz w:val="20"/>
                <w:szCs w:val="20"/>
              </w:rPr>
              <w:t>1.բ.                                                                    Կ.Տ.</w:t>
            </w:r>
          </w:p>
          <w:p w14:paraId="7A59EBCE" w14:textId="77777777" w:rsidR="00595213" w:rsidRPr="00095A8A" w:rsidRDefault="00595213" w:rsidP="00CB0ADE">
            <w:pPr>
              <w:jc w:val="right"/>
              <w:rPr>
                <w:rFonts w:ascii="GHEA Grapalat" w:hAnsi="GHEA Grapalat" w:cs="Sylfaen"/>
                <w:sz w:val="20"/>
                <w:szCs w:val="20"/>
              </w:rPr>
            </w:pPr>
          </w:p>
        </w:tc>
      </w:tr>
      <w:tr w:rsidR="00595213" w:rsidRPr="00095A8A" w14:paraId="33573E4E"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441A0400" w14:textId="77777777" w:rsidR="00595213" w:rsidRPr="00095A8A" w:rsidRDefault="00595213" w:rsidP="00CB0ADE">
            <w:pPr>
              <w:rPr>
                <w:rFonts w:ascii="GHEA Grapalat" w:hAnsi="GHEA Grapalat" w:cs="Tahoma"/>
                <w:color w:val="000000"/>
                <w:sz w:val="20"/>
                <w:szCs w:val="20"/>
              </w:rPr>
            </w:pPr>
            <w:r w:rsidRPr="00095A8A">
              <w:rPr>
                <w:rFonts w:ascii="GHEA Grapalat" w:hAnsi="GHEA Grapalat" w:cs="Tahoma"/>
                <w:color w:val="000000"/>
                <w:sz w:val="20"/>
                <w:szCs w:val="20"/>
              </w:rPr>
              <w:t>2</w:t>
            </w:r>
            <w:r w:rsidRPr="00095A8A">
              <w:rPr>
                <w:rFonts w:ascii="GHEA Grapalat" w:hAnsi="GHEA Grapalat" w:cs="Tahoma"/>
                <w:color w:val="000000"/>
                <w:sz w:val="20"/>
                <w:szCs w:val="20"/>
                <w:lang w:val="hy-AM"/>
              </w:rPr>
              <w:t>4</w:t>
            </w:r>
            <w:r w:rsidRPr="00095A8A">
              <w:rPr>
                <w:rFonts w:ascii="GHEA Grapalat" w:hAnsi="GHEA Grapalat" w:cs="Tahoma"/>
                <w:color w:val="000000"/>
                <w:sz w:val="20"/>
                <w:szCs w:val="20"/>
              </w:rPr>
              <w:t xml:space="preserve">.ա.   </w:t>
            </w:r>
            <w:r w:rsidRPr="00095A8A">
              <w:rPr>
                <w:rFonts w:ascii="GHEA Grapalat" w:hAnsi="GHEA Grapalat" w:cs="Tahoma"/>
                <w:color w:val="000000"/>
                <w:sz w:val="20"/>
                <w:szCs w:val="20"/>
                <w:lang w:val="hy-AM"/>
              </w:rPr>
              <w:t>Շահառուին  սպասարկող ֆինանսական կազմակերպություն</w:t>
            </w:r>
            <w:r w:rsidRPr="00095A8A">
              <w:rPr>
                <w:rFonts w:ascii="GHEA Grapalat" w:hAnsi="GHEA Grapalat" w:cs="Tahoma"/>
                <w:color w:val="000000"/>
                <w:sz w:val="20"/>
                <w:szCs w:val="20"/>
              </w:rPr>
              <w:t xml:space="preserve"> </w:t>
            </w:r>
          </w:p>
          <w:p w14:paraId="35184513" w14:textId="77777777" w:rsidR="00595213" w:rsidRPr="00095A8A" w:rsidRDefault="00595213" w:rsidP="00CB0ADE">
            <w:pPr>
              <w:rPr>
                <w:rFonts w:ascii="GHEA Grapalat" w:hAnsi="GHEA Grapalat" w:cs="Tahoma"/>
                <w:color w:val="000000"/>
                <w:sz w:val="20"/>
                <w:szCs w:val="20"/>
                <w:lang w:val="hy-AM"/>
              </w:rPr>
            </w:pPr>
            <w:r w:rsidRPr="00095A8A">
              <w:rPr>
                <w:rFonts w:ascii="GHEA Grapalat" w:hAnsi="GHEA Grapalat" w:cs="Tahoma"/>
                <w:color w:val="000000"/>
                <w:sz w:val="20"/>
                <w:szCs w:val="20"/>
              </w:rPr>
              <w:t xml:space="preserve">                             </w:t>
            </w:r>
            <w:r w:rsidRPr="00095A8A">
              <w:rPr>
                <w:rFonts w:ascii="GHEA Grapalat" w:hAnsi="GHEA Grapalat" w:cs="Tahoma"/>
                <w:color w:val="000000"/>
                <w:sz w:val="20"/>
                <w:szCs w:val="20"/>
                <w:lang w:val="hy-AM"/>
              </w:rPr>
              <w:t xml:space="preserve">                 </w:t>
            </w:r>
          </w:p>
          <w:p w14:paraId="7F1EB1E8" w14:textId="77777777" w:rsidR="00595213" w:rsidRPr="00095A8A" w:rsidRDefault="00595213" w:rsidP="00CB0ADE">
            <w:pPr>
              <w:rPr>
                <w:rFonts w:ascii="GHEA Grapalat" w:hAnsi="GHEA Grapalat" w:cs="Tahoma"/>
                <w:color w:val="000000"/>
                <w:sz w:val="20"/>
                <w:szCs w:val="20"/>
              </w:rPr>
            </w:pPr>
            <w:r w:rsidRPr="00095A8A">
              <w:rPr>
                <w:rFonts w:ascii="GHEA Grapalat" w:hAnsi="GHEA Grapalat" w:cs="Tahoma"/>
                <w:color w:val="000000"/>
                <w:sz w:val="20"/>
                <w:szCs w:val="20"/>
                <w:lang w:val="hy-AM"/>
              </w:rPr>
              <w:t xml:space="preserve">                                                 </w:t>
            </w:r>
            <w:r w:rsidRPr="00095A8A">
              <w:rPr>
                <w:rFonts w:ascii="GHEA Grapalat" w:hAnsi="GHEA Grapalat" w:cs="Tahoma"/>
                <w:color w:val="000000"/>
                <w:sz w:val="20"/>
                <w:szCs w:val="20"/>
              </w:rPr>
              <w:t xml:space="preserve">   /____________________/</w:t>
            </w:r>
          </w:p>
          <w:p w14:paraId="579C0079" w14:textId="77777777" w:rsidR="00595213" w:rsidRPr="00095A8A" w:rsidRDefault="00595213" w:rsidP="00CB0ADE">
            <w:pPr>
              <w:rPr>
                <w:rFonts w:ascii="GHEA Grapalat" w:hAnsi="GHEA Grapalat" w:cs="Sylfaen"/>
                <w:sz w:val="20"/>
                <w:szCs w:val="20"/>
              </w:rPr>
            </w:pPr>
            <w:r w:rsidRPr="00095A8A">
              <w:rPr>
                <w:rFonts w:ascii="GHEA Grapalat" w:hAnsi="GHEA Grapalat" w:cs="Sylfaen"/>
                <w:sz w:val="20"/>
                <w:szCs w:val="20"/>
              </w:rPr>
              <w:t xml:space="preserve">  </w:t>
            </w:r>
          </w:p>
          <w:p w14:paraId="16CB1114" w14:textId="77777777" w:rsidR="00595213" w:rsidRPr="00095A8A" w:rsidRDefault="00595213" w:rsidP="00CB0ADE">
            <w:pPr>
              <w:rPr>
                <w:rFonts w:ascii="GHEA Grapalat" w:hAnsi="GHEA Grapalat" w:cs="Sylfaen"/>
                <w:sz w:val="20"/>
                <w:szCs w:val="20"/>
              </w:rPr>
            </w:pPr>
            <w:r w:rsidRPr="00095A8A">
              <w:rPr>
                <w:rFonts w:ascii="GHEA Grapalat" w:hAnsi="GHEA Grapalat" w:cs="Sylfaen"/>
                <w:sz w:val="20"/>
                <w:szCs w:val="20"/>
              </w:rPr>
              <w:t xml:space="preserve">                                                       /ստորագրություն/</w:t>
            </w:r>
          </w:p>
          <w:p w14:paraId="075AEE0E" w14:textId="77777777" w:rsidR="00595213" w:rsidRPr="00095A8A" w:rsidRDefault="00595213" w:rsidP="00CB0ADE">
            <w:pPr>
              <w:rPr>
                <w:rFonts w:ascii="GHEA Grapalat" w:hAnsi="GHEA Grapalat" w:cs="Tahoma"/>
                <w:color w:val="000000"/>
                <w:sz w:val="20"/>
                <w:szCs w:val="20"/>
              </w:rPr>
            </w:pPr>
          </w:p>
          <w:p w14:paraId="466B54FE" w14:textId="77777777" w:rsidR="00595213" w:rsidRPr="00095A8A"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1EA8802C" w14:textId="77777777" w:rsidR="00595213" w:rsidRPr="00095A8A" w:rsidRDefault="00595213" w:rsidP="00CB0ADE">
            <w:pPr>
              <w:rPr>
                <w:rFonts w:ascii="GHEA Grapalat" w:hAnsi="GHEA Grapalat" w:cs="Tahoma"/>
                <w:color w:val="000000"/>
                <w:sz w:val="20"/>
                <w:szCs w:val="20"/>
              </w:rPr>
            </w:pPr>
            <w:r w:rsidRPr="00095A8A">
              <w:rPr>
                <w:rFonts w:ascii="GHEA Grapalat" w:hAnsi="GHEA Grapalat" w:cs="Tahoma"/>
                <w:color w:val="000000"/>
                <w:sz w:val="20"/>
                <w:szCs w:val="20"/>
              </w:rPr>
              <w:t>2</w:t>
            </w:r>
            <w:r w:rsidRPr="00095A8A">
              <w:rPr>
                <w:rFonts w:ascii="GHEA Grapalat" w:hAnsi="GHEA Grapalat" w:cs="Tahoma"/>
                <w:color w:val="000000"/>
                <w:sz w:val="20"/>
                <w:szCs w:val="20"/>
                <w:lang w:val="hy-AM"/>
              </w:rPr>
              <w:t>3</w:t>
            </w:r>
            <w:r w:rsidRPr="00095A8A">
              <w:rPr>
                <w:rFonts w:ascii="GHEA Grapalat" w:hAnsi="GHEA Grapalat" w:cs="Tahoma"/>
                <w:color w:val="000000"/>
                <w:sz w:val="20"/>
                <w:szCs w:val="20"/>
              </w:rPr>
              <w:t xml:space="preserve">.ա.   </w:t>
            </w:r>
            <w:r w:rsidRPr="00095A8A">
              <w:rPr>
                <w:rFonts w:ascii="GHEA Grapalat" w:hAnsi="GHEA Grapalat" w:cs="Tahoma"/>
                <w:color w:val="000000"/>
                <w:sz w:val="20"/>
                <w:szCs w:val="20"/>
                <w:lang w:val="hy-AM"/>
              </w:rPr>
              <w:t>Վճարողին  սպասարկող ֆինանսական կազմակերպություն</w:t>
            </w:r>
            <w:r w:rsidRPr="00095A8A">
              <w:rPr>
                <w:rFonts w:ascii="GHEA Grapalat" w:hAnsi="GHEA Grapalat" w:cs="Tahoma"/>
                <w:color w:val="000000"/>
                <w:sz w:val="20"/>
                <w:szCs w:val="20"/>
              </w:rPr>
              <w:t xml:space="preserve"> </w:t>
            </w:r>
          </w:p>
          <w:p w14:paraId="4149E10A" w14:textId="77777777" w:rsidR="00595213" w:rsidRPr="00095A8A" w:rsidRDefault="00595213" w:rsidP="00CB0ADE">
            <w:pPr>
              <w:jc w:val="right"/>
              <w:rPr>
                <w:rFonts w:ascii="GHEA Grapalat" w:hAnsi="GHEA Grapalat" w:cs="Tahoma"/>
                <w:color w:val="000000"/>
                <w:sz w:val="20"/>
                <w:szCs w:val="20"/>
              </w:rPr>
            </w:pPr>
          </w:p>
          <w:p w14:paraId="4A4B1A4B" w14:textId="77777777" w:rsidR="00595213" w:rsidRPr="00095A8A" w:rsidRDefault="00595213" w:rsidP="00CB0ADE">
            <w:pPr>
              <w:jc w:val="right"/>
              <w:rPr>
                <w:rFonts w:ascii="GHEA Grapalat" w:hAnsi="GHEA Grapalat" w:cs="Tahoma"/>
                <w:color w:val="000000"/>
                <w:sz w:val="20"/>
                <w:szCs w:val="20"/>
              </w:rPr>
            </w:pPr>
          </w:p>
          <w:p w14:paraId="3E3C8B09" w14:textId="77777777" w:rsidR="00595213" w:rsidRPr="00095A8A" w:rsidRDefault="00595213" w:rsidP="00CB0ADE">
            <w:pPr>
              <w:jc w:val="right"/>
              <w:rPr>
                <w:rFonts w:ascii="GHEA Grapalat" w:hAnsi="GHEA Grapalat" w:cs="Tahoma"/>
                <w:color w:val="000000"/>
                <w:sz w:val="20"/>
                <w:szCs w:val="20"/>
              </w:rPr>
            </w:pPr>
            <w:r w:rsidRPr="00095A8A">
              <w:rPr>
                <w:rFonts w:ascii="GHEA Grapalat" w:hAnsi="GHEA Grapalat" w:cs="Tahoma"/>
                <w:color w:val="000000"/>
                <w:sz w:val="20"/>
                <w:szCs w:val="20"/>
              </w:rPr>
              <w:t>/____________________/</w:t>
            </w:r>
          </w:p>
          <w:p w14:paraId="33AE9F4D" w14:textId="77777777" w:rsidR="00595213" w:rsidRPr="00095A8A" w:rsidRDefault="00595213" w:rsidP="00CB0ADE">
            <w:pPr>
              <w:jc w:val="center"/>
              <w:rPr>
                <w:rFonts w:ascii="GHEA Grapalat" w:hAnsi="GHEA Grapalat" w:cs="Sylfaen"/>
                <w:sz w:val="20"/>
                <w:szCs w:val="20"/>
              </w:rPr>
            </w:pPr>
            <w:r w:rsidRPr="00095A8A">
              <w:rPr>
                <w:rFonts w:ascii="GHEA Grapalat" w:hAnsi="GHEA Grapalat" w:cs="Tahoma"/>
                <w:color w:val="000000"/>
                <w:sz w:val="20"/>
                <w:szCs w:val="20"/>
              </w:rPr>
              <w:t xml:space="preserve">                                                   </w:t>
            </w:r>
            <w:r w:rsidRPr="00095A8A">
              <w:rPr>
                <w:rFonts w:ascii="GHEA Grapalat" w:hAnsi="GHEA Grapalat" w:cs="Sylfaen"/>
                <w:sz w:val="20"/>
                <w:szCs w:val="20"/>
              </w:rPr>
              <w:t>/ստորագրություն/</w:t>
            </w:r>
          </w:p>
          <w:p w14:paraId="4D222E4E" w14:textId="77777777" w:rsidR="00595213" w:rsidRPr="00095A8A" w:rsidRDefault="00595213" w:rsidP="00CB0ADE">
            <w:pPr>
              <w:jc w:val="right"/>
              <w:rPr>
                <w:rFonts w:ascii="GHEA Grapalat" w:hAnsi="GHEA Grapalat" w:cs="Arial"/>
                <w:sz w:val="20"/>
                <w:szCs w:val="20"/>
                <w:lang w:val="hy-AM"/>
              </w:rPr>
            </w:pPr>
          </w:p>
        </w:tc>
      </w:tr>
      <w:tr w:rsidR="00595213" w:rsidRPr="00095A8A" w14:paraId="410C021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4FDF341" w14:textId="77777777" w:rsidR="00595213" w:rsidRPr="00095A8A" w:rsidRDefault="00595213" w:rsidP="00CB0ADE">
            <w:pPr>
              <w:rPr>
                <w:rFonts w:ascii="GHEA Grapalat" w:hAnsi="GHEA Grapalat" w:cs="Sylfaen"/>
                <w:sz w:val="20"/>
                <w:szCs w:val="20"/>
              </w:rPr>
            </w:pPr>
            <w:r w:rsidRPr="00095A8A">
              <w:rPr>
                <w:rFonts w:ascii="GHEA Grapalat" w:hAnsi="GHEA Grapalat" w:cs="Sylfaen"/>
                <w:sz w:val="20"/>
                <w:szCs w:val="20"/>
              </w:rPr>
              <w:lastRenderedPageBreak/>
              <w:t>24.բ.                                                       Կ.Տ.</w:t>
            </w:r>
          </w:p>
          <w:p w14:paraId="0D69D1F1" w14:textId="77777777" w:rsidR="00595213" w:rsidRPr="00095A8A" w:rsidRDefault="00595213" w:rsidP="00CB0ADE">
            <w:pPr>
              <w:rPr>
                <w:rFonts w:ascii="GHEA Grapalat" w:hAnsi="GHEA Grapalat" w:cs="Sylfaen"/>
                <w:sz w:val="20"/>
                <w:szCs w:val="20"/>
              </w:rPr>
            </w:pPr>
          </w:p>
          <w:p w14:paraId="2FA7CF69" w14:textId="77777777" w:rsidR="00595213" w:rsidRPr="00095A8A" w:rsidRDefault="00595213" w:rsidP="00CB0ADE">
            <w:pPr>
              <w:rPr>
                <w:rFonts w:ascii="GHEA Grapalat" w:hAnsi="GHEA Grapalat" w:cs="Sylfaen"/>
                <w:sz w:val="20"/>
                <w:szCs w:val="20"/>
              </w:rPr>
            </w:pPr>
          </w:p>
          <w:p w14:paraId="53CCC636" w14:textId="77777777" w:rsidR="00595213" w:rsidRPr="00095A8A" w:rsidRDefault="00595213" w:rsidP="00CB0ADE">
            <w:pPr>
              <w:rPr>
                <w:rFonts w:ascii="GHEA Grapalat" w:hAnsi="GHEA Grapalat" w:cs="Sylfaen"/>
                <w:sz w:val="20"/>
                <w:szCs w:val="20"/>
              </w:rPr>
            </w:pPr>
            <w:r w:rsidRPr="00095A8A">
              <w:rPr>
                <w:rFonts w:ascii="GHEA Grapalat" w:hAnsi="GHEA Grapalat" w:cs="Tahoma"/>
                <w:color w:val="000000"/>
                <w:sz w:val="20"/>
                <w:szCs w:val="20"/>
              </w:rPr>
              <w:t xml:space="preserve"> </w:t>
            </w:r>
            <w:r w:rsidRPr="00095A8A">
              <w:rPr>
                <w:rFonts w:ascii="GHEA Grapalat" w:hAnsi="GHEA Grapalat" w:cs="Sylfaen"/>
                <w:sz w:val="20"/>
                <w:szCs w:val="20"/>
              </w:rPr>
              <w:t>2</w:t>
            </w:r>
            <w:r w:rsidRPr="00095A8A">
              <w:rPr>
                <w:rFonts w:ascii="GHEA Grapalat" w:hAnsi="GHEA Grapalat" w:cs="Sylfaen"/>
                <w:sz w:val="20"/>
                <w:szCs w:val="20"/>
                <w:lang w:val="hy-AM"/>
              </w:rPr>
              <w:t>4</w:t>
            </w:r>
            <w:r w:rsidRPr="00095A8A">
              <w:rPr>
                <w:rFonts w:ascii="GHEA Grapalat" w:hAnsi="GHEA Grapalat" w:cs="Sylfaen"/>
                <w:sz w:val="20"/>
                <w:szCs w:val="20"/>
              </w:rPr>
              <w:t>.</w:t>
            </w:r>
            <w:r w:rsidRPr="00095A8A">
              <w:rPr>
                <w:rFonts w:ascii="GHEA Grapalat" w:hAnsi="GHEA Grapalat" w:cs="Sylfaen"/>
                <w:sz w:val="20"/>
                <w:szCs w:val="20"/>
                <w:lang w:val="hy-AM"/>
              </w:rPr>
              <w:t>գ</w:t>
            </w:r>
            <w:r w:rsidRPr="00095A8A">
              <w:rPr>
                <w:rFonts w:ascii="GHEA Grapalat" w:hAnsi="GHEA Grapalat" w:cs="Tahoma"/>
                <w:color w:val="000000"/>
                <w:sz w:val="20"/>
                <w:szCs w:val="20"/>
              </w:rPr>
              <w:t xml:space="preserve">                                                 "___" </w:t>
            </w:r>
            <w:r w:rsidRPr="00095A8A">
              <w:rPr>
                <w:rFonts w:ascii="GHEA Grapalat" w:hAnsi="GHEA Grapalat" w:cs="Sylfaen"/>
                <w:color w:val="000000"/>
                <w:sz w:val="20"/>
                <w:szCs w:val="20"/>
              </w:rPr>
              <w:t xml:space="preserve">___ </w:t>
            </w:r>
            <w:r w:rsidRPr="00095A8A">
              <w:rPr>
                <w:rFonts w:ascii="GHEA Grapalat" w:hAnsi="GHEA Grapalat" w:cs="Tahoma"/>
                <w:color w:val="000000"/>
                <w:sz w:val="20"/>
                <w:szCs w:val="20"/>
              </w:rPr>
              <w:t xml:space="preserve">20___ </w:t>
            </w:r>
            <w:r w:rsidRPr="00095A8A">
              <w:rPr>
                <w:rFonts w:ascii="GHEA Grapalat" w:hAnsi="GHEA Grapalat" w:cs="Sylfaen"/>
                <w:color w:val="000000"/>
                <w:sz w:val="20"/>
                <w:szCs w:val="20"/>
              </w:rPr>
              <w:t>թ.</w:t>
            </w:r>
            <w:r w:rsidRPr="00095A8A">
              <w:rPr>
                <w:rFonts w:ascii="GHEA Grapalat" w:hAnsi="GHEA Grapalat" w:cs="Sylfaen"/>
                <w:sz w:val="20"/>
                <w:szCs w:val="20"/>
              </w:rPr>
              <w:t xml:space="preserve"> </w:t>
            </w:r>
          </w:p>
          <w:p w14:paraId="71DCE200" w14:textId="77777777" w:rsidR="00595213" w:rsidRPr="00095A8A" w:rsidRDefault="00595213" w:rsidP="00CB0ADE">
            <w:pPr>
              <w:rPr>
                <w:rFonts w:ascii="GHEA Grapalat" w:hAnsi="GHEA Grapalat" w:cs="Sylfaen"/>
                <w:sz w:val="20"/>
                <w:szCs w:val="20"/>
              </w:rPr>
            </w:pPr>
          </w:p>
          <w:p w14:paraId="41D718C7" w14:textId="77777777" w:rsidR="00595213" w:rsidRPr="00095A8A" w:rsidRDefault="00595213" w:rsidP="00CB0ADE">
            <w:pPr>
              <w:rPr>
                <w:rFonts w:ascii="GHEA Grapalat" w:hAnsi="GHEA Grapalat" w:cs="Sylfaen"/>
                <w:sz w:val="20"/>
                <w:szCs w:val="20"/>
              </w:rPr>
            </w:pPr>
            <w:r w:rsidRPr="00095A8A">
              <w:rPr>
                <w:rFonts w:ascii="GHEA Grapalat" w:hAnsi="GHEA Grapalat" w:cs="Sylfaen"/>
                <w:sz w:val="20"/>
                <w:szCs w:val="20"/>
              </w:rPr>
              <w:t xml:space="preserve">  </w:t>
            </w:r>
          </w:p>
          <w:p w14:paraId="73DE7104" w14:textId="77777777" w:rsidR="00595213" w:rsidRPr="00095A8A"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37A2A7C8" w14:textId="77777777" w:rsidR="00595213" w:rsidRPr="00095A8A" w:rsidRDefault="00595213" w:rsidP="00CB0ADE">
            <w:pPr>
              <w:rPr>
                <w:rFonts w:ascii="GHEA Grapalat" w:hAnsi="GHEA Grapalat" w:cs="Sylfaen"/>
                <w:sz w:val="20"/>
                <w:szCs w:val="20"/>
              </w:rPr>
            </w:pPr>
            <w:r w:rsidRPr="00095A8A">
              <w:rPr>
                <w:rFonts w:ascii="GHEA Grapalat" w:hAnsi="GHEA Grapalat" w:cs="Sylfaen"/>
                <w:sz w:val="20"/>
                <w:szCs w:val="20"/>
              </w:rPr>
              <w:t xml:space="preserve">23.բ.                                                                 Կ.Տ.    </w:t>
            </w:r>
          </w:p>
          <w:p w14:paraId="760B6AE9" w14:textId="77777777" w:rsidR="00595213" w:rsidRPr="00095A8A" w:rsidRDefault="00595213" w:rsidP="00CB0ADE">
            <w:pPr>
              <w:rPr>
                <w:rFonts w:ascii="GHEA Grapalat" w:hAnsi="GHEA Grapalat" w:cs="Sylfaen"/>
                <w:sz w:val="20"/>
                <w:szCs w:val="20"/>
              </w:rPr>
            </w:pPr>
          </w:p>
          <w:p w14:paraId="2F1162E2" w14:textId="77777777" w:rsidR="00595213" w:rsidRPr="00095A8A" w:rsidRDefault="00595213" w:rsidP="00CB0ADE">
            <w:pPr>
              <w:rPr>
                <w:rFonts w:ascii="GHEA Grapalat" w:hAnsi="GHEA Grapalat" w:cs="Sylfaen"/>
                <w:sz w:val="20"/>
                <w:szCs w:val="20"/>
              </w:rPr>
            </w:pPr>
            <w:r w:rsidRPr="00095A8A">
              <w:rPr>
                <w:rFonts w:ascii="GHEA Grapalat" w:hAnsi="GHEA Grapalat" w:cs="Sylfaen"/>
                <w:sz w:val="20"/>
                <w:szCs w:val="20"/>
              </w:rPr>
              <w:t xml:space="preserve">                     </w:t>
            </w:r>
          </w:p>
          <w:p w14:paraId="490B43DB" w14:textId="77777777" w:rsidR="00595213" w:rsidRPr="00095A8A" w:rsidRDefault="00595213" w:rsidP="00CB0ADE">
            <w:pPr>
              <w:rPr>
                <w:rFonts w:ascii="GHEA Grapalat" w:hAnsi="GHEA Grapalat" w:cs="Sylfaen"/>
                <w:color w:val="000000"/>
                <w:sz w:val="20"/>
                <w:szCs w:val="20"/>
              </w:rPr>
            </w:pPr>
            <w:r w:rsidRPr="00095A8A">
              <w:rPr>
                <w:rFonts w:ascii="GHEA Grapalat" w:hAnsi="GHEA Grapalat" w:cs="Sylfaen"/>
                <w:sz w:val="20"/>
                <w:szCs w:val="20"/>
              </w:rPr>
              <w:t>23.</w:t>
            </w:r>
            <w:r w:rsidRPr="00095A8A">
              <w:rPr>
                <w:rFonts w:ascii="GHEA Grapalat" w:hAnsi="GHEA Grapalat" w:cs="Sylfaen"/>
                <w:sz w:val="20"/>
                <w:szCs w:val="20"/>
                <w:lang w:val="hy-AM"/>
              </w:rPr>
              <w:t>գ</w:t>
            </w:r>
            <w:r w:rsidRPr="00095A8A">
              <w:rPr>
                <w:rFonts w:ascii="GHEA Grapalat" w:hAnsi="GHEA Grapalat" w:cs="Sylfaen"/>
                <w:sz w:val="20"/>
                <w:szCs w:val="20"/>
              </w:rPr>
              <w:t xml:space="preserve">.Կատարման ամսաթիվը`           </w:t>
            </w:r>
            <w:r w:rsidRPr="00095A8A">
              <w:rPr>
                <w:rFonts w:ascii="GHEA Grapalat" w:hAnsi="GHEA Grapalat" w:cs="Tahoma"/>
                <w:color w:val="000000"/>
                <w:sz w:val="20"/>
                <w:szCs w:val="20"/>
              </w:rPr>
              <w:t xml:space="preserve">"___" </w:t>
            </w:r>
            <w:r w:rsidRPr="00095A8A">
              <w:rPr>
                <w:rFonts w:ascii="GHEA Grapalat" w:hAnsi="GHEA Grapalat" w:cs="Sylfaen"/>
                <w:color w:val="000000"/>
                <w:sz w:val="20"/>
                <w:szCs w:val="20"/>
              </w:rPr>
              <w:t xml:space="preserve">___ </w:t>
            </w:r>
            <w:r w:rsidRPr="00095A8A">
              <w:rPr>
                <w:rFonts w:ascii="GHEA Grapalat" w:hAnsi="GHEA Grapalat" w:cs="Tahoma"/>
                <w:color w:val="000000"/>
                <w:sz w:val="20"/>
                <w:szCs w:val="20"/>
              </w:rPr>
              <w:t>20___</w:t>
            </w:r>
            <w:r w:rsidRPr="00095A8A">
              <w:rPr>
                <w:rFonts w:ascii="GHEA Grapalat" w:hAnsi="GHEA Grapalat" w:cs="Sylfaen"/>
                <w:color w:val="000000"/>
                <w:sz w:val="20"/>
                <w:szCs w:val="20"/>
              </w:rPr>
              <w:t>թ.</w:t>
            </w:r>
          </w:p>
          <w:p w14:paraId="5036F489" w14:textId="77777777" w:rsidR="00595213" w:rsidRPr="00095A8A" w:rsidRDefault="00595213" w:rsidP="00CB0ADE">
            <w:pPr>
              <w:rPr>
                <w:rFonts w:ascii="GHEA Grapalat" w:hAnsi="GHEA Grapalat" w:cs="Sylfaen"/>
                <w:color w:val="000000"/>
                <w:sz w:val="20"/>
                <w:szCs w:val="20"/>
              </w:rPr>
            </w:pPr>
          </w:p>
          <w:p w14:paraId="67500CA6" w14:textId="77777777" w:rsidR="00595213" w:rsidRPr="00095A8A" w:rsidRDefault="00595213" w:rsidP="00CB0ADE">
            <w:pPr>
              <w:rPr>
                <w:rFonts w:ascii="GHEA Grapalat" w:hAnsi="GHEA Grapalat" w:cs="Sylfaen"/>
                <w:sz w:val="20"/>
                <w:szCs w:val="20"/>
              </w:rPr>
            </w:pPr>
          </w:p>
          <w:p w14:paraId="05023731" w14:textId="77777777" w:rsidR="00595213" w:rsidRPr="00095A8A" w:rsidRDefault="00595213" w:rsidP="00CB0ADE">
            <w:pPr>
              <w:jc w:val="right"/>
              <w:rPr>
                <w:rFonts w:ascii="GHEA Grapalat" w:hAnsi="GHEA Grapalat" w:cs="Arial"/>
                <w:sz w:val="20"/>
                <w:szCs w:val="20"/>
              </w:rPr>
            </w:pPr>
          </w:p>
        </w:tc>
      </w:tr>
    </w:tbl>
    <w:p w14:paraId="04B8AAB6" w14:textId="77777777" w:rsidR="00595213" w:rsidRPr="00095A8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79BBBE" w14:textId="77777777" w:rsidR="00595213" w:rsidRPr="00095A8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482447A2" w14:textId="77777777" w:rsidR="00595213" w:rsidRPr="00095A8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2DCE300" w14:textId="77777777" w:rsidR="00595213" w:rsidRPr="00095A8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EFD45F9" w14:textId="77777777" w:rsidR="00595213" w:rsidRPr="00095A8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5724C88" w14:textId="77777777" w:rsidR="00595213" w:rsidRPr="00095A8A"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95A8A">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CEEC688" w14:textId="77777777" w:rsidR="00631658" w:rsidRPr="00095A8A" w:rsidRDefault="00595213" w:rsidP="00631658">
      <w:pPr>
        <w:jc w:val="center"/>
        <w:rPr>
          <w:rFonts w:ascii="GHEA Grapalat" w:hAnsi="GHEA Grapalat"/>
          <w:b/>
          <w:sz w:val="22"/>
          <w:szCs w:val="22"/>
          <w:lang w:val="nl-NL"/>
        </w:rPr>
      </w:pPr>
      <w:r w:rsidRPr="00095A8A">
        <w:rPr>
          <w:rFonts w:ascii="GHEA Grapalat" w:hAnsi="GHEA Grapalat"/>
          <w:b/>
          <w:lang w:val="hy-AM"/>
        </w:rPr>
        <w:br w:type="page"/>
      </w:r>
      <w:r w:rsidR="00631658" w:rsidRPr="00095A8A">
        <w:rPr>
          <w:rFonts w:ascii="GHEA Grapalat" w:hAnsi="GHEA Grapalat"/>
          <w:b/>
          <w:sz w:val="22"/>
          <w:szCs w:val="22"/>
          <w:lang w:val="hy-AM"/>
        </w:rPr>
        <w:lastRenderedPageBreak/>
        <w:t>Վճարման</w:t>
      </w:r>
      <w:r w:rsidR="00631658" w:rsidRPr="00095A8A">
        <w:rPr>
          <w:rFonts w:ascii="GHEA Grapalat" w:hAnsi="GHEA Grapalat"/>
          <w:b/>
          <w:sz w:val="22"/>
          <w:szCs w:val="22"/>
          <w:lang w:val="nl-NL"/>
        </w:rPr>
        <w:t xml:space="preserve"> </w:t>
      </w:r>
      <w:r w:rsidR="00631658" w:rsidRPr="00095A8A">
        <w:rPr>
          <w:rFonts w:ascii="GHEA Grapalat" w:hAnsi="GHEA Grapalat"/>
          <w:b/>
          <w:sz w:val="22"/>
          <w:szCs w:val="22"/>
          <w:lang w:val="hy-AM"/>
        </w:rPr>
        <w:t>պահանջագրի</w:t>
      </w:r>
      <w:r w:rsidR="00631658" w:rsidRPr="00095A8A">
        <w:rPr>
          <w:rFonts w:ascii="GHEA Grapalat" w:hAnsi="GHEA Grapalat"/>
          <w:b/>
          <w:sz w:val="22"/>
          <w:szCs w:val="22"/>
          <w:lang w:val="nl-NL"/>
        </w:rPr>
        <w:t xml:space="preserve"> </w:t>
      </w:r>
      <w:r w:rsidR="00631658" w:rsidRPr="00095A8A">
        <w:rPr>
          <w:rFonts w:ascii="GHEA Grapalat" w:hAnsi="GHEA Grapalat"/>
          <w:b/>
          <w:sz w:val="22"/>
          <w:szCs w:val="22"/>
          <w:lang w:val="hy-AM"/>
        </w:rPr>
        <w:t>պարտադիր</w:t>
      </w:r>
      <w:r w:rsidR="00631658" w:rsidRPr="00095A8A">
        <w:rPr>
          <w:rFonts w:ascii="GHEA Grapalat" w:hAnsi="GHEA Grapalat"/>
          <w:b/>
          <w:sz w:val="22"/>
          <w:szCs w:val="22"/>
          <w:lang w:val="nl-NL"/>
        </w:rPr>
        <w:t xml:space="preserve"> </w:t>
      </w:r>
      <w:r w:rsidR="00631658" w:rsidRPr="00095A8A">
        <w:rPr>
          <w:rFonts w:ascii="GHEA Grapalat" w:hAnsi="GHEA Grapalat"/>
          <w:b/>
          <w:sz w:val="22"/>
          <w:szCs w:val="22"/>
          <w:lang w:val="hy-AM"/>
        </w:rPr>
        <w:t>վավերապայմանները</w:t>
      </w:r>
      <w:r w:rsidR="00631658" w:rsidRPr="00095A8A">
        <w:rPr>
          <w:rFonts w:ascii="GHEA Grapalat" w:hAnsi="GHEA Grapalat"/>
          <w:b/>
          <w:sz w:val="22"/>
          <w:szCs w:val="22"/>
          <w:lang w:val="nl-NL"/>
        </w:rPr>
        <w:t xml:space="preserve"> </w:t>
      </w:r>
      <w:r w:rsidR="00631658" w:rsidRPr="00095A8A">
        <w:rPr>
          <w:rFonts w:ascii="GHEA Grapalat" w:hAnsi="GHEA Grapalat"/>
          <w:b/>
          <w:sz w:val="22"/>
          <w:szCs w:val="22"/>
          <w:lang w:val="hy-AM"/>
        </w:rPr>
        <w:t>և</w:t>
      </w:r>
      <w:r w:rsidR="00631658" w:rsidRPr="00095A8A">
        <w:rPr>
          <w:rFonts w:ascii="GHEA Grapalat" w:hAnsi="GHEA Grapalat"/>
          <w:b/>
          <w:sz w:val="22"/>
          <w:szCs w:val="22"/>
          <w:lang w:val="nl-NL"/>
        </w:rPr>
        <w:t xml:space="preserve"> </w:t>
      </w:r>
      <w:r w:rsidR="00631658" w:rsidRPr="00095A8A">
        <w:rPr>
          <w:rFonts w:ascii="GHEA Grapalat" w:hAnsi="GHEA Grapalat"/>
          <w:b/>
          <w:sz w:val="22"/>
          <w:szCs w:val="22"/>
          <w:lang w:val="hy-AM"/>
        </w:rPr>
        <w:t>լրացման</w:t>
      </w:r>
      <w:r w:rsidR="00631658" w:rsidRPr="00095A8A">
        <w:rPr>
          <w:rFonts w:ascii="GHEA Grapalat" w:hAnsi="GHEA Grapalat"/>
          <w:b/>
          <w:sz w:val="22"/>
          <w:szCs w:val="22"/>
          <w:lang w:val="nl-NL"/>
        </w:rPr>
        <w:t xml:space="preserve"> </w:t>
      </w:r>
      <w:r w:rsidR="00631658" w:rsidRPr="00095A8A">
        <w:rPr>
          <w:rFonts w:ascii="GHEA Grapalat" w:hAnsi="GHEA Grapalat"/>
          <w:b/>
          <w:sz w:val="22"/>
          <w:szCs w:val="22"/>
          <w:lang w:val="hy-AM"/>
        </w:rPr>
        <w:t>ուղեցույցը</w:t>
      </w:r>
    </w:p>
    <w:p w14:paraId="6F435A65" w14:textId="77777777" w:rsidR="00631658" w:rsidRPr="00095A8A"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095A8A" w14:paraId="6EE5AC78" w14:textId="77777777" w:rsidTr="00CB0ADE">
        <w:tc>
          <w:tcPr>
            <w:tcW w:w="720" w:type="dxa"/>
            <w:tcBorders>
              <w:top w:val="single" w:sz="4" w:space="0" w:color="auto"/>
              <w:left w:val="single" w:sz="4" w:space="0" w:color="auto"/>
              <w:bottom w:val="single" w:sz="4" w:space="0" w:color="auto"/>
              <w:right w:val="single" w:sz="4" w:space="0" w:color="auto"/>
            </w:tcBorders>
          </w:tcPr>
          <w:p w14:paraId="05EFD2CD" w14:textId="77777777" w:rsidR="00631658" w:rsidRPr="00095A8A" w:rsidRDefault="00631658" w:rsidP="00CB0ADE">
            <w:pPr>
              <w:jc w:val="both"/>
              <w:rPr>
                <w:rFonts w:ascii="GHEA Grapalat" w:hAnsi="GHEA Grapalat"/>
                <w:sz w:val="20"/>
                <w:szCs w:val="20"/>
              </w:rPr>
            </w:pPr>
            <w:r w:rsidRPr="00095A8A">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C76AA8F" w14:textId="77777777" w:rsidR="00631658" w:rsidRPr="00095A8A" w:rsidRDefault="00631658" w:rsidP="00CB0ADE">
            <w:pPr>
              <w:jc w:val="center"/>
              <w:rPr>
                <w:rFonts w:ascii="GHEA Grapalat" w:hAnsi="GHEA Grapalat"/>
                <w:b/>
                <w:sz w:val="20"/>
                <w:szCs w:val="20"/>
              </w:rPr>
            </w:pPr>
            <w:r w:rsidRPr="00095A8A">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F7A109B" w14:textId="77777777" w:rsidR="00631658" w:rsidRPr="00095A8A" w:rsidRDefault="00631658" w:rsidP="00CB0ADE">
            <w:pPr>
              <w:jc w:val="center"/>
              <w:rPr>
                <w:rFonts w:ascii="GHEA Grapalat" w:hAnsi="GHEA Grapalat"/>
                <w:b/>
                <w:sz w:val="20"/>
                <w:szCs w:val="20"/>
              </w:rPr>
            </w:pPr>
            <w:r w:rsidRPr="00095A8A">
              <w:rPr>
                <w:rFonts w:ascii="GHEA Grapalat" w:hAnsi="GHEA Grapalat"/>
                <w:b/>
                <w:sz w:val="20"/>
                <w:szCs w:val="20"/>
              </w:rPr>
              <w:t>Նշված դաշտի/</w:t>
            </w:r>
          </w:p>
          <w:p w14:paraId="18DBF04A" w14:textId="77777777" w:rsidR="00631658" w:rsidRPr="00095A8A" w:rsidRDefault="00631658" w:rsidP="00CB0ADE">
            <w:pPr>
              <w:jc w:val="center"/>
              <w:rPr>
                <w:rFonts w:ascii="GHEA Grapalat" w:hAnsi="GHEA Grapalat"/>
                <w:b/>
                <w:sz w:val="20"/>
                <w:szCs w:val="20"/>
              </w:rPr>
            </w:pPr>
            <w:r w:rsidRPr="00095A8A">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489E0287" w14:textId="77777777" w:rsidR="00631658" w:rsidRPr="00095A8A" w:rsidRDefault="00631658" w:rsidP="00CB0ADE">
            <w:pPr>
              <w:jc w:val="center"/>
              <w:rPr>
                <w:rFonts w:ascii="GHEA Grapalat" w:hAnsi="GHEA Grapalat"/>
                <w:b/>
                <w:sz w:val="20"/>
                <w:szCs w:val="20"/>
                <w:lang w:val="hy-AM"/>
              </w:rPr>
            </w:pPr>
            <w:r w:rsidRPr="00095A8A">
              <w:rPr>
                <w:rFonts w:ascii="GHEA Grapalat" w:hAnsi="GHEA Grapalat"/>
                <w:b/>
                <w:sz w:val="20"/>
                <w:szCs w:val="20"/>
              </w:rPr>
              <w:t>Վավերապայմանի լրացման պահանջը</w:t>
            </w:r>
            <w:r w:rsidRPr="00095A8A">
              <w:rPr>
                <w:rFonts w:ascii="GHEA Grapalat" w:hAnsi="GHEA Grapalat"/>
                <w:b/>
                <w:sz w:val="20"/>
                <w:szCs w:val="20"/>
                <w:lang w:val="hy-AM"/>
              </w:rPr>
              <w:t xml:space="preserve"> </w:t>
            </w:r>
          </w:p>
          <w:p w14:paraId="70D3BEFF" w14:textId="77777777" w:rsidR="00631658" w:rsidRPr="00095A8A" w:rsidRDefault="00631658" w:rsidP="00CB0ADE">
            <w:pPr>
              <w:jc w:val="center"/>
              <w:rPr>
                <w:rFonts w:ascii="GHEA Grapalat" w:hAnsi="GHEA Grapalat"/>
                <w:b/>
                <w:sz w:val="20"/>
                <w:szCs w:val="20"/>
              </w:rPr>
            </w:pPr>
            <w:r w:rsidRPr="00095A8A">
              <w:rPr>
                <w:rFonts w:ascii="GHEA Grapalat" w:hAnsi="GHEA Grapalat"/>
                <w:b/>
                <w:sz w:val="20"/>
                <w:szCs w:val="20"/>
              </w:rPr>
              <w:t>(</w:t>
            </w:r>
            <w:r w:rsidRPr="00095A8A">
              <w:rPr>
                <w:rFonts w:ascii="GHEA Grapalat" w:hAnsi="GHEA Grapalat"/>
                <w:b/>
                <w:sz w:val="20"/>
                <w:szCs w:val="20"/>
                <w:lang w:val="hy-AM"/>
              </w:rPr>
              <w:t>գնումների գործընթացի հետ կապված</w:t>
            </w:r>
            <w:r w:rsidRPr="00095A8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6532132" w14:textId="77777777" w:rsidR="00631658" w:rsidRPr="00095A8A" w:rsidRDefault="00631658" w:rsidP="00CB0ADE">
            <w:pPr>
              <w:ind w:left="-588" w:firstLine="588"/>
              <w:jc w:val="center"/>
              <w:rPr>
                <w:rFonts w:ascii="GHEA Grapalat" w:hAnsi="GHEA Grapalat"/>
                <w:b/>
                <w:sz w:val="20"/>
                <w:szCs w:val="20"/>
              </w:rPr>
            </w:pPr>
            <w:r w:rsidRPr="00095A8A">
              <w:rPr>
                <w:rFonts w:ascii="GHEA Grapalat" w:hAnsi="GHEA Grapalat"/>
                <w:b/>
                <w:sz w:val="20"/>
                <w:szCs w:val="20"/>
              </w:rPr>
              <w:t>Վավերապայմանը</w:t>
            </w:r>
          </w:p>
          <w:p w14:paraId="3E2D25A6" w14:textId="77777777" w:rsidR="00631658" w:rsidRPr="00095A8A" w:rsidRDefault="00631658" w:rsidP="00CB0ADE">
            <w:pPr>
              <w:ind w:left="-588" w:firstLine="588"/>
              <w:jc w:val="center"/>
              <w:rPr>
                <w:rFonts w:ascii="GHEA Grapalat" w:hAnsi="GHEA Grapalat"/>
                <w:b/>
                <w:sz w:val="20"/>
                <w:szCs w:val="20"/>
              </w:rPr>
            </w:pPr>
            <w:r w:rsidRPr="00095A8A">
              <w:rPr>
                <w:rFonts w:ascii="GHEA Grapalat" w:hAnsi="GHEA Grapalat"/>
                <w:b/>
                <w:sz w:val="20"/>
                <w:szCs w:val="20"/>
              </w:rPr>
              <w:t xml:space="preserve">լրացնող կողմը` </w:t>
            </w:r>
          </w:p>
          <w:p w14:paraId="650A2AC4" w14:textId="77777777" w:rsidR="00631658" w:rsidRPr="00095A8A" w:rsidRDefault="00631658" w:rsidP="00CB0ADE">
            <w:pPr>
              <w:ind w:left="-588" w:firstLine="588"/>
              <w:jc w:val="center"/>
              <w:rPr>
                <w:rFonts w:ascii="GHEA Grapalat" w:hAnsi="GHEA Grapalat"/>
                <w:b/>
                <w:sz w:val="20"/>
                <w:szCs w:val="20"/>
              </w:rPr>
            </w:pPr>
            <w:r w:rsidRPr="00095A8A">
              <w:rPr>
                <w:rFonts w:ascii="GHEA Grapalat" w:hAnsi="GHEA Grapalat"/>
                <w:b/>
                <w:sz w:val="20"/>
                <w:szCs w:val="20"/>
              </w:rPr>
              <w:t>շահառուն կամ վճարողը</w:t>
            </w:r>
          </w:p>
          <w:p w14:paraId="52179CC2" w14:textId="77777777" w:rsidR="00631658" w:rsidRPr="00095A8A" w:rsidRDefault="00631658" w:rsidP="00CB0ADE">
            <w:pPr>
              <w:ind w:left="-588" w:firstLine="588"/>
              <w:jc w:val="center"/>
              <w:rPr>
                <w:rFonts w:ascii="GHEA Grapalat" w:hAnsi="GHEA Grapalat"/>
                <w:b/>
                <w:sz w:val="20"/>
                <w:szCs w:val="20"/>
              </w:rPr>
            </w:pPr>
            <w:r w:rsidRPr="00095A8A">
              <w:rPr>
                <w:rFonts w:ascii="GHEA Grapalat" w:hAnsi="GHEA Grapalat"/>
                <w:b/>
                <w:sz w:val="20"/>
                <w:szCs w:val="20"/>
              </w:rPr>
              <w:t>(</w:t>
            </w:r>
            <w:r w:rsidRPr="00095A8A">
              <w:rPr>
                <w:rFonts w:ascii="GHEA Grapalat" w:hAnsi="GHEA Grapalat"/>
                <w:b/>
                <w:sz w:val="20"/>
                <w:szCs w:val="20"/>
                <w:lang w:val="hy-AM"/>
              </w:rPr>
              <w:t>գնումների գործընթացի հետ կապված</w:t>
            </w:r>
            <w:r w:rsidRPr="00095A8A">
              <w:rPr>
                <w:rFonts w:ascii="GHEA Grapalat" w:hAnsi="GHEA Grapalat"/>
                <w:b/>
                <w:sz w:val="20"/>
                <w:szCs w:val="20"/>
              </w:rPr>
              <w:t>)</w:t>
            </w:r>
          </w:p>
        </w:tc>
      </w:tr>
      <w:tr w:rsidR="00631658" w:rsidRPr="00095A8A" w14:paraId="1C434193" w14:textId="77777777" w:rsidTr="00CB0ADE">
        <w:tc>
          <w:tcPr>
            <w:tcW w:w="720" w:type="dxa"/>
            <w:tcBorders>
              <w:top w:val="single" w:sz="4" w:space="0" w:color="auto"/>
              <w:left w:val="single" w:sz="4" w:space="0" w:color="auto"/>
              <w:bottom w:val="single" w:sz="4" w:space="0" w:color="auto"/>
              <w:right w:val="single" w:sz="4" w:space="0" w:color="auto"/>
            </w:tcBorders>
          </w:tcPr>
          <w:p w14:paraId="7C166A4E" w14:textId="77777777" w:rsidR="00631658" w:rsidRPr="00095A8A" w:rsidRDefault="00631658" w:rsidP="00CB0ADE">
            <w:pPr>
              <w:jc w:val="center"/>
              <w:rPr>
                <w:rFonts w:ascii="GHEA Grapalat" w:hAnsi="GHEA Grapalat"/>
                <w:b/>
                <w:sz w:val="20"/>
                <w:szCs w:val="20"/>
              </w:rPr>
            </w:pPr>
            <w:r w:rsidRPr="00095A8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2F93624" w14:textId="77777777" w:rsidR="00631658" w:rsidRPr="00095A8A" w:rsidRDefault="00631658" w:rsidP="00CB0ADE">
            <w:pPr>
              <w:jc w:val="center"/>
              <w:rPr>
                <w:rFonts w:ascii="GHEA Grapalat" w:hAnsi="GHEA Grapalat"/>
                <w:b/>
                <w:sz w:val="20"/>
                <w:szCs w:val="20"/>
              </w:rPr>
            </w:pPr>
            <w:r w:rsidRPr="00095A8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2D9EA3AC" w14:textId="77777777" w:rsidR="00631658" w:rsidRPr="00095A8A" w:rsidRDefault="00631658" w:rsidP="00CB0ADE">
            <w:pPr>
              <w:jc w:val="center"/>
              <w:rPr>
                <w:rFonts w:ascii="GHEA Grapalat" w:hAnsi="GHEA Grapalat"/>
                <w:b/>
                <w:sz w:val="20"/>
                <w:szCs w:val="20"/>
              </w:rPr>
            </w:pPr>
            <w:r w:rsidRPr="00095A8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9F9D7DA" w14:textId="77777777" w:rsidR="00631658" w:rsidRPr="00095A8A" w:rsidRDefault="00631658" w:rsidP="00CB0ADE">
            <w:pPr>
              <w:jc w:val="center"/>
              <w:rPr>
                <w:rFonts w:ascii="GHEA Grapalat" w:hAnsi="GHEA Grapalat"/>
                <w:b/>
                <w:sz w:val="20"/>
                <w:szCs w:val="20"/>
              </w:rPr>
            </w:pPr>
            <w:r w:rsidRPr="00095A8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40DA92EC" w14:textId="77777777" w:rsidR="00631658" w:rsidRPr="00095A8A" w:rsidRDefault="00631658" w:rsidP="00CB0ADE">
            <w:pPr>
              <w:jc w:val="center"/>
              <w:rPr>
                <w:rFonts w:ascii="GHEA Grapalat" w:hAnsi="GHEA Grapalat"/>
                <w:b/>
                <w:sz w:val="20"/>
                <w:szCs w:val="20"/>
              </w:rPr>
            </w:pPr>
            <w:r w:rsidRPr="00095A8A">
              <w:rPr>
                <w:rFonts w:ascii="GHEA Grapalat" w:hAnsi="GHEA Grapalat"/>
                <w:b/>
                <w:sz w:val="20"/>
                <w:szCs w:val="20"/>
              </w:rPr>
              <w:t>5</w:t>
            </w:r>
          </w:p>
        </w:tc>
      </w:tr>
      <w:tr w:rsidR="00631658" w:rsidRPr="00095A8A" w14:paraId="490ADF9A" w14:textId="77777777" w:rsidTr="00CB0ADE">
        <w:tc>
          <w:tcPr>
            <w:tcW w:w="720" w:type="dxa"/>
            <w:tcBorders>
              <w:top w:val="single" w:sz="4" w:space="0" w:color="auto"/>
              <w:left w:val="single" w:sz="4" w:space="0" w:color="auto"/>
              <w:bottom w:val="single" w:sz="4" w:space="0" w:color="auto"/>
              <w:right w:val="single" w:sz="4" w:space="0" w:color="auto"/>
            </w:tcBorders>
          </w:tcPr>
          <w:p w14:paraId="5B377613"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9B9904A"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5EE15B78"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7EFCB7"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50B19E18"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Փաստաթղթի վրա նախապես լրացված է &lt;Վճարման պահանջագիր&gt;</w:t>
            </w:r>
          </w:p>
        </w:tc>
      </w:tr>
      <w:tr w:rsidR="00631658" w:rsidRPr="00095A8A" w14:paraId="45BFECBB" w14:textId="77777777" w:rsidTr="00CB0ADE">
        <w:tc>
          <w:tcPr>
            <w:tcW w:w="720" w:type="dxa"/>
            <w:tcBorders>
              <w:top w:val="single" w:sz="4" w:space="0" w:color="auto"/>
              <w:left w:val="single" w:sz="4" w:space="0" w:color="auto"/>
              <w:bottom w:val="single" w:sz="4" w:space="0" w:color="auto"/>
              <w:right w:val="single" w:sz="4" w:space="0" w:color="auto"/>
            </w:tcBorders>
          </w:tcPr>
          <w:p w14:paraId="4130EB77" w14:textId="77777777" w:rsidR="00631658" w:rsidRPr="00095A8A" w:rsidRDefault="00631658" w:rsidP="00CB0ADE">
            <w:pPr>
              <w:pStyle w:val="aff3"/>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CC609E1" w14:textId="77777777" w:rsidR="00631658" w:rsidRPr="00095A8A" w:rsidRDefault="00631658" w:rsidP="00CB0ADE">
            <w:pPr>
              <w:jc w:val="both"/>
              <w:rPr>
                <w:rFonts w:ascii="GHEA Grapalat" w:hAnsi="GHEA Grapalat"/>
                <w:sz w:val="20"/>
                <w:szCs w:val="20"/>
              </w:rPr>
            </w:pPr>
            <w:r w:rsidRPr="00095A8A">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2475A17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BFB921"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92E069A"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շահառուի կողմից` վճարողի բանկին վճարման պահանջագիրը ներկայացնելիս</w:t>
            </w:r>
          </w:p>
        </w:tc>
      </w:tr>
      <w:tr w:rsidR="00631658" w:rsidRPr="00095A8A" w14:paraId="54F21F8E" w14:textId="77777777" w:rsidTr="00CB0ADE">
        <w:tc>
          <w:tcPr>
            <w:tcW w:w="720" w:type="dxa"/>
            <w:tcBorders>
              <w:top w:val="single" w:sz="4" w:space="0" w:color="auto"/>
              <w:left w:val="single" w:sz="4" w:space="0" w:color="auto"/>
              <w:bottom w:val="single" w:sz="4" w:space="0" w:color="auto"/>
              <w:right w:val="single" w:sz="4" w:space="0" w:color="auto"/>
            </w:tcBorders>
          </w:tcPr>
          <w:p w14:paraId="6EE990E8" w14:textId="77777777" w:rsidR="00631658" w:rsidRPr="00095A8A"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168FF5B" w14:textId="77777777" w:rsidR="00631658" w:rsidRPr="00095A8A" w:rsidRDefault="00631658" w:rsidP="00CB0ADE">
            <w:pPr>
              <w:jc w:val="both"/>
              <w:rPr>
                <w:rFonts w:ascii="GHEA Grapalat" w:hAnsi="GHEA Grapalat"/>
                <w:sz w:val="20"/>
                <w:szCs w:val="20"/>
              </w:rPr>
            </w:pPr>
            <w:r w:rsidRPr="00095A8A">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04190F44"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6B68F0"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p w14:paraId="43A592BC" w14:textId="77777777" w:rsidR="00631658" w:rsidRPr="00095A8A"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1FAFE14" w14:textId="77777777" w:rsidR="00631658" w:rsidRPr="00095A8A" w:rsidRDefault="00631658" w:rsidP="00CB0ADE">
            <w:pPr>
              <w:ind w:left="132" w:hanging="132"/>
              <w:jc w:val="center"/>
              <w:rPr>
                <w:rFonts w:ascii="GHEA Grapalat" w:hAnsi="GHEA Grapalat"/>
                <w:sz w:val="20"/>
                <w:szCs w:val="20"/>
                <w:lang w:val="hy-AM"/>
              </w:rPr>
            </w:pPr>
            <w:r w:rsidRPr="00095A8A">
              <w:rPr>
                <w:rFonts w:ascii="GHEA Grapalat" w:hAnsi="GHEA Grapalat"/>
                <w:sz w:val="20"/>
                <w:szCs w:val="20"/>
              </w:rPr>
              <w:t>լրացվում է շահառուի կողմից` վճարողի բանկին վճարման պահանջագրի ներկայացման օրը</w:t>
            </w:r>
            <w:r w:rsidRPr="00095A8A">
              <w:rPr>
                <w:rFonts w:ascii="GHEA Grapalat" w:hAnsi="GHEA Grapalat"/>
                <w:sz w:val="20"/>
                <w:szCs w:val="20"/>
                <w:lang w:val="hy-AM"/>
              </w:rPr>
              <w:t xml:space="preserve">: </w:t>
            </w:r>
          </w:p>
        </w:tc>
      </w:tr>
      <w:tr w:rsidR="00631658" w:rsidRPr="00095A8A" w14:paraId="2C441D2A" w14:textId="77777777" w:rsidTr="00CB0ADE">
        <w:tc>
          <w:tcPr>
            <w:tcW w:w="720" w:type="dxa"/>
            <w:tcBorders>
              <w:top w:val="single" w:sz="4" w:space="0" w:color="auto"/>
              <w:left w:val="single" w:sz="4" w:space="0" w:color="auto"/>
              <w:bottom w:val="single" w:sz="4" w:space="0" w:color="auto"/>
              <w:right w:val="single" w:sz="4" w:space="0" w:color="auto"/>
            </w:tcBorders>
          </w:tcPr>
          <w:p w14:paraId="67B15FB4" w14:textId="77777777" w:rsidR="00631658" w:rsidRPr="00095A8A" w:rsidRDefault="00631658" w:rsidP="00CB0ADE">
            <w:pPr>
              <w:pStyle w:val="aff3"/>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AB1636B" w14:textId="77777777" w:rsidR="00631658" w:rsidRPr="00095A8A" w:rsidRDefault="00631658" w:rsidP="00CB0ADE">
            <w:pPr>
              <w:jc w:val="both"/>
              <w:rPr>
                <w:rFonts w:ascii="GHEA Grapalat" w:hAnsi="GHEA Grapalat"/>
                <w:sz w:val="20"/>
                <w:szCs w:val="20"/>
              </w:rPr>
            </w:pPr>
            <w:r w:rsidRPr="00095A8A">
              <w:rPr>
                <w:rFonts w:ascii="GHEA Grapalat" w:hAnsi="GHEA Grapalat" w:cs="Sylfaen"/>
                <w:sz w:val="20"/>
                <w:szCs w:val="20"/>
                <w:lang w:val="hy-AM"/>
              </w:rPr>
              <w:t>Վճարողի անվանումը</w:t>
            </w:r>
            <w:r w:rsidRPr="00095A8A">
              <w:rPr>
                <w:rFonts w:ascii="GHEA Grapalat" w:hAnsi="GHEA Grapalat" w:cs="Sylfaen"/>
                <w:sz w:val="20"/>
                <w:szCs w:val="20"/>
              </w:rPr>
              <w:t>,</w:t>
            </w:r>
            <w:r w:rsidRPr="00095A8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23FD059"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5289CF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p w14:paraId="021A2672"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95A8A">
              <w:rPr>
                <w:rFonts w:ascii="GHEA Grapalat" w:hAnsi="GHEA Grapalat"/>
                <w:sz w:val="20"/>
                <w:szCs w:val="20"/>
                <w:lang w:val="hy-AM"/>
              </w:rPr>
              <w:t xml:space="preserve"> </w:t>
            </w:r>
            <w:r w:rsidRPr="00095A8A">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04182CF" w14:textId="77777777" w:rsidR="00631658" w:rsidRPr="00095A8A" w:rsidRDefault="00631658" w:rsidP="00CB0ADE">
            <w:pPr>
              <w:ind w:left="252" w:hanging="252"/>
              <w:jc w:val="center"/>
              <w:rPr>
                <w:rFonts w:ascii="GHEA Grapalat" w:hAnsi="GHEA Grapalat"/>
                <w:sz w:val="20"/>
                <w:szCs w:val="20"/>
              </w:rPr>
            </w:pPr>
            <w:r w:rsidRPr="00095A8A">
              <w:rPr>
                <w:rFonts w:ascii="GHEA Grapalat" w:hAnsi="GHEA Grapalat"/>
                <w:sz w:val="20"/>
                <w:szCs w:val="20"/>
              </w:rPr>
              <w:t>լրացվում է վճարողի կողմից</w:t>
            </w:r>
          </w:p>
        </w:tc>
      </w:tr>
      <w:tr w:rsidR="00631658" w:rsidRPr="00095A8A" w14:paraId="6DAAD2A5" w14:textId="77777777" w:rsidTr="00CB0ADE">
        <w:tc>
          <w:tcPr>
            <w:tcW w:w="720" w:type="dxa"/>
            <w:tcBorders>
              <w:top w:val="single" w:sz="4" w:space="0" w:color="auto"/>
              <w:left w:val="single" w:sz="4" w:space="0" w:color="auto"/>
              <w:bottom w:val="single" w:sz="4" w:space="0" w:color="auto"/>
              <w:right w:val="single" w:sz="4" w:space="0" w:color="auto"/>
            </w:tcBorders>
          </w:tcPr>
          <w:p w14:paraId="4C1F9632"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2D1D002"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7625C061"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152398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6A76E136"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վճարողի կողմից</w:t>
            </w:r>
          </w:p>
        </w:tc>
      </w:tr>
      <w:tr w:rsidR="00631658" w:rsidRPr="00095A8A" w14:paraId="63401CC4" w14:textId="77777777" w:rsidTr="00CB0ADE">
        <w:tc>
          <w:tcPr>
            <w:tcW w:w="720" w:type="dxa"/>
            <w:tcBorders>
              <w:top w:val="single" w:sz="4" w:space="0" w:color="auto"/>
              <w:left w:val="single" w:sz="4" w:space="0" w:color="auto"/>
              <w:bottom w:val="single" w:sz="4" w:space="0" w:color="auto"/>
              <w:right w:val="single" w:sz="4" w:space="0" w:color="auto"/>
            </w:tcBorders>
          </w:tcPr>
          <w:p w14:paraId="4D5FF1B6"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4C8B100"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523B3DB1"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05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p w14:paraId="213FEF56"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CCD83A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վճարողի կողմից</w:t>
            </w:r>
          </w:p>
        </w:tc>
      </w:tr>
      <w:tr w:rsidR="00631658" w:rsidRPr="00095A8A" w14:paraId="62F41731" w14:textId="77777777" w:rsidTr="00CB0ADE">
        <w:tc>
          <w:tcPr>
            <w:tcW w:w="720" w:type="dxa"/>
            <w:tcBorders>
              <w:top w:val="single" w:sz="4" w:space="0" w:color="auto"/>
              <w:left w:val="single" w:sz="4" w:space="0" w:color="auto"/>
              <w:bottom w:val="single" w:sz="4" w:space="0" w:color="auto"/>
              <w:right w:val="single" w:sz="4" w:space="0" w:color="auto"/>
            </w:tcBorders>
          </w:tcPr>
          <w:p w14:paraId="2D9C8483"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8947259"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1F3BB97"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E7061FB"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ոչ պարտադիր</w:t>
            </w:r>
          </w:p>
          <w:p w14:paraId="586B90A8"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19958E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վճարողի կողմից</w:t>
            </w:r>
          </w:p>
        </w:tc>
      </w:tr>
      <w:tr w:rsidR="00631658" w:rsidRPr="00095A8A" w14:paraId="2F2F147C" w14:textId="77777777" w:rsidTr="00CB0ADE">
        <w:tc>
          <w:tcPr>
            <w:tcW w:w="720" w:type="dxa"/>
            <w:tcBorders>
              <w:top w:val="single" w:sz="4" w:space="0" w:color="auto"/>
              <w:left w:val="single" w:sz="4" w:space="0" w:color="auto"/>
              <w:bottom w:val="single" w:sz="4" w:space="0" w:color="auto"/>
              <w:right w:val="single" w:sz="4" w:space="0" w:color="auto"/>
            </w:tcBorders>
          </w:tcPr>
          <w:p w14:paraId="492A9003"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0E39B6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6CEAAB8"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17833EE"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ոչ պարտադիր</w:t>
            </w:r>
          </w:p>
          <w:p w14:paraId="6B6D03A8"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 xml:space="preserve">լրացվում է Հայաստանի </w:t>
            </w:r>
            <w:r w:rsidRPr="00095A8A">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503227D6"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lastRenderedPageBreak/>
              <w:t>լրացվում է վճարողի կողմից</w:t>
            </w:r>
          </w:p>
        </w:tc>
      </w:tr>
      <w:tr w:rsidR="00631658" w:rsidRPr="00095A8A" w14:paraId="3293D886" w14:textId="77777777" w:rsidTr="00CB0ADE">
        <w:tc>
          <w:tcPr>
            <w:tcW w:w="720" w:type="dxa"/>
            <w:tcBorders>
              <w:top w:val="single" w:sz="4" w:space="0" w:color="auto"/>
              <w:left w:val="single" w:sz="4" w:space="0" w:color="auto"/>
              <w:bottom w:val="single" w:sz="4" w:space="0" w:color="auto"/>
              <w:right w:val="single" w:sz="4" w:space="0" w:color="auto"/>
            </w:tcBorders>
          </w:tcPr>
          <w:p w14:paraId="3C31A76C"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57F0B3EC"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շահառու</w:t>
            </w:r>
            <w:r w:rsidRPr="00095A8A">
              <w:rPr>
                <w:rFonts w:ascii="GHEA Grapalat" w:hAnsi="GHEA Grapalat" w:cs="Sylfaen"/>
                <w:sz w:val="20"/>
                <w:szCs w:val="20"/>
                <w:lang w:val="hy-AM"/>
              </w:rPr>
              <w:t>ի  անվանումը</w:t>
            </w:r>
            <w:r w:rsidRPr="00095A8A">
              <w:rPr>
                <w:rFonts w:ascii="GHEA Grapalat" w:hAnsi="GHEA Grapalat" w:cs="Sylfaen"/>
                <w:sz w:val="20"/>
                <w:szCs w:val="20"/>
              </w:rPr>
              <w:t>,</w:t>
            </w:r>
            <w:r w:rsidRPr="00095A8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8334ED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3642302"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p w14:paraId="639FF790"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AE948A0"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նախապես լրացվում է շահառուի կողմից` հրավերով</w:t>
            </w:r>
          </w:p>
        </w:tc>
      </w:tr>
      <w:tr w:rsidR="00631658" w:rsidRPr="00095A8A" w14:paraId="055E910B" w14:textId="77777777" w:rsidTr="00CB0ADE">
        <w:tc>
          <w:tcPr>
            <w:tcW w:w="720" w:type="dxa"/>
            <w:tcBorders>
              <w:top w:val="single" w:sz="4" w:space="0" w:color="auto"/>
              <w:left w:val="single" w:sz="4" w:space="0" w:color="auto"/>
              <w:bottom w:val="single" w:sz="4" w:space="0" w:color="auto"/>
              <w:right w:val="single" w:sz="4" w:space="0" w:color="auto"/>
            </w:tcBorders>
          </w:tcPr>
          <w:p w14:paraId="6CE66192"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D3A1686"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շահառուի Հ</w:t>
            </w:r>
            <w:r w:rsidRPr="00095A8A">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87EEF8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8B776D0"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ոչ պարտադիր</w:t>
            </w:r>
          </w:p>
          <w:p w14:paraId="1155FDEE" w14:textId="77777777" w:rsidR="00631658" w:rsidRPr="00095A8A" w:rsidRDefault="00631658" w:rsidP="00CB0ADE">
            <w:pPr>
              <w:jc w:val="center"/>
              <w:rPr>
                <w:rFonts w:ascii="GHEA Grapalat" w:hAnsi="GHEA Grapalat"/>
                <w:sz w:val="20"/>
                <w:szCs w:val="20"/>
              </w:rPr>
            </w:pPr>
            <w:r w:rsidRPr="00095A8A">
              <w:rPr>
                <w:rFonts w:ascii="GHEA Grapalat" w:hAnsi="GHEA Grapalat" w:cs="Sylfaen"/>
                <w:sz w:val="20"/>
                <w:szCs w:val="20"/>
              </w:rPr>
              <w:t xml:space="preserve"> (</w:t>
            </w:r>
            <w:r w:rsidRPr="00095A8A">
              <w:rPr>
                <w:rFonts w:ascii="GHEA Grapalat" w:hAnsi="GHEA Grapalat" w:cs="Sylfaen"/>
                <w:sz w:val="20"/>
                <w:szCs w:val="20"/>
                <w:lang w:val="hy-AM"/>
              </w:rPr>
              <w:t>գնումների հետ կապված գործընթացում չի լրացվում</w:t>
            </w:r>
            <w:r w:rsidRPr="00095A8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2AFB4A4F" w14:textId="77777777" w:rsidR="00631658" w:rsidRPr="00095A8A" w:rsidRDefault="00631658" w:rsidP="00CB0ADE">
            <w:pPr>
              <w:jc w:val="center"/>
              <w:rPr>
                <w:rFonts w:ascii="GHEA Grapalat" w:hAnsi="GHEA Grapalat"/>
                <w:sz w:val="20"/>
                <w:szCs w:val="20"/>
              </w:rPr>
            </w:pPr>
            <w:r w:rsidRPr="00095A8A">
              <w:rPr>
                <w:rFonts w:ascii="GHEA Grapalat" w:hAnsi="GHEA Grapalat" w:cs="Sylfaen"/>
                <w:sz w:val="20"/>
                <w:szCs w:val="20"/>
                <w:lang w:val="ru-RU"/>
              </w:rPr>
              <w:t>(</w:t>
            </w:r>
            <w:r w:rsidRPr="00095A8A">
              <w:rPr>
                <w:rFonts w:ascii="GHEA Grapalat" w:hAnsi="GHEA Grapalat" w:cs="Sylfaen"/>
                <w:sz w:val="20"/>
                <w:szCs w:val="20"/>
                <w:lang w:val="hy-AM"/>
              </w:rPr>
              <w:t>չի լրացվում</w:t>
            </w:r>
            <w:r w:rsidRPr="00095A8A">
              <w:rPr>
                <w:rFonts w:ascii="GHEA Grapalat" w:hAnsi="GHEA Grapalat" w:cs="Sylfaen"/>
                <w:sz w:val="20"/>
                <w:szCs w:val="20"/>
                <w:lang w:val="ru-RU"/>
              </w:rPr>
              <w:t>)</w:t>
            </w:r>
          </w:p>
        </w:tc>
      </w:tr>
      <w:tr w:rsidR="00631658" w:rsidRPr="00095A8A" w14:paraId="7BB14643" w14:textId="77777777" w:rsidTr="00CB0ADE">
        <w:tc>
          <w:tcPr>
            <w:tcW w:w="720" w:type="dxa"/>
            <w:tcBorders>
              <w:top w:val="single" w:sz="4" w:space="0" w:color="auto"/>
              <w:left w:val="single" w:sz="4" w:space="0" w:color="auto"/>
              <w:bottom w:val="single" w:sz="4" w:space="0" w:color="auto"/>
              <w:right w:val="single" w:sz="4" w:space="0" w:color="auto"/>
            </w:tcBorders>
          </w:tcPr>
          <w:p w14:paraId="17EF0C6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8BB3769"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5149A43D"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2EA3FC"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ոչ պարտադիր</w:t>
            </w:r>
          </w:p>
          <w:p w14:paraId="4555BCA2"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53274A3"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նախապես լրացվում է շահառուի կողմից` հրավերով</w:t>
            </w:r>
          </w:p>
        </w:tc>
      </w:tr>
      <w:tr w:rsidR="00631658" w:rsidRPr="00095A8A" w14:paraId="233F0817" w14:textId="77777777" w:rsidTr="00CB0ADE">
        <w:tc>
          <w:tcPr>
            <w:tcW w:w="720" w:type="dxa"/>
            <w:tcBorders>
              <w:top w:val="single" w:sz="4" w:space="0" w:color="auto"/>
              <w:left w:val="single" w:sz="4" w:space="0" w:color="auto"/>
              <w:bottom w:val="single" w:sz="4" w:space="0" w:color="auto"/>
              <w:right w:val="single" w:sz="4" w:space="0" w:color="auto"/>
            </w:tcBorders>
          </w:tcPr>
          <w:p w14:paraId="5AE16941"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8FD8A1"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6D764F2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C8AED7"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3E8562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նախապես լրացվում է շահառուի կողմից` հրավերով</w:t>
            </w:r>
          </w:p>
        </w:tc>
      </w:tr>
      <w:tr w:rsidR="00631658" w:rsidRPr="00095A8A" w14:paraId="1F3ED806" w14:textId="77777777" w:rsidTr="00CB0ADE">
        <w:tc>
          <w:tcPr>
            <w:tcW w:w="720" w:type="dxa"/>
            <w:tcBorders>
              <w:top w:val="single" w:sz="4" w:space="0" w:color="auto"/>
              <w:left w:val="single" w:sz="4" w:space="0" w:color="auto"/>
              <w:bottom w:val="single" w:sz="4" w:space="0" w:color="auto"/>
              <w:right w:val="single" w:sz="4" w:space="0" w:color="auto"/>
            </w:tcBorders>
          </w:tcPr>
          <w:p w14:paraId="44262AFA"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074BA3B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BD59194"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B3EC7A3"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p w14:paraId="427D8F3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շահառուի այն բանկային (</w:t>
            </w:r>
            <w:r w:rsidRPr="00095A8A">
              <w:rPr>
                <w:rFonts w:ascii="GHEA Grapalat" w:hAnsi="GHEA Grapalat"/>
                <w:sz w:val="20"/>
                <w:szCs w:val="20"/>
                <w:lang w:val="hy-AM"/>
              </w:rPr>
              <w:t>գանձապետական</w:t>
            </w:r>
            <w:r w:rsidRPr="00095A8A">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65EBB9AC"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նախապես լրացվում է շահառուի կողմից` հրավերով</w:t>
            </w:r>
          </w:p>
        </w:tc>
      </w:tr>
      <w:tr w:rsidR="00631658" w:rsidRPr="00095A8A" w14:paraId="50A65B30" w14:textId="77777777" w:rsidTr="00CB0ADE">
        <w:tc>
          <w:tcPr>
            <w:tcW w:w="720" w:type="dxa"/>
            <w:tcBorders>
              <w:top w:val="single" w:sz="4" w:space="0" w:color="auto"/>
              <w:left w:val="single" w:sz="4" w:space="0" w:color="auto"/>
              <w:bottom w:val="single" w:sz="4" w:space="0" w:color="auto"/>
              <w:right w:val="single" w:sz="4" w:space="0" w:color="auto"/>
            </w:tcBorders>
          </w:tcPr>
          <w:p w14:paraId="48F21E2B"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0B7C361C"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7348586"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4F325BE"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p w14:paraId="2EFBCF7A"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D535311"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rPr>
              <w:t>լրացվում է վճարողի կողմից</w:t>
            </w:r>
            <w:r w:rsidRPr="00095A8A">
              <w:rPr>
                <w:rFonts w:ascii="GHEA Grapalat" w:hAnsi="GHEA Grapalat"/>
                <w:sz w:val="20"/>
                <w:szCs w:val="20"/>
                <w:lang w:val="hy-AM"/>
              </w:rPr>
              <w:t xml:space="preserve"> </w:t>
            </w:r>
          </w:p>
        </w:tc>
      </w:tr>
      <w:tr w:rsidR="00631658" w:rsidRPr="00B563CF" w14:paraId="0AB21914" w14:textId="77777777" w:rsidTr="00CB0ADE">
        <w:tc>
          <w:tcPr>
            <w:tcW w:w="720" w:type="dxa"/>
            <w:tcBorders>
              <w:top w:val="single" w:sz="4" w:space="0" w:color="auto"/>
              <w:left w:val="single" w:sz="4" w:space="0" w:color="auto"/>
              <w:bottom w:val="single" w:sz="4" w:space="0" w:color="auto"/>
              <w:right w:val="single" w:sz="4" w:space="0" w:color="auto"/>
            </w:tcBorders>
          </w:tcPr>
          <w:p w14:paraId="19051A21"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3C827B8"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cs="Sylfaen"/>
                <w:sz w:val="20"/>
                <w:szCs w:val="20"/>
                <w:lang w:val="hy-AM"/>
              </w:rPr>
              <w:t>Ակցեպտավորված գումարը՝  (թվերով</w:t>
            </w:r>
            <w:r w:rsidRPr="00095A8A">
              <w:rPr>
                <w:rFonts w:ascii="GHEA Grapalat" w:hAnsi="GHEA Grapalat" w:cs="Arial"/>
                <w:sz w:val="20"/>
                <w:szCs w:val="20"/>
                <w:lang w:val="hy-AM"/>
              </w:rPr>
              <w:t xml:space="preserve"> </w:t>
            </w:r>
            <w:r w:rsidRPr="00095A8A">
              <w:rPr>
                <w:rFonts w:ascii="GHEA Grapalat" w:hAnsi="GHEA Grapalat" w:cs="Sylfaen"/>
                <w:sz w:val="20"/>
                <w:szCs w:val="20"/>
                <w:lang w:val="hy-AM"/>
              </w:rPr>
              <w:t>և</w:t>
            </w:r>
            <w:r w:rsidRPr="00095A8A">
              <w:rPr>
                <w:rFonts w:ascii="GHEA Grapalat" w:hAnsi="GHEA Grapalat" w:cs="Arial"/>
                <w:sz w:val="20"/>
                <w:szCs w:val="20"/>
                <w:lang w:val="hy-AM"/>
              </w:rPr>
              <w:t xml:space="preserve"> </w:t>
            </w:r>
            <w:r w:rsidRPr="00095A8A">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60A8C5D6"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BA96A8"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ոչ պարտադիր</w:t>
            </w:r>
          </w:p>
          <w:p w14:paraId="223284CC"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71D50D1"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cs="Sylfaen"/>
                <w:sz w:val="20"/>
                <w:szCs w:val="20"/>
                <w:lang w:val="hy-AM"/>
              </w:rPr>
              <w:t>(չի լրացվում եւ չի կիրառվում)</w:t>
            </w:r>
          </w:p>
        </w:tc>
      </w:tr>
      <w:tr w:rsidR="00631658" w:rsidRPr="00095A8A" w14:paraId="30AF3748" w14:textId="77777777" w:rsidTr="00CB0ADE">
        <w:tc>
          <w:tcPr>
            <w:tcW w:w="720" w:type="dxa"/>
            <w:tcBorders>
              <w:top w:val="single" w:sz="4" w:space="0" w:color="auto"/>
              <w:left w:val="single" w:sz="4" w:space="0" w:color="auto"/>
              <w:bottom w:val="single" w:sz="4" w:space="0" w:color="auto"/>
              <w:right w:val="single" w:sz="4" w:space="0" w:color="auto"/>
            </w:tcBorders>
          </w:tcPr>
          <w:p w14:paraId="6D78BBC0"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4BC7AA63"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45E078B2"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F83319C"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7130B8E"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վճարողի կողմից</w:t>
            </w:r>
          </w:p>
        </w:tc>
      </w:tr>
      <w:tr w:rsidR="00631658" w:rsidRPr="00B563CF" w14:paraId="0F9FB201" w14:textId="77777777" w:rsidTr="00CB0ADE">
        <w:tc>
          <w:tcPr>
            <w:tcW w:w="720" w:type="dxa"/>
            <w:tcBorders>
              <w:top w:val="single" w:sz="4" w:space="0" w:color="auto"/>
              <w:left w:val="single" w:sz="4" w:space="0" w:color="auto"/>
              <w:bottom w:val="single" w:sz="4" w:space="0" w:color="auto"/>
              <w:right w:val="single" w:sz="4" w:space="0" w:color="auto"/>
            </w:tcBorders>
          </w:tcPr>
          <w:p w14:paraId="4CE87FD3"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0E7CA41D"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5EB09392"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1A3A3B"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rPr>
              <w:t xml:space="preserve">Պարտադիր </w:t>
            </w:r>
            <w:r w:rsidRPr="00095A8A">
              <w:rPr>
                <w:rFonts w:ascii="GHEA Grapalat" w:hAnsi="GHEA Grapalat"/>
                <w:sz w:val="20"/>
                <w:szCs w:val="20"/>
                <w:lang w:val="hy-AM"/>
              </w:rPr>
              <w:t xml:space="preserve">լրացվում է </w:t>
            </w:r>
            <w:r w:rsidRPr="00095A8A">
              <w:rPr>
                <w:rFonts w:ascii="GHEA Grapalat" w:hAnsi="GHEA Grapalat"/>
                <w:sz w:val="20"/>
                <w:szCs w:val="20"/>
              </w:rPr>
              <w:t>«</w:t>
            </w:r>
            <w:r w:rsidR="00C4379C" w:rsidRPr="00095A8A">
              <w:rPr>
                <w:rFonts w:ascii="GHEA Grapalat" w:hAnsi="GHEA Grapalat"/>
                <w:sz w:val="20"/>
                <w:szCs w:val="20"/>
                <w:lang w:val="hy-AM"/>
              </w:rPr>
              <w:t>որակավորման</w:t>
            </w:r>
            <w:r w:rsidR="00915006" w:rsidRPr="00095A8A">
              <w:rPr>
                <w:rFonts w:ascii="GHEA Grapalat" w:hAnsi="GHEA Grapalat"/>
                <w:sz w:val="20"/>
                <w:szCs w:val="20"/>
              </w:rPr>
              <w:t xml:space="preserve"> </w:t>
            </w:r>
            <w:r w:rsidRPr="00095A8A">
              <w:rPr>
                <w:rFonts w:ascii="GHEA Grapalat" w:hAnsi="GHEA Grapalat"/>
                <w:sz w:val="20"/>
                <w:szCs w:val="20"/>
                <w:lang w:val="hy-AM"/>
              </w:rPr>
              <w:t>ապահովման համար</w:t>
            </w:r>
            <w:r w:rsidRPr="00095A8A">
              <w:rPr>
                <w:rFonts w:ascii="GHEA Grapalat" w:hAnsi="GHEA Grapalat"/>
                <w:sz w:val="20"/>
                <w:szCs w:val="20"/>
              </w:rPr>
              <w:t>»</w:t>
            </w:r>
            <w:r w:rsidRPr="00095A8A">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0438BC62"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նախապես լրացվում է շահառուի կողմից` հրավերով</w:t>
            </w:r>
          </w:p>
        </w:tc>
      </w:tr>
      <w:tr w:rsidR="00631658" w:rsidRPr="00095A8A" w14:paraId="1676EDEC" w14:textId="77777777" w:rsidTr="00CB0ADE">
        <w:tc>
          <w:tcPr>
            <w:tcW w:w="720" w:type="dxa"/>
            <w:tcBorders>
              <w:top w:val="single" w:sz="4" w:space="0" w:color="auto"/>
              <w:left w:val="single" w:sz="4" w:space="0" w:color="auto"/>
              <w:bottom w:val="single" w:sz="4" w:space="0" w:color="auto"/>
              <w:right w:val="single" w:sz="4" w:space="0" w:color="auto"/>
            </w:tcBorders>
          </w:tcPr>
          <w:p w14:paraId="7C7C7EE4"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F1CE950" w14:textId="77777777" w:rsidR="00631658" w:rsidRPr="00095A8A" w:rsidRDefault="00631658" w:rsidP="00CB0ADE">
            <w:pPr>
              <w:jc w:val="center"/>
              <w:rPr>
                <w:rFonts w:ascii="GHEA Grapalat" w:hAnsi="GHEA Grapalat"/>
                <w:sz w:val="20"/>
                <w:szCs w:val="20"/>
              </w:rPr>
            </w:pPr>
            <w:r w:rsidRPr="00095A8A">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232F7EE7"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024196A"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p w14:paraId="33EFEBD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95A8A">
              <w:rPr>
                <w:rFonts w:ascii="GHEA Grapalat" w:hAnsi="GHEA Grapalat"/>
                <w:sz w:val="20"/>
                <w:szCs w:val="20"/>
              </w:rPr>
              <w:lastRenderedPageBreak/>
              <w:t>ներկայացման համար հիմք հանդիսացող պայմանագրի համարը</w:t>
            </w:r>
            <w:r w:rsidRPr="00095A8A">
              <w:rPr>
                <w:rFonts w:ascii="GHEA Grapalat" w:hAnsi="GHEA Grapalat"/>
                <w:sz w:val="20"/>
                <w:szCs w:val="20"/>
                <w:lang w:val="hy-AM"/>
              </w:rPr>
              <w:t>,</w:t>
            </w:r>
            <w:r w:rsidRPr="00095A8A">
              <w:rPr>
                <w:rFonts w:ascii="GHEA Grapalat" w:hAnsi="GHEA Grapalat" w:cs="Arial"/>
                <w:sz w:val="20"/>
                <w:szCs w:val="20"/>
                <w:lang w:val="hy-AM"/>
              </w:rPr>
              <w:t xml:space="preserve"> </w:t>
            </w:r>
            <w:r w:rsidRPr="00095A8A">
              <w:rPr>
                <w:rFonts w:ascii="GHEA Grapalat" w:hAnsi="GHEA Grapalat"/>
                <w:sz w:val="20"/>
                <w:szCs w:val="20"/>
              </w:rPr>
              <w:t xml:space="preserve"> գնման ընթացակարգի ծածկագիրը</w:t>
            </w:r>
            <w:r w:rsidRPr="00095A8A">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638A74D"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rPr>
              <w:lastRenderedPageBreak/>
              <w:t xml:space="preserve">լրացվում է </w:t>
            </w:r>
            <w:r w:rsidRPr="00095A8A">
              <w:rPr>
                <w:rFonts w:ascii="GHEA Grapalat" w:hAnsi="GHEA Grapalat"/>
                <w:sz w:val="20"/>
                <w:szCs w:val="20"/>
                <w:lang w:val="hy-AM"/>
              </w:rPr>
              <w:t>շահառու</w:t>
            </w:r>
            <w:r w:rsidRPr="00095A8A">
              <w:rPr>
                <w:rFonts w:ascii="GHEA Grapalat" w:hAnsi="GHEA Grapalat"/>
                <w:sz w:val="20"/>
                <w:szCs w:val="20"/>
              </w:rPr>
              <w:t>ի կողմից</w:t>
            </w:r>
          </w:p>
        </w:tc>
      </w:tr>
      <w:tr w:rsidR="00631658" w:rsidRPr="00B563CF" w14:paraId="233909CE" w14:textId="77777777" w:rsidTr="00CB0ADE">
        <w:tc>
          <w:tcPr>
            <w:tcW w:w="720" w:type="dxa"/>
            <w:tcBorders>
              <w:top w:val="single" w:sz="4" w:space="0" w:color="auto"/>
              <w:left w:val="single" w:sz="4" w:space="0" w:color="auto"/>
              <w:bottom w:val="single" w:sz="4" w:space="0" w:color="auto"/>
              <w:right w:val="single" w:sz="4" w:space="0" w:color="auto"/>
            </w:tcBorders>
          </w:tcPr>
          <w:p w14:paraId="6B922C02" w14:textId="77777777" w:rsidR="00631658" w:rsidRPr="00095A8A" w:rsidDel="0010680B" w:rsidRDefault="00631658" w:rsidP="00CB0ADE">
            <w:pPr>
              <w:jc w:val="center"/>
              <w:rPr>
                <w:rFonts w:ascii="GHEA Grapalat" w:hAnsi="GHEA Grapalat"/>
                <w:sz w:val="20"/>
                <w:szCs w:val="20"/>
                <w:lang w:val="hy-AM"/>
              </w:rPr>
            </w:pPr>
            <w:r w:rsidRPr="00095A8A">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1AF282F" w14:textId="77777777" w:rsidR="00631658" w:rsidRPr="00095A8A" w:rsidRDefault="00631658" w:rsidP="00CB0ADE">
            <w:pPr>
              <w:jc w:val="center"/>
              <w:rPr>
                <w:rFonts w:ascii="GHEA Grapalat" w:hAnsi="GHEA Grapalat"/>
                <w:sz w:val="20"/>
                <w:szCs w:val="20"/>
              </w:rPr>
            </w:pPr>
            <w:r w:rsidRPr="00095A8A">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17A57CCD"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2B18343" w14:textId="77777777" w:rsidR="00631658" w:rsidRPr="00095A8A" w:rsidRDefault="00631658" w:rsidP="00CB0ADE">
            <w:pPr>
              <w:jc w:val="center"/>
              <w:rPr>
                <w:rFonts w:ascii="GHEA Grapalat" w:hAnsi="GHEA Grapalat" w:cs="Sylfaen"/>
                <w:sz w:val="20"/>
                <w:szCs w:val="20"/>
                <w:lang w:val="hy-AM"/>
              </w:rPr>
            </w:pPr>
            <w:r w:rsidRPr="00095A8A">
              <w:rPr>
                <w:rFonts w:ascii="GHEA Grapalat" w:hAnsi="GHEA Grapalat"/>
                <w:sz w:val="20"/>
                <w:szCs w:val="20"/>
              </w:rPr>
              <w:t>պարտադիր</w:t>
            </w:r>
            <w:r w:rsidRPr="00095A8A">
              <w:rPr>
                <w:rFonts w:ascii="GHEA Grapalat" w:hAnsi="GHEA Grapalat" w:cs="Sylfaen"/>
                <w:sz w:val="20"/>
                <w:szCs w:val="20"/>
                <w:lang w:val="hy-AM"/>
              </w:rPr>
              <w:t xml:space="preserve"> </w:t>
            </w:r>
          </w:p>
          <w:p w14:paraId="2F05836C" w14:textId="77777777" w:rsidR="00631658" w:rsidRPr="00095A8A" w:rsidRDefault="00631658" w:rsidP="00CB0ADE">
            <w:pPr>
              <w:jc w:val="center"/>
              <w:rPr>
                <w:rFonts w:ascii="GHEA Grapalat" w:hAnsi="GHEA Grapalat" w:cs="Sylfaen"/>
                <w:sz w:val="20"/>
                <w:szCs w:val="20"/>
                <w:lang w:val="hy-AM"/>
              </w:rPr>
            </w:pPr>
            <w:r w:rsidRPr="00095A8A">
              <w:rPr>
                <w:rFonts w:ascii="GHEA Grapalat" w:hAnsi="GHEA Grapalat" w:cs="Sylfaen"/>
                <w:sz w:val="20"/>
                <w:szCs w:val="20"/>
                <w:lang w:val="hy-AM"/>
              </w:rPr>
              <w:t xml:space="preserve">լրացվում է &lt;ակցեպտավորված վճարում&gt; բառերը, </w:t>
            </w:r>
          </w:p>
          <w:p w14:paraId="018F9729"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CA6B9F6"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 xml:space="preserve">նախապես լրացվում է շահառուի կողմից </w:t>
            </w:r>
          </w:p>
        </w:tc>
      </w:tr>
      <w:tr w:rsidR="00631658" w:rsidRPr="00095A8A" w14:paraId="6AF9594B" w14:textId="77777777" w:rsidTr="00CB0ADE">
        <w:tc>
          <w:tcPr>
            <w:tcW w:w="720" w:type="dxa"/>
            <w:tcBorders>
              <w:top w:val="single" w:sz="4" w:space="0" w:color="auto"/>
              <w:left w:val="single" w:sz="4" w:space="0" w:color="auto"/>
              <w:bottom w:val="single" w:sz="4" w:space="0" w:color="auto"/>
              <w:right w:val="single" w:sz="4" w:space="0" w:color="auto"/>
            </w:tcBorders>
          </w:tcPr>
          <w:p w14:paraId="5E39F761"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70D43261"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179DB3E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80B0706"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ոչ պարտադիր</w:t>
            </w:r>
          </w:p>
          <w:p w14:paraId="7A1938C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95A8A">
              <w:rPr>
                <w:rFonts w:ascii="GHEA Grapalat" w:hAnsi="GHEA Grapalat"/>
                <w:sz w:val="20"/>
                <w:szCs w:val="20"/>
                <w:lang w:val="hy-AM"/>
              </w:rPr>
              <w:t xml:space="preserve"> </w:t>
            </w:r>
            <w:r w:rsidRPr="00095A8A">
              <w:rPr>
                <w:rFonts w:ascii="GHEA Grapalat" w:hAnsi="GHEA Grapalat"/>
                <w:sz w:val="20"/>
                <w:szCs w:val="20"/>
              </w:rPr>
              <w:t>(</w:t>
            </w:r>
            <w:r w:rsidRPr="00095A8A">
              <w:rPr>
                <w:rFonts w:ascii="GHEA Grapalat" w:hAnsi="GHEA Grapalat"/>
                <w:sz w:val="20"/>
                <w:szCs w:val="20"/>
                <w:lang w:val="hy-AM"/>
              </w:rPr>
              <w:t>վճարողի բանկին</w:t>
            </w:r>
            <w:r w:rsidRPr="00095A8A">
              <w:rPr>
                <w:rFonts w:ascii="GHEA Grapalat" w:hAnsi="GHEA Grapalat"/>
                <w:sz w:val="20"/>
                <w:szCs w:val="20"/>
              </w:rPr>
              <w:t>)</w:t>
            </w:r>
          </w:p>
          <w:p w14:paraId="34A54FEA"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Եթ ե լրացվել է &lt;</w:t>
            </w:r>
            <w:r w:rsidRPr="00095A8A">
              <w:rPr>
                <w:rFonts w:ascii="GHEA Grapalat" w:hAnsi="GHEA Grapalat" w:cs="Sylfaen"/>
                <w:sz w:val="20"/>
                <w:szCs w:val="20"/>
                <w:lang w:val="hy-AM"/>
              </w:rPr>
              <w:t>Վճարման կատարման հիմքեր&gt; դաշտը ապա այս տվյալը պարտադիր լրացվում է</w:t>
            </w:r>
            <w:r w:rsidRPr="00095A8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4F7A172"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շահառուի</w:t>
            </w:r>
            <w:r w:rsidRPr="00095A8A">
              <w:rPr>
                <w:rFonts w:ascii="GHEA Grapalat" w:hAnsi="GHEA Grapalat"/>
                <w:sz w:val="20"/>
                <w:szCs w:val="20"/>
                <w:lang w:val="hy-AM"/>
              </w:rPr>
              <w:t xml:space="preserve"> </w:t>
            </w:r>
            <w:r w:rsidRPr="00095A8A">
              <w:rPr>
                <w:rFonts w:ascii="GHEA Grapalat" w:hAnsi="GHEA Grapalat"/>
                <w:sz w:val="20"/>
                <w:szCs w:val="20"/>
              </w:rPr>
              <w:t>կողմից</w:t>
            </w:r>
          </w:p>
        </w:tc>
      </w:tr>
      <w:tr w:rsidR="00631658" w:rsidRPr="00B563CF" w14:paraId="6898D808" w14:textId="77777777" w:rsidTr="00CB0ADE">
        <w:tc>
          <w:tcPr>
            <w:tcW w:w="720" w:type="dxa"/>
            <w:tcBorders>
              <w:top w:val="single" w:sz="4" w:space="0" w:color="auto"/>
              <w:left w:val="single" w:sz="4" w:space="0" w:color="auto"/>
              <w:bottom w:val="single" w:sz="4" w:space="0" w:color="auto"/>
              <w:right w:val="single" w:sz="4" w:space="0" w:color="auto"/>
            </w:tcBorders>
          </w:tcPr>
          <w:p w14:paraId="7AE38C00"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2</w:t>
            </w:r>
            <w:r w:rsidRPr="00095A8A">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067EE2A6"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4CC9BD84"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278482B"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p w14:paraId="0B7583F3"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rPr>
              <w:t>այս դաշտը լրացվում</w:t>
            </w:r>
            <w:r w:rsidRPr="00095A8A">
              <w:rPr>
                <w:rFonts w:ascii="GHEA Grapalat" w:hAnsi="GHEA Grapalat"/>
                <w:sz w:val="20"/>
                <w:szCs w:val="20"/>
                <w:lang w:val="hy-AM"/>
              </w:rPr>
              <w:t xml:space="preserve"> է վճարողի կողմից պահանջագրի ներկայացման դեպքում: Ընդ որում</w:t>
            </w:r>
            <w:r w:rsidRPr="00095A8A">
              <w:rPr>
                <w:rFonts w:ascii="GHEA Grapalat" w:hAnsi="GHEA Grapalat"/>
                <w:sz w:val="20"/>
                <w:szCs w:val="20"/>
              </w:rPr>
              <w:t xml:space="preserve"> եթե </w:t>
            </w:r>
            <w:r w:rsidRPr="00095A8A">
              <w:rPr>
                <w:rFonts w:ascii="GHEA Grapalat" w:hAnsi="GHEA Grapalat" w:cs="Sylfaen"/>
                <w:sz w:val="20"/>
                <w:szCs w:val="20"/>
                <w:lang w:val="hy-AM"/>
              </w:rPr>
              <w:t xml:space="preserve">Վճարման պայմաններ դաշտում </w:t>
            </w:r>
            <w:r w:rsidRPr="00095A8A">
              <w:rPr>
                <w:rFonts w:ascii="GHEA Grapalat" w:hAnsi="GHEA Grapalat"/>
                <w:sz w:val="20"/>
                <w:szCs w:val="20"/>
                <w:lang w:val="hy-AM"/>
              </w:rPr>
              <w:t>նշված է &lt;ակցեպտավորված վճարում&gt; ապա</w:t>
            </w:r>
            <w:r w:rsidRPr="00095A8A">
              <w:rPr>
                <w:rFonts w:ascii="GHEA Grapalat" w:hAnsi="GHEA Grapalat" w:cs="Sylfaen"/>
                <w:sz w:val="20"/>
                <w:szCs w:val="20"/>
                <w:lang w:val="hy-AM"/>
              </w:rPr>
              <w:t xml:space="preserve"> </w:t>
            </w:r>
            <w:r w:rsidRPr="00095A8A">
              <w:rPr>
                <w:rFonts w:ascii="GHEA Grapalat" w:hAnsi="GHEA Grapalat"/>
                <w:sz w:val="20"/>
                <w:szCs w:val="20"/>
              </w:rPr>
              <w:t>վճարող</w:t>
            </w:r>
            <w:r w:rsidRPr="00095A8A">
              <w:rPr>
                <w:rFonts w:ascii="GHEA Grapalat" w:hAnsi="GHEA Grapalat"/>
                <w:sz w:val="20"/>
                <w:szCs w:val="20"/>
                <w:lang w:val="hy-AM"/>
              </w:rPr>
              <w:t xml:space="preserve">ը ստորագրելով՝ </w:t>
            </w:r>
            <w:r w:rsidRPr="00095A8A">
              <w:rPr>
                <w:rFonts w:ascii="GHEA Grapalat" w:hAnsi="GHEA Grapalat" w:cs="Sylfaen"/>
                <w:sz w:val="20"/>
                <w:szCs w:val="20"/>
                <w:lang w:val="hy-AM"/>
              </w:rPr>
              <w:t xml:space="preserve">նախապես </w:t>
            </w:r>
            <w:r w:rsidRPr="00095A8A">
              <w:rPr>
                <w:rFonts w:ascii="GHEA Grapalat" w:hAnsi="GHEA Grapalat"/>
                <w:sz w:val="20"/>
                <w:szCs w:val="20"/>
                <w:lang w:val="hy-AM"/>
              </w:rPr>
              <w:t xml:space="preserve">համաձայնվում  </w:t>
            </w:r>
            <w:r w:rsidRPr="00095A8A">
              <w:rPr>
                <w:rFonts w:ascii="GHEA Grapalat" w:hAnsi="GHEA Grapalat" w:cs="Sylfaen"/>
                <w:sz w:val="20"/>
                <w:szCs w:val="20"/>
                <w:lang w:val="hy-AM"/>
              </w:rPr>
              <w:t xml:space="preserve">  </w:t>
            </w:r>
            <w:r w:rsidRPr="00095A8A">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3653AB2A" w14:textId="77777777" w:rsidR="00631658" w:rsidRPr="00095A8A"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42DA3257"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 xml:space="preserve">ստորագրվում է վճարողի կողմից կամ </w:t>
            </w:r>
          </w:p>
          <w:p w14:paraId="47CA0367"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դրվում է վճարողի էլեկտրոնային ստորագրությունը</w:t>
            </w:r>
          </w:p>
          <w:p w14:paraId="2BF1716B" w14:textId="77777777" w:rsidR="00631658" w:rsidRPr="00095A8A" w:rsidRDefault="00631658" w:rsidP="00CB0ADE">
            <w:pPr>
              <w:jc w:val="center"/>
              <w:rPr>
                <w:rFonts w:ascii="GHEA Grapalat" w:hAnsi="GHEA Grapalat"/>
                <w:sz w:val="20"/>
                <w:szCs w:val="20"/>
                <w:lang w:val="hy-AM"/>
              </w:rPr>
            </w:pPr>
          </w:p>
        </w:tc>
      </w:tr>
      <w:tr w:rsidR="00631658" w:rsidRPr="00B563CF" w14:paraId="0E156DC6"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AA493A8" w14:textId="77777777" w:rsidR="00631658" w:rsidRPr="00095A8A" w:rsidRDefault="00631658" w:rsidP="00CB0ADE">
            <w:pPr>
              <w:rPr>
                <w:rFonts w:ascii="GHEA Grapalat" w:hAnsi="GHEA Grapalat"/>
                <w:sz w:val="20"/>
                <w:szCs w:val="20"/>
              </w:rPr>
            </w:pPr>
            <w:r w:rsidRPr="00095A8A">
              <w:rPr>
                <w:rFonts w:ascii="GHEA Grapalat" w:hAnsi="GHEA Grapalat"/>
                <w:sz w:val="20"/>
                <w:szCs w:val="20"/>
                <w:lang w:val="hy-AM"/>
              </w:rPr>
              <w:t>2</w:t>
            </w:r>
            <w:r w:rsidRPr="00095A8A">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26C16B53"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53F1A14"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0D863AE"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 xml:space="preserve">պարտադիր` </w:t>
            </w:r>
          </w:p>
          <w:p w14:paraId="4874F210"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rPr>
              <w:t>կնիքի առկայության դեպքում</w:t>
            </w:r>
            <w:r w:rsidRPr="00095A8A">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49772036"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 xml:space="preserve">կնքվում է վճարողի կողմից </w:t>
            </w:r>
          </w:p>
          <w:p w14:paraId="7A1B8DA2"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թղթային եղանակով ներկայացնելիս</w:t>
            </w:r>
          </w:p>
        </w:tc>
      </w:tr>
      <w:tr w:rsidR="00631658" w:rsidRPr="00095A8A" w14:paraId="5CA83FAC" w14:textId="77777777" w:rsidTr="00CB0ADE">
        <w:tc>
          <w:tcPr>
            <w:tcW w:w="720" w:type="dxa"/>
            <w:tcBorders>
              <w:top w:val="single" w:sz="4" w:space="0" w:color="auto"/>
              <w:left w:val="single" w:sz="4" w:space="0" w:color="auto"/>
              <w:bottom w:val="single" w:sz="4" w:space="0" w:color="auto"/>
              <w:right w:val="single" w:sz="4" w:space="0" w:color="auto"/>
            </w:tcBorders>
          </w:tcPr>
          <w:p w14:paraId="67210A63"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22</w:t>
            </w:r>
            <w:r w:rsidRPr="00095A8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9986069"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B7A44A"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126865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r w:rsidRPr="00095A8A">
              <w:rPr>
                <w:rFonts w:ascii="GHEA Grapalat" w:hAnsi="GHEA Grapalat"/>
                <w:sz w:val="20"/>
                <w:szCs w:val="20"/>
                <w:lang w:val="hy-AM"/>
              </w:rPr>
              <w:t>՝</w:t>
            </w:r>
            <w:r w:rsidRPr="00095A8A">
              <w:rPr>
                <w:rFonts w:ascii="GHEA Grapalat" w:hAnsi="GHEA Grapalat"/>
                <w:sz w:val="20"/>
                <w:szCs w:val="20"/>
              </w:rPr>
              <w:t xml:space="preserve"> </w:t>
            </w:r>
          </w:p>
          <w:p w14:paraId="4DFDBC08"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2370BA"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ստորագրվում է շահառուի կողմից</w:t>
            </w:r>
          </w:p>
        </w:tc>
      </w:tr>
      <w:tr w:rsidR="00631658" w:rsidRPr="00095A8A" w14:paraId="2746AA12"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D9F9ADA" w14:textId="77777777" w:rsidR="00631658" w:rsidRPr="00095A8A" w:rsidRDefault="00631658" w:rsidP="00CB0ADE">
            <w:pPr>
              <w:rPr>
                <w:rFonts w:ascii="GHEA Grapalat" w:hAnsi="GHEA Grapalat"/>
                <w:sz w:val="20"/>
                <w:szCs w:val="20"/>
              </w:rPr>
            </w:pPr>
            <w:r w:rsidRPr="00095A8A">
              <w:rPr>
                <w:rFonts w:ascii="GHEA Grapalat" w:hAnsi="GHEA Grapalat"/>
                <w:sz w:val="20"/>
                <w:szCs w:val="20"/>
                <w:lang w:val="hy-AM"/>
              </w:rPr>
              <w:t>22</w:t>
            </w:r>
            <w:r w:rsidRPr="00095A8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F047038"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5851D1B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5E703E4"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 xml:space="preserve">պարտադիր` </w:t>
            </w:r>
          </w:p>
          <w:p w14:paraId="1A8D1454"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31518D78"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rPr>
              <w:t>կնքվում է շահառուի կողմից</w:t>
            </w:r>
            <w:r w:rsidRPr="00095A8A">
              <w:rPr>
                <w:rFonts w:ascii="GHEA Grapalat" w:hAnsi="GHEA Grapalat"/>
                <w:sz w:val="20"/>
                <w:szCs w:val="20"/>
                <w:lang w:val="hy-AM"/>
              </w:rPr>
              <w:t xml:space="preserve"> </w:t>
            </w:r>
          </w:p>
          <w:p w14:paraId="20ACFBDA"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թղթային եղանակով բանկ ներկայացնելիս</w:t>
            </w:r>
          </w:p>
        </w:tc>
      </w:tr>
      <w:tr w:rsidR="00631658" w:rsidRPr="00095A8A" w14:paraId="3733B627" w14:textId="77777777" w:rsidTr="00CB0ADE">
        <w:tc>
          <w:tcPr>
            <w:tcW w:w="720" w:type="dxa"/>
            <w:tcBorders>
              <w:top w:val="single" w:sz="4" w:space="0" w:color="auto"/>
              <w:left w:val="single" w:sz="4" w:space="0" w:color="auto"/>
              <w:bottom w:val="single" w:sz="4" w:space="0" w:color="auto"/>
              <w:right w:val="single" w:sz="4" w:space="0" w:color="auto"/>
            </w:tcBorders>
          </w:tcPr>
          <w:p w14:paraId="5CF74024"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2</w:t>
            </w:r>
            <w:r w:rsidRPr="00095A8A">
              <w:rPr>
                <w:rFonts w:ascii="GHEA Grapalat" w:hAnsi="GHEA Grapalat"/>
                <w:sz w:val="20"/>
                <w:szCs w:val="20"/>
                <w:lang w:val="hy-AM"/>
              </w:rPr>
              <w:t>3</w:t>
            </w:r>
            <w:r w:rsidRPr="00095A8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464897C"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 xml:space="preserve">վճարողին սպասարկող ֆինանսական կազմակերպության (մասնաճյուղի) </w:t>
            </w:r>
            <w:r w:rsidRPr="00095A8A">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FFB1CCE"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0F8D04F9"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p w14:paraId="30047AEE"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վճարման պահանջագիրը վճարողին սպասարկող ֆինանսական կազմակերպության</w:t>
            </w:r>
            <w:r w:rsidRPr="00095A8A">
              <w:rPr>
                <w:rFonts w:ascii="GHEA Grapalat" w:hAnsi="GHEA Grapalat"/>
                <w:sz w:val="20"/>
                <w:szCs w:val="20"/>
                <w:lang w:val="hy-AM"/>
              </w:rPr>
              <w:t>ը</w:t>
            </w:r>
            <w:r w:rsidRPr="00095A8A">
              <w:rPr>
                <w:rFonts w:ascii="GHEA Grapalat" w:hAnsi="GHEA Grapalat"/>
                <w:sz w:val="20"/>
                <w:szCs w:val="20"/>
              </w:rPr>
              <w:t xml:space="preserve"> թղթային </w:t>
            </w:r>
            <w:r w:rsidRPr="00095A8A">
              <w:rPr>
                <w:rFonts w:ascii="GHEA Grapalat" w:hAnsi="GHEA Grapalat"/>
                <w:sz w:val="20"/>
                <w:szCs w:val="20"/>
              </w:rPr>
              <w:lastRenderedPageBreak/>
              <w:t xml:space="preserve">եղանակով </w:t>
            </w:r>
            <w:r w:rsidRPr="00095A8A">
              <w:rPr>
                <w:rFonts w:ascii="GHEA Grapalat" w:hAnsi="GHEA Grapalat"/>
                <w:sz w:val="20"/>
                <w:szCs w:val="20"/>
                <w:lang w:val="hy-AM"/>
              </w:rPr>
              <w:t xml:space="preserve"> </w:t>
            </w:r>
            <w:r w:rsidRPr="00095A8A">
              <w:rPr>
                <w:rFonts w:ascii="GHEA Grapalat" w:hAnsi="GHEA Grapalat"/>
                <w:sz w:val="20"/>
                <w:szCs w:val="20"/>
              </w:rPr>
              <w:t>ներկայաց</w:t>
            </w:r>
            <w:r w:rsidRPr="00095A8A">
              <w:rPr>
                <w:rFonts w:ascii="GHEA Grapalat" w:hAnsi="GHEA Grapalat"/>
                <w:sz w:val="20"/>
                <w:szCs w:val="20"/>
                <w:lang w:val="hy-AM"/>
              </w:rPr>
              <w:t>ված լի</w:t>
            </w:r>
            <w:r w:rsidRPr="00095A8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36ECD853" w14:textId="77777777" w:rsidR="00631658" w:rsidRPr="00095A8A" w:rsidRDefault="00631658" w:rsidP="00CB0ADE">
            <w:pPr>
              <w:jc w:val="center"/>
              <w:rPr>
                <w:rFonts w:ascii="GHEA Grapalat" w:hAnsi="GHEA Grapalat"/>
                <w:sz w:val="20"/>
                <w:szCs w:val="20"/>
              </w:rPr>
            </w:pPr>
          </w:p>
        </w:tc>
      </w:tr>
      <w:tr w:rsidR="00631658" w:rsidRPr="00095A8A" w14:paraId="335FBF64"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5DFD361" w14:textId="77777777" w:rsidR="00631658" w:rsidRPr="00095A8A" w:rsidRDefault="00631658" w:rsidP="00CB0ADE">
            <w:pPr>
              <w:rPr>
                <w:rFonts w:ascii="GHEA Grapalat" w:hAnsi="GHEA Grapalat"/>
                <w:sz w:val="20"/>
                <w:szCs w:val="20"/>
              </w:rPr>
            </w:pPr>
            <w:r w:rsidRPr="00095A8A">
              <w:rPr>
                <w:rFonts w:ascii="GHEA Grapalat" w:hAnsi="GHEA Grapalat"/>
                <w:sz w:val="20"/>
                <w:szCs w:val="20"/>
              </w:rPr>
              <w:lastRenderedPageBreak/>
              <w:t>2</w:t>
            </w:r>
            <w:r w:rsidRPr="00095A8A">
              <w:rPr>
                <w:rFonts w:ascii="GHEA Grapalat" w:hAnsi="GHEA Grapalat"/>
                <w:sz w:val="20"/>
                <w:szCs w:val="20"/>
                <w:lang w:val="hy-AM"/>
              </w:rPr>
              <w:t>3</w:t>
            </w:r>
            <w:r w:rsidRPr="00095A8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6BD0895"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 xml:space="preserve">վճարողին սպասարկող ֆինանսական կազմակերպության (մասնաճյուղի) </w:t>
            </w:r>
            <w:r w:rsidRPr="00095A8A">
              <w:rPr>
                <w:rFonts w:ascii="GHEA Grapalat" w:hAnsi="GHEA Grapalat"/>
                <w:sz w:val="20"/>
                <w:szCs w:val="20"/>
                <w:lang w:val="hy-AM"/>
              </w:rPr>
              <w:t>դրոշմա</w:t>
            </w:r>
            <w:r w:rsidRPr="00095A8A">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1CFEF587"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1DF4C3"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p w14:paraId="2443C9F0"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վճարման պահանջագիրը վճարողին սպասարկող ֆինանսական կազմակերպության</w:t>
            </w:r>
            <w:r w:rsidRPr="00095A8A">
              <w:rPr>
                <w:rFonts w:ascii="GHEA Grapalat" w:hAnsi="GHEA Grapalat"/>
                <w:sz w:val="20"/>
                <w:szCs w:val="20"/>
                <w:lang w:val="hy-AM"/>
              </w:rPr>
              <w:t>ը</w:t>
            </w:r>
            <w:r w:rsidRPr="00095A8A">
              <w:rPr>
                <w:rFonts w:ascii="GHEA Grapalat" w:hAnsi="GHEA Grapalat"/>
                <w:sz w:val="20"/>
                <w:szCs w:val="20"/>
              </w:rPr>
              <w:t xml:space="preserve"> թղթային եղանակով ներկայաց</w:t>
            </w:r>
            <w:r w:rsidRPr="00095A8A">
              <w:rPr>
                <w:rFonts w:ascii="GHEA Grapalat" w:hAnsi="GHEA Grapalat"/>
                <w:sz w:val="20"/>
                <w:szCs w:val="20"/>
                <w:lang w:val="hy-AM"/>
              </w:rPr>
              <w:t>ված լի</w:t>
            </w:r>
            <w:r w:rsidRPr="00095A8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57A6C1A5" w14:textId="77777777" w:rsidR="00631658" w:rsidRPr="00095A8A" w:rsidRDefault="00631658" w:rsidP="00CB0ADE">
            <w:pPr>
              <w:jc w:val="center"/>
              <w:rPr>
                <w:rFonts w:ascii="GHEA Grapalat" w:hAnsi="GHEA Grapalat"/>
                <w:sz w:val="20"/>
                <w:szCs w:val="20"/>
              </w:rPr>
            </w:pPr>
          </w:p>
        </w:tc>
      </w:tr>
      <w:tr w:rsidR="00631658" w:rsidRPr="00095A8A" w14:paraId="31481DD2" w14:textId="77777777" w:rsidTr="00CB0ADE">
        <w:tc>
          <w:tcPr>
            <w:tcW w:w="720" w:type="dxa"/>
            <w:tcBorders>
              <w:top w:val="single" w:sz="4" w:space="0" w:color="auto"/>
              <w:left w:val="single" w:sz="4" w:space="0" w:color="auto"/>
              <w:bottom w:val="single" w:sz="4" w:space="0" w:color="auto"/>
              <w:right w:val="single" w:sz="4" w:space="0" w:color="auto"/>
            </w:tcBorders>
          </w:tcPr>
          <w:p w14:paraId="7B3E411B"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rPr>
              <w:t>2</w:t>
            </w:r>
            <w:r w:rsidRPr="00095A8A">
              <w:rPr>
                <w:rFonts w:ascii="GHEA Grapalat" w:hAnsi="GHEA Grapalat"/>
                <w:sz w:val="20"/>
                <w:szCs w:val="20"/>
                <w:lang w:val="hy-AM"/>
              </w:rPr>
              <w:t>3</w:t>
            </w:r>
            <w:r w:rsidRPr="00095A8A">
              <w:rPr>
                <w:rFonts w:ascii="GHEA Grapalat" w:hAnsi="GHEA Grapalat"/>
                <w:sz w:val="20"/>
                <w:szCs w:val="20"/>
              </w:rPr>
              <w:t>.</w:t>
            </w:r>
            <w:r w:rsidRPr="00095A8A">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E54AA96" w14:textId="77777777" w:rsidR="00631658" w:rsidRPr="00095A8A" w:rsidRDefault="00631658" w:rsidP="00CB0ADE">
            <w:pPr>
              <w:jc w:val="center"/>
              <w:rPr>
                <w:rFonts w:ascii="GHEA Grapalat" w:hAnsi="GHEA Grapalat"/>
                <w:sz w:val="20"/>
                <w:szCs w:val="20"/>
                <w:lang w:val="hy-AM"/>
              </w:rPr>
            </w:pPr>
            <w:r w:rsidRPr="00095A8A">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21070C"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B1826E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p w14:paraId="489A74EB"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88429E5" w14:textId="77777777" w:rsidR="00631658" w:rsidRPr="00095A8A" w:rsidRDefault="00631658" w:rsidP="00CB0ADE">
            <w:pPr>
              <w:jc w:val="center"/>
              <w:rPr>
                <w:rFonts w:ascii="GHEA Grapalat" w:hAnsi="GHEA Grapalat"/>
                <w:sz w:val="20"/>
                <w:szCs w:val="20"/>
              </w:rPr>
            </w:pPr>
          </w:p>
        </w:tc>
      </w:tr>
      <w:tr w:rsidR="00631658" w:rsidRPr="00095A8A" w14:paraId="61103FE9" w14:textId="77777777" w:rsidTr="00CB0ADE">
        <w:tc>
          <w:tcPr>
            <w:tcW w:w="720" w:type="dxa"/>
            <w:tcBorders>
              <w:top w:val="single" w:sz="4" w:space="0" w:color="auto"/>
              <w:left w:val="single" w:sz="4" w:space="0" w:color="auto"/>
              <w:bottom w:val="single" w:sz="4" w:space="0" w:color="auto"/>
              <w:right w:val="single" w:sz="4" w:space="0" w:color="auto"/>
            </w:tcBorders>
          </w:tcPr>
          <w:p w14:paraId="36ACBCC8"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2</w:t>
            </w:r>
            <w:r w:rsidRPr="00095A8A">
              <w:rPr>
                <w:rFonts w:ascii="GHEA Grapalat" w:hAnsi="GHEA Grapalat"/>
                <w:sz w:val="20"/>
                <w:szCs w:val="20"/>
                <w:lang w:val="hy-AM"/>
              </w:rPr>
              <w:t>4</w:t>
            </w:r>
            <w:r w:rsidRPr="00095A8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D3270A"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8D7112"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7691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ոչ պարտադիր</w:t>
            </w:r>
          </w:p>
          <w:p w14:paraId="5FC8C332"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 xml:space="preserve">լրացվում է </w:t>
            </w:r>
            <w:r w:rsidRPr="00095A8A">
              <w:rPr>
                <w:rFonts w:ascii="GHEA Grapalat" w:hAnsi="GHEA Grapalat"/>
                <w:sz w:val="20"/>
                <w:szCs w:val="20"/>
              </w:rPr>
              <w:t>վճարման պահանջագիրը շահառուին սպասարկող ֆինանսական կազմակերպության</w:t>
            </w:r>
            <w:r w:rsidRPr="00095A8A">
              <w:rPr>
                <w:rFonts w:ascii="GHEA Grapalat" w:hAnsi="GHEA Grapalat"/>
                <w:sz w:val="20"/>
                <w:szCs w:val="20"/>
                <w:lang w:val="hy-AM"/>
              </w:rPr>
              <w:t xml:space="preserve">ը </w:t>
            </w:r>
            <w:r w:rsidRPr="00095A8A">
              <w:rPr>
                <w:rFonts w:ascii="GHEA Grapalat" w:hAnsi="GHEA Grapalat"/>
                <w:sz w:val="20"/>
                <w:szCs w:val="20"/>
              </w:rPr>
              <w:t xml:space="preserve"> ներկայաց</w:t>
            </w:r>
            <w:r w:rsidRPr="00095A8A">
              <w:rPr>
                <w:rFonts w:ascii="GHEA Grapalat" w:hAnsi="GHEA Grapalat"/>
                <w:sz w:val="20"/>
                <w:szCs w:val="20"/>
                <w:lang w:val="hy-AM"/>
              </w:rPr>
              <w:t>վ</w:t>
            </w:r>
            <w:r w:rsidRPr="00095A8A">
              <w:rPr>
                <w:rFonts w:ascii="GHEA Grapalat" w:hAnsi="GHEA Grapalat"/>
                <w:sz w:val="20"/>
                <w:szCs w:val="20"/>
              </w:rPr>
              <w:t>ելու դեպքում</w:t>
            </w:r>
            <w:r w:rsidRPr="00095A8A">
              <w:rPr>
                <w:rFonts w:ascii="GHEA Grapalat" w:hAnsi="GHEA Grapalat"/>
                <w:sz w:val="20"/>
                <w:szCs w:val="20"/>
                <w:lang w:val="hy-AM"/>
              </w:rPr>
              <w:t xml:space="preserve">, որտեղ </w:t>
            </w:r>
            <w:r w:rsidRPr="00095A8A" w:rsidDel="00DF049B">
              <w:rPr>
                <w:rFonts w:ascii="GHEA Grapalat" w:hAnsi="GHEA Grapalat"/>
                <w:sz w:val="20"/>
                <w:szCs w:val="20"/>
                <w:lang w:val="hy-AM"/>
              </w:rPr>
              <w:t xml:space="preserve"> </w:t>
            </w:r>
            <w:r w:rsidRPr="00095A8A">
              <w:rPr>
                <w:rFonts w:ascii="GHEA Grapalat" w:hAnsi="GHEA Grapalat"/>
                <w:sz w:val="20"/>
                <w:szCs w:val="20"/>
                <w:lang w:val="hy-AM"/>
              </w:rPr>
              <w:t xml:space="preserve"> </w:t>
            </w:r>
            <w:r w:rsidRPr="00095A8A">
              <w:rPr>
                <w:rFonts w:ascii="GHEA Grapalat" w:hAnsi="GHEA Grapalat"/>
                <w:sz w:val="20"/>
                <w:szCs w:val="20"/>
              </w:rPr>
              <w:t xml:space="preserve">աշխատակցի ստորագրությունը </w:t>
            </w:r>
            <w:r w:rsidRPr="00095A8A">
              <w:rPr>
                <w:rFonts w:ascii="GHEA Grapalat" w:hAnsi="GHEA Grapalat"/>
                <w:sz w:val="20"/>
                <w:szCs w:val="20"/>
                <w:lang w:val="hy-AM"/>
              </w:rPr>
              <w:t xml:space="preserve">դրվում է </w:t>
            </w:r>
            <w:r w:rsidRPr="00095A8A">
              <w:rPr>
                <w:rFonts w:ascii="GHEA Grapalat" w:hAnsi="GHEA Grapalat"/>
                <w:sz w:val="20"/>
                <w:szCs w:val="20"/>
              </w:rPr>
              <w:t>թղթային եղանակով ներկայաց</w:t>
            </w:r>
            <w:r w:rsidRPr="00095A8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3F53573" w14:textId="77777777" w:rsidR="00631658" w:rsidRPr="00095A8A" w:rsidRDefault="00631658" w:rsidP="00CB0ADE">
            <w:pPr>
              <w:jc w:val="center"/>
              <w:rPr>
                <w:rFonts w:ascii="GHEA Grapalat" w:hAnsi="GHEA Grapalat"/>
                <w:sz w:val="20"/>
                <w:szCs w:val="20"/>
              </w:rPr>
            </w:pPr>
          </w:p>
        </w:tc>
      </w:tr>
      <w:tr w:rsidR="00631658" w:rsidRPr="00095A8A" w14:paraId="20745EAB" w14:textId="77777777" w:rsidTr="00CB0ADE">
        <w:tc>
          <w:tcPr>
            <w:tcW w:w="720" w:type="dxa"/>
            <w:tcBorders>
              <w:top w:val="single" w:sz="4" w:space="0" w:color="auto"/>
              <w:left w:val="single" w:sz="4" w:space="0" w:color="auto"/>
              <w:bottom w:val="single" w:sz="4" w:space="0" w:color="auto"/>
              <w:right w:val="single" w:sz="4" w:space="0" w:color="auto"/>
            </w:tcBorders>
          </w:tcPr>
          <w:p w14:paraId="4770C442"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2</w:t>
            </w:r>
            <w:r w:rsidRPr="00095A8A">
              <w:rPr>
                <w:rFonts w:ascii="GHEA Grapalat" w:hAnsi="GHEA Grapalat"/>
                <w:sz w:val="20"/>
                <w:szCs w:val="20"/>
                <w:lang w:val="hy-AM"/>
              </w:rPr>
              <w:t>4</w:t>
            </w:r>
            <w:r w:rsidRPr="00095A8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4C25E00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 xml:space="preserve">շահառռւին սպասարկող ֆինանսական կազմակերպության (մասնաճյուղի) </w:t>
            </w:r>
            <w:r w:rsidRPr="00095A8A">
              <w:rPr>
                <w:rFonts w:ascii="GHEA Grapalat" w:hAnsi="GHEA Grapalat"/>
                <w:sz w:val="20"/>
                <w:szCs w:val="20"/>
                <w:lang w:val="hy-AM"/>
              </w:rPr>
              <w:t>դրոշմա</w:t>
            </w:r>
            <w:r w:rsidRPr="00095A8A">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4116F3F"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E5AEE3"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 xml:space="preserve">ոչ </w:t>
            </w:r>
            <w:r w:rsidRPr="00095A8A">
              <w:rPr>
                <w:rFonts w:ascii="GHEA Grapalat" w:hAnsi="GHEA Grapalat"/>
                <w:sz w:val="20"/>
                <w:szCs w:val="20"/>
              </w:rPr>
              <w:t>պարտադիր</w:t>
            </w:r>
          </w:p>
          <w:p w14:paraId="0572FCA1"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 xml:space="preserve">լրացվում է </w:t>
            </w:r>
            <w:r w:rsidRPr="00095A8A">
              <w:rPr>
                <w:rFonts w:ascii="GHEA Grapalat" w:hAnsi="GHEA Grapalat"/>
                <w:sz w:val="20"/>
                <w:szCs w:val="20"/>
              </w:rPr>
              <w:t xml:space="preserve">վճարման պահանջագիրը </w:t>
            </w:r>
            <w:r w:rsidRPr="00095A8A">
              <w:rPr>
                <w:rFonts w:ascii="GHEA Grapalat" w:hAnsi="GHEA Grapalat"/>
                <w:sz w:val="20"/>
                <w:szCs w:val="20"/>
                <w:lang w:val="hy-AM"/>
              </w:rPr>
              <w:t xml:space="preserve">վերջինիս </w:t>
            </w:r>
            <w:r w:rsidRPr="00095A8A">
              <w:rPr>
                <w:rFonts w:ascii="GHEA Grapalat" w:hAnsi="GHEA Grapalat"/>
                <w:sz w:val="20"/>
                <w:szCs w:val="20"/>
              </w:rPr>
              <w:t>ներկայաց</w:t>
            </w:r>
            <w:r w:rsidRPr="00095A8A">
              <w:rPr>
                <w:rFonts w:ascii="GHEA Grapalat" w:hAnsi="GHEA Grapalat"/>
                <w:sz w:val="20"/>
                <w:szCs w:val="20"/>
                <w:lang w:val="hy-AM"/>
              </w:rPr>
              <w:t>վ</w:t>
            </w:r>
            <w:r w:rsidRPr="00095A8A">
              <w:rPr>
                <w:rFonts w:ascii="GHEA Grapalat" w:hAnsi="GHEA Grapalat"/>
                <w:sz w:val="20"/>
                <w:szCs w:val="20"/>
              </w:rPr>
              <w:t>ելու դեպքում</w:t>
            </w:r>
            <w:r w:rsidRPr="00095A8A">
              <w:rPr>
                <w:rFonts w:ascii="GHEA Grapalat" w:hAnsi="GHEA Grapalat"/>
                <w:sz w:val="20"/>
                <w:szCs w:val="20"/>
                <w:lang w:val="hy-AM"/>
              </w:rPr>
              <w:t xml:space="preserve">, որտեղ </w:t>
            </w:r>
            <w:r w:rsidRPr="00095A8A" w:rsidDel="00DF049B">
              <w:rPr>
                <w:rFonts w:ascii="GHEA Grapalat" w:hAnsi="GHEA Grapalat"/>
                <w:sz w:val="20"/>
                <w:szCs w:val="20"/>
                <w:lang w:val="hy-AM"/>
              </w:rPr>
              <w:t xml:space="preserve"> </w:t>
            </w:r>
            <w:r w:rsidRPr="00095A8A">
              <w:rPr>
                <w:rFonts w:ascii="GHEA Grapalat" w:hAnsi="GHEA Grapalat"/>
                <w:sz w:val="20"/>
                <w:szCs w:val="20"/>
                <w:lang w:val="hy-AM"/>
              </w:rPr>
              <w:t xml:space="preserve"> դրոշմակնիքը</w:t>
            </w:r>
            <w:r w:rsidRPr="00095A8A">
              <w:rPr>
                <w:rFonts w:ascii="GHEA Grapalat" w:hAnsi="GHEA Grapalat"/>
                <w:sz w:val="20"/>
                <w:szCs w:val="20"/>
              </w:rPr>
              <w:t xml:space="preserve"> </w:t>
            </w:r>
            <w:r w:rsidRPr="00095A8A">
              <w:rPr>
                <w:rFonts w:ascii="GHEA Grapalat" w:hAnsi="GHEA Grapalat"/>
                <w:sz w:val="20"/>
                <w:szCs w:val="20"/>
                <w:lang w:val="hy-AM"/>
              </w:rPr>
              <w:t xml:space="preserve">դրվում է </w:t>
            </w:r>
            <w:r w:rsidRPr="00095A8A">
              <w:rPr>
                <w:rFonts w:ascii="GHEA Grapalat" w:hAnsi="GHEA Grapalat"/>
                <w:sz w:val="20"/>
                <w:szCs w:val="20"/>
              </w:rPr>
              <w:t>թղթային եղանակով ներկայաց</w:t>
            </w:r>
            <w:r w:rsidRPr="00095A8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526EE0" w14:textId="77777777" w:rsidR="00631658" w:rsidRPr="00095A8A" w:rsidRDefault="00631658" w:rsidP="00CB0ADE">
            <w:pPr>
              <w:jc w:val="center"/>
              <w:rPr>
                <w:rFonts w:ascii="GHEA Grapalat" w:hAnsi="GHEA Grapalat"/>
                <w:sz w:val="20"/>
                <w:szCs w:val="20"/>
              </w:rPr>
            </w:pPr>
          </w:p>
        </w:tc>
      </w:tr>
      <w:tr w:rsidR="00631658" w:rsidRPr="00095A8A" w14:paraId="5FE72888" w14:textId="77777777" w:rsidTr="00CB0ADE">
        <w:tc>
          <w:tcPr>
            <w:tcW w:w="720" w:type="dxa"/>
            <w:tcBorders>
              <w:top w:val="single" w:sz="4" w:space="0" w:color="auto"/>
              <w:left w:val="single" w:sz="4" w:space="0" w:color="auto"/>
              <w:bottom w:val="single" w:sz="4" w:space="0" w:color="auto"/>
              <w:right w:val="single" w:sz="4" w:space="0" w:color="auto"/>
            </w:tcBorders>
          </w:tcPr>
          <w:p w14:paraId="2B60910D"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2</w:t>
            </w:r>
            <w:r w:rsidRPr="00095A8A">
              <w:rPr>
                <w:rFonts w:ascii="GHEA Grapalat" w:hAnsi="GHEA Grapalat"/>
                <w:sz w:val="20"/>
                <w:szCs w:val="20"/>
                <w:lang w:val="hy-AM"/>
              </w:rPr>
              <w:t>4</w:t>
            </w:r>
            <w:r w:rsidRPr="00095A8A">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32A96BC7"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89872C8"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B78330D"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 xml:space="preserve">ոչ </w:t>
            </w:r>
            <w:r w:rsidRPr="00095A8A">
              <w:rPr>
                <w:rFonts w:ascii="GHEA Grapalat" w:hAnsi="GHEA Grapalat"/>
                <w:sz w:val="20"/>
                <w:szCs w:val="20"/>
              </w:rPr>
              <w:t>պարտադիր</w:t>
            </w:r>
          </w:p>
          <w:p w14:paraId="4D4B761A" w14:textId="77777777" w:rsidR="00631658" w:rsidRPr="00095A8A" w:rsidRDefault="00631658" w:rsidP="00CB0ADE">
            <w:pPr>
              <w:jc w:val="center"/>
              <w:rPr>
                <w:rFonts w:ascii="GHEA Grapalat" w:hAnsi="GHEA Grapalat"/>
                <w:sz w:val="20"/>
                <w:szCs w:val="20"/>
              </w:rPr>
            </w:pPr>
            <w:r w:rsidRPr="00095A8A">
              <w:rPr>
                <w:rFonts w:ascii="GHEA Grapalat" w:hAnsi="GHEA Grapalat"/>
                <w:sz w:val="20"/>
                <w:szCs w:val="20"/>
                <w:lang w:val="hy-AM"/>
              </w:rPr>
              <w:t xml:space="preserve">լրացվում է </w:t>
            </w:r>
            <w:r w:rsidRPr="00095A8A">
              <w:rPr>
                <w:rFonts w:ascii="GHEA Grapalat" w:hAnsi="GHEA Grapalat"/>
                <w:sz w:val="20"/>
                <w:szCs w:val="20"/>
              </w:rPr>
              <w:t xml:space="preserve">վճարման պահանջագիրը </w:t>
            </w:r>
            <w:r w:rsidRPr="00095A8A">
              <w:rPr>
                <w:rFonts w:ascii="GHEA Grapalat" w:hAnsi="GHEA Grapalat"/>
                <w:sz w:val="20"/>
                <w:szCs w:val="20"/>
                <w:lang w:val="hy-AM"/>
              </w:rPr>
              <w:t xml:space="preserve">վերջինիս </w:t>
            </w:r>
            <w:r w:rsidRPr="00095A8A">
              <w:rPr>
                <w:rFonts w:ascii="GHEA Grapalat" w:hAnsi="GHEA Grapalat"/>
                <w:sz w:val="20"/>
                <w:szCs w:val="20"/>
              </w:rPr>
              <w:t>ներկայաց</w:t>
            </w:r>
            <w:r w:rsidRPr="00095A8A">
              <w:rPr>
                <w:rFonts w:ascii="GHEA Grapalat" w:hAnsi="GHEA Grapalat"/>
                <w:sz w:val="20"/>
                <w:szCs w:val="20"/>
                <w:lang w:val="hy-AM"/>
              </w:rPr>
              <w:t>վ</w:t>
            </w:r>
            <w:r w:rsidRPr="00095A8A">
              <w:rPr>
                <w:rFonts w:ascii="GHEA Grapalat" w:hAnsi="GHEA Grapalat"/>
                <w:sz w:val="20"/>
                <w:szCs w:val="20"/>
              </w:rPr>
              <w:t>ելու դեպքում</w:t>
            </w:r>
            <w:r w:rsidRPr="00095A8A">
              <w:rPr>
                <w:rFonts w:ascii="GHEA Grapalat" w:hAnsi="GHEA Grapalat"/>
                <w:sz w:val="20"/>
                <w:szCs w:val="20"/>
                <w:lang w:val="hy-AM"/>
              </w:rPr>
              <w:t xml:space="preserve">,   որտեղ </w:t>
            </w:r>
            <w:r w:rsidRPr="00095A8A" w:rsidDel="00DF049B">
              <w:rPr>
                <w:rFonts w:ascii="GHEA Grapalat" w:hAnsi="GHEA Grapalat"/>
                <w:sz w:val="20"/>
                <w:szCs w:val="20"/>
                <w:lang w:val="hy-AM"/>
              </w:rPr>
              <w:t xml:space="preserve"> </w:t>
            </w:r>
            <w:r w:rsidRPr="00095A8A">
              <w:rPr>
                <w:rFonts w:ascii="GHEA Grapalat" w:hAnsi="GHEA Grapalat"/>
                <w:sz w:val="20"/>
                <w:szCs w:val="20"/>
                <w:lang w:val="hy-AM"/>
              </w:rPr>
              <w:t xml:space="preserve"> սույն տվյալները</w:t>
            </w:r>
            <w:r w:rsidRPr="00095A8A">
              <w:rPr>
                <w:rFonts w:ascii="GHEA Grapalat" w:hAnsi="GHEA Grapalat"/>
                <w:sz w:val="20"/>
                <w:szCs w:val="20"/>
              </w:rPr>
              <w:t xml:space="preserve"> </w:t>
            </w:r>
            <w:r w:rsidRPr="00095A8A">
              <w:rPr>
                <w:rFonts w:ascii="GHEA Grapalat" w:hAnsi="GHEA Grapalat"/>
                <w:sz w:val="20"/>
                <w:szCs w:val="20"/>
                <w:lang w:val="hy-AM"/>
              </w:rPr>
              <w:t xml:space="preserve">դրվում են </w:t>
            </w:r>
            <w:r w:rsidRPr="00095A8A">
              <w:rPr>
                <w:rFonts w:ascii="GHEA Grapalat" w:hAnsi="GHEA Grapalat"/>
                <w:sz w:val="20"/>
                <w:szCs w:val="20"/>
              </w:rPr>
              <w:t>թղթային եղանակով ներկայաց</w:t>
            </w:r>
            <w:r w:rsidRPr="00095A8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2FEB15D" w14:textId="77777777" w:rsidR="00631658" w:rsidRPr="00095A8A" w:rsidRDefault="00631658" w:rsidP="00CB0ADE">
            <w:pPr>
              <w:jc w:val="center"/>
              <w:rPr>
                <w:rFonts w:ascii="GHEA Grapalat" w:hAnsi="GHEA Grapalat"/>
                <w:sz w:val="20"/>
                <w:szCs w:val="20"/>
              </w:rPr>
            </w:pPr>
          </w:p>
        </w:tc>
      </w:tr>
    </w:tbl>
    <w:p w14:paraId="420ACAE3" w14:textId="77777777" w:rsidR="00631658" w:rsidRPr="00095A8A" w:rsidRDefault="00631658" w:rsidP="00631658">
      <w:pPr>
        <w:pStyle w:val="a3"/>
        <w:jc w:val="right"/>
        <w:rPr>
          <w:rFonts w:ascii="GHEA Grapalat" w:hAnsi="GHEA Grapalat" w:cs="Sylfaen"/>
          <w:i w:val="0"/>
          <w:lang w:val="en-US"/>
        </w:rPr>
      </w:pPr>
    </w:p>
    <w:p w14:paraId="33164C5E" w14:textId="77777777" w:rsidR="00631658" w:rsidRPr="00095A8A" w:rsidRDefault="00631658" w:rsidP="00631658">
      <w:pPr>
        <w:pStyle w:val="a3"/>
        <w:jc w:val="right"/>
        <w:rPr>
          <w:rFonts w:ascii="GHEA Grapalat" w:hAnsi="GHEA Grapalat" w:cs="Sylfaen"/>
          <w:i w:val="0"/>
          <w:lang w:val="en-US"/>
        </w:rPr>
      </w:pPr>
    </w:p>
    <w:p w14:paraId="797C8D2F" w14:textId="77777777" w:rsidR="00631658" w:rsidRDefault="00631658" w:rsidP="00631658">
      <w:pPr>
        <w:pStyle w:val="a3"/>
        <w:jc w:val="right"/>
        <w:rPr>
          <w:rFonts w:ascii="GHEA Grapalat" w:hAnsi="GHEA Grapalat" w:cs="Sylfaen"/>
          <w:i w:val="0"/>
          <w:lang w:val="hy-AM"/>
        </w:rPr>
      </w:pPr>
    </w:p>
    <w:p w14:paraId="056DF903" w14:textId="77777777" w:rsidR="00215BDC" w:rsidRDefault="00215BDC" w:rsidP="00631658">
      <w:pPr>
        <w:pStyle w:val="a3"/>
        <w:jc w:val="right"/>
        <w:rPr>
          <w:rFonts w:ascii="GHEA Grapalat" w:hAnsi="GHEA Grapalat" w:cs="Sylfaen"/>
          <w:i w:val="0"/>
          <w:lang w:val="hy-AM"/>
        </w:rPr>
      </w:pPr>
    </w:p>
    <w:p w14:paraId="66F6A5D4" w14:textId="77777777" w:rsidR="00215BDC" w:rsidRDefault="00215BDC" w:rsidP="00631658">
      <w:pPr>
        <w:pStyle w:val="a3"/>
        <w:jc w:val="right"/>
        <w:rPr>
          <w:rFonts w:ascii="GHEA Grapalat" w:hAnsi="GHEA Grapalat" w:cs="Sylfaen"/>
          <w:i w:val="0"/>
          <w:lang w:val="hy-AM"/>
        </w:rPr>
      </w:pPr>
    </w:p>
    <w:p w14:paraId="1F44A9A2" w14:textId="77777777" w:rsidR="00215BDC" w:rsidRDefault="00215BDC" w:rsidP="00631658">
      <w:pPr>
        <w:pStyle w:val="a3"/>
        <w:jc w:val="right"/>
        <w:rPr>
          <w:rFonts w:ascii="GHEA Grapalat" w:hAnsi="GHEA Grapalat" w:cs="Sylfaen"/>
          <w:i w:val="0"/>
          <w:lang w:val="hy-AM"/>
        </w:rPr>
      </w:pPr>
    </w:p>
    <w:p w14:paraId="131039C5" w14:textId="77777777" w:rsidR="00215BDC" w:rsidRPr="00215BDC" w:rsidRDefault="00215BDC" w:rsidP="00631658">
      <w:pPr>
        <w:pStyle w:val="a3"/>
        <w:jc w:val="right"/>
        <w:rPr>
          <w:rFonts w:ascii="GHEA Grapalat" w:hAnsi="GHEA Grapalat" w:cs="Sylfaen"/>
          <w:i w:val="0"/>
          <w:lang w:val="hy-AM"/>
        </w:rPr>
      </w:pPr>
    </w:p>
    <w:p w14:paraId="3A413883" w14:textId="77777777" w:rsidR="00631658" w:rsidRPr="00095A8A" w:rsidRDefault="00631658" w:rsidP="00631658">
      <w:pPr>
        <w:pStyle w:val="a3"/>
        <w:jc w:val="right"/>
        <w:rPr>
          <w:rFonts w:ascii="GHEA Grapalat" w:hAnsi="GHEA Grapalat" w:cs="Sylfaen"/>
          <w:i w:val="0"/>
          <w:lang w:val="en-US"/>
        </w:rPr>
      </w:pPr>
    </w:p>
    <w:p w14:paraId="7321DDEB" w14:textId="77777777" w:rsidR="00631658" w:rsidRPr="00095A8A" w:rsidRDefault="00631658" w:rsidP="00631658">
      <w:pPr>
        <w:pStyle w:val="a3"/>
        <w:jc w:val="right"/>
        <w:rPr>
          <w:rFonts w:ascii="GHEA Grapalat" w:hAnsi="GHEA Grapalat" w:cs="Sylfaen"/>
          <w:i w:val="0"/>
          <w:lang w:val="en-US"/>
        </w:rPr>
      </w:pPr>
    </w:p>
    <w:p w14:paraId="3C6FE8F4" w14:textId="5DAAB25B" w:rsidR="00091EBC" w:rsidRPr="00095A8A" w:rsidRDefault="00091EBC" w:rsidP="00091EBC">
      <w:pPr>
        <w:pStyle w:val="31"/>
        <w:spacing w:line="240" w:lineRule="auto"/>
        <w:jc w:val="right"/>
        <w:rPr>
          <w:rFonts w:ascii="GHEA Grapalat" w:hAnsi="GHEA Grapalat" w:cs="Arial"/>
          <w:b/>
          <w:lang w:val="hy-AM"/>
        </w:rPr>
      </w:pPr>
      <w:r w:rsidRPr="00095A8A">
        <w:rPr>
          <w:rFonts w:ascii="GHEA Grapalat" w:hAnsi="GHEA Grapalat" w:cs="Sylfaen"/>
          <w:b/>
          <w:lang w:val="hy-AM"/>
        </w:rPr>
        <w:lastRenderedPageBreak/>
        <w:t>Հավելված</w:t>
      </w:r>
      <w:r w:rsidRPr="00095A8A">
        <w:rPr>
          <w:rFonts w:ascii="GHEA Grapalat" w:hAnsi="GHEA Grapalat" w:cs="Arial"/>
          <w:b/>
          <w:lang w:val="hy-AM"/>
        </w:rPr>
        <w:t xml:space="preserve"> </w:t>
      </w:r>
      <w:r w:rsidR="00BF7D70" w:rsidRPr="00095A8A">
        <w:rPr>
          <w:rFonts w:ascii="GHEA Grapalat" w:hAnsi="GHEA Grapalat" w:cs="Arial"/>
          <w:b/>
          <w:lang w:val="hy-AM"/>
        </w:rPr>
        <w:t>5</w:t>
      </w:r>
    </w:p>
    <w:p w14:paraId="2C48A8D1" w14:textId="61EFB941" w:rsidR="00091EBC" w:rsidRPr="00095A8A" w:rsidRDefault="00A30AB4" w:rsidP="00091EBC">
      <w:pPr>
        <w:pStyle w:val="31"/>
        <w:spacing w:line="240" w:lineRule="auto"/>
        <w:jc w:val="right"/>
        <w:rPr>
          <w:rFonts w:ascii="GHEA Grapalat" w:hAnsi="GHEA Grapalat" w:cs="Arial"/>
          <w:b/>
          <w:lang w:val="hy-AM"/>
        </w:rPr>
      </w:pPr>
      <w:r w:rsidRPr="00095A8A">
        <w:rPr>
          <w:rFonts w:ascii="GHEA Grapalat" w:hAnsi="GHEA Grapalat"/>
          <w:b/>
          <w:lang w:val="hy-AM"/>
        </w:rPr>
        <w:t>Ք</w:t>
      </w:r>
      <w:r w:rsidR="00DF058C">
        <w:rPr>
          <w:rFonts w:ascii="GHEA Grapalat" w:hAnsi="GHEA Grapalat"/>
          <w:b/>
          <w:lang w:val="hy-AM"/>
        </w:rPr>
        <w:t>Բ</w:t>
      </w:r>
      <w:r w:rsidRPr="00095A8A">
        <w:rPr>
          <w:rFonts w:ascii="GHEA Grapalat" w:hAnsi="GHEA Grapalat"/>
          <w:b/>
          <w:lang w:val="hy-AM"/>
        </w:rPr>
        <w:t>Կ-ԳՀԽԾՁԲ-</w:t>
      </w:r>
      <w:r w:rsidR="00265551">
        <w:rPr>
          <w:rFonts w:ascii="GHEA Grapalat" w:hAnsi="GHEA Grapalat"/>
          <w:b/>
          <w:lang w:val="hy-AM"/>
        </w:rPr>
        <w:t>22/18</w:t>
      </w:r>
      <w:r w:rsidR="00091EBC" w:rsidRPr="00095A8A">
        <w:rPr>
          <w:rFonts w:ascii="GHEA Grapalat" w:hAnsi="GHEA Grapalat"/>
          <w:b/>
          <w:lang w:val="hy-AM"/>
        </w:rPr>
        <w:t xml:space="preserve"> </w:t>
      </w:r>
      <w:r w:rsidR="00091EBC" w:rsidRPr="00095A8A">
        <w:rPr>
          <w:rFonts w:ascii="GHEA Grapalat" w:hAnsi="GHEA Grapalat" w:cs="Sylfaen"/>
          <w:b/>
          <w:lang w:val="hy-AM"/>
        </w:rPr>
        <w:t>ծածկագրով</w:t>
      </w:r>
    </w:p>
    <w:p w14:paraId="7A811B09" w14:textId="7D9DB364" w:rsidR="00091EBC" w:rsidRPr="00095A8A" w:rsidRDefault="002D5414" w:rsidP="00091EBC">
      <w:pPr>
        <w:pStyle w:val="31"/>
        <w:spacing w:line="240" w:lineRule="auto"/>
        <w:jc w:val="right"/>
        <w:rPr>
          <w:rFonts w:ascii="GHEA Grapalat" w:hAnsi="GHEA Grapalat" w:cs="Sylfaen"/>
          <w:b/>
          <w:lang w:val="hy-AM"/>
        </w:rPr>
      </w:pPr>
      <w:r w:rsidRPr="00095A8A">
        <w:rPr>
          <w:rFonts w:ascii="GHEA Grapalat" w:hAnsi="GHEA Grapalat" w:cs="Sylfaen"/>
          <w:b/>
          <w:lang w:val="es-ES"/>
        </w:rPr>
        <w:t>գնանշման հարցման</w:t>
      </w:r>
      <w:r w:rsidRPr="00095A8A">
        <w:rPr>
          <w:rFonts w:ascii="GHEA Grapalat" w:hAnsi="GHEA Grapalat" w:cs="Arial"/>
          <w:b/>
          <w:lang w:val="es-ES"/>
        </w:rPr>
        <w:t xml:space="preserve"> </w:t>
      </w:r>
      <w:r w:rsidR="00091EBC" w:rsidRPr="00095A8A">
        <w:rPr>
          <w:rFonts w:ascii="GHEA Grapalat" w:hAnsi="GHEA Grapalat" w:cs="Sylfaen"/>
          <w:b/>
          <w:lang w:val="hy-AM"/>
        </w:rPr>
        <w:t>հրավերի</w:t>
      </w:r>
    </w:p>
    <w:p w14:paraId="45F7228D" w14:textId="77777777" w:rsidR="00091EBC" w:rsidRPr="00095A8A" w:rsidRDefault="00091EBC" w:rsidP="00091EBC">
      <w:pPr>
        <w:pStyle w:val="31"/>
        <w:spacing w:line="240" w:lineRule="auto"/>
        <w:jc w:val="right"/>
        <w:rPr>
          <w:rFonts w:ascii="GHEA Grapalat" w:hAnsi="GHEA Grapalat" w:cs="Sylfaen"/>
          <w:b/>
          <w:sz w:val="14"/>
          <w:lang w:val="hy-AM"/>
        </w:rPr>
      </w:pPr>
    </w:p>
    <w:p w14:paraId="34F565D9" w14:textId="77777777" w:rsidR="00091EBC" w:rsidRPr="00095A8A" w:rsidRDefault="00091EBC" w:rsidP="00091EBC">
      <w:pPr>
        <w:pStyle w:val="af4"/>
        <w:shd w:val="clear" w:color="auto" w:fill="FFFFFF"/>
        <w:spacing w:before="0" w:beforeAutospacing="0" w:after="0" w:afterAutospacing="0"/>
        <w:ind w:firstLine="375"/>
        <w:jc w:val="center"/>
        <w:rPr>
          <w:rStyle w:val="af5"/>
          <w:rFonts w:ascii="GHEA Grapalat" w:hAnsi="GHEA Grapalat"/>
          <w:color w:val="000000"/>
          <w:sz w:val="20"/>
          <w:szCs w:val="20"/>
          <w:lang w:val="hy-AM"/>
        </w:rPr>
      </w:pPr>
      <w:r w:rsidRPr="00095A8A">
        <w:rPr>
          <w:rStyle w:val="af5"/>
          <w:rFonts w:ascii="GHEA Grapalat" w:hAnsi="GHEA Grapalat"/>
          <w:color w:val="000000"/>
          <w:sz w:val="20"/>
          <w:szCs w:val="20"/>
          <w:lang w:val="hy-AM"/>
        </w:rPr>
        <w:t>ԵՐԱՇԽԻՔ N __________</w:t>
      </w:r>
    </w:p>
    <w:p w14:paraId="4550FB84" w14:textId="77777777" w:rsidR="001C7C1A" w:rsidRPr="00095A8A" w:rsidRDefault="001C7C1A" w:rsidP="001C7C1A">
      <w:pPr>
        <w:jc w:val="center"/>
        <w:rPr>
          <w:rFonts w:ascii="GHEA Grapalat" w:hAnsi="GHEA Grapalat" w:cs="GHEA Grapalat"/>
          <w:b/>
          <w:sz w:val="20"/>
          <w:szCs w:val="20"/>
          <w:lang w:val="hy-AM"/>
        </w:rPr>
      </w:pPr>
      <w:r w:rsidRPr="00095A8A">
        <w:rPr>
          <w:rFonts w:ascii="GHEA Grapalat" w:hAnsi="GHEA Grapalat" w:cs="GHEA Grapalat"/>
          <w:b/>
          <w:sz w:val="18"/>
          <w:szCs w:val="18"/>
          <w:lang w:val="hy-AM"/>
        </w:rPr>
        <w:t xml:space="preserve">         (պայմանագրի ապահովում)</w:t>
      </w:r>
    </w:p>
    <w:p w14:paraId="4ECDCDF2" w14:textId="77777777" w:rsidR="00091EBC" w:rsidRPr="00095A8A" w:rsidRDefault="00091EBC" w:rsidP="00091EBC">
      <w:pPr>
        <w:pStyle w:val="af4"/>
        <w:shd w:val="clear" w:color="auto" w:fill="FFFFFF"/>
        <w:spacing w:before="0" w:beforeAutospacing="0" w:after="0" w:afterAutospacing="0"/>
        <w:ind w:firstLine="375"/>
        <w:rPr>
          <w:rStyle w:val="af5"/>
          <w:lang w:val="hy-AM"/>
        </w:rPr>
      </w:pPr>
    </w:p>
    <w:p w14:paraId="494DFFDC" w14:textId="439818BC" w:rsidR="00091EBC" w:rsidRPr="00A72067" w:rsidRDefault="00091EBC" w:rsidP="00A72067">
      <w:pPr>
        <w:pStyle w:val="af4"/>
        <w:shd w:val="clear" w:color="auto" w:fill="FFFFFF"/>
        <w:spacing w:before="0" w:beforeAutospacing="0" w:after="0" w:afterAutospacing="0"/>
        <w:ind w:firstLine="375"/>
        <w:rPr>
          <w:rFonts w:ascii="GHEA Grapalat" w:hAnsi="GHEA Grapalat"/>
          <w:sz w:val="20"/>
          <w:szCs w:val="20"/>
          <w:lang w:val="hy-AM"/>
        </w:rPr>
      </w:pPr>
      <w:r w:rsidRPr="00095A8A">
        <w:rPr>
          <w:rStyle w:val="af5"/>
          <w:rFonts w:ascii="GHEA Grapalat" w:hAnsi="GHEA Grapalat"/>
          <w:b w:val="0"/>
          <w:bCs w:val="0"/>
          <w:sz w:val="20"/>
          <w:szCs w:val="20"/>
          <w:lang w:val="hy-AM"/>
        </w:rPr>
        <w:tab/>
        <w:t xml:space="preserve">1.Սույն երաշխիքը (այսուհետ՝ երաշխիք) հանդիսանում է </w:t>
      </w:r>
      <w:r w:rsidR="002500C9" w:rsidRPr="00095A8A">
        <w:rPr>
          <w:rStyle w:val="af5"/>
          <w:rFonts w:ascii="GHEA Grapalat" w:hAnsi="GHEA Grapalat"/>
          <w:b w:val="0"/>
          <w:bCs w:val="0"/>
          <w:sz w:val="20"/>
          <w:szCs w:val="20"/>
          <w:lang w:val="hy-AM"/>
        </w:rPr>
        <w:t xml:space="preserve">ՀՀ </w:t>
      </w:r>
      <w:r w:rsidR="00A72067">
        <w:rPr>
          <w:rStyle w:val="af5"/>
          <w:rFonts w:ascii="GHEA Grapalat" w:hAnsi="GHEA Grapalat"/>
          <w:b w:val="0"/>
          <w:bCs w:val="0"/>
          <w:sz w:val="20"/>
          <w:szCs w:val="20"/>
          <w:lang w:val="hy-AM"/>
        </w:rPr>
        <w:t>ԱՆ «Քրեակատարողական բժշկության կենտրոն» ՊՈԱԿ-ի</w:t>
      </w:r>
      <w:r w:rsidR="002500C9" w:rsidRPr="00095A8A">
        <w:rPr>
          <w:rStyle w:val="af5"/>
          <w:rFonts w:ascii="GHEA Grapalat" w:hAnsi="GHEA Grapalat"/>
          <w:b w:val="0"/>
          <w:bCs w:val="0"/>
          <w:sz w:val="20"/>
          <w:szCs w:val="20"/>
          <w:lang w:val="hy-AM"/>
        </w:rPr>
        <w:t xml:space="preserve"> </w:t>
      </w:r>
      <w:r w:rsidRPr="00095A8A">
        <w:rPr>
          <w:rStyle w:val="af5"/>
          <w:rFonts w:ascii="GHEA Grapalat" w:hAnsi="GHEA Grapalat"/>
          <w:b w:val="0"/>
          <w:bCs w:val="0"/>
          <w:sz w:val="20"/>
          <w:szCs w:val="20"/>
          <w:lang w:val="hy-AM"/>
        </w:rPr>
        <w:t xml:space="preserve">(այսուհետ՝ բենեֆիցիար) և </w:t>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lang w:val="hy-AM"/>
        </w:rPr>
        <w:t xml:space="preserve"> միջև </w:t>
      </w:r>
      <w:r w:rsidRPr="00095A8A">
        <w:rPr>
          <w:rFonts w:cs="Sylfaen"/>
          <w:vertAlign w:val="superscript"/>
          <w:lang w:val="hy-AM"/>
        </w:rPr>
        <w:t xml:space="preserve">                       </w:t>
      </w:r>
      <w:r w:rsidRPr="00095A8A">
        <w:rPr>
          <w:rFonts w:cs="Sylfaen"/>
          <w:vertAlign w:val="superscript"/>
          <w:lang w:val="hy-AM"/>
        </w:rPr>
        <w:tab/>
      </w:r>
      <w:r w:rsidRPr="00095A8A">
        <w:rPr>
          <w:rFonts w:cs="Sylfaen"/>
          <w:vertAlign w:val="superscript"/>
          <w:lang w:val="hy-AM"/>
        </w:rPr>
        <w:tab/>
      </w:r>
      <w:r w:rsidRPr="00095A8A">
        <w:rPr>
          <w:rFonts w:cs="Sylfaen"/>
          <w:vertAlign w:val="superscript"/>
          <w:lang w:val="hy-AM"/>
        </w:rPr>
        <w:tab/>
      </w:r>
      <w:r w:rsidRPr="00095A8A">
        <w:rPr>
          <w:rFonts w:cs="Sylfaen"/>
          <w:vertAlign w:val="superscript"/>
          <w:lang w:val="hy-AM"/>
        </w:rPr>
        <w:tab/>
      </w:r>
      <w:r w:rsidRPr="00095A8A">
        <w:rPr>
          <w:rFonts w:cs="Sylfaen"/>
          <w:vertAlign w:val="superscript"/>
          <w:lang w:val="hy-AM"/>
        </w:rPr>
        <w:tab/>
      </w:r>
      <w:r w:rsidRPr="00095A8A">
        <w:rPr>
          <w:rFonts w:cs="Sylfaen"/>
          <w:vertAlign w:val="superscript"/>
          <w:lang w:val="hy-AM"/>
        </w:rPr>
        <w:tab/>
      </w:r>
      <w:r w:rsidRPr="00095A8A">
        <w:rPr>
          <w:rFonts w:ascii="GHEA Grapalat" w:hAnsi="GHEA Grapalat" w:cs="Sylfaen"/>
          <w:vertAlign w:val="superscript"/>
          <w:lang w:val="hy-AM"/>
        </w:rPr>
        <w:t xml:space="preserve">ընտրված մասնակցի անվանումը </w:t>
      </w:r>
    </w:p>
    <w:p w14:paraId="0FF3D634" w14:textId="5525E001" w:rsidR="00091EBC" w:rsidRPr="00095A8A" w:rsidRDefault="00091EBC" w:rsidP="00AE1134">
      <w:pPr>
        <w:pStyle w:val="af4"/>
        <w:shd w:val="clear" w:color="auto" w:fill="FFFFFF"/>
        <w:spacing w:before="0" w:beforeAutospacing="0" w:after="0" w:afterAutospacing="0"/>
        <w:rPr>
          <w:rStyle w:val="af5"/>
          <w:rFonts w:ascii="GHEA Grapalat" w:hAnsi="GHEA Grapalat"/>
          <w:b w:val="0"/>
          <w:bCs w:val="0"/>
          <w:sz w:val="20"/>
          <w:szCs w:val="20"/>
          <w:lang w:val="hy-AM"/>
        </w:rPr>
      </w:pPr>
      <w:r w:rsidRPr="00095A8A">
        <w:rPr>
          <w:rStyle w:val="af5"/>
          <w:rFonts w:ascii="GHEA Grapalat" w:hAnsi="GHEA Grapalat"/>
          <w:b w:val="0"/>
          <w:bCs w:val="0"/>
          <w:sz w:val="20"/>
          <w:szCs w:val="20"/>
          <w:lang w:val="hy-AM"/>
        </w:rPr>
        <w:t xml:space="preserve">կնքվելիք N </w:t>
      </w:r>
      <w:r w:rsidR="00DF058C" w:rsidRPr="00DF058C">
        <w:rPr>
          <w:rFonts w:ascii="GHEA Grapalat" w:hAnsi="GHEA Grapalat"/>
          <w:sz w:val="20"/>
          <w:szCs w:val="20"/>
          <w:lang w:val="hy-AM"/>
        </w:rPr>
        <w:t>ՔԲԿ-ԳՀԽԾՁԲ-22/18</w:t>
      </w:r>
      <w:r w:rsidR="00DF058C" w:rsidRPr="00095A8A">
        <w:rPr>
          <w:rFonts w:ascii="GHEA Grapalat" w:hAnsi="GHEA Grapalat"/>
          <w:b/>
          <w:lang w:val="hy-AM"/>
        </w:rPr>
        <w:t xml:space="preserve"> </w:t>
      </w:r>
      <w:r w:rsidRPr="00095A8A">
        <w:rPr>
          <w:rStyle w:val="af5"/>
          <w:rFonts w:ascii="GHEA Grapalat" w:hAnsi="GHEA Grapalat"/>
          <w:b w:val="0"/>
          <w:bCs w:val="0"/>
          <w:sz w:val="20"/>
          <w:szCs w:val="20"/>
          <w:lang w:val="hy-AM"/>
        </w:rPr>
        <w:t xml:space="preserve"> պայմանագրից բխող պրինցիպալի պարտավորությունների (այսուհետ՝ երաշխավորված պարտավորություններ) կատարման ապահով</w:t>
      </w:r>
      <w:r w:rsidR="00532A65" w:rsidRPr="00095A8A">
        <w:rPr>
          <w:rStyle w:val="af5"/>
          <w:rFonts w:ascii="GHEA Grapalat" w:hAnsi="GHEA Grapalat"/>
          <w:b w:val="0"/>
          <w:bCs w:val="0"/>
          <w:sz w:val="20"/>
          <w:szCs w:val="20"/>
          <w:lang w:val="hy-AM"/>
        </w:rPr>
        <w:t>ում</w:t>
      </w:r>
      <w:r w:rsidRPr="00095A8A">
        <w:rPr>
          <w:rStyle w:val="af5"/>
          <w:rFonts w:ascii="GHEA Grapalat" w:hAnsi="GHEA Grapalat"/>
          <w:b w:val="0"/>
          <w:bCs w:val="0"/>
          <w:sz w:val="20"/>
          <w:szCs w:val="20"/>
          <w:lang w:val="hy-AM"/>
        </w:rPr>
        <w:t xml:space="preserve">: </w:t>
      </w:r>
    </w:p>
    <w:p w14:paraId="186D47FC" w14:textId="77777777" w:rsidR="00091EBC" w:rsidRPr="00095A8A" w:rsidRDefault="00091EBC" w:rsidP="00091EBC">
      <w:pPr>
        <w:pStyle w:val="af4"/>
        <w:shd w:val="clear" w:color="auto" w:fill="FFFFFF"/>
        <w:spacing w:before="0" w:beforeAutospacing="0" w:after="0" w:afterAutospacing="0"/>
        <w:ind w:firstLine="708"/>
        <w:rPr>
          <w:rStyle w:val="af5"/>
          <w:rFonts w:ascii="GHEA Grapalat" w:hAnsi="GHEA Grapalat"/>
          <w:b w:val="0"/>
          <w:bCs w:val="0"/>
          <w:sz w:val="20"/>
          <w:szCs w:val="20"/>
          <w:lang w:val="hy-AM"/>
        </w:rPr>
      </w:pPr>
      <w:r w:rsidRPr="00095A8A">
        <w:rPr>
          <w:rStyle w:val="af5"/>
          <w:rFonts w:ascii="GHEA Grapalat" w:hAnsi="GHEA Grapalat"/>
          <w:b w:val="0"/>
          <w:bCs w:val="0"/>
          <w:sz w:val="20"/>
          <w:szCs w:val="20"/>
          <w:lang w:val="hy-AM"/>
        </w:rPr>
        <w:t xml:space="preserve">2. Երաշխիքով </w:t>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lang w:val="hy-AM"/>
        </w:rPr>
        <w:t xml:space="preserve"> (այսուհետ՝ երաշխիք տվող </w:t>
      </w:r>
    </w:p>
    <w:p w14:paraId="336F3FC7" w14:textId="77777777" w:rsidR="00091EBC" w:rsidRPr="00095A8A" w:rsidRDefault="00091EBC" w:rsidP="00091EBC">
      <w:pPr>
        <w:pStyle w:val="af4"/>
        <w:shd w:val="clear" w:color="auto" w:fill="FFFFFF"/>
        <w:spacing w:before="0" w:beforeAutospacing="0" w:after="0" w:afterAutospacing="0"/>
        <w:ind w:firstLine="375"/>
        <w:rPr>
          <w:rStyle w:val="af5"/>
          <w:rFonts w:ascii="GHEA Grapalat" w:hAnsi="GHEA Grapalat"/>
          <w:b w:val="0"/>
          <w:bCs w:val="0"/>
          <w:sz w:val="20"/>
          <w:szCs w:val="20"/>
          <w:lang w:val="hy-AM"/>
        </w:rPr>
      </w:pPr>
      <w:r w:rsidRPr="00095A8A">
        <w:rPr>
          <w:rStyle w:val="af5"/>
          <w:rFonts w:ascii="GHEA Grapalat" w:hAnsi="GHEA Grapalat"/>
          <w:b w:val="0"/>
          <w:bCs w:val="0"/>
          <w:sz w:val="20"/>
          <w:szCs w:val="20"/>
          <w:lang w:val="hy-AM"/>
        </w:rPr>
        <w:tab/>
      </w:r>
      <w:r w:rsidRPr="00095A8A">
        <w:rPr>
          <w:rStyle w:val="af5"/>
          <w:rFonts w:ascii="GHEA Grapalat" w:hAnsi="GHEA Grapalat"/>
          <w:b w:val="0"/>
          <w:bCs w:val="0"/>
          <w:sz w:val="20"/>
          <w:szCs w:val="20"/>
          <w:lang w:val="hy-AM"/>
        </w:rPr>
        <w:tab/>
      </w:r>
      <w:r w:rsidRPr="00095A8A">
        <w:rPr>
          <w:rStyle w:val="af5"/>
          <w:rFonts w:ascii="GHEA Grapalat" w:hAnsi="GHEA Grapalat"/>
          <w:b w:val="0"/>
          <w:bCs w:val="0"/>
          <w:sz w:val="20"/>
          <w:szCs w:val="20"/>
          <w:lang w:val="hy-AM"/>
        </w:rPr>
        <w:tab/>
        <w:t xml:space="preserve">                         </w:t>
      </w:r>
      <w:r w:rsidRPr="00095A8A">
        <w:rPr>
          <w:rFonts w:ascii="GHEA Grapalat" w:hAnsi="GHEA Grapalat" w:cs="Sylfaen"/>
          <w:vertAlign w:val="superscript"/>
          <w:lang w:val="hy-AM"/>
        </w:rPr>
        <w:t>երաշխիքը տվող բանկի անվանումը</w:t>
      </w:r>
    </w:p>
    <w:p w14:paraId="4DEE75BB" w14:textId="77777777" w:rsidR="00091EBC" w:rsidRPr="00095A8A" w:rsidRDefault="00091EBC" w:rsidP="00091EBC">
      <w:pPr>
        <w:pStyle w:val="af4"/>
        <w:shd w:val="clear" w:color="auto" w:fill="FFFFFF"/>
        <w:spacing w:before="0" w:beforeAutospacing="0" w:after="0" w:afterAutospacing="0"/>
        <w:rPr>
          <w:rStyle w:val="af5"/>
          <w:rFonts w:ascii="GHEA Grapalat" w:hAnsi="GHEA Grapalat"/>
          <w:b w:val="0"/>
          <w:bCs w:val="0"/>
          <w:sz w:val="20"/>
          <w:szCs w:val="20"/>
          <w:u w:val="single"/>
          <w:lang w:val="hy-AM"/>
        </w:rPr>
      </w:pPr>
      <w:r w:rsidRPr="00095A8A">
        <w:rPr>
          <w:rStyle w:val="af5"/>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r w:rsidRPr="00095A8A">
        <w:rPr>
          <w:rStyle w:val="af5"/>
          <w:rFonts w:ascii="GHEA Grapalat" w:hAnsi="GHEA Grapalat"/>
          <w:b w:val="0"/>
          <w:bCs w:val="0"/>
          <w:sz w:val="20"/>
          <w:szCs w:val="20"/>
          <w:u w:val="single"/>
          <w:lang w:val="hy-AM"/>
        </w:rPr>
        <w:tab/>
      </w:r>
    </w:p>
    <w:p w14:paraId="502768DD" w14:textId="1A229A17" w:rsidR="00091EBC" w:rsidRPr="00095A8A" w:rsidRDefault="00091EBC" w:rsidP="00A0366A">
      <w:pPr>
        <w:pStyle w:val="af4"/>
        <w:shd w:val="clear" w:color="auto" w:fill="FFFFFF"/>
        <w:spacing w:before="0" w:beforeAutospacing="0" w:after="0" w:afterAutospacing="0"/>
        <w:ind w:left="6372" w:firstLine="708"/>
        <w:rPr>
          <w:rStyle w:val="af5"/>
          <w:rFonts w:ascii="GHEA Grapalat" w:hAnsi="GHEA Grapalat"/>
          <w:b w:val="0"/>
          <w:bCs w:val="0"/>
          <w:sz w:val="20"/>
          <w:szCs w:val="20"/>
          <w:u w:val="single"/>
          <w:lang w:val="hy-AM"/>
        </w:rPr>
      </w:pPr>
      <w:r w:rsidRPr="00095A8A">
        <w:rPr>
          <w:rFonts w:ascii="GHEA Grapalat" w:hAnsi="GHEA Grapalat" w:cs="Sylfaen"/>
          <w:vertAlign w:val="superscript"/>
          <w:lang w:val="hy-AM"/>
        </w:rPr>
        <w:t>գումարը թվերով և տառերով</w:t>
      </w:r>
    </w:p>
    <w:p w14:paraId="12EECFA3" w14:textId="26A1712E" w:rsidR="00091EBC" w:rsidRPr="00095A8A" w:rsidRDefault="00091EBC" w:rsidP="00091EBC">
      <w:pPr>
        <w:pStyle w:val="af4"/>
        <w:shd w:val="clear" w:color="auto" w:fill="FFFFFF"/>
        <w:spacing w:before="0" w:beforeAutospacing="0" w:after="0" w:afterAutospacing="0"/>
        <w:rPr>
          <w:rStyle w:val="af5"/>
          <w:rFonts w:ascii="GHEA Grapalat" w:hAnsi="GHEA Grapalat"/>
          <w:b w:val="0"/>
          <w:bCs w:val="0"/>
          <w:sz w:val="20"/>
          <w:szCs w:val="20"/>
          <w:lang w:val="hy-AM"/>
        </w:rPr>
      </w:pPr>
      <w:r w:rsidRPr="00095A8A">
        <w:rPr>
          <w:rStyle w:val="af5"/>
          <w:rFonts w:ascii="GHEA Grapalat" w:hAnsi="GHEA Grapalat"/>
          <w:b w:val="0"/>
          <w:bCs w:val="0"/>
          <w:sz w:val="20"/>
          <w:szCs w:val="20"/>
          <w:lang w:val="hy-AM"/>
        </w:rPr>
        <w:t xml:space="preserve">(այսուհետ՝ երաշխիքի գումար)՝ պահանջն ստանալուց </w:t>
      </w:r>
      <w:r w:rsidR="00547AE2" w:rsidRPr="00095A8A">
        <w:rPr>
          <w:rStyle w:val="af5"/>
          <w:rFonts w:ascii="GHEA Grapalat" w:hAnsi="GHEA Grapalat"/>
          <w:b w:val="0"/>
          <w:bCs w:val="0"/>
          <w:sz w:val="20"/>
          <w:szCs w:val="20"/>
          <w:lang w:val="hy-AM"/>
        </w:rPr>
        <w:t>հինգ</w:t>
      </w:r>
      <w:r w:rsidRPr="00095A8A">
        <w:rPr>
          <w:rStyle w:val="af5"/>
          <w:rFonts w:ascii="GHEA Grapalat" w:hAnsi="GHEA Grapalat"/>
          <w:b w:val="0"/>
          <w:bCs w:val="0"/>
          <w:sz w:val="20"/>
          <w:szCs w:val="20"/>
          <w:lang w:val="hy-AM"/>
        </w:rPr>
        <w:t xml:space="preserve"> աշխատանքային օրվա ընթացքում:   Վճարումը  կատարվում է բենեֆիցիարի </w:t>
      </w:r>
      <w:r w:rsidR="006614EB" w:rsidRPr="00095A8A">
        <w:rPr>
          <w:rFonts w:ascii="GHEA Grapalat" w:hAnsi="GHEA Grapalat" w:cs="Sylfaen"/>
          <w:color w:val="000000"/>
          <w:sz w:val="20"/>
          <w:szCs w:val="20"/>
          <w:lang w:val="hy-AM"/>
        </w:rPr>
        <w:t>900008000664</w:t>
      </w:r>
      <w:r w:rsidR="006614EB" w:rsidRPr="00196C92">
        <w:rPr>
          <w:rFonts w:ascii="GHEA Grapalat" w:hAnsi="GHEA Grapalat" w:cs="Sylfaen"/>
          <w:color w:val="000000"/>
          <w:sz w:val="20"/>
          <w:szCs w:val="20"/>
          <w:lang w:val="hy-AM"/>
        </w:rPr>
        <w:t xml:space="preserve"> </w:t>
      </w:r>
      <w:r w:rsidRPr="00095A8A">
        <w:rPr>
          <w:rStyle w:val="af5"/>
          <w:rFonts w:ascii="GHEA Grapalat" w:hAnsi="GHEA Grapalat"/>
          <w:b w:val="0"/>
          <w:bCs w:val="0"/>
          <w:sz w:val="20"/>
          <w:szCs w:val="20"/>
          <w:lang w:val="hy-AM"/>
        </w:rPr>
        <w:t>հաշվեհամարին փոխանցման միջոցով:</w:t>
      </w:r>
    </w:p>
    <w:p w14:paraId="19F0A55E" w14:textId="77777777" w:rsidR="00091EBC" w:rsidRPr="00095A8A"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95A8A">
        <w:rPr>
          <w:rFonts w:ascii="GHEA Grapalat" w:hAnsi="GHEA Grapalat"/>
          <w:color w:val="000000"/>
          <w:sz w:val="20"/>
          <w:szCs w:val="20"/>
          <w:lang w:val="hy-AM"/>
        </w:rPr>
        <w:t>3. Սույն երաշխիքն անհետկանչելի է:</w:t>
      </w:r>
    </w:p>
    <w:p w14:paraId="4004D633" w14:textId="77777777" w:rsidR="00091EBC" w:rsidRPr="00095A8A"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95A8A">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767CA31C" w14:textId="398579A2" w:rsidR="00DB01B8" w:rsidRPr="00095A8A" w:rsidRDefault="0024041A" w:rsidP="00A0366A">
      <w:pPr>
        <w:pStyle w:val="af4"/>
        <w:shd w:val="clear" w:color="auto" w:fill="FFFFFF"/>
        <w:spacing w:before="0" w:beforeAutospacing="0" w:after="0" w:afterAutospacing="0"/>
        <w:ind w:firstLine="375"/>
        <w:jc w:val="both"/>
        <w:rPr>
          <w:rFonts w:ascii="GHEA Grapalat" w:hAnsi="GHEA Grapalat" w:cs="Sylfaen"/>
          <w:vertAlign w:val="superscript"/>
          <w:lang w:val="hy-AM"/>
        </w:rPr>
      </w:pPr>
      <w:r w:rsidRPr="00095A8A">
        <w:rPr>
          <w:rFonts w:ascii="GHEA Grapalat" w:hAnsi="GHEA Grapalat"/>
          <w:color w:val="000000"/>
          <w:sz w:val="20"/>
          <w:szCs w:val="20"/>
          <w:lang w:val="hy-AM"/>
        </w:rPr>
        <w:t xml:space="preserve">5. </w:t>
      </w:r>
      <w:r w:rsidR="00DB01B8" w:rsidRPr="00095A8A">
        <w:rPr>
          <w:rFonts w:ascii="GHEA Grapalat" w:hAnsi="GHEA Grapalat"/>
          <w:color w:val="000000"/>
          <w:sz w:val="20"/>
          <w:szCs w:val="20"/>
          <w:lang w:val="hy-AM"/>
        </w:rPr>
        <w:t>Երաշխիքը գործում է բենեֆիցիարի և պրիցիպալի միջև կնքվելիք</w:t>
      </w:r>
      <w:r w:rsidR="00FA0F6E" w:rsidRPr="00196C92">
        <w:rPr>
          <w:rFonts w:ascii="GHEA Grapalat" w:hAnsi="GHEA Grapalat"/>
          <w:color w:val="000000"/>
          <w:sz w:val="20"/>
          <w:szCs w:val="20"/>
          <w:lang w:val="hy-AM"/>
        </w:rPr>
        <w:t xml:space="preserve"> </w:t>
      </w:r>
      <w:r w:rsidR="00DB01B8" w:rsidRPr="00095A8A">
        <w:rPr>
          <w:rFonts w:ascii="GHEA Grapalat" w:hAnsi="GHEA Grapalat"/>
          <w:color w:val="000000"/>
          <w:sz w:val="20"/>
          <w:szCs w:val="20"/>
          <w:lang w:val="hy-AM"/>
        </w:rPr>
        <w:t xml:space="preserve">N </w:t>
      </w:r>
      <w:r w:rsidR="00DF058C" w:rsidRPr="00DF058C">
        <w:rPr>
          <w:rFonts w:ascii="GHEA Grapalat" w:hAnsi="GHEA Grapalat"/>
          <w:sz w:val="20"/>
          <w:szCs w:val="20"/>
          <w:lang w:val="hy-AM"/>
        </w:rPr>
        <w:t>ՔԲԿ-ԳՀԽԾՁԲ-22/18</w:t>
      </w:r>
      <w:r w:rsidR="00DF058C" w:rsidRPr="00095A8A">
        <w:rPr>
          <w:rFonts w:ascii="GHEA Grapalat" w:hAnsi="GHEA Grapalat"/>
          <w:b/>
          <w:lang w:val="hy-AM"/>
        </w:rPr>
        <w:t xml:space="preserve"> </w:t>
      </w:r>
      <w:r w:rsidR="00DF058C" w:rsidRPr="00095A8A">
        <w:rPr>
          <w:rStyle w:val="af5"/>
          <w:rFonts w:ascii="GHEA Grapalat" w:hAnsi="GHEA Grapalat"/>
          <w:b w:val="0"/>
          <w:bCs w:val="0"/>
          <w:sz w:val="20"/>
          <w:szCs w:val="20"/>
          <w:lang w:val="hy-AM"/>
        </w:rPr>
        <w:t xml:space="preserve"> </w:t>
      </w:r>
      <w:r w:rsidR="00FA0F6E" w:rsidRPr="00095A8A">
        <w:rPr>
          <w:rStyle w:val="af5"/>
          <w:rFonts w:ascii="GHEA Grapalat" w:hAnsi="GHEA Grapalat"/>
          <w:b w:val="0"/>
          <w:bCs w:val="0"/>
          <w:sz w:val="20"/>
          <w:szCs w:val="20"/>
          <w:lang w:val="hy-AM"/>
        </w:rPr>
        <w:t xml:space="preserve"> </w:t>
      </w:r>
      <w:r w:rsidR="00DB01B8" w:rsidRPr="00095A8A">
        <w:rPr>
          <w:rFonts w:ascii="GHEA Grapalat" w:hAnsi="GHEA Grapalat" w:cs="Sylfaen"/>
          <w:vertAlign w:val="superscript"/>
          <w:lang w:val="hy-AM"/>
        </w:rPr>
        <w:t xml:space="preserve">                                   </w:t>
      </w:r>
      <w:r w:rsidR="00A0366A" w:rsidRPr="00196C92">
        <w:rPr>
          <w:rFonts w:ascii="GHEA Grapalat" w:hAnsi="GHEA Grapalat" w:cs="Sylfaen"/>
          <w:vertAlign w:val="superscript"/>
          <w:lang w:val="hy-AM"/>
        </w:rPr>
        <w:t xml:space="preserve"> </w:t>
      </w:r>
      <w:r w:rsidR="00DB01B8" w:rsidRPr="00095A8A">
        <w:rPr>
          <w:rFonts w:ascii="GHEA Grapalat" w:hAnsi="GHEA Grapalat"/>
          <w:color w:val="000000"/>
          <w:sz w:val="20"/>
          <w:szCs w:val="20"/>
          <w:lang w:val="hy-AM"/>
        </w:rPr>
        <w:t>պայմանագիրն ուժի մեջ մտնելու օրվանից մինչև կնքվելիք պայմանագրով նախատեսված  ծառայության մատուցման վերջնաժամկե</w:t>
      </w:r>
      <w:r w:rsidR="00FA0F6E" w:rsidRPr="00095A8A">
        <w:rPr>
          <w:rFonts w:ascii="GHEA Grapalat" w:hAnsi="GHEA Grapalat"/>
          <w:color w:val="000000"/>
          <w:sz w:val="20"/>
          <w:szCs w:val="20"/>
          <w:lang w:val="hy-AM"/>
        </w:rPr>
        <w:t xml:space="preserve">տը, ներառյալ երաշխիքային ժամկետի </w:t>
      </w:r>
      <w:r w:rsidR="00260FD3" w:rsidRPr="00196C92">
        <w:rPr>
          <w:rFonts w:ascii="GHEA Grapalat" w:hAnsi="GHEA Grapalat"/>
          <w:color w:val="000000"/>
          <w:sz w:val="20"/>
          <w:szCs w:val="20"/>
          <w:lang w:val="hy-AM"/>
        </w:rPr>
        <w:t xml:space="preserve">(365 օրացուցային օր) </w:t>
      </w:r>
      <w:r w:rsidR="00DB01B8" w:rsidRPr="00095A8A">
        <w:rPr>
          <w:rFonts w:ascii="GHEA Grapalat" w:hAnsi="GHEA Grapalat"/>
          <w:color w:val="000000"/>
          <w:sz w:val="20"/>
          <w:szCs w:val="20"/>
          <w:lang w:val="hy-AM"/>
        </w:rPr>
        <w:t>օրվան հաջորդո</w:t>
      </w:r>
      <w:r w:rsidR="003F798F" w:rsidRPr="00095A8A">
        <w:rPr>
          <w:rFonts w:ascii="GHEA Grapalat" w:hAnsi="GHEA Grapalat"/>
          <w:color w:val="000000"/>
          <w:sz w:val="20"/>
          <w:szCs w:val="20"/>
          <w:lang w:val="hy-AM"/>
        </w:rPr>
        <w:t>ղ իննսուներորդ աշխատանքային օրը</w:t>
      </w:r>
      <w:r w:rsidR="00DB01B8" w:rsidRPr="00095A8A">
        <w:rPr>
          <w:rFonts w:ascii="GHEA Grapalat" w:hAnsi="GHEA Grapalat"/>
          <w:color w:val="000000"/>
          <w:sz w:val="20"/>
          <w:szCs w:val="20"/>
          <w:lang w:val="hy-AM"/>
        </w:rPr>
        <w:t xml:space="preserve">: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     </w:t>
      </w:r>
    </w:p>
    <w:p w14:paraId="268A68B4" w14:textId="77777777" w:rsidR="00091EBC" w:rsidRPr="00095A8A" w:rsidRDefault="00091EBC" w:rsidP="002B0E49">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2324C6E" w14:textId="04FAD606" w:rsidR="00DC3470" w:rsidRPr="00095A8A" w:rsidRDefault="00DC3470" w:rsidP="00BB7A84">
      <w:pPr>
        <w:pStyle w:val="af4"/>
        <w:shd w:val="clear" w:color="auto" w:fill="FFFFFF"/>
        <w:spacing w:before="0" w:beforeAutospacing="0" w:after="0" w:afterAutospacing="0"/>
        <w:ind w:firstLine="375"/>
        <w:rPr>
          <w:rFonts w:ascii="GHEA Grapalat" w:hAnsi="GHEA Grapalat"/>
          <w:color w:val="000000"/>
          <w:sz w:val="20"/>
          <w:szCs w:val="20"/>
          <w:lang w:val="hy-AM"/>
        </w:rPr>
      </w:pPr>
      <w:r w:rsidRPr="00095A8A">
        <w:rPr>
          <w:rFonts w:ascii="GHEA Grapalat" w:hAnsi="GHEA Grapalat"/>
          <w:color w:val="000000"/>
          <w:sz w:val="20"/>
          <w:szCs w:val="20"/>
          <w:lang w:val="hy-AM"/>
        </w:rPr>
        <w:t xml:space="preserve">1) </w:t>
      </w:r>
      <w:r w:rsidR="0091775C" w:rsidRPr="00095A8A">
        <w:rPr>
          <w:rFonts w:ascii="GHEA Grapalat" w:hAnsi="GHEA Grapalat"/>
          <w:color w:val="000000"/>
          <w:sz w:val="20"/>
          <w:szCs w:val="20"/>
          <w:lang w:val="hy-AM"/>
        </w:rPr>
        <w:t xml:space="preserve">N </w:t>
      </w:r>
      <w:r w:rsidR="00DF058C" w:rsidRPr="00DF058C">
        <w:rPr>
          <w:rFonts w:ascii="GHEA Grapalat" w:hAnsi="GHEA Grapalat"/>
          <w:sz w:val="20"/>
          <w:szCs w:val="20"/>
          <w:lang w:val="hy-AM"/>
        </w:rPr>
        <w:t>ՔԲԿ-ԳՀԽԾՁԲ-22/18</w:t>
      </w:r>
      <w:r w:rsidR="00DF058C" w:rsidRPr="00095A8A">
        <w:rPr>
          <w:rFonts w:ascii="GHEA Grapalat" w:hAnsi="GHEA Grapalat"/>
          <w:b/>
          <w:lang w:val="hy-AM"/>
        </w:rPr>
        <w:t xml:space="preserve"> </w:t>
      </w:r>
      <w:r w:rsidR="00DF058C" w:rsidRPr="00095A8A">
        <w:rPr>
          <w:rStyle w:val="af5"/>
          <w:rFonts w:ascii="GHEA Grapalat" w:hAnsi="GHEA Grapalat"/>
          <w:b w:val="0"/>
          <w:bCs w:val="0"/>
          <w:sz w:val="20"/>
          <w:szCs w:val="20"/>
          <w:lang w:val="hy-AM"/>
        </w:rPr>
        <w:t xml:space="preserve"> </w:t>
      </w:r>
      <w:r w:rsidRPr="00095A8A">
        <w:rPr>
          <w:rFonts w:ascii="GHEA Grapalat" w:hAnsi="GHEA Grapalat"/>
          <w:color w:val="000000"/>
          <w:sz w:val="20"/>
          <w:szCs w:val="20"/>
          <w:lang w:val="hy-AM"/>
        </w:rPr>
        <w:t xml:space="preserve">պայմանագրի, ներառյալ նաև դրանում </w:t>
      </w:r>
      <w:r w:rsidR="0091775C" w:rsidRPr="00095A8A">
        <w:rPr>
          <w:rFonts w:ascii="GHEA Grapalat" w:hAnsi="GHEA Grapalat"/>
          <w:color w:val="000000"/>
          <w:sz w:val="20"/>
          <w:szCs w:val="20"/>
          <w:lang w:val="hy-AM"/>
        </w:rPr>
        <w:t>կատարված</w:t>
      </w:r>
      <w:r w:rsidR="00BB7A84" w:rsidRPr="00196C92">
        <w:rPr>
          <w:rFonts w:ascii="GHEA Grapalat" w:hAnsi="GHEA Grapalat"/>
          <w:color w:val="000000"/>
          <w:sz w:val="20"/>
          <w:szCs w:val="20"/>
          <w:lang w:val="hy-AM"/>
        </w:rPr>
        <w:t xml:space="preserve"> </w:t>
      </w:r>
      <w:r w:rsidRPr="00095A8A">
        <w:rPr>
          <w:rFonts w:ascii="GHEA Grapalat" w:hAnsi="GHEA Grapalat"/>
          <w:color w:val="000000"/>
          <w:sz w:val="20"/>
          <w:szCs w:val="20"/>
          <w:lang w:val="hy-AM"/>
        </w:rPr>
        <w:t>կատարված փոփոխությունների, լրացուցիչ համաձայնագրերի պատճենները.</w:t>
      </w:r>
    </w:p>
    <w:p w14:paraId="6EAB0428" w14:textId="77777777" w:rsidR="00DC3470" w:rsidRPr="00095A8A" w:rsidRDefault="00DC3470" w:rsidP="00DC3470">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 xml:space="preserve">2) բենեֆիցիարի կողմից պայմանագիրը միակողմանի լուծելու մասին </w:t>
      </w:r>
      <w:hyperlink r:id="rId11" w:history="1">
        <w:r w:rsidRPr="00095A8A">
          <w:rPr>
            <w:rStyle w:val="a9"/>
            <w:rFonts w:ascii="GHEA Grapalat" w:hAnsi="GHEA Grapalat"/>
            <w:sz w:val="20"/>
            <w:szCs w:val="20"/>
            <w:lang w:val="hy-AM"/>
          </w:rPr>
          <w:t>www.procurement.am</w:t>
        </w:r>
      </w:hyperlink>
      <w:r w:rsidRPr="00095A8A">
        <w:rPr>
          <w:rFonts w:ascii="GHEA Grapalat" w:hAnsi="GHEA Grapalat"/>
          <w:color w:val="000000"/>
          <w:sz w:val="20"/>
          <w:szCs w:val="20"/>
          <w:lang w:val="hy-AM"/>
        </w:rPr>
        <w:t xml:space="preserve"> հասց</w:t>
      </w:r>
      <w:r w:rsidR="00532A65" w:rsidRPr="00095A8A">
        <w:rPr>
          <w:rFonts w:ascii="GHEA Grapalat" w:hAnsi="GHEA Grapalat"/>
          <w:color w:val="000000"/>
          <w:sz w:val="20"/>
          <w:szCs w:val="20"/>
          <w:lang w:val="hy-AM"/>
        </w:rPr>
        <w:t>ե</w:t>
      </w:r>
      <w:r w:rsidRPr="00095A8A">
        <w:rPr>
          <w:rFonts w:ascii="GHEA Grapalat" w:hAnsi="GHEA Grapalat"/>
          <w:color w:val="000000"/>
          <w:sz w:val="20"/>
          <w:szCs w:val="20"/>
          <w:lang w:val="hy-AM"/>
        </w:rPr>
        <w:t>ով գործող տեղեկագրում հրապարակած ծանուցումը</w:t>
      </w:r>
      <w:r w:rsidR="00AF3D6A" w:rsidRPr="00095A8A">
        <w:rPr>
          <w:rFonts w:ascii="GHEA Grapalat" w:hAnsi="GHEA Grapalat"/>
          <w:color w:val="000000"/>
          <w:sz w:val="20"/>
          <w:szCs w:val="20"/>
          <w:lang w:val="hy-AM"/>
        </w:rPr>
        <w:t>:</w:t>
      </w:r>
    </w:p>
    <w:p w14:paraId="31CB5776"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532A65" w:rsidRPr="00095A8A">
        <w:rPr>
          <w:rFonts w:ascii="GHEA Grapalat" w:hAnsi="GHEA Grapalat"/>
          <w:color w:val="000000"/>
          <w:sz w:val="20"/>
          <w:szCs w:val="20"/>
          <w:lang w:val="hy-AM"/>
        </w:rPr>
        <w:t>ց</w:t>
      </w:r>
      <w:r w:rsidRPr="00095A8A">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60E7171E" w14:textId="77777777" w:rsidR="00091EBC" w:rsidRPr="00095A8A" w:rsidRDefault="00A2572F"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95A8A">
        <w:rPr>
          <w:rFonts w:ascii="GHEA Grapalat" w:hAnsi="GHEA Grapalat"/>
          <w:color w:val="000000"/>
          <w:sz w:val="20"/>
          <w:szCs w:val="20"/>
          <w:lang w:val="hy-AM"/>
        </w:rPr>
        <w:t>8</w:t>
      </w:r>
      <w:r w:rsidR="00091EBC" w:rsidRPr="00095A8A">
        <w:rPr>
          <w:rFonts w:ascii="GHEA Grapalat" w:hAnsi="GHEA Grapalat"/>
          <w:color w:val="000000"/>
          <w:sz w:val="20"/>
          <w:szCs w:val="20"/>
          <w:lang w:val="hy-AM"/>
        </w:rPr>
        <w:t>. Երաշխիք տվող անձը մերժում է բենեֆիցիարի պահանջը, եթե`</w:t>
      </w:r>
    </w:p>
    <w:p w14:paraId="1C6EBE28"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5F81B95B" w14:textId="77777777" w:rsidR="00091EBC" w:rsidRPr="00095A8A" w:rsidRDefault="00091EBC" w:rsidP="00091EBC">
      <w:pPr>
        <w:pStyle w:val="af4"/>
        <w:shd w:val="clear" w:color="auto" w:fill="FFFFFF"/>
        <w:spacing w:before="0" w:beforeAutospacing="0" w:after="0" w:afterAutospacing="0"/>
        <w:ind w:firstLine="375"/>
        <w:rPr>
          <w:rFonts w:ascii="GHEA Grapalat" w:hAnsi="GHEA Grapalat"/>
          <w:color w:val="000000"/>
          <w:sz w:val="20"/>
          <w:szCs w:val="20"/>
          <w:lang w:val="hy-AM"/>
        </w:rPr>
      </w:pPr>
      <w:r w:rsidRPr="00095A8A">
        <w:rPr>
          <w:rFonts w:ascii="GHEA Grapalat" w:hAnsi="GHEA Grapalat"/>
          <w:color w:val="000000"/>
          <w:sz w:val="20"/>
          <w:szCs w:val="20"/>
          <w:lang w:val="hy-AM"/>
        </w:rPr>
        <w:t>2) պահանջը ներկայացվել է երաշխիքով սահմանված ժամկետի ավարտից հետո:</w:t>
      </w:r>
    </w:p>
    <w:p w14:paraId="0EB0B413" w14:textId="4A7574B4" w:rsidR="00091EBC" w:rsidRPr="00095A8A" w:rsidRDefault="00A2572F"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9</w:t>
      </w:r>
      <w:r w:rsidR="00091EBC" w:rsidRPr="00095A8A">
        <w:rPr>
          <w:rFonts w:ascii="GHEA Grapalat" w:hAnsi="GHEA Grapalat"/>
          <w:color w:val="000000"/>
          <w:sz w:val="20"/>
          <w:szCs w:val="20"/>
          <w:lang w:val="hy-AM"/>
        </w:rPr>
        <w:t xml:space="preserve">. Երաշխիք տվող անձը պահանջը մերժելու </w:t>
      </w:r>
      <w:r w:rsidR="00696ECD" w:rsidRPr="00095A8A">
        <w:rPr>
          <w:rFonts w:ascii="GHEA Grapalat" w:hAnsi="GHEA Grapalat"/>
          <w:color w:val="000000"/>
          <w:sz w:val="20"/>
          <w:szCs w:val="20"/>
          <w:lang w:val="hy-AM"/>
        </w:rPr>
        <w:t xml:space="preserve">և/կամ բավարարելու </w:t>
      </w:r>
      <w:r w:rsidR="00091EBC" w:rsidRPr="00095A8A">
        <w:rPr>
          <w:rFonts w:ascii="GHEA Grapalat" w:hAnsi="GHEA Grapalat"/>
          <w:color w:val="000000"/>
          <w:sz w:val="20"/>
          <w:szCs w:val="20"/>
          <w:lang w:val="hy-AM"/>
        </w:rPr>
        <w:t xml:space="preserve">մասին որոշում ընդունելու դեպքում անհապաղ, բայց ոչ ուշ, քան նույն աշխատանքային օրը, մերժման </w:t>
      </w:r>
      <w:r w:rsidR="00696ECD" w:rsidRPr="00095A8A">
        <w:rPr>
          <w:rFonts w:ascii="GHEA Grapalat" w:hAnsi="GHEA Grapalat"/>
          <w:color w:val="000000"/>
          <w:sz w:val="20"/>
          <w:szCs w:val="20"/>
          <w:lang w:val="hy-AM"/>
        </w:rPr>
        <w:t>և/կամ բավարար</w:t>
      </w:r>
      <w:r w:rsidR="00696ECD" w:rsidRPr="00196C92">
        <w:rPr>
          <w:rFonts w:ascii="GHEA Grapalat" w:hAnsi="GHEA Grapalat"/>
          <w:color w:val="000000"/>
          <w:sz w:val="20"/>
          <w:szCs w:val="20"/>
          <w:lang w:val="hy-AM"/>
        </w:rPr>
        <w:t>ման</w:t>
      </w:r>
      <w:r w:rsidR="00696ECD" w:rsidRPr="00095A8A">
        <w:rPr>
          <w:rFonts w:ascii="GHEA Grapalat" w:hAnsi="GHEA Grapalat"/>
          <w:color w:val="000000"/>
          <w:sz w:val="20"/>
          <w:szCs w:val="20"/>
          <w:lang w:val="hy-AM"/>
        </w:rPr>
        <w:t xml:space="preserve"> </w:t>
      </w:r>
      <w:r w:rsidR="00091EBC" w:rsidRPr="00095A8A">
        <w:rPr>
          <w:rFonts w:ascii="GHEA Grapalat" w:hAnsi="GHEA Grapalat"/>
          <w:color w:val="000000"/>
          <w:sz w:val="20"/>
          <w:szCs w:val="20"/>
          <w:lang w:val="hy-AM"/>
        </w:rPr>
        <w:t>մասին տեղեկացնում է բենեֆիցիարին:</w:t>
      </w:r>
    </w:p>
    <w:p w14:paraId="2BF8F27A"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1</w:t>
      </w:r>
      <w:r w:rsidR="00A2572F" w:rsidRPr="00095A8A">
        <w:rPr>
          <w:rFonts w:ascii="GHEA Grapalat" w:hAnsi="GHEA Grapalat"/>
          <w:color w:val="000000"/>
          <w:sz w:val="20"/>
          <w:szCs w:val="20"/>
          <w:lang w:val="hy-AM"/>
        </w:rPr>
        <w:t>0</w:t>
      </w:r>
      <w:r w:rsidRPr="00095A8A">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87B074B"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lang w:val="hy-AM"/>
        </w:rPr>
        <w:t>1</w:t>
      </w:r>
      <w:r w:rsidR="00A2572F" w:rsidRPr="00095A8A">
        <w:rPr>
          <w:rFonts w:ascii="GHEA Grapalat" w:hAnsi="GHEA Grapalat"/>
          <w:color w:val="000000"/>
          <w:sz w:val="20"/>
          <w:szCs w:val="20"/>
          <w:lang w:val="hy-AM"/>
        </w:rPr>
        <w:t>1</w:t>
      </w:r>
      <w:r w:rsidRPr="00095A8A">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72D37AF8"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36217B2C"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095A8A">
        <w:rPr>
          <w:rFonts w:ascii="GHEA Grapalat" w:hAnsi="GHEA Grapalat"/>
          <w:color w:val="000000"/>
          <w:sz w:val="20"/>
          <w:szCs w:val="20"/>
          <w:lang w:val="hy-AM"/>
        </w:rPr>
        <w:t xml:space="preserve">Գործադիր </w:t>
      </w:r>
      <w:r w:rsidR="0070371B" w:rsidRPr="00095A8A">
        <w:rPr>
          <w:rFonts w:ascii="GHEA Grapalat" w:hAnsi="GHEA Grapalat"/>
          <w:color w:val="000000"/>
          <w:sz w:val="20"/>
          <w:szCs w:val="20"/>
          <w:lang w:val="hy-AM"/>
        </w:rPr>
        <w:t>մարմնի ղեկավար</w:t>
      </w:r>
      <w:r w:rsidRPr="00095A8A">
        <w:rPr>
          <w:rFonts w:ascii="GHEA Grapalat" w:hAnsi="GHEA Grapalat"/>
          <w:color w:val="000000"/>
          <w:sz w:val="20"/>
          <w:szCs w:val="20"/>
          <w:lang w:val="hy-AM"/>
        </w:rPr>
        <w:t xml:space="preserve"> </w:t>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p>
    <w:p w14:paraId="3D7F2339"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1770C2F"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p>
    <w:p w14:paraId="5F1B560B" w14:textId="77777777" w:rsidR="00091EBC" w:rsidRPr="00095A8A" w:rsidRDefault="00091EBC" w:rsidP="00091EBC">
      <w:pPr>
        <w:pStyle w:val="af4"/>
        <w:shd w:val="clear" w:color="auto" w:fill="FFFFFF"/>
        <w:spacing w:before="0" w:beforeAutospacing="0" w:after="0" w:afterAutospacing="0"/>
        <w:ind w:firstLine="375"/>
        <w:jc w:val="both"/>
        <w:rPr>
          <w:rFonts w:ascii="GHEA Grapalat" w:hAnsi="GHEA Grapalat"/>
          <w:color w:val="000000"/>
          <w:sz w:val="20"/>
          <w:szCs w:val="20"/>
          <w:lang w:val="hy-AM"/>
        </w:rPr>
      </w:pP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r w:rsidRPr="00095A8A">
        <w:rPr>
          <w:rFonts w:ascii="GHEA Grapalat" w:hAnsi="GHEA Grapalat"/>
          <w:color w:val="000000"/>
          <w:sz w:val="20"/>
          <w:szCs w:val="20"/>
          <w:u w:val="single"/>
          <w:lang w:val="hy-AM"/>
        </w:rPr>
        <w:tab/>
      </w:r>
    </w:p>
    <w:p w14:paraId="36C0BE36" w14:textId="77777777" w:rsidR="00091EBC" w:rsidRDefault="00091EBC" w:rsidP="00091EBC">
      <w:pPr>
        <w:pStyle w:val="af4"/>
        <w:shd w:val="clear" w:color="auto" w:fill="FFFFFF"/>
        <w:spacing w:before="0" w:beforeAutospacing="0" w:after="0" w:afterAutospacing="0"/>
        <w:rPr>
          <w:rFonts w:ascii="GHEA Grapalat" w:hAnsi="GHEA Grapalat" w:cs="Sylfaen"/>
          <w:vertAlign w:val="superscript"/>
          <w:lang w:val="hy-AM"/>
        </w:rPr>
      </w:pPr>
      <w:r w:rsidRPr="00095A8A">
        <w:rPr>
          <w:rFonts w:ascii="GHEA Grapalat" w:hAnsi="GHEA Grapalat" w:cs="Sylfaen"/>
          <w:vertAlign w:val="superscript"/>
          <w:lang w:val="hy-AM"/>
        </w:rPr>
        <w:t xml:space="preserve">                                                        ամիսը, ամսաթիվը, տարեթիվը</w:t>
      </w:r>
    </w:p>
    <w:p w14:paraId="7084ECEA" w14:textId="77777777" w:rsidR="00215BDC" w:rsidRPr="00095A8A" w:rsidRDefault="00215BDC" w:rsidP="00091EBC">
      <w:pPr>
        <w:pStyle w:val="af4"/>
        <w:shd w:val="clear" w:color="auto" w:fill="FFFFFF"/>
        <w:spacing w:before="0" w:beforeAutospacing="0" w:after="0" w:afterAutospacing="0"/>
        <w:rPr>
          <w:rFonts w:ascii="GHEA Grapalat" w:hAnsi="GHEA Grapalat" w:cs="Sylfaen"/>
          <w:vertAlign w:val="superscript"/>
          <w:lang w:val="hy-AM"/>
        </w:rPr>
      </w:pPr>
    </w:p>
    <w:p w14:paraId="0C0B756D" w14:textId="77777777" w:rsidR="00C530DC" w:rsidRDefault="00C530DC" w:rsidP="00631658">
      <w:pPr>
        <w:pStyle w:val="31"/>
        <w:spacing w:line="240" w:lineRule="auto"/>
        <w:jc w:val="right"/>
        <w:rPr>
          <w:rFonts w:ascii="GHEA Grapalat" w:hAnsi="GHEA Grapalat" w:cs="Sylfaen"/>
          <w:b/>
          <w:lang w:val="hy-AM"/>
        </w:rPr>
      </w:pPr>
    </w:p>
    <w:p w14:paraId="15986A4C" w14:textId="77777777" w:rsidR="00E2654C" w:rsidRDefault="00E2654C" w:rsidP="00631658">
      <w:pPr>
        <w:pStyle w:val="31"/>
        <w:spacing w:line="240" w:lineRule="auto"/>
        <w:jc w:val="right"/>
        <w:rPr>
          <w:rFonts w:ascii="GHEA Grapalat" w:hAnsi="GHEA Grapalat" w:cs="Sylfaen"/>
          <w:b/>
          <w:lang w:val="hy-AM"/>
        </w:rPr>
      </w:pPr>
    </w:p>
    <w:p w14:paraId="36F49941" w14:textId="77777777" w:rsidR="00631658" w:rsidRPr="00095A8A" w:rsidRDefault="00631658" w:rsidP="00631658">
      <w:pPr>
        <w:pStyle w:val="31"/>
        <w:spacing w:line="240" w:lineRule="auto"/>
        <w:jc w:val="right"/>
        <w:rPr>
          <w:rFonts w:ascii="GHEA Grapalat" w:hAnsi="GHEA Grapalat" w:cs="Sylfaen"/>
          <w:b/>
          <w:lang w:val="hy-AM"/>
        </w:rPr>
      </w:pPr>
      <w:r w:rsidRPr="00095A8A">
        <w:rPr>
          <w:rFonts w:ascii="GHEA Grapalat" w:hAnsi="GHEA Grapalat" w:cs="Sylfaen"/>
          <w:b/>
          <w:lang w:val="hy-AM"/>
        </w:rPr>
        <w:lastRenderedPageBreak/>
        <w:t>Հավելված 5.1</w:t>
      </w:r>
    </w:p>
    <w:p w14:paraId="60A82AA7" w14:textId="584CF40D" w:rsidR="00631658" w:rsidRPr="00095A8A" w:rsidRDefault="00547D6C" w:rsidP="00631658">
      <w:pPr>
        <w:pStyle w:val="31"/>
        <w:spacing w:line="240" w:lineRule="auto"/>
        <w:jc w:val="right"/>
        <w:rPr>
          <w:rFonts w:ascii="GHEA Grapalat" w:hAnsi="GHEA Grapalat" w:cs="Sylfaen"/>
          <w:b/>
          <w:lang w:val="hy-AM"/>
        </w:rPr>
      </w:pPr>
      <w:r w:rsidRPr="00DF058C">
        <w:rPr>
          <w:rFonts w:ascii="GHEA Grapalat" w:hAnsi="GHEA Grapalat"/>
          <w:lang w:val="hy-AM"/>
        </w:rPr>
        <w:t>ՔԲԿ-ԳՀԽԾՁԲ-22/18</w:t>
      </w:r>
      <w:r w:rsidRPr="00095A8A">
        <w:rPr>
          <w:rFonts w:ascii="GHEA Grapalat" w:hAnsi="GHEA Grapalat"/>
          <w:b/>
          <w:lang w:val="hy-AM"/>
        </w:rPr>
        <w:t xml:space="preserve"> </w:t>
      </w:r>
      <w:r w:rsidRPr="00095A8A">
        <w:rPr>
          <w:rStyle w:val="af5"/>
          <w:rFonts w:ascii="GHEA Grapalat" w:hAnsi="GHEA Grapalat"/>
          <w:b w:val="0"/>
          <w:bCs w:val="0"/>
          <w:lang w:val="hy-AM"/>
        </w:rPr>
        <w:t xml:space="preserve"> </w:t>
      </w:r>
      <w:r w:rsidR="00631658" w:rsidRPr="00095A8A">
        <w:rPr>
          <w:rFonts w:ascii="GHEA Grapalat" w:hAnsi="GHEA Grapalat" w:cs="Sylfaen"/>
          <w:b/>
          <w:lang w:val="hy-AM"/>
        </w:rPr>
        <w:t>ծածկագրով</w:t>
      </w:r>
    </w:p>
    <w:p w14:paraId="2E7932EB" w14:textId="51FB09B6" w:rsidR="00631658" w:rsidRPr="00095A8A" w:rsidRDefault="0011462B" w:rsidP="00631658">
      <w:pPr>
        <w:pStyle w:val="31"/>
        <w:spacing w:line="240" w:lineRule="auto"/>
        <w:jc w:val="right"/>
        <w:rPr>
          <w:rFonts w:ascii="GHEA Grapalat" w:hAnsi="GHEA Grapalat" w:cs="Sylfaen"/>
          <w:b/>
          <w:lang w:val="hy-AM"/>
        </w:rPr>
      </w:pPr>
      <w:r w:rsidRPr="00095A8A">
        <w:rPr>
          <w:rFonts w:ascii="GHEA Grapalat" w:hAnsi="GHEA Grapalat" w:cs="Sylfaen"/>
          <w:b/>
          <w:lang w:val="es-ES"/>
        </w:rPr>
        <w:t>գնանշման հարցման</w:t>
      </w:r>
      <w:r w:rsidRPr="00095A8A">
        <w:rPr>
          <w:rFonts w:ascii="GHEA Grapalat" w:hAnsi="GHEA Grapalat" w:cs="Arial"/>
          <w:b/>
          <w:lang w:val="es-ES"/>
        </w:rPr>
        <w:t xml:space="preserve"> </w:t>
      </w:r>
      <w:r w:rsidR="00631658" w:rsidRPr="00095A8A">
        <w:rPr>
          <w:rFonts w:ascii="GHEA Grapalat" w:hAnsi="GHEA Grapalat" w:cs="Sylfaen"/>
          <w:b/>
          <w:lang w:val="hy-AM"/>
        </w:rPr>
        <w:t>հրավերի</w:t>
      </w:r>
    </w:p>
    <w:p w14:paraId="5A73C1C6" w14:textId="77777777" w:rsidR="0011462B" w:rsidRPr="00095A8A" w:rsidRDefault="00631658" w:rsidP="00631658">
      <w:pPr>
        <w:jc w:val="center"/>
        <w:rPr>
          <w:rFonts w:ascii="GHEA Grapalat" w:hAnsi="GHEA Grapalat" w:cs="GHEA Grapalat"/>
          <w:b/>
          <w:sz w:val="18"/>
          <w:szCs w:val="18"/>
          <w:lang w:val="hy-AM"/>
        </w:rPr>
      </w:pPr>
      <w:r w:rsidRPr="00095A8A">
        <w:rPr>
          <w:rFonts w:ascii="GHEA Grapalat" w:hAnsi="GHEA Grapalat" w:cs="GHEA Grapalat"/>
          <w:b/>
          <w:sz w:val="18"/>
          <w:szCs w:val="18"/>
          <w:lang w:val="hy-AM"/>
        </w:rPr>
        <w:t xml:space="preserve">     </w:t>
      </w:r>
    </w:p>
    <w:p w14:paraId="7AA32A93" w14:textId="26B0748B" w:rsidR="00631658" w:rsidRPr="00095A8A" w:rsidRDefault="00631658" w:rsidP="00631658">
      <w:pPr>
        <w:jc w:val="center"/>
        <w:rPr>
          <w:rFonts w:ascii="GHEA Grapalat" w:hAnsi="GHEA Grapalat" w:cs="GHEA Grapalat"/>
          <w:b/>
          <w:sz w:val="20"/>
          <w:szCs w:val="20"/>
          <w:lang w:val="hy-AM"/>
        </w:rPr>
      </w:pPr>
      <w:r w:rsidRPr="00095A8A">
        <w:rPr>
          <w:rFonts w:ascii="GHEA Grapalat" w:hAnsi="GHEA Grapalat" w:cs="GHEA Grapalat"/>
          <w:b/>
          <w:sz w:val="18"/>
          <w:szCs w:val="18"/>
          <w:lang w:val="hy-AM"/>
        </w:rPr>
        <w:t xml:space="preserve">  </w:t>
      </w:r>
      <w:r w:rsidRPr="00095A8A">
        <w:rPr>
          <w:rFonts w:ascii="GHEA Grapalat" w:hAnsi="GHEA Grapalat" w:cs="GHEA Grapalat"/>
          <w:b/>
          <w:sz w:val="20"/>
          <w:szCs w:val="20"/>
          <w:lang w:val="hy-AM"/>
        </w:rPr>
        <w:t xml:space="preserve">ՏՈւԺԱՆՔԻ ՄԱՍԻՆ ՀԱՄԱՁԱՅՆԱԳԻՐ </w:t>
      </w:r>
    </w:p>
    <w:p w14:paraId="60A534FF" w14:textId="77777777" w:rsidR="001C7C1A" w:rsidRPr="00095A8A" w:rsidRDefault="00631658" w:rsidP="001C7C1A">
      <w:pPr>
        <w:jc w:val="center"/>
        <w:rPr>
          <w:rFonts w:ascii="GHEA Grapalat" w:hAnsi="GHEA Grapalat" w:cs="GHEA Grapalat"/>
          <w:b/>
          <w:sz w:val="20"/>
          <w:szCs w:val="20"/>
          <w:lang w:val="hy-AM"/>
        </w:rPr>
      </w:pPr>
      <w:r w:rsidRPr="00095A8A">
        <w:rPr>
          <w:rFonts w:ascii="GHEA Grapalat" w:hAnsi="GHEA Grapalat" w:cs="GHEA Grapalat"/>
          <w:sz w:val="20"/>
          <w:szCs w:val="20"/>
          <w:lang w:val="hy-AM"/>
        </w:rPr>
        <w:t xml:space="preserve">  </w:t>
      </w:r>
      <w:r w:rsidRPr="00095A8A">
        <w:rPr>
          <w:rFonts w:ascii="GHEA Grapalat" w:hAnsi="GHEA Grapalat" w:cs="GHEA Grapalat"/>
          <w:b/>
          <w:sz w:val="20"/>
          <w:szCs w:val="20"/>
          <w:lang w:val="hy-AM"/>
        </w:rPr>
        <w:t xml:space="preserve"> </w:t>
      </w:r>
      <w:r w:rsidR="001C7C1A" w:rsidRPr="00095A8A">
        <w:rPr>
          <w:rFonts w:ascii="GHEA Grapalat" w:hAnsi="GHEA Grapalat" w:cs="GHEA Grapalat"/>
          <w:b/>
          <w:sz w:val="18"/>
          <w:szCs w:val="18"/>
          <w:lang w:val="hy-AM"/>
        </w:rPr>
        <w:t xml:space="preserve">         (պայմանագրի ապահովում)</w:t>
      </w:r>
    </w:p>
    <w:p w14:paraId="3CEF148C" w14:textId="77777777" w:rsidR="00631658" w:rsidRPr="00095A8A" w:rsidRDefault="00631658" w:rsidP="00631658">
      <w:pPr>
        <w:rPr>
          <w:rFonts w:ascii="GHEA Grapalat" w:hAnsi="GHEA Grapalat" w:cs="GHEA Grapalat"/>
          <w:b/>
          <w:sz w:val="20"/>
          <w:szCs w:val="20"/>
          <w:lang w:val="hy-AM"/>
        </w:rPr>
      </w:pPr>
    </w:p>
    <w:p w14:paraId="3AF406A4" w14:textId="170B0A90" w:rsidR="00631658" w:rsidRPr="00095A8A" w:rsidRDefault="00631658" w:rsidP="00631658">
      <w:pPr>
        <w:rPr>
          <w:rFonts w:ascii="GHEA Grapalat" w:hAnsi="GHEA Grapalat" w:cs="GHEA Grapalat"/>
          <w:sz w:val="20"/>
          <w:szCs w:val="20"/>
          <w:lang w:val="hy-AM"/>
        </w:rPr>
      </w:pPr>
      <w:r w:rsidRPr="00095A8A">
        <w:rPr>
          <w:rFonts w:ascii="GHEA Grapalat" w:hAnsi="GHEA Grapalat" w:cs="GHEA Grapalat"/>
          <w:sz w:val="20"/>
          <w:szCs w:val="20"/>
          <w:lang w:val="hy-AM"/>
        </w:rPr>
        <w:t xml:space="preserve">     ք. Երևան</w:t>
      </w:r>
      <w:r w:rsidRPr="00095A8A">
        <w:rPr>
          <w:rFonts w:ascii="GHEA Grapalat" w:hAnsi="GHEA Grapalat" w:cs="GHEA Grapalat"/>
          <w:sz w:val="20"/>
          <w:szCs w:val="20"/>
          <w:lang w:val="hy-AM"/>
        </w:rPr>
        <w:tab/>
      </w:r>
      <w:r w:rsidRPr="00095A8A">
        <w:rPr>
          <w:rFonts w:ascii="GHEA Grapalat" w:hAnsi="GHEA Grapalat" w:cs="GHEA Grapalat"/>
          <w:sz w:val="20"/>
          <w:szCs w:val="20"/>
          <w:lang w:val="hy-AM"/>
        </w:rPr>
        <w:tab/>
      </w:r>
      <w:r w:rsidRPr="00095A8A">
        <w:rPr>
          <w:rFonts w:ascii="GHEA Grapalat" w:hAnsi="GHEA Grapalat" w:cs="GHEA Grapalat"/>
          <w:sz w:val="20"/>
          <w:szCs w:val="20"/>
          <w:lang w:val="hy-AM"/>
        </w:rPr>
        <w:tab/>
      </w:r>
      <w:r w:rsidRPr="00095A8A">
        <w:rPr>
          <w:rFonts w:ascii="GHEA Grapalat" w:hAnsi="GHEA Grapalat" w:cs="GHEA Grapalat"/>
          <w:sz w:val="20"/>
          <w:szCs w:val="20"/>
          <w:lang w:val="hy-AM"/>
        </w:rPr>
        <w:tab/>
      </w:r>
      <w:r w:rsidRPr="00095A8A">
        <w:rPr>
          <w:rFonts w:ascii="GHEA Grapalat" w:hAnsi="GHEA Grapalat" w:cs="GHEA Grapalat"/>
          <w:sz w:val="20"/>
          <w:szCs w:val="20"/>
          <w:lang w:val="hy-AM"/>
        </w:rPr>
        <w:tab/>
      </w:r>
      <w:r w:rsidRPr="00095A8A">
        <w:rPr>
          <w:rFonts w:ascii="GHEA Grapalat" w:hAnsi="GHEA Grapalat" w:cs="GHEA Grapalat"/>
          <w:sz w:val="20"/>
          <w:szCs w:val="20"/>
          <w:lang w:val="hy-AM"/>
        </w:rPr>
        <w:tab/>
        <w:t xml:space="preserve">            </w:t>
      </w:r>
      <w:r w:rsidRPr="00095A8A">
        <w:rPr>
          <w:rFonts w:ascii="GHEA Grapalat" w:hAnsi="GHEA Grapalat"/>
          <w:sz w:val="20"/>
          <w:szCs w:val="20"/>
          <w:lang w:val="hy-AM"/>
        </w:rPr>
        <w:t>«</w:t>
      </w:r>
      <w:r w:rsidRPr="00095A8A">
        <w:rPr>
          <w:rFonts w:ascii="GHEA Grapalat" w:hAnsi="GHEA Grapalat" w:cs="GHEA Grapalat"/>
          <w:sz w:val="20"/>
          <w:szCs w:val="20"/>
          <w:u w:val="single"/>
          <w:lang w:val="hy-AM"/>
        </w:rPr>
        <w:t xml:space="preserve">         </w:t>
      </w:r>
      <w:r w:rsidRPr="00095A8A">
        <w:rPr>
          <w:rFonts w:ascii="GHEA Grapalat" w:hAnsi="GHEA Grapalat"/>
          <w:sz w:val="20"/>
          <w:szCs w:val="20"/>
          <w:lang w:val="hy-AM"/>
        </w:rPr>
        <w:t>»</w:t>
      </w:r>
      <w:r w:rsidRPr="00095A8A">
        <w:rPr>
          <w:rFonts w:ascii="GHEA Grapalat" w:hAnsi="GHEA Grapalat" w:cs="GHEA Grapalat"/>
          <w:sz w:val="20"/>
          <w:szCs w:val="20"/>
          <w:u w:val="single"/>
          <w:lang w:val="hy-AM"/>
        </w:rPr>
        <w:t xml:space="preserve"> </w:t>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lang w:val="hy-AM"/>
        </w:rPr>
        <w:t xml:space="preserve"> 20   թ.</w:t>
      </w:r>
    </w:p>
    <w:p w14:paraId="3EAF9BDE" w14:textId="77777777" w:rsidR="00631658" w:rsidRPr="00095A8A" w:rsidRDefault="00631658" w:rsidP="00631658">
      <w:pPr>
        <w:rPr>
          <w:rFonts w:ascii="GHEA Grapalat" w:hAnsi="GHEA Grapalat" w:cs="GHEA Grapalat"/>
          <w:sz w:val="20"/>
          <w:szCs w:val="20"/>
          <w:lang w:val="hy-AM"/>
        </w:rPr>
      </w:pPr>
    </w:p>
    <w:p w14:paraId="71FB68C4" w14:textId="77777777" w:rsidR="00631658" w:rsidRPr="00095A8A" w:rsidRDefault="00631658" w:rsidP="00631658">
      <w:pPr>
        <w:jc w:val="both"/>
        <w:rPr>
          <w:rFonts w:ascii="GHEA Grapalat" w:hAnsi="GHEA Grapalat" w:cs="GHEA Grapalat"/>
          <w:sz w:val="20"/>
          <w:szCs w:val="20"/>
          <w:u w:val="single"/>
          <w:vertAlign w:val="subscript"/>
          <w:lang w:val="hy-AM"/>
        </w:rPr>
      </w:pPr>
      <w:r w:rsidRPr="00095A8A">
        <w:rPr>
          <w:rFonts w:ascii="GHEA Grapalat" w:hAnsi="GHEA Grapalat" w:cs="GHEA Grapalat"/>
          <w:sz w:val="20"/>
          <w:szCs w:val="20"/>
          <w:u w:val="single"/>
          <w:vertAlign w:val="subscript"/>
          <w:lang w:val="hy-AM"/>
        </w:rPr>
        <w:tab/>
      </w:r>
      <w:r w:rsidRPr="00095A8A">
        <w:rPr>
          <w:rFonts w:ascii="GHEA Grapalat" w:hAnsi="GHEA Grapalat" w:cs="GHEA Grapalat"/>
          <w:sz w:val="20"/>
          <w:szCs w:val="20"/>
          <w:u w:val="single"/>
          <w:vertAlign w:val="subscript"/>
          <w:lang w:val="hy-AM"/>
        </w:rPr>
        <w:tab/>
      </w:r>
      <w:r w:rsidRPr="00095A8A">
        <w:rPr>
          <w:rFonts w:ascii="GHEA Grapalat" w:hAnsi="GHEA Grapalat" w:cs="GHEA Grapalat"/>
          <w:sz w:val="20"/>
          <w:szCs w:val="20"/>
          <w:u w:val="single"/>
          <w:vertAlign w:val="subscript"/>
          <w:lang w:val="hy-AM"/>
        </w:rPr>
        <w:tab/>
      </w:r>
      <w:r w:rsidRPr="00095A8A">
        <w:rPr>
          <w:rFonts w:ascii="GHEA Grapalat" w:hAnsi="GHEA Grapalat" w:cs="GHEA Grapalat"/>
          <w:sz w:val="20"/>
          <w:szCs w:val="20"/>
          <w:vertAlign w:val="subscript"/>
          <w:lang w:val="hy-AM"/>
        </w:rPr>
        <w:t xml:space="preserve">, </w:t>
      </w:r>
      <w:r w:rsidRPr="00095A8A">
        <w:rPr>
          <w:rFonts w:ascii="GHEA Grapalat" w:hAnsi="GHEA Grapalat" w:cs="GHEA Grapalat"/>
          <w:sz w:val="20"/>
          <w:szCs w:val="20"/>
          <w:lang w:val="hy-AM"/>
        </w:rPr>
        <w:t xml:space="preserve">ի դեմս Ընկերության տնօրեն </w:t>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p>
    <w:p w14:paraId="54EF0E3B" w14:textId="77777777" w:rsidR="00631658" w:rsidRPr="00095A8A" w:rsidRDefault="00631658" w:rsidP="00631658">
      <w:pPr>
        <w:jc w:val="both"/>
        <w:rPr>
          <w:rFonts w:ascii="GHEA Grapalat" w:hAnsi="GHEA Grapalat" w:cs="GHEA Grapalat"/>
          <w:sz w:val="20"/>
          <w:szCs w:val="20"/>
          <w:lang w:val="hy-AM"/>
        </w:rPr>
      </w:pPr>
      <w:r w:rsidRPr="00095A8A">
        <w:rPr>
          <w:rFonts w:ascii="GHEA Grapalat" w:hAnsi="GHEA Grapalat"/>
          <w:sz w:val="20"/>
          <w:szCs w:val="20"/>
          <w:vertAlign w:val="superscript"/>
          <w:lang w:val="hy-AM"/>
        </w:rPr>
        <w:t xml:space="preserve">       Ընկերության անվանումը</w:t>
      </w:r>
      <w:r w:rsidRPr="00095A8A">
        <w:rPr>
          <w:rFonts w:ascii="GHEA Grapalat" w:hAnsi="GHEA Grapalat" w:cs="GHEA Grapalat"/>
          <w:sz w:val="20"/>
          <w:szCs w:val="20"/>
          <w:vertAlign w:val="subscript"/>
          <w:lang w:val="hy-AM"/>
        </w:rPr>
        <w:tab/>
      </w:r>
      <w:r w:rsidRPr="00095A8A">
        <w:rPr>
          <w:rFonts w:ascii="GHEA Grapalat" w:hAnsi="GHEA Grapalat" w:cs="GHEA Grapalat"/>
          <w:sz w:val="20"/>
          <w:szCs w:val="20"/>
          <w:vertAlign w:val="subscript"/>
          <w:lang w:val="hy-AM"/>
        </w:rPr>
        <w:tab/>
      </w:r>
      <w:r w:rsidRPr="00095A8A">
        <w:rPr>
          <w:rFonts w:ascii="GHEA Grapalat" w:hAnsi="GHEA Grapalat" w:cs="GHEA Grapalat"/>
          <w:sz w:val="20"/>
          <w:szCs w:val="20"/>
          <w:vertAlign w:val="subscript"/>
          <w:lang w:val="hy-AM"/>
        </w:rPr>
        <w:tab/>
      </w:r>
      <w:r w:rsidRPr="00095A8A">
        <w:rPr>
          <w:rFonts w:ascii="GHEA Grapalat" w:hAnsi="GHEA Grapalat" w:cs="GHEA Grapalat"/>
          <w:sz w:val="20"/>
          <w:szCs w:val="20"/>
          <w:vertAlign w:val="subscript"/>
          <w:lang w:val="hy-AM"/>
        </w:rPr>
        <w:tab/>
      </w:r>
      <w:r w:rsidRPr="00095A8A">
        <w:rPr>
          <w:rFonts w:ascii="GHEA Grapalat" w:hAnsi="GHEA Grapalat" w:cs="GHEA Grapalat"/>
          <w:sz w:val="20"/>
          <w:szCs w:val="20"/>
          <w:vertAlign w:val="subscript"/>
          <w:lang w:val="hy-AM"/>
        </w:rPr>
        <w:tab/>
        <w:t xml:space="preserve">    </w:t>
      </w:r>
      <w:r w:rsidRPr="00095A8A">
        <w:rPr>
          <w:rFonts w:ascii="GHEA Grapalat" w:hAnsi="GHEA Grapalat"/>
          <w:sz w:val="20"/>
          <w:szCs w:val="20"/>
          <w:vertAlign w:val="superscript"/>
          <w:lang w:val="hy-AM"/>
        </w:rPr>
        <w:t>Ընկերության տնօրենի անուն ազգանունը, անձնագրային տվյալները</w:t>
      </w:r>
      <w:r w:rsidRPr="00095A8A">
        <w:rPr>
          <w:rFonts w:ascii="GHEA Grapalat" w:hAnsi="GHEA Grapalat" w:cs="GHEA Grapalat"/>
          <w:sz w:val="20"/>
          <w:szCs w:val="20"/>
          <w:vertAlign w:val="subscript"/>
          <w:lang w:val="hy-AM"/>
        </w:rPr>
        <w:t xml:space="preserve">, </w:t>
      </w:r>
      <w:r w:rsidRPr="00095A8A">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7201BDFB" w14:textId="77777777" w:rsidR="00631658" w:rsidRPr="00095A8A" w:rsidRDefault="00631658" w:rsidP="00631658">
      <w:pPr>
        <w:ind w:firstLine="708"/>
        <w:jc w:val="both"/>
        <w:rPr>
          <w:rFonts w:ascii="GHEA Grapalat" w:hAnsi="GHEA Grapalat" w:cs="GHEA Grapalat"/>
          <w:sz w:val="20"/>
          <w:szCs w:val="20"/>
          <w:lang w:val="hy-AM"/>
        </w:rPr>
      </w:pPr>
    </w:p>
    <w:p w14:paraId="47E22A23" w14:textId="77777777" w:rsidR="00631658" w:rsidRPr="00095A8A" w:rsidRDefault="007317F3" w:rsidP="00915006">
      <w:pPr>
        <w:ind w:left="360"/>
        <w:jc w:val="center"/>
        <w:rPr>
          <w:rFonts w:ascii="GHEA Grapalat" w:hAnsi="GHEA Grapalat" w:cs="GHEA Grapalat"/>
          <w:b/>
          <w:bCs/>
          <w:sz w:val="20"/>
          <w:szCs w:val="20"/>
          <w:lang w:val="pt-BR"/>
        </w:rPr>
      </w:pPr>
      <w:r w:rsidRPr="00095A8A">
        <w:rPr>
          <w:rFonts w:ascii="GHEA Grapalat" w:hAnsi="GHEA Grapalat" w:cs="GHEA Grapalat"/>
          <w:b/>
          <w:sz w:val="20"/>
          <w:szCs w:val="20"/>
          <w:lang w:val="hy-AM"/>
        </w:rPr>
        <w:t xml:space="preserve">1․ </w:t>
      </w:r>
      <w:r w:rsidR="00631658" w:rsidRPr="00095A8A">
        <w:rPr>
          <w:rFonts w:ascii="GHEA Grapalat" w:hAnsi="GHEA Grapalat" w:cs="GHEA Grapalat"/>
          <w:b/>
          <w:sz w:val="20"/>
          <w:szCs w:val="20"/>
          <w:lang w:val="hy-AM"/>
        </w:rPr>
        <w:t xml:space="preserve"> Համաձայնության առարկան</w:t>
      </w:r>
    </w:p>
    <w:p w14:paraId="4A77668B" w14:textId="77777777" w:rsidR="00631658" w:rsidRPr="00095A8A" w:rsidRDefault="00631658" w:rsidP="00631658">
      <w:pPr>
        <w:jc w:val="both"/>
        <w:rPr>
          <w:rFonts w:ascii="GHEA Grapalat" w:hAnsi="GHEA Grapalat" w:cs="GHEA Grapalat"/>
          <w:b/>
          <w:bCs/>
          <w:sz w:val="20"/>
          <w:szCs w:val="20"/>
          <w:lang w:val="pt-BR"/>
        </w:rPr>
      </w:pPr>
      <w:r w:rsidRPr="00095A8A">
        <w:rPr>
          <w:rFonts w:ascii="GHEA Grapalat" w:hAnsi="GHEA Grapalat" w:cs="GHEA Grapalat"/>
          <w:sz w:val="20"/>
          <w:szCs w:val="20"/>
          <w:lang w:val="pt-BR"/>
        </w:rPr>
        <w:tab/>
      </w:r>
      <w:r w:rsidRPr="00095A8A">
        <w:rPr>
          <w:rFonts w:ascii="GHEA Grapalat" w:hAnsi="GHEA Grapalat" w:cs="GHEA Grapalat"/>
          <w:sz w:val="20"/>
          <w:szCs w:val="20"/>
          <w:lang w:val="pt-BR"/>
        </w:rPr>
        <w:tab/>
        <w:t xml:space="preserve">                               </w:t>
      </w:r>
    </w:p>
    <w:p w14:paraId="7E7AF9AA" w14:textId="344A3BC2" w:rsidR="00631658" w:rsidRPr="00095A8A" w:rsidRDefault="00A72067" w:rsidP="00AE1134">
      <w:pPr>
        <w:ind w:left="426"/>
        <w:jc w:val="both"/>
        <w:rPr>
          <w:rFonts w:ascii="GHEA Grapalat" w:hAnsi="GHEA Grapalat" w:cs="GHEA Grapalat"/>
          <w:sz w:val="20"/>
          <w:szCs w:val="20"/>
          <w:lang w:val="pt-BR"/>
        </w:rPr>
      </w:pPr>
      <w:r>
        <w:rPr>
          <w:rFonts w:ascii="GHEA Grapalat" w:hAnsi="GHEA Grapalat" w:cs="GHEA Grapalat"/>
          <w:sz w:val="20"/>
          <w:szCs w:val="20"/>
          <w:lang w:val="pt-BR"/>
        </w:rPr>
        <w:t>1.1 Ընկերությունը մասնակցում է</w:t>
      </w:r>
      <w:r w:rsidR="00CA0321" w:rsidRPr="00095A8A">
        <w:rPr>
          <w:rFonts w:ascii="GHEA Grapalat" w:hAnsi="GHEA Grapalat" w:cs="GHEA Grapalat"/>
          <w:sz w:val="20"/>
          <w:szCs w:val="20"/>
          <w:lang w:val="pt-BR"/>
        </w:rPr>
        <w:t xml:space="preserve"> </w:t>
      </w:r>
      <w:r w:rsidRPr="00A72067">
        <w:rPr>
          <w:rFonts w:ascii="GHEA Grapalat" w:hAnsi="GHEA Grapalat" w:cs="GHEA Grapalat"/>
          <w:sz w:val="20"/>
          <w:szCs w:val="20"/>
          <w:lang w:val="pt-BR"/>
        </w:rPr>
        <w:t xml:space="preserve">ՀՀ ԱՆ «Քրեակատարողական բժշկության կենտրոն» ՊՈԱԿ-ի </w:t>
      </w:r>
      <w:r w:rsidR="00631658" w:rsidRPr="00095A8A">
        <w:rPr>
          <w:rFonts w:ascii="GHEA Grapalat" w:hAnsi="GHEA Grapalat" w:cs="GHEA Grapalat"/>
          <w:sz w:val="20"/>
          <w:szCs w:val="20"/>
          <w:lang w:val="pt-BR"/>
        </w:rPr>
        <w:t xml:space="preserve">(այսուհետ` Պատվիրատու) կողմից կազմակերպված` </w:t>
      </w:r>
      <w:r w:rsidR="00547D6C" w:rsidRPr="00DF058C">
        <w:rPr>
          <w:rFonts w:ascii="GHEA Grapalat" w:hAnsi="GHEA Grapalat"/>
          <w:sz w:val="20"/>
          <w:szCs w:val="20"/>
          <w:lang w:val="hy-AM"/>
        </w:rPr>
        <w:t>ՔԲԿ-ԳՀԽԾՁԲ-22/18</w:t>
      </w:r>
      <w:r w:rsidR="00547D6C" w:rsidRPr="00095A8A">
        <w:rPr>
          <w:rFonts w:ascii="GHEA Grapalat" w:hAnsi="GHEA Grapalat"/>
          <w:b/>
          <w:lang w:val="hy-AM"/>
        </w:rPr>
        <w:t xml:space="preserve"> </w:t>
      </w:r>
      <w:r w:rsidR="00547D6C" w:rsidRPr="00095A8A">
        <w:rPr>
          <w:rStyle w:val="af5"/>
          <w:rFonts w:ascii="GHEA Grapalat" w:hAnsi="GHEA Grapalat"/>
          <w:b w:val="0"/>
          <w:bCs w:val="0"/>
          <w:sz w:val="20"/>
          <w:szCs w:val="20"/>
          <w:lang w:val="hy-AM"/>
        </w:rPr>
        <w:t xml:space="preserve"> </w:t>
      </w:r>
      <w:r w:rsidR="00631658" w:rsidRPr="00095A8A">
        <w:rPr>
          <w:rFonts w:ascii="GHEA Grapalat" w:hAnsi="GHEA Grapalat" w:cs="GHEA Grapalat"/>
          <w:sz w:val="20"/>
          <w:szCs w:val="20"/>
          <w:lang w:val="pt-BR"/>
        </w:rPr>
        <w:t>ծածկագրով գնման ընթացակարգին:</w:t>
      </w:r>
      <w:r w:rsidR="00631658" w:rsidRPr="00095A8A">
        <w:rPr>
          <w:rFonts w:ascii="GHEA Grapalat" w:hAnsi="GHEA Grapalat"/>
          <w:sz w:val="20"/>
          <w:szCs w:val="20"/>
          <w:vertAlign w:val="superscript"/>
          <w:lang w:val="pt-BR"/>
        </w:rPr>
        <w:t xml:space="preserve"> </w:t>
      </w:r>
    </w:p>
    <w:p w14:paraId="4EC8E37F" w14:textId="77777777" w:rsidR="00631658" w:rsidRPr="00095A8A" w:rsidRDefault="00631658" w:rsidP="00631658">
      <w:pPr>
        <w:ind w:firstLine="426"/>
        <w:jc w:val="both"/>
        <w:rPr>
          <w:rFonts w:ascii="GHEA Grapalat" w:hAnsi="GHEA Grapalat" w:cs="GHEA Grapalat"/>
          <w:color w:val="5B9BD5"/>
          <w:sz w:val="20"/>
          <w:szCs w:val="20"/>
          <w:lang w:val="hy-AM"/>
        </w:rPr>
      </w:pPr>
      <w:r w:rsidRPr="00095A8A">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0BCC58FB" w14:textId="77777777" w:rsidR="00631658" w:rsidRPr="00095A8A" w:rsidRDefault="007A5E2D" w:rsidP="007A5E2D">
      <w:pPr>
        <w:ind w:firstLine="426"/>
        <w:jc w:val="both"/>
        <w:rPr>
          <w:rFonts w:ascii="GHEA Grapalat" w:hAnsi="GHEA Grapalat" w:cs="GHEA Grapalat"/>
          <w:color w:val="000000"/>
          <w:sz w:val="20"/>
          <w:szCs w:val="20"/>
          <w:lang w:val="pt-BR"/>
        </w:rPr>
      </w:pPr>
      <w:r w:rsidRPr="00095A8A">
        <w:rPr>
          <w:rFonts w:ascii="GHEA Grapalat" w:hAnsi="GHEA Grapalat" w:cs="GHEA Grapalat"/>
          <w:color w:val="000000"/>
          <w:sz w:val="20"/>
          <w:szCs w:val="20"/>
          <w:lang w:val="pt-BR"/>
        </w:rPr>
        <w:t xml:space="preserve">1.3 </w:t>
      </w:r>
      <w:r w:rsidR="00631658" w:rsidRPr="00095A8A">
        <w:rPr>
          <w:rFonts w:ascii="GHEA Grapalat" w:hAnsi="GHEA Grapalat" w:cs="GHEA Grapalat"/>
          <w:color w:val="000000"/>
          <w:sz w:val="20"/>
          <w:szCs w:val="20"/>
          <w:lang w:val="pt-BR"/>
        </w:rPr>
        <w:t>Ընկերությունը</w:t>
      </w:r>
      <w:r w:rsidR="00631658" w:rsidRPr="00095A8A">
        <w:rPr>
          <w:rFonts w:ascii="GHEA Grapalat" w:hAnsi="GHEA Grapalat" w:cs="GHEA Grapalat"/>
          <w:color w:val="000000"/>
          <w:sz w:val="20"/>
          <w:szCs w:val="20"/>
          <w:lang w:val="hy-AM"/>
        </w:rPr>
        <w:t xml:space="preserve"> սույն </w:t>
      </w:r>
      <w:r w:rsidR="00631658" w:rsidRPr="00095A8A">
        <w:rPr>
          <w:rFonts w:ascii="GHEA Grapalat" w:hAnsi="GHEA Grapalat" w:cs="GHEA Grapalat"/>
          <w:color w:val="000000"/>
          <w:sz w:val="20"/>
          <w:szCs w:val="20"/>
          <w:lang w:val="pt-BR"/>
        </w:rPr>
        <w:t>տուժանքի համաձայնագ</w:t>
      </w:r>
      <w:r w:rsidR="00631658" w:rsidRPr="00095A8A">
        <w:rPr>
          <w:rFonts w:ascii="GHEA Grapalat" w:hAnsi="GHEA Grapalat" w:cs="GHEA Grapalat"/>
          <w:color w:val="000000"/>
          <w:sz w:val="20"/>
          <w:szCs w:val="20"/>
          <w:lang w:val="hy-AM"/>
        </w:rPr>
        <w:t>ր</w:t>
      </w:r>
      <w:r w:rsidR="00631658" w:rsidRPr="00095A8A">
        <w:rPr>
          <w:rFonts w:ascii="GHEA Grapalat" w:hAnsi="GHEA Grapalat" w:cs="GHEA Grapalat"/>
          <w:color w:val="000000"/>
          <w:sz w:val="20"/>
          <w:szCs w:val="20"/>
          <w:lang w:val="pt-BR"/>
        </w:rPr>
        <w:t>ի</w:t>
      </w:r>
      <w:r w:rsidR="00631658" w:rsidRPr="00095A8A">
        <w:rPr>
          <w:rFonts w:ascii="GHEA Grapalat" w:hAnsi="GHEA Grapalat" w:cs="GHEA Grapalat"/>
          <w:color w:val="000000"/>
          <w:sz w:val="20"/>
          <w:szCs w:val="20"/>
          <w:lang w:val="hy-AM"/>
        </w:rPr>
        <w:t xml:space="preserve">ն կից ներկայացվող վճարման պահանջագրի </w:t>
      </w:r>
      <w:r w:rsidRPr="00095A8A">
        <w:rPr>
          <w:rFonts w:ascii="GHEA Grapalat" w:hAnsi="GHEA Grapalat" w:cs="GHEA Grapalat"/>
          <w:color w:val="000000"/>
          <w:sz w:val="20"/>
          <w:szCs w:val="20"/>
          <w:lang w:val="hy-AM"/>
        </w:rPr>
        <w:t>(</w:t>
      </w:r>
      <w:r w:rsidR="00631658" w:rsidRPr="00095A8A">
        <w:rPr>
          <w:rFonts w:ascii="GHEA Grapalat" w:hAnsi="GHEA Grapalat" w:cs="GHEA Grapalat"/>
          <w:color w:val="000000"/>
          <w:sz w:val="20"/>
          <w:szCs w:val="20"/>
          <w:lang w:val="hy-AM"/>
        </w:rPr>
        <w:t>այսուհետ` Պահանջագիր</w:t>
      </w:r>
      <w:r w:rsidRPr="00095A8A">
        <w:rPr>
          <w:rFonts w:ascii="GHEA Grapalat" w:hAnsi="GHEA Grapalat" w:cs="GHEA Grapalat"/>
          <w:color w:val="000000"/>
          <w:sz w:val="20"/>
          <w:szCs w:val="20"/>
          <w:lang w:val="hy-AM"/>
        </w:rPr>
        <w:t>)</w:t>
      </w:r>
      <w:r w:rsidR="00631658" w:rsidRPr="00095A8A">
        <w:rPr>
          <w:rFonts w:ascii="GHEA Grapalat" w:hAnsi="GHEA Grapalat" w:cs="GHEA Grapalat"/>
          <w:color w:val="000000"/>
          <w:sz w:val="20"/>
          <w:szCs w:val="20"/>
          <w:lang w:val="hy-AM"/>
        </w:rPr>
        <w:t xml:space="preserve"> ստորագրմամբ անհետկանչելիորեն  համաձայնվում է, որ </w:t>
      </w:r>
    </w:p>
    <w:p w14:paraId="397E407E" w14:textId="77777777" w:rsidR="00631658" w:rsidRPr="00095A8A" w:rsidRDefault="00631658" w:rsidP="00631658">
      <w:pPr>
        <w:ind w:firstLine="426"/>
        <w:jc w:val="both"/>
        <w:rPr>
          <w:rFonts w:ascii="GHEA Grapalat" w:hAnsi="GHEA Grapalat" w:cs="GHEA Grapalat"/>
          <w:color w:val="000000"/>
          <w:sz w:val="20"/>
          <w:szCs w:val="20"/>
          <w:lang w:val="hy-AM"/>
        </w:rPr>
      </w:pPr>
      <w:r w:rsidRPr="00095A8A">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3B7CFB2A" w14:textId="77777777" w:rsidR="00631658" w:rsidRPr="00095A8A" w:rsidRDefault="00631658" w:rsidP="00631658">
      <w:pPr>
        <w:ind w:firstLine="426"/>
        <w:jc w:val="both"/>
        <w:rPr>
          <w:rFonts w:ascii="GHEA Grapalat" w:hAnsi="GHEA Grapalat" w:cs="GHEA Grapalat"/>
          <w:color w:val="000000"/>
          <w:sz w:val="20"/>
          <w:szCs w:val="20"/>
          <w:lang w:val="hy-AM"/>
        </w:rPr>
      </w:pPr>
      <w:r w:rsidRPr="00095A8A">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095A8A">
        <w:rPr>
          <w:rFonts w:ascii="GHEA Grapalat" w:hAnsi="GHEA Grapalat" w:cs="GHEA Grapalat"/>
          <w:color w:val="000000"/>
          <w:sz w:val="20"/>
          <w:szCs w:val="20"/>
          <w:lang w:val="pt-BR"/>
        </w:rPr>
        <w:t>Ընկերության</w:t>
      </w:r>
      <w:r w:rsidRPr="00095A8A">
        <w:rPr>
          <w:rFonts w:ascii="GHEA Grapalat" w:hAnsi="GHEA Grapalat" w:cs="GHEA Grapalat"/>
          <w:color w:val="000000"/>
          <w:sz w:val="20"/>
          <w:szCs w:val="20"/>
          <w:lang w:val="hy-AM"/>
        </w:rPr>
        <w:t xml:space="preserve"> հաշվից  գանձելու համար՝ առանց լրացուցիչ ակցեպտավորման: </w:t>
      </w:r>
    </w:p>
    <w:p w14:paraId="44BC487C" w14:textId="77777777" w:rsidR="00631658" w:rsidRPr="00095A8A" w:rsidRDefault="00631658" w:rsidP="00631658">
      <w:pPr>
        <w:ind w:firstLine="426"/>
        <w:jc w:val="both"/>
        <w:rPr>
          <w:rFonts w:ascii="GHEA Grapalat" w:hAnsi="GHEA Grapalat" w:cs="GHEA Grapalat"/>
          <w:color w:val="000000"/>
          <w:sz w:val="20"/>
          <w:szCs w:val="20"/>
          <w:lang w:val="hy-AM"/>
        </w:rPr>
      </w:pPr>
      <w:r w:rsidRPr="00095A8A">
        <w:rPr>
          <w:rFonts w:ascii="GHEA Grapalat" w:hAnsi="GHEA Grapalat" w:cs="GHEA Grapalat"/>
          <w:color w:val="000000"/>
          <w:sz w:val="20"/>
          <w:szCs w:val="20"/>
          <w:lang w:val="hy-AM"/>
        </w:rPr>
        <w:t xml:space="preserve">գ)  </w:t>
      </w:r>
      <w:r w:rsidRPr="00095A8A">
        <w:rPr>
          <w:rFonts w:ascii="GHEA Grapalat" w:hAnsi="GHEA Grapalat" w:cs="GHEA Grapalat"/>
          <w:color w:val="000000"/>
          <w:sz w:val="20"/>
          <w:szCs w:val="20"/>
          <w:lang w:val="pt-BR"/>
        </w:rPr>
        <w:t>Ընկերությունը</w:t>
      </w:r>
      <w:r w:rsidRPr="00095A8A">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63588CE" w14:textId="77777777" w:rsidR="00631658" w:rsidRPr="00095A8A" w:rsidRDefault="00631658" w:rsidP="00631658">
      <w:pPr>
        <w:ind w:left="426"/>
        <w:jc w:val="both"/>
        <w:rPr>
          <w:rFonts w:ascii="GHEA Grapalat" w:hAnsi="GHEA Grapalat" w:cs="GHEA Grapalat"/>
          <w:color w:val="000000"/>
          <w:sz w:val="20"/>
          <w:szCs w:val="20"/>
          <w:lang w:val="hy-AM"/>
        </w:rPr>
      </w:pPr>
      <w:r w:rsidRPr="00095A8A">
        <w:rPr>
          <w:rFonts w:ascii="GHEA Grapalat" w:hAnsi="GHEA Grapalat" w:cs="GHEA Grapalat"/>
          <w:color w:val="000000"/>
          <w:sz w:val="20"/>
          <w:szCs w:val="20"/>
          <w:lang w:val="hy-AM"/>
        </w:rPr>
        <w:t xml:space="preserve">դ) </w:t>
      </w:r>
      <w:r w:rsidRPr="00095A8A">
        <w:rPr>
          <w:rFonts w:ascii="GHEA Grapalat" w:hAnsi="GHEA Grapalat" w:cs="GHEA Grapalat"/>
          <w:color w:val="000000"/>
          <w:sz w:val="20"/>
          <w:szCs w:val="20"/>
          <w:lang w:val="pt-BR"/>
        </w:rPr>
        <w:t>Ընկերությունը</w:t>
      </w:r>
      <w:r w:rsidRPr="00095A8A">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4ECDEC73" w14:textId="77777777" w:rsidR="00631658" w:rsidRPr="00095A8A" w:rsidRDefault="00631658" w:rsidP="00631658">
      <w:pPr>
        <w:ind w:firstLine="426"/>
        <w:jc w:val="both"/>
        <w:rPr>
          <w:rFonts w:ascii="GHEA Grapalat" w:hAnsi="GHEA Grapalat" w:cs="GHEA Grapalat"/>
          <w:sz w:val="20"/>
          <w:szCs w:val="20"/>
          <w:lang w:val="hy-AM"/>
        </w:rPr>
      </w:pPr>
      <w:r w:rsidRPr="00095A8A">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4CF4D8A9" w14:textId="77777777" w:rsidR="00631658" w:rsidRPr="00095A8A" w:rsidRDefault="00631658" w:rsidP="00631658">
      <w:pPr>
        <w:numPr>
          <w:ilvl w:val="1"/>
          <w:numId w:val="25"/>
        </w:numPr>
        <w:ind w:left="0" w:firstLine="426"/>
        <w:jc w:val="both"/>
        <w:rPr>
          <w:rFonts w:ascii="GHEA Grapalat" w:hAnsi="GHEA Grapalat" w:cs="GHEA Grapalat"/>
          <w:sz w:val="20"/>
          <w:szCs w:val="20"/>
          <w:lang w:val="pt-BR"/>
        </w:rPr>
      </w:pPr>
      <w:r w:rsidRPr="00095A8A">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Pr="00095A8A">
        <w:rPr>
          <w:rFonts w:ascii="GHEA Grapalat" w:hAnsi="GHEA Grapalat" w:cs="GHEA Grapalat"/>
          <w:sz w:val="20"/>
          <w:szCs w:val="20"/>
          <w:lang w:val="hy-AM"/>
        </w:rPr>
        <w:t xml:space="preserve">Պահանջագիրը բնօրինակներով </w:t>
      </w:r>
      <w:r w:rsidRPr="00095A8A">
        <w:rPr>
          <w:rFonts w:ascii="GHEA Grapalat" w:hAnsi="GHEA Grapalat" w:cs="GHEA Grapalat"/>
          <w:sz w:val="20"/>
          <w:szCs w:val="20"/>
          <w:lang w:val="pt-BR"/>
        </w:rPr>
        <w:t xml:space="preserve">ներկայացնում է </w:t>
      </w:r>
      <w:r w:rsidRPr="00095A8A">
        <w:rPr>
          <w:rFonts w:ascii="GHEA Grapalat" w:hAnsi="GHEA Grapalat" w:cs="GHEA Grapalat"/>
          <w:sz w:val="20"/>
          <w:szCs w:val="20"/>
          <w:lang w:val="hy-AM"/>
        </w:rPr>
        <w:t>Վճարող Բանկին</w:t>
      </w:r>
      <w:r w:rsidRPr="00095A8A">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095A8A">
        <w:rPr>
          <w:rFonts w:ascii="GHEA Grapalat" w:hAnsi="GHEA Grapalat" w:cs="GHEA Grapalat"/>
          <w:sz w:val="20"/>
          <w:szCs w:val="20"/>
          <w:lang w:val="hy-AM"/>
        </w:rPr>
        <w:t>Պահանջագիրը</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էլեկտրոնային</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թվային</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ստորագրությամբ</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հաստատված</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լինելու</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դեպքում</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դրանք</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Վճարող</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Բանկին</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են</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ներկայացվում</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էլեկտրոնային</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կրիչներով</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ինչպես</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նաև</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դրանցից</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արտատպված</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թղթային</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տարբերակներով</w:t>
      </w:r>
      <w:r w:rsidRPr="00095A8A">
        <w:rPr>
          <w:rFonts w:ascii="GHEA Grapalat" w:hAnsi="GHEA Grapalat" w:cs="GHEA Grapalat"/>
          <w:sz w:val="20"/>
          <w:szCs w:val="20"/>
          <w:lang w:val="pt-BR"/>
        </w:rPr>
        <w:t>:</w:t>
      </w:r>
    </w:p>
    <w:p w14:paraId="68289FE9" w14:textId="77777777" w:rsidR="00631658" w:rsidRPr="00095A8A" w:rsidRDefault="00631658" w:rsidP="00631658">
      <w:pPr>
        <w:numPr>
          <w:ilvl w:val="1"/>
          <w:numId w:val="25"/>
        </w:numPr>
        <w:ind w:left="0" w:firstLine="426"/>
        <w:jc w:val="both"/>
        <w:rPr>
          <w:rFonts w:ascii="GHEA Grapalat" w:hAnsi="GHEA Grapalat" w:cs="GHEA Grapalat"/>
          <w:color w:val="000000"/>
          <w:sz w:val="20"/>
          <w:szCs w:val="20"/>
          <w:lang w:val="hy-AM"/>
        </w:rPr>
      </w:pPr>
      <w:r w:rsidRPr="00095A8A">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798BA9A6" w14:textId="77777777" w:rsidR="00631658" w:rsidRPr="00095A8A" w:rsidRDefault="00631658" w:rsidP="00631658">
      <w:pPr>
        <w:numPr>
          <w:ilvl w:val="1"/>
          <w:numId w:val="25"/>
        </w:numPr>
        <w:ind w:left="0" w:firstLine="426"/>
        <w:jc w:val="both"/>
        <w:rPr>
          <w:rFonts w:ascii="GHEA Grapalat" w:hAnsi="GHEA Grapalat" w:cs="GHEA Grapalat"/>
          <w:sz w:val="20"/>
          <w:szCs w:val="20"/>
          <w:lang w:val="pt-BR"/>
        </w:rPr>
      </w:pPr>
      <w:r w:rsidRPr="00095A8A">
        <w:rPr>
          <w:rFonts w:ascii="GHEA Grapalat" w:hAnsi="GHEA Grapalat" w:cs="GHEA Grapalat"/>
          <w:sz w:val="20"/>
          <w:szCs w:val="20"/>
          <w:lang w:val="hy-AM"/>
        </w:rPr>
        <w:t>Վճարող Բանկի կողմից Պ</w:t>
      </w:r>
      <w:r w:rsidRPr="00095A8A">
        <w:rPr>
          <w:rFonts w:ascii="GHEA Grapalat" w:hAnsi="GHEA Grapalat" w:cs="GHEA Grapalat"/>
          <w:sz w:val="20"/>
          <w:szCs w:val="20"/>
          <w:lang w:val="pt-BR"/>
        </w:rPr>
        <w:t xml:space="preserve">ահանջագրում նշված գումարի վճարման հետևանքով </w:t>
      </w:r>
      <w:r w:rsidRPr="00095A8A">
        <w:rPr>
          <w:rFonts w:ascii="GHEA Grapalat" w:hAnsi="GHEA Grapalat" w:cs="GHEA Grapalat"/>
          <w:sz w:val="20"/>
          <w:szCs w:val="20"/>
          <w:lang w:val="hy-AM"/>
        </w:rPr>
        <w:t xml:space="preserve">Ընկերության </w:t>
      </w:r>
      <w:r w:rsidRPr="00095A8A">
        <w:rPr>
          <w:rFonts w:ascii="GHEA Grapalat" w:hAnsi="GHEA Grapalat" w:cs="GHEA Grapalat"/>
          <w:sz w:val="20"/>
          <w:szCs w:val="20"/>
          <w:lang w:val="pt-BR"/>
        </w:rPr>
        <w:t xml:space="preserve">առաջացած ռիսկերի (Ընկերության կրած վնասների) </w:t>
      </w:r>
      <w:r w:rsidRPr="00095A8A">
        <w:rPr>
          <w:rFonts w:ascii="GHEA Grapalat" w:hAnsi="GHEA Grapalat" w:cs="GHEA Grapalat"/>
          <w:sz w:val="20"/>
          <w:szCs w:val="20"/>
          <w:lang w:val="hy-AM"/>
        </w:rPr>
        <w:t xml:space="preserve">և բացասական հետևանքների </w:t>
      </w:r>
      <w:r w:rsidRPr="00095A8A">
        <w:rPr>
          <w:rFonts w:ascii="GHEA Grapalat" w:hAnsi="GHEA Grapalat" w:cs="GHEA Grapalat"/>
          <w:sz w:val="20"/>
          <w:szCs w:val="20"/>
          <w:lang w:val="pt-BR"/>
        </w:rPr>
        <w:t>համար Բանկը</w:t>
      </w:r>
      <w:r w:rsidRPr="00095A8A">
        <w:rPr>
          <w:rFonts w:ascii="GHEA Grapalat" w:hAnsi="GHEA Grapalat" w:cs="GHEA Grapalat"/>
          <w:sz w:val="20"/>
          <w:szCs w:val="20"/>
          <w:lang w:val="hy-AM"/>
        </w:rPr>
        <w:t xml:space="preserve"> որևէ</w:t>
      </w:r>
      <w:r w:rsidRPr="00095A8A">
        <w:rPr>
          <w:rFonts w:ascii="GHEA Grapalat" w:hAnsi="GHEA Grapalat" w:cs="GHEA Grapalat"/>
          <w:sz w:val="20"/>
          <w:szCs w:val="20"/>
          <w:lang w:val="pt-BR"/>
        </w:rPr>
        <w:t xml:space="preserve"> պատասխանատվություն չի կրում</w:t>
      </w:r>
      <w:r w:rsidRPr="00095A8A">
        <w:rPr>
          <w:rFonts w:ascii="GHEA Grapalat" w:hAnsi="GHEA Grapalat" w:cs="GHEA Grapalat"/>
          <w:sz w:val="20"/>
          <w:szCs w:val="20"/>
          <w:lang w:val="hy-AM"/>
        </w:rPr>
        <w:t>:</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DF836BE" w14:textId="77777777" w:rsidR="00631658" w:rsidRPr="00095A8A" w:rsidRDefault="00631658" w:rsidP="00631658">
      <w:pPr>
        <w:numPr>
          <w:ilvl w:val="1"/>
          <w:numId w:val="25"/>
        </w:numPr>
        <w:ind w:left="0" w:firstLine="426"/>
        <w:jc w:val="both"/>
        <w:rPr>
          <w:rFonts w:ascii="GHEA Grapalat" w:hAnsi="GHEA Grapalat" w:cs="GHEA Grapalat"/>
          <w:sz w:val="20"/>
          <w:szCs w:val="20"/>
          <w:lang w:val="pt-BR"/>
        </w:rPr>
      </w:pPr>
      <w:r w:rsidRPr="00095A8A">
        <w:rPr>
          <w:rFonts w:ascii="GHEA Grapalat" w:hAnsi="GHEA Grapalat" w:cs="GHEA Grapalat"/>
          <w:sz w:val="20"/>
          <w:szCs w:val="20"/>
          <w:lang w:val="hy-AM"/>
        </w:rPr>
        <w:t>Այն դեպքում</w:t>
      </w:r>
      <w:r w:rsidRPr="00095A8A">
        <w:rPr>
          <w:rFonts w:ascii="GHEA Grapalat" w:hAnsi="GHEA Grapalat" w:cs="GHEA Grapalat"/>
          <w:sz w:val="20"/>
          <w:szCs w:val="20"/>
          <w:lang w:val="pt-BR"/>
        </w:rPr>
        <w:t>,</w:t>
      </w:r>
      <w:r w:rsidRPr="00095A8A">
        <w:rPr>
          <w:rFonts w:ascii="GHEA Grapalat" w:hAnsi="GHEA Grapalat" w:cs="GHEA Grapalat"/>
          <w:sz w:val="20"/>
          <w:szCs w:val="20"/>
          <w:lang w:val="hy-AM"/>
        </w:rPr>
        <w:t xml:space="preserve"> երբ Ընկերության հաշվի միջոցները չեն բավարարում</w:t>
      </w:r>
      <w:r w:rsidRPr="00095A8A">
        <w:rPr>
          <w:rFonts w:ascii="GHEA Grapalat" w:hAnsi="GHEA Grapalat" w:cs="GHEA Grapalat"/>
          <w:sz w:val="20"/>
          <w:szCs w:val="20"/>
        </w:rPr>
        <w:t>՝</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Վճարող</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բանկը</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վճարման</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պահանջագիրը</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ստանալուց</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հետո՝</w:t>
      </w:r>
      <w:r w:rsidRPr="00095A8A">
        <w:rPr>
          <w:rFonts w:ascii="GHEA Grapalat" w:hAnsi="GHEA Grapalat" w:cs="GHEA Grapalat"/>
          <w:sz w:val="20"/>
          <w:szCs w:val="20"/>
          <w:lang w:val="pt-BR"/>
        </w:rPr>
        <w:t xml:space="preserve"> 2 (</w:t>
      </w:r>
      <w:r w:rsidRPr="00095A8A">
        <w:rPr>
          <w:rFonts w:ascii="GHEA Grapalat" w:hAnsi="GHEA Grapalat" w:cs="GHEA Grapalat"/>
          <w:sz w:val="20"/>
          <w:szCs w:val="20"/>
        </w:rPr>
        <w:t>երկու</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աշխատանքային</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օրվա</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ընթացքում</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պետք</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է</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տեղեկացնի</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Պատվիրատուին՝</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գրավոր</w:t>
      </w:r>
      <w:r w:rsidRPr="00095A8A">
        <w:rPr>
          <w:rFonts w:ascii="GHEA Grapalat" w:hAnsi="GHEA Grapalat" w:cs="GHEA Grapalat"/>
          <w:sz w:val="20"/>
          <w:szCs w:val="20"/>
          <w:lang w:val="pt-BR"/>
        </w:rPr>
        <w:t xml:space="preserve"> </w:t>
      </w:r>
      <w:r w:rsidRPr="00095A8A">
        <w:rPr>
          <w:rFonts w:ascii="GHEA Grapalat" w:hAnsi="GHEA Grapalat" w:cs="GHEA Grapalat"/>
          <w:sz w:val="20"/>
          <w:szCs w:val="20"/>
        </w:rPr>
        <w:t>ձևով</w:t>
      </w:r>
      <w:r w:rsidRPr="00095A8A">
        <w:rPr>
          <w:rFonts w:ascii="GHEA Grapalat" w:hAnsi="GHEA Grapalat" w:cs="GHEA Grapalat"/>
          <w:sz w:val="20"/>
          <w:szCs w:val="20"/>
          <w:lang w:val="pt-BR"/>
        </w:rPr>
        <w:t>:</w:t>
      </w:r>
    </w:p>
    <w:p w14:paraId="36591787" w14:textId="77777777" w:rsidR="00631658" w:rsidRPr="00095A8A" w:rsidRDefault="00631658" w:rsidP="00631658">
      <w:pPr>
        <w:numPr>
          <w:ilvl w:val="1"/>
          <w:numId w:val="25"/>
        </w:numPr>
        <w:ind w:left="0" w:firstLine="426"/>
        <w:jc w:val="both"/>
        <w:rPr>
          <w:rFonts w:ascii="GHEA Grapalat" w:hAnsi="GHEA Grapalat" w:cs="GHEA Grapalat"/>
          <w:sz w:val="20"/>
          <w:szCs w:val="20"/>
          <w:lang w:val="pt-BR"/>
        </w:rPr>
      </w:pPr>
      <w:r w:rsidRPr="00095A8A">
        <w:rPr>
          <w:rFonts w:ascii="GHEA Grapalat" w:hAnsi="GHEA Grapalat" w:cs="GHEA Grapalat"/>
          <w:sz w:val="20"/>
          <w:szCs w:val="20"/>
          <w:lang w:val="pt-BR"/>
        </w:rPr>
        <w:t xml:space="preserve"> Սույն համաձայնագիրը և կից </w:t>
      </w:r>
      <w:r w:rsidRPr="00095A8A">
        <w:rPr>
          <w:rFonts w:ascii="GHEA Grapalat" w:hAnsi="GHEA Grapalat" w:cs="GHEA Grapalat"/>
          <w:sz w:val="20"/>
          <w:szCs w:val="20"/>
          <w:lang w:val="hy-AM"/>
        </w:rPr>
        <w:t>Պ</w:t>
      </w:r>
      <w:r w:rsidRPr="00095A8A">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2E85D4E" w14:textId="77777777" w:rsidR="00631658" w:rsidRPr="00095A8A" w:rsidRDefault="00631658" w:rsidP="00631658">
      <w:pPr>
        <w:jc w:val="both"/>
        <w:rPr>
          <w:rFonts w:ascii="GHEA Grapalat" w:hAnsi="GHEA Grapalat" w:cs="GHEA Grapalat"/>
          <w:sz w:val="20"/>
          <w:szCs w:val="20"/>
          <w:lang w:val="hy-AM"/>
        </w:rPr>
      </w:pPr>
    </w:p>
    <w:p w14:paraId="775022D8" w14:textId="77777777" w:rsidR="00631658" w:rsidRPr="00095A8A" w:rsidRDefault="007317F3" w:rsidP="00915006">
      <w:pPr>
        <w:ind w:left="360"/>
        <w:jc w:val="center"/>
        <w:rPr>
          <w:rFonts w:ascii="GHEA Grapalat" w:hAnsi="GHEA Grapalat" w:cs="GHEA Grapalat"/>
          <w:b/>
          <w:bCs/>
          <w:sz w:val="20"/>
          <w:szCs w:val="20"/>
          <w:lang w:val="hy-AM"/>
        </w:rPr>
      </w:pPr>
      <w:r w:rsidRPr="00095A8A">
        <w:rPr>
          <w:rFonts w:ascii="GHEA Grapalat" w:hAnsi="GHEA Grapalat" w:cs="GHEA Grapalat"/>
          <w:b/>
          <w:bCs/>
          <w:sz w:val="20"/>
          <w:szCs w:val="20"/>
          <w:lang w:val="hy-AM"/>
        </w:rPr>
        <w:t xml:space="preserve">2․ </w:t>
      </w:r>
      <w:r w:rsidR="00631658" w:rsidRPr="00095A8A">
        <w:rPr>
          <w:rFonts w:ascii="GHEA Grapalat" w:hAnsi="GHEA Grapalat" w:cs="GHEA Grapalat"/>
          <w:b/>
          <w:bCs/>
          <w:sz w:val="20"/>
          <w:szCs w:val="20"/>
          <w:lang w:val="hy-AM"/>
        </w:rPr>
        <w:t>Այլ պայմաններ</w:t>
      </w:r>
    </w:p>
    <w:p w14:paraId="5855AA6F" w14:textId="7C8456AF" w:rsidR="00334B2F" w:rsidRPr="00095A8A" w:rsidRDefault="007A5E2D" w:rsidP="007A5E2D">
      <w:pPr>
        <w:ind w:firstLine="567"/>
        <w:jc w:val="both"/>
        <w:rPr>
          <w:rFonts w:ascii="GHEA Grapalat" w:hAnsi="GHEA Grapalat" w:cs="GHEA Grapalat"/>
          <w:sz w:val="20"/>
          <w:szCs w:val="20"/>
          <w:lang w:val="hy-AM"/>
        </w:rPr>
      </w:pPr>
      <w:r w:rsidRPr="00095A8A">
        <w:rPr>
          <w:rFonts w:ascii="GHEA Grapalat" w:hAnsi="GHEA Grapalat" w:cs="GHEA Grapalat"/>
          <w:sz w:val="20"/>
          <w:szCs w:val="20"/>
          <w:lang w:val="hy-AM"/>
        </w:rPr>
        <w:lastRenderedPageBreak/>
        <w:t xml:space="preserve">2.1 Սույն համաձայնագիրը և Պահանջագիրը անհետկանչելի են, ուժի մեջ են մտնում Ընկերության կողմից վավերացման պահից և </w:t>
      </w:r>
      <w:r w:rsidR="00696ECD" w:rsidRPr="00196C92">
        <w:rPr>
          <w:rFonts w:ascii="GHEA Grapalat" w:hAnsi="GHEA Grapalat" w:cs="GHEA Grapalat"/>
          <w:sz w:val="20"/>
          <w:szCs w:val="20"/>
          <w:lang w:val="hy-AM"/>
        </w:rPr>
        <w:t xml:space="preserve">գործում </w:t>
      </w:r>
      <w:r w:rsidRPr="00095A8A">
        <w:rPr>
          <w:rFonts w:ascii="GHEA Grapalat" w:hAnsi="GHEA Grapalat" w:cs="GHEA Grapalat"/>
          <w:sz w:val="20"/>
          <w:szCs w:val="20"/>
          <w:lang w:val="hy-AM"/>
        </w:rPr>
        <w:t>են մինչև Ընկերության կողմից կնքվելիք պայմանագրով ստանձնվող պարտավորությունների ամբողջական կատարման վերջին օրվան</w:t>
      </w:r>
      <w:r w:rsidR="00334B2F" w:rsidRPr="00095A8A">
        <w:rPr>
          <w:rFonts w:ascii="GHEA Grapalat" w:hAnsi="GHEA Grapalat" w:cs="GHEA Grapalat"/>
          <w:sz w:val="20"/>
          <w:szCs w:val="20"/>
          <w:lang w:val="hy-AM"/>
        </w:rPr>
        <w:t xml:space="preserve"> հաջորդող քսաներորդ աշխատանքային օրը ներառյալ:</w:t>
      </w:r>
    </w:p>
    <w:p w14:paraId="697848CD" w14:textId="77777777" w:rsidR="00631658" w:rsidRPr="00095A8A" w:rsidRDefault="00631658" w:rsidP="00631658">
      <w:pPr>
        <w:ind w:firstLine="567"/>
        <w:jc w:val="both"/>
        <w:rPr>
          <w:rFonts w:ascii="GHEA Grapalat" w:hAnsi="GHEA Grapalat" w:cs="GHEA Grapalat"/>
          <w:sz w:val="20"/>
          <w:szCs w:val="20"/>
          <w:lang w:val="hy-AM"/>
        </w:rPr>
      </w:pPr>
      <w:r w:rsidRPr="00095A8A">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68DD091" w14:textId="77777777" w:rsidR="00631658" w:rsidRPr="00095A8A" w:rsidRDefault="00631658" w:rsidP="00631658">
      <w:pPr>
        <w:ind w:firstLine="567"/>
        <w:jc w:val="both"/>
        <w:rPr>
          <w:rFonts w:ascii="GHEA Grapalat" w:hAnsi="GHEA Grapalat" w:cs="GHEA Grapalat"/>
          <w:sz w:val="20"/>
          <w:szCs w:val="20"/>
          <w:lang w:val="hy-AM"/>
        </w:rPr>
      </w:pPr>
      <w:r w:rsidRPr="00095A8A">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9871A53" w14:textId="77777777" w:rsidR="00631658" w:rsidRPr="00095A8A" w:rsidDel="00A13215" w:rsidRDefault="00631658" w:rsidP="00631658">
      <w:pPr>
        <w:ind w:firstLine="567"/>
        <w:jc w:val="both"/>
        <w:rPr>
          <w:rFonts w:ascii="GHEA Grapalat" w:hAnsi="GHEA Grapalat" w:cs="GHEA Grapalat"/>
          <w:sz w:val="20"/>
          <w:szCs w:val="20"/>
          <w:lang w:val="hy-AM"/>
        </w:rPr>
      </w:pPr>
      <w:r w:rsidRPr="00095A8A">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5F09BF36" w14:textId="77777777" w:rsidR="00631658" w:rsidRPr="00095A8A" w:rsidRDefault="00631658" w:rsidP="00631658">
      <w:pPr>
        <w:ind w:firstLine="567"/>
        <w:jc w:val="both"/>
        <w:rPr>
          <w:rFonts w:ascii="GHEA Grapalat" w:hAnsi="GHEA Grapalat" w:cs="GHEA Grapalat"/>
          <w:sz w:val="20"/>
          <w:szCs w:val="20"/>
          <w:lang w:val="hy-AM"/>
        </w:rPr>
      </w:pPr>
      <w:r w:rsidRPr="00095A8A">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13F96B63" w14:textId="77777777" w:rsidR="00631658" w:rsidRPr="00095A8A" w:rsidRDefault="00631658" w:rsidP="00631658">
      <w:pPr>
        <w:ind w:firstLine="567"/>
        <w:jc w:val="both"/>
        <w:rPr>
          <w:rFonts w:ascii="GHEA Grapalat" w:hAnsi="GHEA Grapalat" w:cs="GHEA Grapalat"/>
          <w:sz w:val="20"/>
          <w:szCs w:val="20"/>
          <w:lang w:val="hy-AM"/>
        </w:rPr>
      </w:pPr>
    </w:p>
    <w:p w14:paraId="6299769A" w14:textId="77777777" w:rsidR="00631658" w:rsidRPr="00095A8A" w:rsidRDefault="00631658" w:rsidP="00631658">
      <w:pPr>
        <w:ind w:firstLine="567"/>
        <w:jc w:val="center"/>
        <w:rPr>
          <w:rFonts w:ascii="GHEA Grapalat" w:hAnsi="GHEA Grapalat" w:cs="GHEA Grapalat"/>
          <w:sz w:val="20"/>
          <w:szCs w:val="20"/>
          <w:lang w:val="hy-AM"/>
        </w:rPr>
      </w:pPr>
      <w:r w:rsidRPr="00095A8A">
        <w:rPr>
          <w:rFonts w:ascii="GHEA Grapalat" w:hAnsi="GHEA Grapalat" w:cs="GHEA Grapalat"/>
          <w:b/>
          <w:sz w:val="20"/>
          <w:szCs w:val="20"/>
          <w:lang w:val="hy-AM"/>
        </w:rPr>
        <w:t>3. Ընկերության հասցեն, բանկային վավերապայմանները`</w:t>
      </w:r>
    </w:p>
    <w:p w14:paraId="3467D048" w14:textId="77777777" w:rsidR="00631658" w:rsidRPr="00095A8A" w:rsidRDefault="00631658" w:rsidP="00631658">
      <w:pPr>
        <w:jc w:val="both"/>
        <w:rPr>
          <w:rFonts w:ascii="GHEA Grapalat" w:hAnsi="GHEA Grapalat" w:cs="GHEA Grapalat"/>
          <w:sz w:val="20"/>
          <w:szCs w:val="20"/>
          <w:u w:val="single"/>
          <w:lang w:val="hy-AM"/>
        </w:rPr>
      </w:pP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r w:rsidRPr="00095A8A">
        <w:rPr>
          <w:rFonts w:ascii="GHEA Grapalat" w:hAnsi="GHEA Grapalat" w:cs="GHEA Grapalat"/>
          <w:sz w:val="20"/>
          <w:szCs w:val="20"/>
          <w:u w:val="single"/>
          <w:lang w:val="hy-AM"/>
        </w:rPr>
        <w:tab/>
      </w:r>
    </w:p>
    <w:p w14:paraId="0DAE27EF" w14:textId="77777777" w:rsidR="00631658" w:rsidRPr="00095A8A" w:rsidRDefault="00631658" w:rsidP="00631658">
      <w:pPr>
        <w:jc w:val="both"/>
        <w:rPr>
          <w:rFonts w:ascii="GHEA Grapalat" w:hAnsi="GHEA Grapalat"/>
          <w:sz w:val="20"/>
          <w:szCs w:val="20"/>
          <w:vertAlign w:val="superscript"/>
          <w:lang w:val="hy-AM"/>
        </w:rPr>
      </w:pPr>
      <w:r w:rsidRPr="00095A8A">
        <w:rPr>
          <w:rFonts w:ascii="GHEA Grapalat" w:hAnsi="GHEA Grapalat"/>
          <w:sz w:val="20"/>
          <w:szCs w:val="20"/>
          <w:vertAlign w:val="superscript"/>
          <w:lang w:val="hy-AM"/>
        </w:rPr>
        <w:t xml:space="preserve">                               ընկերության անվանումը</w:t>
      </w:r>
    </w:p>
    <w:p w14:paraId="6D3EC421" w14:textId="77777777" w:rsidR="00631658" w:rsidRPr="00095A8A" w:rsidRDefault="00631658" w:rsidP="00631658">
      <w:pPr>
        <w:jc w:val="both"/>
        <w:rPr>
          <w:rFonts w:ascii="GHEA Grapalat" w:hAnsi="GHEA Grapalat"/>
          <w:sz w:val="20"/>
          <w:szCs w:val="20"/>
          <w:u w:val="single"/>
          <w:vertAlign w:val="superscript"/>
          <w:lang w:val="hy-AM"/>
        </w:rPr>
      </w:pPr>
      <w:r w:rsidRPr="00095A8A">
        <w:rPr>
          <w:rFonts w:ascii="GHEA Grapalat" w:hAnsi="GHEA Grapalat"/>
          <w:sz w:val="20"/>
          <w:szCs w:val="20"/>
          <w:vertAlign w:val="superscript"/>
          <w:lang w:val="hy-AM"/>
        </w:rPr>
        <w:t xml:space="preserve"> </w:t>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p>
    <w:p w14:paraId="1BF70AB2" w14:textId="77777777" w:rsidR="00631658" w:rsidRPr="00095A8A" w:rsidRDefault="00631658" w:rsidP="00631658">
      <w:pPr>
        <w:jc w:val="both"/>
        <w:rPr>
          <w:rFonts w:ascii="GHEA Grapalat" w:hAnsi="GHEA Grapalat"/>
          <w:sz w:val="20"/>
          <w:szCs w:val="20"/>
          <w:vertAlign w:val="superscript"/>
          <w:lang w:val="hy-AM"/>
        </w:rPr>
      </w:pPr>
      <w:r w:rsidRPr="00095A8A">
        <w:rPr>
          <w:rFonts w:ascii="GHEA Grapalat" w:hAnsi="GHEA Grapalat"/>
          <w:sz w:val="20"/>
          <w:szCs w:val="20"/>
          <w:vertAlign w:val="superscript"/>
          <w:lang w:val="hy-AM"/>
        </w:rPr>
        <w:t xml:space="preserve">                              ընկերության հասցեն</w:t>
      </w:r>
    </w:p>
    <w:p w14:paraId="6F6206EF" w14:textId="77777777" w:rsidR="00631658" w:rsidRPr="00095A8A" w:rsidRDefault="00631658" w:rsidP="00631658">
      <w:pPr>
        <w:jc w:val="both"/>
        <w:rPr>
          <w:rFonts w:ascii="GHEA Grapalat" w:hAnsi="GHEA Grapalat"/>
          <w:sz w:val="20"/>
          <w:szCs w:val="20"/>
          <w:u w:val="single"/>
          <w:vertAlign w:val="superscript"/>
          <w:lang w:val="hy-AM"/>
        </w:rPr>
      </w:pP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p>
    <w:p w14:paraId="1EB0E87A" w14:textId="77777777" w:rsidR="00631658" w:rsidRPr="00095A8A" w:rsidRDefault="00631658" w:rsidP="00631658">
      <w:pPr>
        <w:jc w:val="both"/>
        <w:rPr>
          <w:rFonts w:ascii="GHEA Grapalat" w:hAnsi="GHEA Grapalat"/>
          <w:sz w:val="20"/>
          <w:szCs w:val="20"/>
          <w:vertAlign w:val="superscript"/>
          <w:lang w:val="hy-AM"/>
        </w:rPr>
      </w:pPr>
      <w:r w:rsidRPr="00095A8A">
        <w:rPr>
          <w:rFonts w:ascii="GHEA Grapalat" w:hAnsi="GHEA Grapalat"/>
          <w:sz w:val="20"/>
          <w:szCs w:val="20"/>
          <w:vertAlign w:val="superscript"/>
          <w:lang w:val="hy-AM"/>
        </w:rPr>
        <w:t xml:space="preserve">              ընկերությանը սպասարկող բանկի անվանումը</w:t>
      </w:r>
    </w:p>
    <w:p w14:paraId="03D3484C" w14:textId="77777777" w:rsidR="00631658" w:rsidRPr="00095A8A" w:rsidRDefault="00631658" w:rsidP="00631658">
      <w:pPr>
        <w:jc w:val="both"/>
        <w:rPr>
          <w:rFonts w:ascii="GHEA Grapalat" w:hAnsi="GHEA Grapalat"/>
          <w:sz w:val="20"/>
          <w:szCs w:val="20"/>
          <w:vertAlign w:val="superscript"/>
          <w:lang w:val="hy-AM"/>
        </w:rPr>
      </w:pP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p>
    <w:p w14:paraId="5B893305" w14:textId="77777777" w:rsidR="00631658" w:rsidRPr="00095A8A" w:rsidRDefault="00631658" w:rsidP="00631658">
      <w:pPr>
        <w:jc w:val="both"/>
        <w:rPr>
          <w:rFonts w:ascii="GHEA Grapalat" w:hAnsi="GHEA Grapalat"/>
          <w:sz w:val="20"/>
          <w:szCs w:val="20"/>
          <w:vertAlign w:val="superscript"/>
          <w:lang w:val="hy-AM"/>
        </w:rPr>
      </w:pPr>
      <w:r w:rsidRPr="00095A8A">
        <w:rPr>
          <w:rFonts w:ascii="GHEA Grapalat" w:hAnsi="GHEA Grapalat"/>
          <w:sz w:val="20"/>
          <w:szCs w:val="20"/>
          <w:vertAlign w:val="superscript"/>
          <w:lang w:val="hy-AM"/>
        </w:rPr>
        <w:t xml:space="preserve">                   ընկերության բանկային հաշվեհամարը</w:t>
      </w:r>
    </w:p>
    <w:p w14:paraId="3977357C" w14:textId="77777777" w:rsidR="00631658" w:rsidRPr="00095A8A" w:rsidRDefault="00631658" w:rsidP="00631658">
      <w:pPr>
        <w:jc w:val="both"/>
        <w:rPr>
          <w:rFonts w:ascii="GHEA Grapalat" w:hAnsi="GHEA Grapalat"/>
          <w:sz w:val="20"/>
          <w:szCs w:val="20"/>
          <w:vertAlign w:val="superscript"/>
          <w:lang w:val="hy-AM"/>
        </w:rPr>
      </w:pP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p>
    <w:p w14:paraId="2D4BBAC1" w14:textId="77777777" w:rsidR="00631658" w:rsidRPr="00095A8A" w:rsidRDefault="00631658" w:rsidP="00631658">
      <w:pPr>
        <w:jc w:val="both"/>
        <w:rPr>
          <w:rFonts w:ascii="GHEA Grapalat" w:hAnsi="GHEA Grapalat"/>
          <w:sz w:val="20"/>
          <w:szCs w:val="20"/>
          <w:vertAlign w:val="superscript"/>
          <w:lang w:val="hy-AM"/>
        </w:rPr>
      </w:pPr>
      <w:r w:rsidRPr="00095A8A">
        <w:rPr>
          <w:rFonts w:ascii="GHEA Grapalat" w:hAnsi="GHEA Grapalat"/>
          <w:sz w:val="20"/>
          <w:szCs w:val="20"/>
          <w:vertAlign w:val="superscript"/>
          <w:lang w:val="hy-AM"/>
        </w:rPr>
        <w:t xml:space="preserve">            ընկերության հարկ վճարողի հաշվառման համարը</w:t>
      </w:r>
    </w:p>
    <w:p w14:paraId="4D483662" w14:textId="77777777" w:rsidR="00631658" w:rsidRPr="00095A8A" w:rsidRDefault="00631658" w:rsidP="00631658">
      <w:pPr>
        <w:jc w:val="both"/>
        <w:rPr>
          <w:rFonts w:ascii="GHEA Grapalat" w:hAnsi="GHEA Grapalat"/>
          <w:sz w:val="20"/>
          <w:szCs w:val="20"/>
          <w:u w:val="single"/>
          <w:vertAlign w:val="superscript"/>
          <w:lang w:val="hy-AM"/>
        </w:rPr>
      </w:pP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r w:rsidRPr="00095A8A">
        <w:rPr>
          <w:rFonts w:ascii="GHEA Grapalat" w:hAnsi="GHEA Grapalat"/>
          <w:sz w:val="20"/>
          <w:szCs w:val="20"/>
          <w:u w:val="single"/>
          <w:vertAlign w:val="superscript"/>
          <w:lang w:val="hy-AM"/>
        </w:rPr>
        <w:tab/>
      </w:r>
    </w:p>
    <w:p w14:paraId="665B3740" w14:textId="77777777" w:rsidR="00631658" w:rsidRPr="00095A8A" w:rsidRDefault="00631658" w:rsidP="00631658">
      <w:pPr>
        <w:jc w:val="both"/>
        <w:rPr>
          <w:rFonts w:ascii="GHEA Grapalat" w:hAnsi="GHEA Grapalat"/>
          <w:sz w:val="20"/>
          <w:szCs w:val="20"/>
          <w:vertAlign w:val="superscript"/>
          <w:lang w:val="hy-AM"/>
        </w:rPr>
      </w:pPr>
      <w:r w:rsidRPr="00095A8A">
        <w:rPr>
          <w:rFonts w:ascii="GHEA Grapalat" w:hAnsi="GHEA Grapalat"/>
          <w:sz w:val="20"/>
          <w:szCs w:val="20"/>
          <w:vertAlign w:val="superscript"/>
          <w:lang w:val="hy-AM"/>
        </w:rPr>
        <w:t xml:space="preserve">       ընկերության տնօրենի անունը, ազգանունը և ստորագրությունը</w:t>
      </w:r>
    </w:p>
    <w:p w14:paraId="5463706F" w14:textId="77777777" w:rsidR="00631658" w:rsidRPr="00095A8A" w:rsidRDefault="00631658" w:rsidP="00631658">
      <w:pPr>
        <w:jc w:val="both"/>
        <w:rPr>
          <w:rFonts w:ascii="GHEA Grapalat" w:hAnsi="GHEA Grapalat"/>
          <w:sz w:val="20"/>
          <w:szCs w:val="20"/>
          <w:lang w:val="hy-AM"/>
        </w:rPr>
      </w:pPr>
      <w:r w:rsidRPr="00095A8A">
        <w:rPr>
          <w:rFonts w:ascii="GHEA Grapalat" w:hAnsi="GHEA Grapalat"/>
          <w:sz w:val="20"/>
          <w:szCs w:val="20"/>
          <w:lang w:val="hy-AM"/>
        </w:rPr>
        <w:t>Կ.Տ</w:t>
      </w:r>
    </w:p>
    <w:p w14:paraId="05DD3888" w14:textId="77777777" w:rsidR="00631658" w:rsidRPr="00095A8A" w:rsidRDefault="00631658" w:rsidP="00631658">
      <w:pPr>
        <w:jc w:val="both"/>
        <w:rPr>
          <w:rFonts w:ascii="GHEA Grapalat" w:hAnsi="GHEA Grapalat"/>
          <w:sz w:val="20"/>
          <w:szCs w:val="20"/>
          <w:lang w:val="hy-AM"/>
        </w:rPr>
      </w:pPr>
    </w:p>
    <w:p w14:paraId="12CE6398" w14:textId="77777777" w:rsidR="00631658" w:rsidRPr="00095A8A" w:rsidRDefault="00631658" w:rsidP="00631658">
      <w:pPr>
        <w:jc w:val="both"/>
        <w:rPr>
          <w:rFonts w:ascii="GHEA Grapalat" w:hAnsi="GHEA Grapalat"/>
          <w:sz w:val="20"/>
          <w:szCs w:val="20"/>
          <w:lang w:val="hy-AM"/>
        </w:rPr>
      </w:pPr>
      <w:r w:rsidRPr="00095A8A">
        <w:rPr>
          <w:rFonts w:ascii="GHEA Grapalat" w:hAnsi="GHEA Grapalat"/>
          <w:sz w:val="20"/>
          <w:szCs w:val="20"/>
          <w:lang w:val="hy-AM"/>
        </w:rPr>
        <w:t>Օր/ամիս/տարի</w:t>
      </w:r>
    </w:p>
    <w:p w14:paraId="12CF7BD0" w14:textId="77777777" w:rsidR="00631658" w:rsidRPr="00095A8A" w:rsidRDefault="00631658" w:rsidP="00631658">
      <w:pPr>
        <w:jc w:val="center"/>
        <w:rPr>
          <w:rFonts w:ascii="GHEA Grapalat" w:hAnsi="GHEA Grapalat" w:cs="GHEA Grapalat"/>
          <w:sz w:val="20"/>
          <w:szCs w:val="20"/>
          <w:lang w:val="hy-AM"/>
        </w:rPr>
      </w:pPr>
    </w:p>
    <w:p w14:paraId="369512DF" w14:textId="77777777" w:rsidR="00631658" w:rsidRPr="00095A8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1001CF74" w14:textId="77777777" w:rsidR="00631658" w:rsidRPr="00095A8A"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308051D5" w14:textId="77777777" w:rsidR="00334B2F" w:rsidRPr="00095A8A" w:rsidRDefault="00631658" w:rsidP="00334B2F">
      <w:pPr>
        <w:pStyle w:val="31"/>
        <w:spacing w:line="240" w:lineRule="auto"/>
        <w:jc w:val="right"/>
        <w:rPr>
          <w:rFonts w:ascii="GHEA Grapalat" w:hAnsi="GHEA Grapalat"/>
          <w:b/>
          <w:lang w:val="hy-AM"/>
        </w:rPr>
      </w:pPr>
      <w:r w:rsidRPr="00095A8A">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095A8A" w14:paraId="594E9FA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5D0372A" w14:textId="77777777" w:rsidR="00334B2F" w:rsidRPr="00095A8A" w:rsidRDefault="00334B2F" w:rsidP="00CB0ADE">
            <w:pPr>
              <w:rPr>
                <w:rFonts w:ascii="GHEA Grapalat" w:hAnsi="GHEA Grapalat" w:cs="Sylfaen"/>
                <w:b/>
                <w:bCs/>
                <w:sz w:val="20"/>
                <w:szCs w:val="20"/>
                <w:lang w:val="hy-AM"/>
              </w:rPr>
            </w:pPr>
            <w:r w:rsidRPr="00095A8A">
              <w:rPr>
                <w:rFonts w:ascii="GHEA Grapalat" w:hAnsi="GHEA Grapalat" w:cs="Sylfaen"/>
                <w:sz w:val="20"/>
                <w:szCs w:val="20"/>
              </w:rPr>
              <w:lastRenderedPageBreak/>
              <w:t xml:space="preserve">1.                                                              </w:t>
            </w:r>
            <w:r w:rsidRPr="00095A8A">
              <w:rPr>
                <w:rFonts w:ascii="GHEA Grapalat" w:hAnsi="GHEA Grapalat" w:cs="Sylfaen"/>
                <w:b/>
                <w:bCs/>
                <w:sz w:val="20"/>
                <w:szCs w:val="20"/>
              </w:rPr>
              <w:t>ՎՃԱՐՄԱՆ</w:t>
            </w:r>
            <w:r w:rsidRPr="00095A8A">
              <w:rPr>
                <w:rFonts w:ascii="GHEA Grapalat" w:hAnsi="GHEA Grapalat" w:cs="Arial"/>
                <w:b/>
                <w:bCs/>
                <w:sz w:val="20"/>
                <w:szCs w:val="20"/>
              </w:rPr>
              <w:t xml:space="preserve"> </w:t>
            </w:r>
            <w:r w:rsidRPr="00095A8A">
              <w:rPr>
                <w:rFonts w:ascii="GHEA Grapalat" w:hAnsi="GHEA Grapalat" w:cs="Sylfaen"/>
                <w:b/>
                <w:bCs/>
                <w:sz w:val="20"/>
                <w:szCs w:val="20"/>
              </w:rPr>
              <w:t xml:space="preserve">ՊԱՀԱՆՋԱԳԻՐ* </w:t>
            </w:r>
          </w:p>
          <w:p w14:paraId="5FE1177A" w14:textId="77777777" w:rsidR="00334B2F" w:rsidRPr="00095A8A" w:rsidRDefault="00334B2F" w:rsidP="00CB0ADE">
            <w:pPr>
              <w:jc w:val="center"/>
              <w:rPr>
                <w:rFonts w:ascii="GHEA Grapalat" w:hAnsi="GHEA Grapalat" w:cs="Arial"/>
                <w:bCs/>
                <w:i/>
                <w:sz w:val="20"/>
                <w:szCs w:val="20"/>
              </w:rPr>
            </w:pPr>
          </w:p>
        </w:tc>
      </w:tr>
      <w:tr w:rsidR="00334B2F" w:rsidRPr="00095A8A" w14:paraId="3BF95CC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84EA414" w14:textId="77777777" w:rsidR="00334B2F" w:rsidRPr="00095A8A" w:rsidRDefault="00334B2F" w:rsidP="00CB0ADE">
            <w:pPr>
              <w:rPr>
                <w:rFonts w:ascii="GHEA Grapalat" w:hAnsi="GHEA Grapalat" w:cs="Sylfaen"/>
                <w:sz w:val="20"/>
                <w:szCs w:val="20"/>
                <w:lang w:val="hy-AM"/>
              </w:rPr>
            </w:pPr>
            <w:r w:rsidRPr="00095A8A">
              <w:rPr>
                <w:rFonts w:ascii="GHEA Grapalat" w:hAnsi="GHEA Grapalat" w:cs="Sylfaen"/>
                <w:sz w:val="20"/>
                <w:szCs w:val="20"/>
                <w:lang w:val="hy-AM"/>
              </w:rPr>
              <w:t>2</w:t>
            </w:r>
            <w:r w:rsidRPr="00095A8A">
              <w:rPr>
                <w:rFonts w:ascii="GHEA Grapalat" w:hAnsi="GHEA Grapalat" w:cs="Sylfaen"/>
                <w:sz w:val="20"/>
                <w:szCs w:val="20"/>
              </w:rPr>
              <w:t>.</w:t>
            </w:r>
            <w:r w:rsidRPr="00095A8A">
              <w:rPr>
                <w:rFonts w:ascii="GHEA Grapalat" w:hAnsi="GHEA Grapalat" w:cs="Sylfaen"/>
                <w:sz w:val="20"/>
                <w:szCs w:val="20"/>
                <w:lang w:val="hy-AM"/>
              </w:rPr>
              <w:t xml:space="preserve"> Թիվ </w:t>
            </w:r>
          </w:p>
        </w:tc>
      </w:tr>
      <w:tr w:rsidR="00334B2F" w:rsidRPr="00095A8A" w14:paraId="1866F9E9"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68D2AC" w14:textId="77777777" w:rsidR="00334B2F" w:rsidRPr="00095A8A" w:rsidRDefault="00334B2F" w:rsidP="00CB0ADE">
            <w:pPr>
              <w:rPr>
                <w:rFonts w:ascii="GHEA Grapalat" w:hAnsi="GHEA Grapalat" w:cs="Sylfaen"/>
                <w:sz w:val="20"/>
                <w:szCs w:val="20"/>
              </w:rPr>
            </w:pPr>
            <w:r w:rsidRPr="00095A8A">
              <w:rPr>
                <w:rFonts w:ascii="GHEA Grapalat" w:hAnsi="GHEA Grapalat" w:cs="Sylfaen"/>
                <w:sz w:val="20"/>
                <w:szCs w:val="20"/>
                <w:lang w:val="hy-AM"/>
              </w:rPr>
              <w:t>3</w:t>
            </w:r>
            <w:r w:rsidRPr="00095A8A">
              <w:rPr>
                <w:rFonts w:ascii="GHEA Grapalat" w:hAnsi="GHEA Grapalat" w:cs="Sylfaen"/>
                <w:sz w:val="20"/>
                <w:szCs w:val="20"/>
              </w:rPr>
              <w:t>.                                                         Ներկայացման</w:t>
            </w:r>
            <w:r w:rsidRPr="00095A8A">
              <w:rPr>
                <w:rFonts w:ascii="GHEA Grapalat" w:hAnsi="GHEA Grapalat" w:cs="Arial"/>
                <w:sz w:val="20"/>
                <w:szCs w:val="20"/>
              </w:rPr>
              <w:t xml:space="preserve"> </w:t>
            </w:r>
            <w:r w:rsidRPr="00095A8A">
              <w:rPr>
                <w:rFonts w:ascii="GHEA Grapalat" w:hAnsi="GHEA Grapalat" w:cs="Sylfaen"/>
                <w:sz w:val="20"/>
                <w:szCs w:val="20"/>
              </w:rPr>
              <w:t>ամսաթիվը</w:t>
            </w:r>
            <w:r w:rsidRPr="00095A8A">
              <w:rPr>
                <w:rFonts w:ascii="GHEA Grapalat" w:hAnsi="GHEA Grapalat" w:cs="Arial"/>
                <w:sz w:val="20"/>
                <w:szCs w:val="20"/>
              </w:rPr>
              <w:t xml:space="preserve">` </w:t>
            </w:r>
            <w:r w:rsidRPr="00095A8A">
              <w:rPr>
                <w:rFonts w:ascii="GHEA Grapalat" w:hAnsi="GHEA Grapalat" w:cs="Tahoma"/>
                <w:color w:val="000000"/>
                <w:sz w:val="20"/>
                <w:szCs w:val="20"/>
              </w:rPr>
              <w:t xml:space="preserve">"___" </w:t>
            </w:r>
            <w:r w:rsidRPr="00095A8A">
              <w:rPr>
                <w:rFonts w:ascii="GHEA Grapalat" w:hAnsi="GHEA Grapalat" w:cs="Sylfaen"/>
                <w:color w:val="000000"/>
                <w:sz w:val="20"/>
                <w:szCs w:val="20"/>
              </w:rPr>
              <w:t xml:space="preserve">___ </w:t>
            </w:r>
            <w:r w:rsidRPr="00095A8A">
              <w:rPr>
                <w:rFonts w:ascii="GHEA Grapalat" w:hAnsi="GHEA Grapalat" w:cs="Tahoma"/>
                <w:color w:val="000000"/>
                <w:sz w:val="20"/>
                <w:szCs w:val="20"/>
              </w:rPr>
              <w:t>20___</w:t>
            </w:r>
            <w:r w:rsidRPr="00095A8A">
              <w:rPr>
                <w:rFonts w:ascii="GHEA Grapalat" w:hAnsi="GHEA Grapalat" w:cs="Sylfaen"/>
                <w:color w:val="000000"/>
                <w:sz w:val="20"/>
                <w:szCs w:val="20"/>
              </w:rPr>
              <w:t>թ.</w:t>
            </w:r>
          </w:p>
        </w:tc>
      </w:tr>
      <w:tr w:rsidR="00334B2F" w:rsidRPr="00095A8A" w14:paraId="05C4D84E"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8E28ED" w14:textId="77777777" w:rsidR="00334B2F" w:rsidRPr="00095A8A" w:rsidRDefault="00334B2F" w:rsidP="00CB0ADE">
            <w:pPr>
              <w:rPr>
                <w:rFonts w:ascii="GHEA Grapalat" w:hAnsi="GHEA Grapalat" w:cs="Arial"/>
                <w:sz w:val="20"/>
                <w:szCs w:val="20"/>
              </w:rPr>
            </w:pPr>
            <w:r w:rsidRPr="00095A8A">
              <w:rPr>
                <w:rFonts w:ascii="GHEA Grapalat" w:hAnsi="GHEA Grapalat" w:cs="Sylfaen"/>
                <w:sz w:val="20"/>
                <w:szCs w:val="20"/>
                <w:lang w:val="hy-AM"/>
              </w:rPr>
              <w:t>4</w:t>
            </w:r>
            <w:r w:rsidRPr="00095A8A">
              <w:rPr>
                <w:rFonts w:ascii="GHEA Grapalat" w:hAnsi="GHEA Grapalat" w:cs="Sylfaen"/>
                <w:sz w:val="20"/>
                <w:szCs w:val="20"/>
              </w:rPr>
              <w:t xml:space="preserve">. </w:t>
            </w:r>
            <w:r w:rsidRPr="00095A8A">
              <w:rPr>
                <w:rFonts w:ascii="GHEA Grapalat" w:hAnsi="GHEA Grapalat" w:cs="Sylfaen"/>
                <w:sz w:val="20"/>
                <w:szCs w:val="20"/>
                <w:lang w:val="hy-AM"/>
              </w:rPr>
              <w:t>Վճարողի անվանումը</w:t>
            </w:r>
            <w:r w:rsidRPr="00095A8A">
              <w:rPr>
                <w:rFonts w:ascii="GHEA Grapalat" w:hAnsi="GHEA Grapalat" w:cs="Sylfaen"/>
                <w:sz w:val="20"/>
                <w:szCs w:val="20"/>
              </w:rPr>
              <w:t>,</w:t>
            </w:r>
            <w:r w:rsidRPr="00095A8A">
              <w:rPr>
                <w:rFonts w:ascii="GHEA Grapalat" w:hAnsi="GHEA Grapalat" w:cs="Sylfaen"/>
                <w:sz w:val="20"/>
                <w:szCs w:val="20"/>
                <w:lang w:val="hy-AM"/>
              </w:rPr>
              <w:t xml:space="preserve"> կամ անուն ազգանուն </w:t>
            </w:r>
            <w:r w:rsidRPr="00095A8A">
              <w:rPr>
                <w:rFonts w:ascii="GHEA Grapalat" w:hAnsi="GHEA Grapalat" w:cs="Sylfaen"/>
                <w:sz w:val="20"/>
                <w:szCs w:val="20"/>
              </w:rPr>
              <w:t xml:space="preserve">(Ընկերություն </w:t>
            </w:r>
            <w:r w:rsidRPr="00095A8A">
              <w:rPr>
                <w:rFonts w:ascii="GHEA Grapalat" w:hAnsi="GHEA Grapalat" w:cs="Arial"/>
                <w:sz w:val="20"/>
                <w:szCs w:val="20"/>
              </w:rPr>
              <w:t>`</w:t>
            </w:r>
          </w:p>
        </w:tc>
      </w:tr>
      <w:tr w:rsidR="00334B2F" w:rsidRPr="00095A8A" w14:paraId="132FFE3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BAAD165" w14:textId="77777777" w:rsidR="00334B2F" w:rsidRPr="00095A8A" w:rsidRDefault="00334B2F" w:rsidP="00CB0ADE">
            <w:pPr>
              <w:rPr>
                <w:rFonts w:ascii="GHEA Grapalat" w:hAnsi="GHEA Grapalat" w:cs="Arial"/>
                <w:sz w:val="20"/>
                <w:szCs w:val="20"/>
              </w:rPr>
            </w:pPr>
            <w:r w:rsidRPr="00095A8A">
              <w:rPr>
                <w:rFonts w:ascii="GHEA Grapalat" w:hAnsi="GHEA Grapalat" w:cs="Sylfaen"/>
                <w:sz w:val="20"/>
                <w:szCs w:val="20"/>
                <w:lang w:val="hy-AM"/>
              </w:rPr>
              <w:t>5</w:t>
            </w:r>
            <w:r w:rsidRPr="00095A8A">
              <w:rPr>
                <w:rFonts w:ascii="GHEA Grapalat" w:hAnsi="GHEA Grapalat" w:cs="Sylfaen"/>
                <w:sz w:val="20"/>
                <w:szCs w:val="20"/>
              </w:rPr>
              <w:t>. Վճարողի</w:t>
            </w:r>
            <w:r w:rsidRPr="00095A8A">
              <w:rPr>
                <w:rFonts w:ascii="GHEA Grapalat" w:hAnsi="GHEA Grapalat" w:cs="Sylfaen"/>
                <w:sz w:val="20"/>
                <w:szCs w:val="20"/>
                <w:lang w:val="hy-AM"/>
              </w:rPr>
              <w:t xml:space="preserve">ն սպասարկող Ֆինանսական կազմակերպություն </w:t>
            </w:r>
            <w:r w:rsidRPr="00095A8A">
              <w:rPr>
                <w:rFonts w:ascii="GHEA Grapalat" w:hAnsi="GHEA Grapalat" w:cs="Sylfaen"/>
                <w:sz w:val="20"/>
                <w:szCs w:val="20"/>
              </w:rPr>
              <w:t>(</w:t>
            </w:r>
            <w:r w:rsidRPr="00095A8A">
              <w:rPr>
                <w:rFonts w:ascii="GHEA Grapalat" w:hAnsi="GHEA Grapalat" w:cs="Arial"/>
                <w:sz w:val="20"/>
                <w:szCs w:val="20"/>
              </w:rPr>
              <w:t xml:space="preserve"> </w:t>
            </w:r>
            <w:r w:rsidRPr="00095A8A">
              <w:rPr>
                <w:rFonts w:ascii="GHEA Grapalat" w:hAnsi="GHEA Grapalat" w:cs="Sylfaen"/>
                <w:sz w:val="20"/>
                <w:szCs w:val="20"/>
              </w:rPr>
              <w:t>բանկ)</w:t>
            </w:r>
            <w:r w:rsidRPr="00095A8A">
              <w:rPr>
                <w:rFonts w:ascii="GHEA Grapalat" w:hAnsi="GHEA Grapalat" w:cs="Arial"/>
                <w:sz w:val="20"/>
                <w:szCs w:val="20"/>
              </w:rPr>
              <w:t>`</w:t>
            </w:r>
          </w:p>
        </w:tc>
      </w:tr>
      <w:tr w:rsidR="00334B2F" w:rsidRPr="00095A8A" w14:paraId="0E415A5A"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3383476" w14:textId="77777777" w:rsidR="00334B2F" w:rsidRPr="00095A8A" w:rsidRDefault="00334B2F" w:rsidP="00CB0ADE">
            <w:pPr>
              <w:rPr>
                <w:rFonts w:ascii="GHEA Grapalat" w:hAnsi="GHEA Grapalat" w:cs="Arial"/>
                <w:sz w:val="20"/>
                <w:szCs w:val="20"/>
              </w:rPr>
            </w:pPr>
            <w:r w:rsidRPr="00095A8A">
              <w:rPr>
                <w:rFonts w:ascii="GHEA Grapalat" w:hAnsi="GHEA Grapalat" w:cs="Sylfaen"/>
                <w:sz w:val="20"/>
                <w:szCs w:val="20"/>
                <w:lang w:val="hy-AM"/>
              </w:rPr>
              <w:t>6</w:t>
            </w:r>
            <w:r w:rsidRPr="00095A8A">
              <w:rPr>
                <w:rFonts w:ascii="GHEA Grapalat" w:hAnsi="GHEA Grapalat" w:cs="Sylfaen"/>
                <w:sz w:val="20"/>
                <w:szCs w:val="20"/>
              </w:rPr>
              <w:t>. Վճարողի</w:t>
            </w:r>
            <w:r w:rsidRPr="00095A8A">
              <w:rPr>
                <w:rFonts w:ascii="GHEA Grapalat" w:hAnsi="GHEA Grapalat" w:cs="Sylfaen"/>
                <w:sz w:val="20"/>
                <w:szCs w:val="20"/>
                <w:lang w:val="hy-AM"/>
              </w:rPr>
              <w:t xml:space="preserve"> </w:t>
            </w:r>
            <w:r w:rsidRPr="00095A8A">
              <w:rPr>
                <w:rFonts w:ascii="GHEA Grapalat" w:hAnsi="GHEA Grapalat" w:cs="Sylfaen"/>
                <w:sz w:val="20"/>
                <w:szCs w:val="20"/>
              </w:rPr>
              <w:t>հաշվի</w:t>
            </w:r>
            <w:r w:rsidRPr="00095A8A">
              <w:rPr>
                <w:rFonts w:ascii="GHEA Grapalat" w:hAnsi="GHEA Grapalat" w:cs="Arial"/>
                <w:sz w:val="20"/>
                <w:szCs w:val="20"/>
              </w:rPr>
              <w:t xml:space="preserve"> </w:t>
            </w:r>
            <w:r w:rsidRPr="00095A8A">
              <w:rPr>
                <w:rFonts w:ascii="GHEA Grapalat" w:hAnsi="GHEA Grapalat" w:cs="Sylfaen"/>
                <w:sz w:val="20"/>
                <w:szCs w:val="20"/>
              </w:rPr>
              <w:t>համարը</w:t>
            </w:r>
            <w:r w:rsidRPr="00095A8A">
              <w:rPr>
                <w:rFonts w:ascii="GHEA Grapalat" w:hAnsi="GHEA Grapalat" w:cs="Arial"/>
                <w:sz w:val="20"/>
                <w:szCs w:val="20"/>
              </w:rPr>
              <w:t>`</w:t>
            </w:r>
          </w:p>
        </w:tc>
      </w:tr>
      <w:tr w:rsidR="00334B2F" w:rsidRPr="00095A8A" w14:paraId="6F1C30C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C33ED1B" w14:textId="77777777" w:rsidR="00334B2F" w:rsidRPr="00095A8A" w:rsidRDefault="00334B2F" w:rsidP="00CB0ADE">
            <w:pPr>
              <w:rPr>
                <w:rFonts w:ascii="GHEA Grapalat" w:hAnsi="GHEA Grapalat" w:cs="Arial"/>
                <w:sz w:val="20"/>
                <w:szCs w:val="20"/>
              </w:rPr>
            </w:pPr>
            <w:r w:rsidRPr="00095A8A">
              <w:rPr>
                <w:rFonts w:ascii="GHEA Grapalat" w:hAnsi="GHEA Grapalat" w:cs="Sylfaen"/>
                <w:sz w:val="20"/>
                <w:szCs w:val="20"/>
                <w:lang w:val="hy-AM"/>
              </w:rPr>
              <w:t>7</w:t>
            </w:r>
            <w:r w:rsidRPr="00095A8A">
              <w:rPr>
                <w:rFonts w:ascii="GHEA Grapalat" w:hAnsi="GHEA Grapalat" w:cs="Sylfaen"/>
                <w:sz w:val="20"/>
                <w:szCs w:val="20"/>
              </w:rPr>
              <w:t>. Վճարողի</w:t>
            </w:r>
            <w:r w:rsidRPr="00095A8A">
              <w:rPr>
                <w:rFonts w:ascii="GHEA Grapalat" w:hAnsi="GHEA Grapalat" w:cs="Arial"/>
                <w:sz w:val="20"/>
                <w:szCs w:val="20"/>
              </w:rPr>
              <w:t xml:space="preserve"> </w:t>
            </w:r>
            <w:r w:rsidRPr="00095A8A">
              <w:rPr>
                <w:rFonts w:ascii="GHEA Grapalat" w:hAnsi="GHEA Grapalat" w:cs="Sylfaen"/>
                <w:sz w:val="20"/>
                <w:szCs w:val="20"/>
              </w:rPr>
              <w:t>ՀՎՀՀ</w:t>
            </w:r>
            <w:r w:rsidRPr="00095A8A">
              <w:rPr>
                <w:rFonts w:ascii="GHEA Grapalat" w:hAnsi="GHEA Grapalat" w:cs="Arial"/>
                <w:sz w:val="20"/>
                <w:szCs w:val="20"/>
              </w:rPr>
              <w:t>`</w:t>
            </w:r>
          </w:p>
        </w:tc>
      </w:tr>
      <w:tr w:rsidR="00334B2F" w:rsidRPr="00095A8A" w14:paraId="27ACC42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880176" w14:textId="77777777" w:rsidR="00334B2F" w:rsidRPr="00095A8A" w:rsidRDefault="00334B2F" w:rsidP="00CB0ADE">
            <w:pPr>
              <w:rPr>
                <w:rFonts w:ascii="GHEA Grapalat" w:hAnsi="GHEA Grapalat" w:cs="Arial"/>
                <w:sz w:val="20"/>
                <w:szCs w:val="20"/>
              </w:rPr>
            </w:pPr>
            <w:r w:rsidRPr="00095A8A">
              <w:rPr>
                <w:rFonts w:ascii="GHEA Grapalat" w:hAnsi="GHEA Grapalat" w:cs="Sylfaen"/>
                <w:sz w:val="20"/>
                <w:szCs w:val="20"/>
                <w:lang w:val="hy-AM"/>
              </w:rPr>
              <w:t>8</w:t>
            </w:r>
            <w:r w:rsidRPr="00095A8A">
              <w:rPr>
                <w:rFonts w:ascii="GHEA Grapalat" w:hAnsi="GHEA Grapalat" w:cs="Sylfaen"/>
                <w:sz w:val="20"/>
                <w:szCs w:val="20"/>
              </w:rPr>
              <w:t>. Վճարողի</w:t>
            </w:r>
            <w:r w:rsidRPr="00095A8A">
              <w:rPr>
                <w:rFonts w:ascii="GHEA Grapalat" w:hAnsi="GHEA Grapalat" w:cs="Arial"/>
                <w:sz w:val="20"/>
                <w:szCs w:val="20"/>
              </w:rPr>
              <w:t xml:space="preserve"> </w:t>
            </w:r>
            <w:r w:rsidRPr="00095A8A">
              <w:rPr>
                <w:rFonts w:ascii="GHEA Grapalat" w:hAnsi="GHEA Grapalat" w:cs="Sylfaen"/>
                <w:sz w:val="20"/>
                <w:szCs w:val="20"/>
              </w:rPr>
              <w:t>ՀԾՀ</w:t>
            </w:r>
            <w:r w:rsidRPr="00095A8A">
              <w:rPr>
                <w:rFonts w:ascii="GHEA Grapalat" w:hAnsi="GHEA Grapalat" w:cs="Arial"/>
                <w:sz w:val="20"/>
                <w:szCs w:val="20"/>
              </w:rPr>
              <w:t>`</w:t>
            </w:r>
          </w:p>
        </w:tc>
      </w:tr>
      <w:tr w:rsidR="00334B2F" w:rsidRPr="00095A8A" w14:paraId="11FD39F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ED5C5E" w14:textId="2B00A387" w:rsidR="00334B2F" w:rsidRPr="00095A8A" w:rsidRDefault="00334B2F" w:rsidP="00696ECD">
            <w:pPr>
              <w:rPr>
                <w:rFonts w:ascii="GHEA Grapalat" w:hAnsi="GHEA Grapalat" w:cs="Arial"/>
                <w:sz w:val="20"/>
                <w:szCs w:val="20"/>
              </w:rPr>
            </w:pPr>
            <w:r w:rsidRPr="00095A8A">
              <w:rPr>
                <w:rFonts w:ascii="GHEA Grapalat" w:hAnsi="GHEA Grapalat" w:cs="Sylfaen"/>
                <w:sz w:val="20"/>
                <w:szCs w:val="20"/>
                <w:lang w:val="hy-AM"/>
              </w:rPr>
              <w:t>9</w:t>
            </w:r>
            <w:r w:rsidRPr="00095A8A">
              <w:rPr>
                <w:rFonts w:ascii="GHEA Grapalat" w:hAnsi="GHEA Grapalat" w:cs="Sylfaen"/>
                <w:sz w:val="20"/>
                <w:szCs w:val="20"/>
              </w:rPr>
              <w:t>. Շահառու</w:t>
            </w:r>
            <w:r w:rsidRPr="00095A8A">
              <w:rPr>
                <w:rFonts w:ascii="GHEA Grapalat" w:hAnsi="GHEA Grapalat" w:cs="Sylfaen"/>
                <w:sz w:val="20"/>
                <w:szCs w:val="20"/>
                <w:lang w:val="hy-AM"/>
              </w:rPr>
              <w:t>ի  անվանումը</w:t>
            </w:r>
            <w:r w:rsidRPr="00095A8A">
              <w:rPr>
                <w:rFonts w:ascii="GHEA Grapalat" w:hAnsi="GHEA Grapalat" w:cs="Sylfaen"/>
                <w:sz w:val="20"/>
                <w:szCs w:val="20"/>
              </w:rPr>
              <w:t>,</w:t>
            </w:r>
            <w:r w:rsidRPr="00095A8A">
              <w:rPr>
                <w:rFonts w:ascii="GHEA Grapalat" w:hAnsi="GHEA Grapalat" w:cs="Sylfaen"/>
                <w:sz w:val="20"/>
                <w:szCs w:val="20"/>
                <w:lang w:val="hy-AM"/>
              </w:rPr>
              <w:t xml:space="preserve"> կամ անուն ազգանուն</w:t>
            </w:r>
            <w:r w:rsidRPr="00095A8A">
              <w:rPr>
                <w:rFonts w:ascii="GHEA Grapalat" w:hAnsi="GHEA Grapalat" w:cs="Arial"/>
                <w:sz w:val="20"/>
                <w:szCs w:val="20"/>
              </w:rPr>
              <w:t>`</w:t>
            </w:r>
            <w:r w:rsidR="00696ECD" w:rsidRPr="00095A8A">
              <w:rPr>
                <w:rFonts w:ascii="GHEA Grapalat" w:hAnsi="GHEA Grapalat" w:cs="Arial"/>
                <w:sz w:val="20"/>
                <w:szCs w:val="20"/>
              </w:rPr>
              <w:t xml:space="preserve"> </w:t>
            </w:r>
            <w:r w:rsidR="00696ECD" w:rsidRPr="00095A8A">
              <w:rPr>
                <w:rFonts w:ascii="GHEA Grapalat" w:hAnsi="GHEA Grapalat" w:cs="Sylfaen"/>
                <w:color w:val="000000"/>
                <w:sz w:val="20"/>
                <w:szCs w:val="20"/>
              </w:rPr>
              <w:t xml:space="preserve"> </w:t>
            </w:r>
            <w:r w:rsidR="00A72067" w:rsidRPr="00095A8A">
              <w:rPr>
                <w:rStyle w:val="10"/>
                <w:rFonts w:ascii="GHEA Grapalat" w:hAnsi="GHEA Grapalat"/>
                <w:b/>
                <w:bCs/>
                <w:sz w:val="20"/>
                <w:szCs w:val="20"/>
                <w:lang w:val="hy-AM"/>
              </w:rPr>
              <w:t xml:space="preserve"> </w:t>
            </w:r>
            <w:r w:rsidR="00A72067" w:rsidRPr="00095A8A">
              <w:rPr>
                <w:rStyle w:val="af5"/>
                <w:rFonts w:ascii="GHEA Grapalat" w:hAnsi="GHEA Grapalat"/>
                <w:b w:val="0"/>
                <w:bCs w:val="0"/>
                <w:sz w:val="20"/>
                <w:szCs w:val="20"/>
                <w:lang w:val="hy-AM"/>
              </w:rPr>
              <w:t xml:space="preserve">ՀՀ </w:t>
            </w:r>
            <w:r w:rsidR="00A72067">
              <w:rPr>
                <w:rStyle w:val="af5"/>
                <w:rFonts w:ascii="GHEA Grapalat" w:hAnsi="GHEA Grapalat"/>
                <w:b w:val="0"/>
                <w:bCs w:val="0"/>
                <w:sz w:val="20"/>
                <w:szCs w:val="20"/>
                <w:lang w:val="hy-AM"/>
              </w:rPr>
              <w:t>ԱՆ «Քրեակատարողական բժշկության կենտրոն» ՊՈԱԿ</w:t>
            </w:r>
          </w:p>
        </w:tc>
      </w:tr>
      <w:tr w:rsidR="00334B2F" w:rsidRPr="00095A8A" w14:paraId="048EC52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A5C54C" w14:textId="77777777" w:rsidR="00334B2F" w:rsidRPr="00095A8A" w:rsidRDefault="00334B2F" w:rsidP="00CB0ADE">
            <w:pPr>
              <w:rPr>
                <w:rFonts w:ascii="GHEA Grapalat" w:hAnsi="GHEA Grapalat" w:cs="Sylfaen"/>
                <w:sz w:val="20"/>
                <w:szCs w:val="20"/>
                <w:lang w:val="ru-RU"/>
              </w:rPr>
            </w:pPr>
            <w:r w:rsidRPr="00095A8A">
              <w:rPr>
                <w:rFonts w:ascii="GHEA Grapalat" w:hAnsi="GHEA Grapalat" w:cs="Sylfaen"/>
                <w:sz w:val="20"/>
                <w:szCs w:val="20"/>
                <w:lang w:val="ru-RU"/>
              </w:rPr>
              <w:t xml:space="preserve">10. </w:t>
            </w:r>
            <w:r w:rsidRPr="00095A8A">
              <w:rPr>
                <w:rFonts w:ascii="GHEA Grapalat" w:hAnsi="GHEA Grapalat" w:cs="Sylfaen"/>
                <w:sz w:val="20"/>
                <w:szCs w:val="20"/>
              </w:rPr>
              <w:t xml:space="preserve"> Շահառուի</w:t>
            </w:r>
            <w:r w:rsidRPr="00095A8A">
              <w:rPr>
                <w:rFonts w:ascii="GHEA Grapalat" w:hAnsi="GHEA Grapalat" w:cs="Arial"/>
                <w:sz w:val="20"/>
                <w:szCs w:val="20"/>
              </w:rPr>
              <w:t xml:space="preserve"> </w:t>
            </w:r>
            <w:r w:rsidRPr="00095A8A">
              <w:rPr>
                <w:rFonts w:ascii="GHEA Grapalat" w:hAnsi="GHEA Grapalat" w:cs="Sylfaen"/>
                <w:sz w:val="20"/>
                <w:szCs w:val="20"/>
              </w:rPr>
              <w:t xml:space="preserve"> ՀԾՀ</w:t>
            </w:r>
            <w:r w:rsidRPr="00095A8A">
              <w:rPr>
                <w:rFonts w:ascii="GHEA Grapalat" w:hAnsi="GHEA Grapalat" w:cs="Sylfaen"/>
                <w:sz w:val="20"/>
                <w:szCs w:val="20"/>
                <w:lang w:val="ru-RU"/>
              </w:rPr>
              <w:t xml:space="preserve"> (</w:t>
            </w:r>
            <w:r w:rsidRPr="00095A8A">
              <w:rPr>
                <w:rFonts w:ascii="GHEA Grapalat" w:hAnsi="GHEA Grapalat" w:cs="Sylfaen"/>
                <w:sz w:val="20"/>
                <w:szCs w:val="20"/>
                <w:lang w:val="hy-AM"/>
              </w:rPr>
              <w:t>չի լրացվում</w:t>
            </w:r>
            <w:r w:rsidRPr="00095A8A">
              <w:rPr>
                <w:rFonts w:ascii="GHEA Grapalat" w:hAnsi="GHEA Grapalat" w:cs="Sylfaen"/>
                <w:sz w:val="20"/>
                <w:szCs w:val="20"/>
                <w:lang w:val="ru-RU"/>
              </w:rPr>
              <w:t>)</w:t>
            </w:r>
          </w:p>
        </w:tc>
      </w:tr>
      <w:tr w:rsidR="00334B2F" w:rsidRPr="00095A8A" w14:paraId="351141BA"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2E737C" w14:textId="3F43D6AE" w:rsidR="00334B2F" w:rsidRPr="00095A8A" w:rsidRDefault="00334B2F" w:rsidP="00A72067">
            <w:pPr>
              <w:rPr>
                <w:rFonts w:ascii="GHEA Grapalat" w:hAnsi="GHEA Grapalat" w:cs="Arial"/>
                <w:sz w:val="20"/>
                <w:szCs w:val="20"/>
              </w:rPr>
            </w:pPr>
            <w:r w:rsidRPr="00095A8A">
              <w:rPr>
                <w:rFonts w:ascii="GHEA Grapalat" w:hAnsi="GHEA Grapalat" w:cs="Sylfaen"/>
                <w:sz w:val="20"/>
                <w:szCs w:val="20"/>
                <w:lang w:val="hy-AM"/>
              </w:rPr>
              <w:t>11</w:t>
            </w:r>
            <w:r w:rsidRPr="00095A8A">
              <w:rPr>
                <w:rFonts w:ascii="GHEA Grapalat" w:hAnsi="GHEA Grapalat" w:cs="Sylfaen"/>
                <w:sz w:val="20"/>
                <w:szCs w:val="20"/>
              </w:rPr>
              <w:t>. Շահառուի</w:t>
            </w:r>
            <w:r w:rsidRPr="00095A8A">
              <w:rPr>
                <w:rFonts w:ascii="GHEA Grapalat" w:hAnsi="GHEA Grapalat" w:cs="Arial"/>
                <w:sz w:val="20"/>
                <w:szCs w:val="20"/>
              </w:rPr>
              <w:t xml:space="preserve"> </w:t>
            </w:r>
            <w:r w:rsidRPr="00095A8A">
              <w:rPr>
                <w:rFonts w:ascii="GHEA Grapalat" w:hAnsi="GHEA Grapalat" w:cs="Sylfaen"/>
                <w:sz w:val="20"/>
                <w:szCs w:val="20"/>
              </w:rPr>
              <w:t>ՀՎՀՀ</w:t>
            </w:r>
            <w:r w:rsidRPr="00095A8A">
              <w:rPr>
                <w:rFonts w:ascii="GHEA Grapalat" w:hAnsi="GHEA Grapalat" w:cs="Arial"/>
                <w:sz w:val="20"/>
                <w:szCs w:val="20"/>
              </w:rPr>
              <w:t>`</w:t>
            </w:r>
            <w:r w:rsidR="00696ECD" w:rsidRPr="00095A8A">
              <w:rPr>
                <w:rFonts w:ascii="GHEA Grapalat" w:hAnsi="GHEA Grapalat" w:cs="Arial"/>
                <w:sz w:val="20"/>
                <w:szCs w:val="20"/>
              </w:rPr>
              <w:t xml:space="preserve"> </w:t>
            </w:r>
            <w:r w:rsidR="00A72067" w:rsidRPr="009B3BC7">
              <w:rPr>
                <w:rFonts w:ascii="GHEA Grapalat" w:hAnsi="GHEA Grapalat" w:cs="Sylfaen"/>
                <w:b/>
                <w:sz w:val="20"/>
                <w:szCs w:val="20"/>
              </w:rPr>
              <w:t>02675763</w:t>
            </w:r>
            <w:r w:rsidR="00A72067">
              <w:rPr>
                <w:rFonts w:ascii="GHEA Grapalat" w:hAnsi="GHEA Grapalat" w:cs="Sylfaen"/>
                <w:b/>
                <w:sz w:val="20"/>
                <w:szCs w:val="20"/>
                <w:lang w:val="hy-AM"/>
              </w:rPr>
              <w:t xml:space="preserve"> </w:t>
            </w:r>
            <w:r w:rsidR="00A72067">
              <w:rPr>
                <w:rFonts w:ascii="GHEA Grapalat" w:hAnsi="GHEA Grapalat" w:cs="Arial"/>
                <w:b/>
                <w:sz w:val="20"/>
                <w:szCs w:val="20"/>
                <w:lang w:val="hy-AM"/>
              </w:rPr>
              <w:t xml:space="preserve"> </w:t>
            </w:r>
          </w:p>
        </w:tc>
      </w:tr>
      <w:tr w:rsidR="00334B2F" w:rsidRPr="00095A8A" w14:paraId="67F5ADB3"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1342C7" w14:textId="2A2D72CD" w:rsidR="00334B2F" w:rsidRPr="00095A8A" w:rsidRDefault="00334B2F" w:rsidP="00CB0ADE">
            <w:pPr>
              <w:rPr>
                <w:rFonts w:ascii="GHEA Grapalat" w:hAnsi="GHEA Grapalat" w:cs="Arial"/>
                <w:sz w:val="20"/>
                <w:szCs w:val="20"/>
              </w:rPr>
            </w:pPr>
            <w:r w:rsidRPr="00095A8A">
              <w:rPr>
                <w:rFonts w:ascii="GHEA Grapalat" w:hAnsi="GHEA Grapalat" w:cs="Sylfaen"/>
                <w:sz w:val="20"/>
                <w:szCs w:val="20"/>
              </w:rPr>
              <w:t>1</w:t>
            </w:r>
            <w:r w:rsidRPr="00095A8A">
              <w:rPr>
                <w:rFonts w:ascii="GHEA Grapalat" w:hAnsi="GHEA Grapalat" w:cs="Sylfaen"/>
                <w:sz w:val="20"/>
                <w:szCs w:val="20"/>
                <w:lang w:val="hy-AM"/>
              </w:rPr>
              <w:t>2</w:t>
            </w:r>
            <w:r w:rsidRPr="00095A8A">
              <w:rPr>
                <w:rFonts w:ascii="GHEA Grapalat" w:hAnsi="GHEA Grapalat" w:cs="Sylfaen"/>
                <w:sz w:val="20"/>
                <w:szCs w:val="20"/>
              </w:rPr>
              <w:t>.Շահառուի</w:t>
            </w:r>
            <w:r w:rsidRPr="00095A8A">
              <w:rPr>
                <w:rFonts w:ascii="GHEA Grapalat" w:hAnsi="GHEA Grapalat" w:cs="Sylfaen"/>
                <w:sz w:val="20"/>
                <w:szCs w:val="20"/>
                <w:lang w:val="hy-AM"/>
              </w:rPr>
              <w:t>ն</w:t>
            </w:r>
            <w:r w:rsidRPr="00095A8A">
              <w:rPr>
                <w:rFonts w:ascii="GHEA Grapalat" w:hAnsi="GHEA Grapalat" w:cs="Arial"/>
                <w:sz w:val="20"/>
                <w:szCs w:val="20"/>
              </w:rPr>
              <w:t xml:space="preserve"> </w:t>
            </w:r>
            <w:r w:rsidRPr="00095A8A">
              <w:rPr>
                <w:rFonts w:ascii="GHEA Grapalat" w:hAnsi="GHEA Grapalat" w:cs="Sylfaen"/>
                <w:sz w:val="20"/>
                <w:szCs w:val="20"/>
                <w:lang w:val="hy-AM"/>
              </w:rPr>
              <w:t xml:space="preserve"> սպասարկող Ֆինանսական կազմակերպություն</w:t>
            </w:r>
            <w:r w:rsidRPr="00095A8A">
              <w:rPr>
                <w:rFonts w:ascii="GHEA Grapalat" w:hAnsi="GHEA Grapalat" w:cs="Sylfaen"/>
                <w:sz w:val="20"/>
                <w:szCs w:val="20"/>
              </w:rPr>
              <w:t xml:space="preserve"> (բանկ)</w:t>
            </w:r>
            <w:r w:rsidRPr="00095A8A">
              <w:rPr>
                <w:rFonts w:ascii="GHEA Grapalat" w:hAnsi="GHEA Grapalat" w:cs="Arial"/>
                <w:sz w:val="20"/>
                <w:szCs w:val="20"/>
              </w:rPr>
              <w:t>`</w:t>
            </w:r>
            <w:r w:rsidR="00696ECD" w:rsidRPr="00095A8A">
              <w:rPr>
                <w:rFonts w:ascii="GHEA Grapalat" w:hAnsi="GHEA Grapalat" w:cs="Arial"/>
                <w:sz w:val="20"/>
                <w:szCs w:val="20"/>
              </w:rPr>
              <w:t xml:space="preserve"> </w:t>
            </w:r>
            <w:r w:rsidR="00696ECD" w:rsidRPr="00095A8A">
              <w:rPr>
                <w:rFonts w:ascii="GHEA Grapalat" w:hAnsi="GHEA Grapalat" w:cs="Sylfaen"/>
                <w:color w:val="000000"/>
                <w:sz w:val="20"/>
                <w:szCs w:val="20"/>
              </w:rPr>
              <w:t xml:space="preserve"> </w:t>
            </w:r>
            <w:r w:rsidR="00A72067" w:rsidRPr="009B3BC7">
              <w:rPr>
                <w:rFonts w:ascii="GHEA Grapalat" w:hAnsi="GHEA Grapalat" w:cs="Sylfaen"/>
                <w:b/>
                <w:sz w:val="20"/>
                <w:szCs w:val="20"/>
                <w:lang w:val="hy-AM"/>
              </w:rPr>
              <w:t xml:space="preserve"> ՀՀ ՖՆ կենտրոնական գանձապետարանի գործառնական վարչություն</w:t>
            </w:r>
          </w:p>
        </w:tc>
      </w:tr>
      <w:tr w:rsidR="00334B2F" w:rsidRPr="00095A8A" w14:paraId="7080DE86"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158AF6" w14:textId="51081CC0" w:rsidR="00334B2F" w:rsidRPr="00A72067" w:rsidRDefault="00334B2F" w:rsidP="00A72067">
            <w:pPr>
              <w:rPr>
                <w:rFonts w:ascii="GHEA Grapalat" w:hAnsi="GHEA Grapalat" w:cs="Arial"/>
                <w:sz w:val="20"/>
                <w:szCs w:val="20"/>
                <w:lang w:val="hy-AM"/>
              </w:rPr>
            </w:pPr>
            <w:r w:rsidRPr="00095A8A">
              <w:rPr>
                <w:rFonts w:ascii="GHEA Grapalat" w:hAnsi="GHEA Grapalat" w:cs="Sylfaen"/>
                <w:sz w:val="20"/>
                <w:szCs w:val="20"/>
              </w:rPr>
              <w:t>1</w:t>
            </w:r>
            <w:r w:rsidRPr="00095A8A">
              <w:rPr>
                <w:rFonts w:ascii="GHEA Grapalat" w:hAnsi="GHEA Grapalat" w:cs="Sylfaen"/>
                <w:sz w:val="20"/>
                <w:szCs w:val="20"/>
                <w:lang w:val="hy-AM"/>
              </w:rPr>
              <w:t>3</w:t>
            </w:r>
            <w:r w:rsidRPr="00095A8A">
              <w:rPr>
                <w:rFonts w:ascii="GHEA Grapalat" w:hAnsi="GHEA Grapalat" w:cs="Sylfaen"/>
                <w:sz w:val="20"/>
                <w:szCs w:val="20"/>
              </w:rPr>
              <w:t>.Շահառուի</w:t>
            </w:r>
            <w:r w:rsidRPr="00095A8A">
              <w:rPr>
                <w:rFonts w:ascii="GHEA Grapalat" w:hAnsi="GHEA Grapalat" w:cs="Arial"/>
                <w:sz w:val="20"/>
                <w:szCs w:val="20"/>
              </w:rPr>
              <w:t xml:space="preserve"> </w:t>
            </w:r>
            <w:r w:rsidRPr="00095A8A">
              <w:rPr>
                <w:rFonts w:ascii="GHEA Grapalat" w:hAnsi="GHEA Grapalat" w:cs="Sylfaen"/>
                <w:sz w:val="20"/>
                <w:szCs w:val="20"/>
              </w:rPr>
              <w:t>հաշվի</w:t>
            </w:r>
            <w:r w:rsidRPr="00095A8A">
              <w:rPr>
                <w:rFonts w:ascii="GHEA Grapalat" w:hAnsi="GHEA Grapalat" w:cs="Arial"/>
                <w:sz w:val="20"/>
                <w:szCs w:val="20"/>
              </w:rPr>
              <w:t xml:space="preserve"> </w:t>
            </w:r>
            <w:r w:rsidRPr="00095A8A">
              <w:rPr>
                <w:rFonts w:ascii="GHEA Grapalat" w:hAnsi="GHEA Grapalat" w:cs="Sylfaen"/>
                <w:sz w:val="20"/>
                <w:szCs w:val="20"/>
              </w:rPr>
              <w:t>համարը</w:t>
            </w:r>
            <w:r w:rsidRPr="00095A8A">
              <w:rPr>
                <w:rFonts w:ascii="GHEA Grapalat" w:hAnsi="GHEA Grapalat" w:cs="Arial"/>
                <w:sz w:val="20"/>
                <w:szCs w:val="20"/>
              </w:rPr>
              <w:t xml:space="preserve"> (</w:t>
            </w:r>
            <w:r w:rsidRPr="00095A8A">
              <w:rPr>
                <w:rFonts w:ascii="GHEA Grapalat" w:hAnsi="GHEA Grapalat" w:cs="Sylfaen"/>
                <w:sz w:val="20"/>
                <w:szCs w:val="20"/>
              </w:rPr>
              <w:t>հշ</w:t>
            </w:r>
            <w:r w:rsidRPr="00095A8A">
              <w:rPr>
                <w:rFonts w:ascii="GHEA Grapalat" w:hAnsi="GHEA Grapalat" w:cs="Arial"/>
                <w:sz w:val="20"/>
                <w:szCs w:val="20"/>
              </w:rPr>
              <w:t>.N)</w:t>
            </w:r>
            <w:r w:rsidR="00696ECD" w:rsidRPr="00095A8A">
              <w:rPr>
                <w:rFonts w:ascii="GHEA Grapalat" w:hAnsi="GHEA Grapalat" w:cs="Arial"/>
                <w:sz w:val="20"/>
                <w:szCs w:val="20"/>
              </w:rPr>
              <w:t xml:space="preserve"> </w:t>
            </w:r>
            <w:r w:rsidR="00A72067">
              <w:rPr>
                <w:rFonts w:ascii="GHEA Grapalat" w:hAnsi="GHEA Grapalat" w:cs="Arial"/>
                <w:b/>
                <w:sz w:val="20"/>
                <w:szCs w:val="20"/>
                <w:lang w:val="hy-AM"/>
              </w:rPr>
              <w:t>ՀՀ 900018007345</w:t>
            </w:r>
          </w:p>
        </w:tc>
      </w:tr>
      <w:tr w:rsidR="00334B2F" w:rsidRPr="00095A8A" w14:paraId="786D96CC"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E5AEBF" w14:textId="77777777" w:rsidR="00334B2F" w:rsidRPr="00095A8A" w:rsidRDefault="00334B2F" w:rsidP="00CB0ADE">
            <w:pPr>
              <w:rPr>
                <w:rFonts w:ascii="GHEA Grapalat" w:hAnsi="GHEA Grapalat" w:cs="Arial"/>
                <w:sz w:val="20"/>
                <w:szCs w:val="20"/>
              </w:rPr>
            </w:pPr>
            <w:r w:rsidRPr="00095A8A">
              <w:rPr>
                <w:rFonts w:ascii="GHEA Grapalat" w:hAnsi="GHEA Grapalat" w:cs="Sylfaen"/>
                <w:sz w:val="20"/>
                <w:szCs w:val="20"/>
              </w:rPr>
              <w:t>1</w:t>
            </w:r>
            <w:r w:rsidRPr="00095A8A">
              <w:rPr>
                <w:rFonts w:ascii="GHEA Grapalat" w:hAnsi="GHEA Grapalat" w:cs="Sylfaen"/>
                <w:sz w:val="20"/>
                <w:szCs w:val="20"/>
                <w:lang w:val="hy-AM"/>
              </w:rPr>
              <w:t>4</w:t>
            </w:r>
            <w:r w:rsidRPr="00095A8A">
              <w:rPr>
                <w:rFonts w:ascii="GHEA Grapalat" w:hAnsi="GHEA Grapalat" w:cs="Sylfaen"/>
                <w:sz w:val="20"/>
                <w:szCs w:val="20"/>
              </w:rPr>
              <w:t>.Գումարը</w:t>
            </w:r>
            <w:r w:rsidRPr="00095A8A">
              <w:rPr>
                <w:rFonts w:ascii="GHEA Grapalat" w:hAnsi="GHEA Grapalat" w:cs="Arial"/>
                <w:sz w:val="20"/>
                <w:szCs w:val="20"/>
              </w:rPr>
              <w:t xml:space="preserve"> </w:t>
            </w:r>
            <w:r w:rsidRPr="00095A8A">
              <w:rPr>
                <w:rFonts w:ascii="GHEA Grapalat" w:hAnsi="GHEA Grapalat" w:cs="Arial"/>
                <w:sz w:val="20"/>
                <w:szCs w:val="20"/>
                <w:lang w:val="ru-RU"/>
              </w:rPr>
              <w:t>(</w:t>
            </w:r>
            <w:r w:rsidRPr="00095A8A">
              <w:rPr>
                <w:rFonts w:ascii="GHEA Grapalat" w:hAnsi="GHEA Grapalat" w:cs="Sylfaen"/>
                <w:sz w:val="20"/>
                <w:szCs w:val="20"/>
              </w:rPr>
              <w:t>թվերով</w:t>
            </w:r>
            <w:r w:rsidRPr="00095A8A">
              <w:rPr>
                <w:rFonts w:ascii="GHEA Grapalat" w:hAnsi="GHEA Grapalat" w:cs="Arial"/>
                <w:sz w:val="20"/>
                <w:szCs w:val="20"/>
              </w:rPr>
              <w:t xml:space="preserve"> </w:t>
            </w:r>
            <w:r w:rsidRPr="00095A8A">
              <w:rPr>
                <w:rFonts w:ascii="GHEA Grapalat" w:hAnsi="GHEA Grapalat" w:cs="Sylfaen"/>
                <w:sz w:val="20"/>
                <w:szCs w:val="20"/>
              </w:rPr>
              <w:t>և</w:t>
            </w:r>
            <w:r w:rsidRPr="00095A8A">
              <w:rPr>
                <w:rFonts w:ascii="GHEA Grapalat" w:hAnsi="GHEA Grapalat" w:cs="Arial"/>
                <w:sz w:val="20"/>
                <w:szCs w:val="20"/>
              </w:rPr>
              <w:t xml:space="preserve"> </w:t>
            </w:r>
            <w:r w:rsidRPr="00095A8A">
              <w:rPr>
                <w:rFonts w:ascii="GHEA Grapalat" w:hAnsi="GHEA Grapalat" w:cs="Sylfaen"/>
                <w:sz w:val="20"/>
                <w:szCs w:val="20"/>
              </w:rPr>
              <w:t>բառերով</w:t>
            </w:r>
            <w:r w:rsidRPr="00095A8A">
              <w:rPr>
                <w:rFonts w:ascii="GHEA Grapalat" w:hAnsi="GHEA Grapalat" w:cs="Sylfaen"/>
                <w:sz w:val="20"/>
                <w:szCs w:val="20"/>
                <w:lang w:val="ru-RU"/>
              </w:rPr>
              <w:t>)</w:t>
            </w:r>
            <w:r w:rsidRPr="00095A8A">
              <w:rPr>
                <w:rFonts w:ascii="GHEA Grapalat" w:hAnsi="GHEA Grapalat" w:cs="Arial"/>
                <w:sz w:val="20"/>
                <w:szCs w:val="20"/>
              </w:rPr>
              <w:t>`</w:t>
            </w:r>
          </w:p>
        </w:tc>
      </w:tr>
      <w:tr w:rsidR="00334B2F" w:rsidRPr="00095A8A" w14:paraId="4EEC1B0E"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EFFE8" w14:textId="77777777" w:rsidR="00334B2F" w:rsidRPr="00095A8A" w:rsidRDefault="00334B2F" w:rsidP="00CB0ADE">
            <w:pPr>
              <w:rPr>
                <w:rFonts w:ascii="GHEA Grapalat" w:hAnsi="GHEA Grapalat" w:cs="Sylfaen"/>
                <w:sz w:val="20"/>
                <w:szCs w:val="20"/>
              </w:rPr>
            </w:pPr>
            <w:r w:rsidRPr="00095A8A">
              <w:rPr>
                <w:rFonts w:ascii="GHEA Grapalat" w:hAnsi="GHEA Grapalat" w:cs="Sylfaen"/>
                <w:sz w:val="20"/>
                <w:szCs w:val="20"/>
              </w:rPr>
              <w:t xml:space="preserve">15. </w:t>
            </w:r>
            <w:r w:rsidRPr="00095A8A">
              <w:rPr>
                <w:rFonts w:ascii="GHEA Grapalat" w:hAnsi="GHEA Grapalat" w:cs="Sylfaen"/>
                <w:sz w:val="20"/>
                <w:szCs w:val="20"/>
                <w:lang w:val="hy-AM"/>
              </w:rPr>
              <w:t xml:space="preserve">Ակցեպտավորված գումարը՝ </w:t>
            </w:r>
            <w:r w:rsidRPr="00095A8A">
              <w:rPr>
                <w:rFonts w:ascii="GHEA Grapalat" w:hAnsi="GHEA Grapalat" w:cs="Sylfaen"/>
                <w:sz w:val="20"/>
                <w:szCs w:val="20"/>
              </w:rPr>
              <w:t xml:space="preserve"> (թվերով</w:t>
            </w:r>
            <w:r w:rsidRPr="00095A8A">
              <w:rPr>
                <w:rFonts w:ascii="GHEA Grapalat" w:hAnsi="GHEA Grapalat" w:cs="Arial"/>
                <w:sz w:val="20"/>
                <w:szCs w:val="20"/>
              </w:rPr>
              <w:t xml:space="preserve"> </w:t>
            </w:r>
            <w:r w:rsidRPr="00095A8A">
              <w:rPr>
                <w:rFonts w:ascii="GHEA Grapalat" w:hAnsi="GHEA Grapalat" w:cs="Sylfaen"/>
                <w:sz w:val="20"/>
                <w:szCs w:val="20"/>
              </w:rPr>
              <w:t>և</w:t>
            </w:r>
            <w:r w:rsidRPr="00095A8A">
              <w:rPr>
                <w:rFonts w:ascii="GHEA Grapalat" w:hAnsi="GHEA Grapalat" w:cs="Arial"/>
                <w:sz w:val="20"/>
                <w:szCs w:val="20"/>
              </w:rPr>
              <w:t xml:space="preserve"> </w:t>
            </w:r>
            <w:r w:rsidRPr="00095A8A">
              <w:rPr>
                <w:rFonts w:ascii="GHEA Grapalat" w:hAnsi="GHEA Grapalat" w:cs="Sylfaen"/>
                <w:sz w:val="20"/>
                <w:szCs w:val="20"/>
              </w:rPr>
              <w:t>բառերով)</w:t>
            </w:r>
            <w:r w:rsidRPr="00095A8A">
              <w:rPr>
                <w:rFonts w:ascii="GHEA Grapalat" w:hAnsi="GHEA Grapalat" w:cs="Sylfaen"/>
                <w:sz w:val="20"/>
                <w:szCs w:val="20"/>
                <w:lang w:val="hy-AM"/>
              </w:rPr>
              <w:t xml:space="preserve">  </w:t>
            </w:r>
            <w:r w:rsidRPr="00095A8A">
              <w:rPr>
                <w:rFonts w:ascii="GHEA Grapalat" w:hAnsi="GHEA Grapalat" w:cs="Sylfaen"/>
                <w:sz w:val="20"/>
                <w:szCs w:val="20"/>
              </w:rPr>
              <w:t>(</w:t>
            </w:r>
            <w:r w:rsidRPr="00095A8A">
              <w:rPr>
                <w:rFonts w:ascii="GHEA Grapalat" w:hAnsi="GHEA Grapalat" w:cs="Sylfaen"/>
                <w:sz w:val="20"/>
                <w:szCs w:val="20"/>
                <w:lang w:val="hy-AM"/>
              </w:rPr>
              <w:t>նախատեսված է նշված գումարի մասնակի ակցեպտի համար, որը չի կիրառվում</w:t>
            </w:r>
            <w:r w:rsidRPr="00095A8A">
              <w:rPr>
                <w:rFonts w:ascii="GHEA Grapalat" w:hAnsi="GHEA Grapalat" w:cs="Sylfaen"/>
                <w:sz w:val="20"/>
                <w:szCs w:val="20"/>
              </w:rPr>
              <w:t>)</w:t>
            </w:r>
          </w:p>
        </w:tc>
      </w:tr>
      <w:tr w:rsidR="00334B2F" w:rsidRPr="00095A8A" w14:paraId="16CE70C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D6D5A1" w14:textId="77777777" w:rsidR="00334B2F" w:rsidRPr="00095A8A" w:rsidRDefault="00334B2F" w:rsidP="00CB0ADE">
            <w:pPr>
              <w:rPr>
                <w:rFonts w:ascii="GHEA Grapalat" w:hAnsi="GHEA Grapalat" w:cs="Arial"/>
                <w:sz w:val="20"/>
                <w:szCs w:val="20"/>
              </w:rPr>
            </w:pPr>
            <w:r w:rsidRPr="00095A8A">
              <w:rPr>
                <w:rFonts w:ascii="GHEA Grapalat" w:hAnsi="GHEA Grapalat" w:cs="Sylfaen"/>
                <w:sz w:val="20"/>
                <w:szCs w:val="20"/>
              </w:rPr>
              <w:t>1</w:t>
            </w:r>
            <w:r w:rsidRPr="00095A8A">
              <w:rPr>
                <w:rFonts w:ascii="GHEA Grapalat" w:hAnsi="GHEA Grapalat" w:cs="Sylfaen"/>
                <w:sz w:val="20"/>
                <w:szCs w:val="20"/>
                <w:lang w:val="ru-RU"/>
              </w:rPr>
              <w:t>6</w:t>
            </w:r>
            <w:r w:rsidRPr="00095A8A">
              <w:rPr>
                <w:rFonts w:ascii="GHEA Grapalat" w:hAnsi="GHEA Grapalat" w:cs="Sylfaen"/>
                <w:sz w:val="20"/>
                <w:szCs w:val="20"/>
              </w:rPr>
              <w:t>.Արժույթը</w:t>
            </w:r>
            <w:r w:rsidRPr="00095A8A">
              <w:rPr>
                <w:rFonts w:ascii="GHEA Grapalat" w:hAnsi="GHEA Grapalat" w:cs="Arial"/>
                <w:sz w:val="20"/>
                <w:szCs w:val="20"/>
              </w:rPr>
              <w:t xml:space="preserve"> (</w:t>
            </w:r>
            <w:r w:rsidRPr="00095A8A">
              <w:rPr>
                <w:rFonts w:ascii="GHEA Grapalat" w:hAnsi="GHEA Grapalat" w:cs="Sylfaen"/>
                <w:sz w:val="20"/>
                <w:szCs w:val="20"/>
              </w:rPr>
              <w:t>բառերով</w:t>
            </w:r>
            <w:r w:rsidRPr="00095A8A">
              <w:rPr>
                <w:rFonts w:ascii="GHEA Grapalat" w:hAnsi="GHEA Grapalat" w:cs="Arial"/>
                <w:sz w:val="20"/>
                <w:szCs w:val="20"/>
              </w:rPr>
              <w:t xml:space="preserve"> </w:t>
            </w:r>
            <w:r w:rsidRPr="00095A8A">
              <w:rPr>
                <w:rFonts w:ascii="GHEA Grapalat" w:hAnsi="GHEA Grapalat" w:cs="Sylfaen"/>
                <w:sz w:val="20"/>
                <w:szCs w:val="20"/>
              </w:rPr>
              <w:t>և</w:t>
            </w:r>
            <w:r w:rsidRPr="00095A8A">
              <w:rPr>
                <w:rFonts w:ascii="GHEA Grapalat" w:hAnsi="GHEA Grapalat" w:cs="Arial"/>
                <w:sz w:val="20"/>
                <w:szCs w:val="20"/>
              </w:rPr>
              <w:t xml:space="preserve"> </w:t>
            </w:r>
            <w:r w:rsidRPr="00095A8A">
              <w:rPr>
                <w:rFonts w:ascii="GHEA Grapalat" w:hAnsi="GHEA Grapalat" w:cs="Sylfaen"/>
                <w:sz w:val="20"/>
                <w:szCs w:val="20"/>
              </w:rPr>
              <w:t>կոդով</w:t>
            </w:r>
            <w:r w:rsidRPr="00095A8A">
              <w:rPr>
                <w:rFonts w:ascii="GHEA Grapalat" w:hAnsi="GHEA Grapalat" w:cs="Arial"/>
                <w:sz w:val="20"/>
                <w:szCs w:val="20"/>
              </w:rPr>
              <w:t>)`</w:t>
            </w:r>
          </w:p>
        </w:tc>
      </w:tr>
      <w:tr w:rsidR="00334B2F" w:rsidRPr="00095A8A" w14:paraId="119D92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8C89234" w14:textId="0A5D82DA" w:rsidR="00334B2F" w:rsidRPr="00095A8A" w:rsidRDefault="00334B2F" w:rsidP="00CB0ADE">
            <w:pPr>
              <w:rPr>
                <w:rFonts w:ascii="GHEA Grapalat" w:hAnsi="GHEA Grapalat" w:cs="Arial"/>
                <w:sz w:val="20"/>
                <w:szCs w:val="20"/>
                <w:lang w:val="hy-AM"/>
              </w:rPr>
            </w:pPr>
            <w:r w:rsidRPr="00095A8A">
              <w:rPr>
                <w:rFonts w:ascii="GHEA Grapalat" w:hAnsi="GHEA Grapalat" w:cs="Sylfaen"/>
                <w:sz w:val="20"/>
                <w:szCs w:val="20"/>
              </w:rPr>
              <w:t>1</w:t>
            </w:r>
            <w:r w:rsidRPr="00095A8A">
              <w:rPr>
                <w:rFonts w:ascii="GHEA Grapalat" w:hAnsi="GHEA Grapalat" w:cs="Sylfaen"/>
                <w:sz w:val="20"/>
                <w:szCs w:val="20"/>
                <w:lang w:val="hy-AM"/>
              </w:rPr>
              <w:t>7</w:t>
            </w:r>
            <w:r w:rsidRPr="00095A8A">
              <w:rPr>
                <w:rFonts w:ascii="GHEA Grapalat" w:hAnsi="GHEA Grapalat" w:cs="Sylfaen"/>
                <w:sz w:val="20"/>
                <w:szCs w:val="20"/>
              </w:rPr>
              <w:t>.Գործարքի</w:t>
            </w:r>
            <w:r w:rsidRPr="00095A8A">
              <w:rPr>
                <w:rFonts w:ascii="GHEA Grapalat" w:hAnsi="GHEA Grapalat" w:cs="Arial"/>
                <w:sz w:val="20"/>
                <w:szCs w:val="20"/>
              </w:rPr>
              <w:t xml:space="preserve"> (</w:t>
            </w:r>
            <w:r w:rsidRPr="00095A8A">
              <w:rPr>
                <w:rFonts w:ascii="GHEA Grapalat" w:hAnsi="GHEA Grapalat" w:cs="Sylfaen"/>
                <w:sz w:val="20"/>
                <w:szCs w:val="20"/>
              </w:rPr>
              <w:t>վճարման</w:t>
            </w:r>
            <w:r w:rsidRPr="00095A8A">
              <w:rPr>
                <w:rFonts w:ascii="GHEA Grapalat" w:hAnsi="GHEA Grapalat" w:cs="Arial"/>
                <w:sz w:val="20"/>
                <w:szCs w:val="20"/>
              </w:rPr>
              <w:t xml:space="preserve">) </w:t>
            </w:r>
            <w:r w:rsidRPr="00095A8A">
              <w:rPr>
                <w:rFonts w:ascii="GHEA Grapalat" w:hAnsi="GHEA Grapalat" w:cs="Sylfaen"/>
                <w:sz w:val="20"/>
                <w:szCs w:val="20"/>
              </w:rPr>
              <w:t>նպատակը</w:t>
            </w:r>
            <w:r w:rsidRPr="00095A8A">
              <w:rPr>
                <w:rFonts w:ascii="GHEA Grapalat" w:hAnsi="GHEA Grapalat" w:cs="Arial"/>
                <w:sz w:val="20"/>
                <w:szCs w:val="20"/>
              </w:rPr>
              <w:t>`</w:t>
            </w:r>
            <w:r w:rsidRPr="00095A8A">
              <w:rPr>
                <w:rFonts w:ascii="GHEA Grapalat" w:hAnsi="GHEA Grapalat" w:cs="Arial"/>
                <w:sz w:val="20"/>
                <w:szCs w:val="20"/>
                <w:lang w:val="hy-AM"/>
              </w:rPr>
              <w:t xml:space="preserve">  </w:t>
            </w:r>
            <w:r w:rsidRPr="00095A8A">
              <w:rPr>
                <w:rFonts w:ascii="GHEA Grapalat" w:hAnsi="GHEA Grapalat" w:cs="Sylfaen"/>
                <w:bCs/>
                <w:sz w:val="20"/>
                <w:szCs w:val="20"/>
              </w:rPr>
              <w:t>(</w:t>
            </w:r>
            <w:r w:rsidR="00532A65" w:rsidRPr="00095A8A">
              <w:rPr>
                <w:rFonts w:ascii="GHEA Grapalat" w:hAnsi="GHEA Grapalat" w:cs="Sylfaen"/>
                <w:bCs/>
                <w:sz w:val="20"/>
                <w:szCs w:val="20"/>
                <w:lang w:val="hy-AM"/>
              </w:rPr>
              <w:t>պայմանագրի կատարման</w:t>
            </w:r>
            <w:r w:rsidR="005467EE">
              <w:rPr>
                <w:rFonts w:ascii="GHEA Grapalat" w:hAnsi="GHEA Grapalat" w:cs="Sylfaen"/>
                <w:bCs/>
                <w:sz w:val="20"/>
                <w:szCs w:val="20"/>
              </w:rPr>
              <w:t xml:space="preserve"> </w:t>
            </w:r>
            <w:r w:rsidRPr="00095A8A">
              <w:rPr>
                <w:rFonts w:ascii="GHEA Grapalat" w:hAnsi="GHEA Grapalat" w:cs="Sylfaen"/>
                <w:bCs/>
                <w:sz w:val="20"/>
                <w:szCs w:val="20"/>
              </w:rPr>
              <w:t>ապահովմ</w:t>
            </w:r>
            <w:r w:rsidRPr="00095A8A">
              <w:rPr>
                <w:rFonts w:ascii="GHEA Grapalat" w:hAnsi="GHEA Grapalat" w:cs="Sylfaen"/>
                <w:bCs/>
                <w:sz w:val="20"/>
                <w:szCs w:val="20"/>
                <w:lang w:val="hy-AM"/>
              </w:rPr>
              <w:t>ան համար</w:t>
            </w:r>
            <w:r w:rsidRPr="00095A8A">
              <w:rPr>
                <w:rFonts w:ascii="GHEA Grapalat" w:hAnsi="GHEA Grapalat" w:cs="Sylfaen"/>
                <w:bCs/>
                <w:sz w:val="20"/>
                <w:szCs w:val="20"/>
              </w:rPr>
              <w:t>)</w:t>
            </w:r>
          </w:p>
        </w:tc>
      </w:tr>
      <w:tr w:rsidR="00334B2F" w:rsidRPr="00095A8A" w14:paraId="4ECEF103"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50C3E3B" w14:textId="77777777" w:rsidR="00334B2F" w:rsidRPr="00095A8A" w:rsidRDefault="00334B2F" w:rsidP="00CB0ADE">
            <w:pPr>
              <w:rPr>
                <w:rFonts w:ascii="GHEA Grapalat" w:hAnsi="GHEA Grapalat" w:cs="Arial"/>
                <w:sz w:val="20"/>
                <w:szCs w:val="20"/>
              </w:rPr>
            </w:pPr>
            <w:r w:rsidRPr="00095A8A">
              <w:rPr>
                <w:rFonts w:ascii="GHEA Grapalat" w:hAnsi="GHEA Grapalat" w:cs="Sylfaen"/>
                <w:sz w:val="20"/>
                <w:szCs w:val="20"/>
              </w:rPr>
              <w:t>1</w:t>
            </w:r>
            <w:r w:rsidRPr="00095A8A">
              <w:rPr>
                <w:rFonts w:ascii="GHEA Grapalat" w:hAnsi="GHEA Grapalat" w:cs="Sylfaen"/>
                <w:sz w:val="20"/>
                <w:szCs w:val="20"/>
                <w:lang w:val="hy-AM"/>
              </w:rPr>
              <w:t>8</w:t>
            </w:r>
            <w:r w:rsidRPr="00095A8A">
              <w:rPr>
                <w:rFonts w:ascii="GHEA Grapalat" w:hAnsi="GHEA Grapalat" w:cs="Sylfaen"/>
                <w:sz w:val="20"/>
                <w:szCs w:val="20"/>
              </w:rPr>
              <w:t xml:space="preserve">. </w:t>
            </w:r>
            <w:r w:rsidRPr="00095A8A">
              <w:rPr>
                <w:rFonts w:ascii="GHEA Grapalat" w:hAnsi="GHEA Grapalat" w:cs="Sylfaen"/>
                <w:sz w:val="20"/>
                <w:szCs w:val="20"/>
                <w:lang w:val="hy-AM"/>
              </w:rPr>
              <w:t xml:space="preserve">Վճարման կատարման հիմքերը՝ </w:t>
            </w:r>
            <w:r w:rsidRPr="00095A8A">
              <w:rPr>
                <w:rFonts w:ascii="GHEA Grapalat" w:hAnsi="GHEA Grapalat" w:cs="Sylfaen"/>
                <w:sz w:val="20"/>
                <w:szCs w:val="20"/>
              </w:rPr>
              <w:t>(</w:t>
            </w:r>
            <w:r w:rsidRPr="00095A8A">
              <w:rPr>
                <w:rFonts w:ascii="GHEA Grapalat" w:hAnsi="GHEA Grapalat" w:cs="Sylfaen"/>
                <w:sz w:val="20"/>
                <w:szCs w:val="20"/>
                <w:lang w:val="hy-AM"/>
              </w:rPr>
              <w:t>Փաստաթղթերի</w:t>
            </w:r>
            <w:r w:rsidRPr="00095A8A">
              <w:rPr>
                <w:rFonts w:ascii="GHEA Grapalat" w:hAnsi="GHEA Grapalat" w:cs="Arial"/>
                <w:sz w:val="20"/>
                <w:szCs w:val="20"/>
                <w:lang w:val="hy-AM"/>
              </w:rPr>
              <w:t xml:space="preserve"> անվանումը</w:t>
            </w:r>
            <w:r w:rsidRPr="00095A8A">
              <w:rPr>
                <w:rFonts w:ascii="GHEA Grapalat" w:hAnsi="GHEA Grapalat" w:cs="Arial"/>
                <w:sz w:val="20"/>
                <w:szCs w:val="20"/>
              </w:rPr>
              <w:t>,</w:t>
            </w:r>
            <w:r w:rsidRPr="00095A8A">
              <w:rPr>
                <w:rFonts w:ascii="GHEA Grapalat" w:hAnsi="GHEA Grapalat" w:cs="Arial"/>
                <w:sz w:val="20"/>
                <w:szCs w:val="20"/>
                <w:lang w:val="hy-AM"/>
              </w:rPr>
              <w:t xml:space="preserve"> այդ թվում՝ տուժանքի մասին համաձայնագիրը, </w:t>
            </w:r>
            <w:r w:rsidRPr="00095A8A">
              <w:rPr>
                <w:rFonts w:ascii="GHEA Grapalat" w:hAnsi="GHEA Grapalat" w:cs="Sylfaen"/>
                <w:sz w:val="20"/>
                <w:szCs w:val="20"/>
                <w:lang w:val="hy-AM"/>
              </w:rPr>
              <w:t>դրանց</w:t>
            </w:r>
            <w:r w:rsidRPr="00095A8A">
              <w:rPr>
                <w:rFonts w:ascii="GHEA Grapalat" w:hAnsi="GHEA Grapalat" w:cs="Arial"/>
                <w:sz w:val="20"/>
                <w:szCs w:val="20"/>
                <w:lang w:val="hy-AM"/>
              </w:rPr>
              <w:t xml:space="preserve"> </w:t>
            </w:r>
            <w:r w:rsidRPr="00095A8A">
              <w:rPr>
                <w:rFonts w:ascii="GHEA Grapalat" w:hAnsi="GHEA Grapalat" w:cs="Sylfaen"/>
                <w:sz w:val="20"/>
                <w:szCs w:val="20"/>
                <w:lang w:val="hy-AM"/>
              </w:rPr>
              <w:t>համարները</w:t>
            </w:r>
            <w:r w:rsidRPr="00095A8A">
              <w:rPr>
                <w:rFonts w:ascii="GHEA Grapalat" w:hAnsi="GHEA Grapalat" w:cs="Arial"/>
                <w:sz w:val="20"/>
                <w:szCs w:val="20"/>
                <w:lang w:val="hy-AM"/>
              </w:rPr>
              <w:t>,</w:t>
            </w:r>
            <w:r w:rsidRPr="00095A8A">
              <w:rPr>
                <w:rFonts w:ascii="GHEA Grapalat" w:hAnsi="GHEA Grapalat" w:cs="Arial"/>
                <w:sz w:val="20"/>
                <w:szCs w:val="20"/>
              </w:rPr>
              <w:t xml:space="preserve"> </w:t>
            </w:r>
            <w:r w:rsidRPr="00095A8A">
              <w:rPr>
                <w:rFonts w:ascii="GHEA Grapalat" w:hAnsi="GHEA Grapalat" w:cs="Sylfaen"/>
                <w:sz w:val="20"/>
                <w:szCs w:val="20"/>
                <w:lang w:val="hy-AM"/>
              </w:rPr>
              <w:t>պ</w:t>
            </w:r>
            <w:r w:rsidRPr="00095A8A">
              <w:rPr>
                <w:rFonts w:ascii="GHEA Grapalat" w:hAnsi="GHEA Grapalat" w:cs="Sylfaen"/>
                <w:sz w:val="20"/>
                <w:szCs w:val="20"/>
              </w:rPr>
              <w:t xml:space="preserve">այմանագրի </w:t>
            </w:r>
            <w:r w:rsidRPr="00095A8A">
              <w:rPr>
                <w:rFonts w:ascii="GHEA Grapalat" w:hAnsi="GHEA Grapalat" w:cs="Arial"/>
                <w:sz w:val="20"/>
                <w:szCs w:val="20"/>
              </w:rPr>
              <w:t xml:space="preserve"> </w:t>
            </w:r>
            <w:r w:rsidRPr="00095A8A">
              <w:rPr>
                <w:rFonts w:ascii="GHEA Grapalat" w:hAnsi="GHEA Grapalat" w:cs="Sylfaen"/>
                <w:sz w:val="20"/>
                <w:szCs w:val="20"/>
              </w:rPr>
              <w:t>ծածկագիրը</w:t>
            </w:r>
            <w:r w:rsidRPr="00095A8A">
              <w:rPr>
                <w:rFonts w:ascii="GHEA Grapalat" w:hAnsi="GHEA Grapalat" w:cs="Arial"/>
                <w:sz w:val="20"/>
                <w:szCs w:val="20"/>
                <w:lang w:val="hy-AM"/>
              </w:rPr>
              <w:t xml:space="preserve"> որի հիման վրա կատարվում է  գանձումը</w:t>
            </w:r>
            <w:r w:rsidRPr="00095A8A">
              <w:rPr>
                <w:rFonts w:ascii="GHEA Grapalat" w:hAnsi="GHEA Grapalat" w:cs="Arial"/>
                <w:sz w:val="20"/>
                <w:szCs w:val="20"/>
              </w:rPr>
              <w:t>)</w:t>
            </w:r>
            <w:r w:rsidRPr="00095A8A">
              <w:rPr>
                <w:rFonts w:ascii="GHEA Grapalat" w:hAnsi="GHEA Grapalat" w:cs="Sylfaen"/>
                <w:sz w:val="20"/>
                <w:szCs w:val="20"/>
              </w:rPr>
              <w:t>`</w:t>
            </w:r>
          </w:p>
          <w:p w14:paraId="21BC45D0" w14:textId="77777777" w:rsidR="00334B2F" w:rsidRPr="00095A8A" w:rsidRDefault="00334B2F" w:rsidP="00CB0ADE">
            <w:pPr>
              <w:rPr>
                <w:rFonts w:ascii="GHEA Grapalat" w:hAnsi="GHEA Grapalat" w:cs="Arial"/>
                <w:sz w:val="20"/>
                <w:szCs w:val="20"/>
              </w:rPr>
            </w:pPr>
          </w:p>
        </w:tc>
      </w:tr>
      <w:tr w:rsidR="00334B2F" w:rsidRPr="00095A8A" w14:paraId="608FC74D"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7400DF9F" w14:textId="77777777" w:rsidR="00334B2F" w:rsidRPr="00095A8A" w:rsidRDefault="00334B2F" w:rsidP="00CB0ADE">
            <w:pPr>
              <w:rPr>
                <w:rFonts w:ascii="GHEA Grapalat" w:hAnsi="GHEA Grapalat" w:cs="Arial"/>
                <w:sz w:val="20"/>
                <w:szCs w:val="20"/>
                <w:lang w:val="hy-AM"/>
              </w:rPr>
            </w:pPr>
          </w:p>
        </w:tc>
      </w:tr>
      <w:tr w:rsidR="00334B2F" w:rsidRPr="00095A8A" w14:paraId="05C1BFD5"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DDCE96" w14:textId="77777777" w:rsidR="00334B2F" w:rsidRPr="00095A8A" w:rsidRDefault="00334B2F" w:rsidP="00CB0ADE">
            <w:pPr>
              <w:rPr>
                <w:rFonts w:ascii="GHEA Grapalat" w:hAnsi="GHEA Grapalat" w:cs="Sylfaen"/>
                <w:sz w:val="20"/>
                <w:szCs w:val="20"/>
                <w:lang w:val="hy-AM"/>
              </w:rPr>
            </w:pPr>
            <w:r w:rsidRPr="00095A8A">
              <w:rPr>
                <w:rFonts w:ascii="GHEA Grapalat" w:hAnsi="GHEA Grapalat" w:cs="Sylfaen"/>
                <w:sz w:val="20"/>
                <w:szCs w:val="20"/>
                <w:lang w:val="hy-AM"/>
              </w:rPr>
              <w:t>19. Վճարման պայմանները՝                                &lt;ակցեպտավորված վճարում&gt;</w:t>
            </w:r>
          </w:p>
          <w:p w14:paraId="064AFC67" w14:textId="77777777" w:rsidR="00334B2F" w:rsidRPr="00095A8A" w:rsidRDefault="00334B2F" w:rsidP="00CB0ADE">
            <w:pPr>
              <w:rPr>
                <w:rFonts w:ascii="GHEA Grapalat" w:hAnsi="GHEA Grapalat" w:cs="Sylfaen"/>
                <w:sz w:val="20"/>
                <w:szCs w:val="20"/>
                <w:lang w:val="ru-RU"/>
              </w:rPr>
            </w:pPr>
          </w:p>
        </w:tc>
      </w:tr>
      <w:tr w:rsidR="00334B2F" w:rsidRPr="00095A8A" w14:paraId="0FB65BFA"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4E8FBA2" w14:textId="77777777" w:rsidR="00334B2F" w:rsidRPr="00095A8A" w:rsidRDefault="00334B2F" w:rsidP="00CB0ADE">
            <w:pPr>
              <w:rPr>
                <w:rFonts w:ascii="GHEA Grapalat" w:hAnsi="GHEA Grapalat" w:cs="Sylfaen"/>
                <w:sz w:val="20"/>
                <w:szCs w:val="20"/>
              </w:rPr>
            </w:pPr>
            <w:r w:rsidRPr="00095A8A">
              <w:rPr>
                <w:rFonts w:ascii="GHEA Grapalat" w:hAnsi="GHEA Grapalat" w:cs="Sylfaen"/>
                <w:sz w:val="20"/>
                <w:szCs w:val="20"/>
                <w:lang w:val="hy-AM"/>
              </w:rPr>
              <w:t xml:space="preserve">20. Առդիր էջերի քանակը՝    </w:t>
            </w:r>
            <w:r w:rsidRPr="00095A8A">
              <w:rPr>
                <w:rFonts w:ascii="GHEA Grapalat" w:hAnsi="GHEA Grapalat" w:cs="Arial"/>
                <w:sz w:val="20"/>
                <w:szCs w:val="20"/>
              </w:rPr>
              <w:t xml:space="preserve">--- </w:t>
            </w:r>
            <w:r w:rsidRPr="00095A8A">
              <w:rPr>
                <w:rFonts w:ascii="GHEA Grapalat" w:hAnsi="GHEA Grapalat" w:cs="Arial"/>
                <w:sz w:val="20"/>
                <w:szCs w:val="20"/>
                <w:lang w:val="hy-AM"/>
              </w:rPr>
              <w:t xml:space="preserve">    </w:t>
            </w:r>
            <w:r w:rsidRPr="00095A8A">
              <w:rPr>
                <w:rFonts w:ascii="GHEA Grapalat" w:hAnsi="GHEA Grapalat" w:cs="Sylfaen"/>
                <w:sz w:val="20"/>
                <w:szCs w:val="20"/>
              </w:rPr>
              <w:t>էջ</w:t>
            </w:r>
          </w:p>
          <w:p w14:paraId="290A6AF7" w14:textId="77777777" w:rsidR="00334B2F" w:rsidRPr="00095A8A" w:rsidRDefault="00334B2F" w:rsidP="00CB0ADE">
            <w:pPr>
              <w:rPr>
                <w:rFonts w:ascii="GHEA Grapalat" w:hAnsi="GHEA Grapalat" w:cs="Sylfaen"/>
                <w:sz w:val="20"/>
                <w:szCs w:val="20"/>
                <w:lang w:val="hy-AM"/>
              </w:rPr>
            </w:pPr>
          </w:p>
        </w:tc>
      </w:tr>
      <w:tr w:rsidR="00334B2F" w:rsidRPr="00095A8A" w14:paraId="27A421AC"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1F33BEB" w14:textId="77777777" w:rsidR="00334B2F" w:rsidRPr="00095A8A" w:rsidRDefault="00334B2F" w:rsidP="00CB0ADE">
            <w:pPr>
              <w:rPr>
                <w:rFonts w:ascii="GHEA Grapalat" w:hAnsi="GHEA Grapalat" w:cs="Sylfaen"/>
                <w:sz w:val="20"/>
                <w:szCs w:val="20"/>
              </w:rPr>
            </w:pPr>
            <w:r w:rsidRPr="00095A8A">
              <w:rPr>
                <w:rFonts w:ascii="Courier New" w:hAnsi="Courier New" w:cs="Courier New"/>
                <w:sz w:val="20"/>
                <w:szCs w:val="20"/>
              </w:rPr>
              <w:t> </w:t>
            </w:r>
            <w:r w:rsidRPr="00095A8A">
              <w:rPr>
                <w:rFonts w:ascii="GHEA Grapalat" w:hAnsi="GHEA Grapalat" w:cs="Arial"/>
                <w:sz w:val="20"/>
                <w:szCs w:val="20"/>
                <w:lang w:val="hy-AM"/>
              </w:rPr>
              <w:t>22</w:t>
            </w:r>
            <w:r w:rsidRPr="00095A8A">
              <w:rPr>
                <w:rFonts w:ascii="GHEA Grapalat" w:hAnsi="GHEA Grapalat" w:cs="Arial"/>
                <w:sz w:val="20"/>
                <w:szCs w:val="20"/>
              </w:rPr>
              <w:t>.</w:t>
            </w:r>
            <w:r w:rsidRPr="00095A8A">
              <w:rPr>
                <w:rFonts w:ascii="GHEA Grapalat" w:hAnsi="GHEA Grapalat" w:cs="Sylfaen"/>
                <w:sz w:val="20"/>
                <w:szCs w:val="20"/>
              </w:rPr>
              <w:t>ա. Շահառուի ստորագրությունները</w:t>
            </w:r>
          </w:p>
          <w:p w14:paraId="4B4E85C1" w14:textId="77777777" w:rsidR="00334B2F" w:rsidRPr="00095A8A" w:rsidRDefault="00334B2F" w:rsidP="00CB0ADE">
            <w:pPr>
              <w:rPr>
                <w:rFonts w:ascii="GHEA Grapalat" w:hAnsi="GHEA Grapalat" w:cs="Sylfaen"/>
                <w:sz w:val="20"/>
                <w:szCs w:val="20"/>
              </w:rPr>
            </w:pPr>
          </w:p>
          <w:p w14:paraId="1E6E1FB9" w14:textId="77777777" w:rsidR="00334B2F" w:rsidRPr="00095A8A" w:rsidRDefault="00334B2F" w:rsidP="00CB0ADE">
            <w:pPr>
              <w:jc w:val="right"/>
              <w:rPr>
                <w:rFonts w:ascii="GHEA Grapalat" w:hAnsi="GHEA Grapalat" w:cs="Tahoma"/>
                <w:color w:val="000000"/>
                <w:sz w:val="20"/>
                <w:szCs w:val="20"/>
              </w:rPr>
            </w:pPr>
            <w:r w:rsidRPr="00095A8A">
              <w:rPr>
                <w:rFonts w:ascii="GHEA Grapalat" w:hAnsi="GHEA Grapalat" w:cs="Tahoma"/>
                <w:color w:val="000000"/>
                <w:sz w:val="20"/>
                <w:szCs w:val="20"/>
              </w:rPr>
              <w:t>/____________________/</w:t>
            </w:r>
          </w:p>
          <w:p w14:paraId="01C3B12F" w14:textId="77777777" w:rsidR="00334B2F" w:rsidRPr="00095A8A" w:rsidRDefault="00334B2F" w:rsidP="00CB0ADE">
            <w:pPr>
              <w:rPr>
                <w:rFonts w:ascii="GHEA Grapalat" w:hAnsi="GHEA Grapalat" w:cs="Tahoma"/>
                <w:color w:val="000000"/>
                <w:sz w:val="20"/>
                <w:szCs w:val="20"/>
              </w:rPr>
            </w:pPr>
          </w:p>
          <w:p w14:paraId="4B711BA9" w14:textId="77777777" w:rsidR="00334B2F" w:rsidRPr="00095A8A" w:rsidRDefault="00334B2F" w:rsidP="00CB0ADE">
            <w:pPr>
              <w:rPr>
                <w:rFonts w:ascii="GHEA Grapalat" w:hAnsi="GHEA Grapalat" w:cs="Sylfaen"/>
                <w:sz w:val="20"/>
                <w:szCs w:val="20"/>
              </w:rPr>
            </w:pPr>
          </w:p>
          <w:p w14:paraId="4D3EF617" w14:textId="77777777" w:rsidR="00334B2F" w:rsidRPr="00095A8A" w:rsidRDefault="00334B2F" w:rsidP="00CB0ADE">
            <w:pPr>
              <w:jc w:val="right"/>
              <w:rPr>
                <w:rFonts w:ascii="GHEA Grapalat" w:hAnsi="GHEA Grapalat" w:cs="Sylfaen"/>
                <w:sz w:val="20"/>
                <w:szCs w:val="20"/>
              </w:rPr>
            </w:pPr>
            <w:r w:rsidRPr="00095A8A">
              <w:rPr>
                <w:rFonts w:ascii="GHEA Grapalat" w:hAnsi="GHEA Grapalat" w:cs="Tahoma"/>
                <w:color w:val="000000"/>
                <w:sz w:val="20"/>
                <w:szCs w:val="20"/>
              </w:rPr>
              <w:t>/____________________/</w:t>
            </w:r>
          </w:p>
          <w:p w14:paraId="0373BD15" w14:textId="77777777" w:rsidR="00334B2F" w:rsidRPr="00095A8A" w:rsidRDefault="00334B2F" w:rsidP="00CB0ADE">
            <w:pPr>
              <w:rPr>
                <w:rFonts w:ascii="GHEA Grapalat" w:hAnsi="GHEA Grapalat" w:cs="Sylfaen"/>
                <w:sz w:val="20"/>
                <w:szCs w:val="20"/>
              </w:rPr>
            </w:pPr>
          </w:p>
          <w:p w14:paraId="0A297140" w14:textId="77777777" w:rsidR="00334B2F" w:rsidRPr="00095A8A" w:rsidRDefault="00334B2F" w:rsidP="00CB0ADE">
            <w:pPr>
              <w:rPr>
                <w:rFonts w:ascii="GHEA Grapalat" w:hAnsi="GHEA Grapalat" w:cs="Sylfaen"/>
                <w:sz w:val="20"/>
                <w:szCs w:val="20"/>
              </w:rPr>
            </w:pPr>
            <w:r w:rsidRPr="00095A8A">
              <w:rPr>
                <w:rFonts w:ascii="GHEA Grapalat" w:hAnsi="GHEA Grapalat" w:cs="Sylfaen"/>
                <w:sz w:val="20"/>
                <w:szCs w:val="20"/>
                <w:lang w:val="hy-AM"/>
              </w:rPr>
              <w:t>22</w:t>
            </w:r>
            <w:r w:rsidRPr="00095A8A">
              <w:rPr>
                <w:rFonts w:ascii="GHEA Grapalat" w:hAnsi="GHEA Grapalat" w:cs="Sylfaen"/>
                <w:sz w:val="20"/>
                <w:szCs w:val="20"/>
              </w:rPr>
              <w:t>.բ.</w:t>
            </w:r>
          </w:p>
          <w:p w14:paraId="72EA5493" w14:textId="77777777" w:rsidR="00334B2F" w:rsidRPr="00095A8A" w:rsidRDefault="00334B2F" w:rsidP="00CB0ADE">
            <w:pPr>
              <w:rPr>
                <w:rFonts w:ascii="GHEA Grapalat" w:hAnsi="GHEA Grapalat" w:cs="Sylfaen"/>
                <w:sz w:val="20"/>
                <w:szCs w:val="20"/>
              </w:rPr>
            </w:pPr>
            <w:r w:rsidRPr="00095A8A">
              <w:rPr>
                <w:rFonts w:ascii="GHEA Grapalat" w:hAnsi="GHEA Grapalat" w:cs="Sylfaen"/>
                <w:sz w:val="20"/>
                <w:szCs w:val="20"/>
              </w:rPr>
              <w:t xml:space="preserve">                                                                             Կ.Տ.</w:t>
            </w:r>
          </w:p>
          <w:p w14:paraId="22BB91AD" w14:textId="77777777" w:rsidR="00334B2F" w:rsidRPr="00095A8A"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10D06082" w14:textId="77777777" w:rsidR="00334B2F" w:rsidRPr="00095A8A" w:rsidRDefault="00334B2F" w:rsidP="00CB0ADE">
            <w:pPr>
              <w:rPr>
                <w:rFonts w:ascii="GHEA Grapalat" w:hAnsi="GHEA Grapalat" w:cs="Sylfaen"/>
                <w:sz w:val="20"/>
                <w:szCs w:val="20"/>
              </w:rPr>
            </w:pPr>
            <w:r w:rsidRPr="00095A8A">
              <w:rPr>
                <w:rFonts w:ascii="GHEA Grapalat" w:hAnsi="GHEA Grapalat" w:cs="Arial"/>
                <w:sz w:val="20"/>
                <w:szCs w:val="20"/>
                <w:lang w:val="hy-AM"/>
              </w:rPr>
              <w:t>2</w:t>
            </w:r>
            <w:r w:rsidRPr="00095A8A">
              <w:rPr>
                <w:rFonts w:ascii="GHEA Grapalat" w:hAnsi="GHEA Grapalat" w:cs="Arial"/>
                <w:sz w:val="20"/>
                <w:szCs w:val="20"/>
              </w:rPr>
              <w:t>1.</w:t>
            </w:r>
            <w:r w:rsidRPr="00095A8A">
              <w:rPr>
                <w:rFonts w:ascii="GHEA Grapalat" w:hAnsi="GHEA Grapalat" w:cs="Sylfaen"/>
                <w:sz w:val="20"/>
                <w:szCs w:val="20"/>
              </w:rPr>
              <w:t xml:space="preserve">ա. </w:t>
            </w:r>
            <w:r w:rsidRPr="00095A8A">
              <w:rPr>
                <w:rFonts w:ascii="Courier New" w:hAnsi="Courier New" w:cs="Courier New"/>
                <w:sz w:val="20"/>
                <w:szCs w:val="20"/>
              </w:rPr>
              <w:t> </w:t>
            </w:r>
            <w:r w:rsidRPr="00095A8A">
              <w:rPr>
                <w:rFonts w:ascii="GHEA Grapalat" w:hAnsi="GHEA Grapalat" w:cs="Sylfaen"/>
                <w:sz w:val="20"/>
                <w:szCs w:val="20"/>
              </w:rPr>
              <w:t>Վճարողի ստորագրությունները`</w:t>
            </w:r>
          </w:p>
          <w:p w14:paraId="251319B8" w14:textId="77777777" w:rsidR="00334B2F" w:rsidRPr="00095A8A" w:rsidRDefault="00334B2F" w:rsidP="00CB0ADE">
            <w:pPr>
              <w:jc w:val="right"/>
              <w:rPr>
                <w:rFonts w:ascii="GHEA Grapalat" w:hAnsi="GHEA Grapalat" w:cs="Sylfaen"/>
                <w:sz w:val="20"/>
                <w:szCs w:val="20"/>
              </w:rPr>
            </w:pPr>
          </w:p>
          <w:p w14:paraId="68CE6E0D" w14:textId="77777777" w:rsidR="00334B2F" w:rsidRPr="00095A8A" w:rsidRDefault="00334B2F" w:rsidP="00CB0ADE">
            <w:pPr>
              <w:rPr>
                <w:rFonts w:ascii="GHEA Grapalat" w:hAnsi="GHEA Grapalat" w:cs="Sylfaen"/>
                <w:sz w:val="20"/>
                <w:szCs w:val="20"/>
              </w:rPr>
            </w:pPr>
            <w:r w:rsidRPr="00095A8A">
              <w:rPr>
                <w:rFonts w:ascii="GHEA Grapalat" w:hAnsi="GHEA Grapalat" w:cs="Tahoma"/>
                <w:color w:val="000000"/>
                <w:sz w:val="20"/>
                <w:szCs w:val="20"/>
              </w:rPr>
              <w:t xml:space="preserve">                                               /____________________/</w:t>
            </w:r>
          </w:p>
          <w:p w14:paraId="5260CA21" w14:textId="77777777" w:rsidR="00334B2F" w:rsidRPr="00095A8A" w:rsidRDefault="00334B2F" w:rsidP="00CB0ADE">
            <w:pPr>
              <w:jc w:val="right"/>
              <w:rPr>
                <w:rFonts w:ascii="GHEA Grapalat" w:hAnsi="GHEA Grapalat" w:cs="Tahoma"/>
                <w:color w:val="000000"/>
                <w:sz w:val="20"/>
                <w:szCs w:val="20"/>
              </w:rPr>
            </w:pPr>
          </w:p>
          <w:p w14:paraId="663732EC" w14:textId="77777777" w:rsidR="00334B2F" w:rsidRPr="00095A8A" w:rsidRDefault="00334B2F" w:rsidP="00CB0ADE">
            <w:pPr>
              <w:jc w:val="right"/>
              <w:rPr>
                <w:rFonts w:ascii="GHEA Grapalat" w:hAnsi="GHEA Grapalat" w:cs="Tahoma"/>
                <w:color w:val="000000"/>
                <w:sz w:val="20"/>
                <w:szCs w:val="20"/>
              </w:rPr>
            </w:pPr>
          </w:p>
          <w:p w14:paraId="6EA966E4" w14:textId="77777777" w:rsidR="00334B2F" w:rsidRPr="00095A8A" w:rsidRDefault="00334B2F" w:rsidP="00CB0ADE">
            <w:pPr>
              <w:jc w:val="right"/>
              <w:rPr>
                <w:rFonts w:ascii="GHEA Grapalat" w:hAnsi="GHEA Grapalat" w:cs="Sylfaen"/>
                <w:sz w:val="20"/>
                <w:szCs w:val="20"/>
              </w:rPr>
            </w:pPr>
            <w:r w:rsidRPr="00095A8A">
              <w:rPr>
                <w:rFonts w:ascii="GHEA Grapalat" w:hAnsi="GHEA Grapalat" w:cs="Tahoma"/>
                <w:color w:val="000000"/>
                <w:sz w:val="20"/>
                <w:szCs w:val="20"/>
              </w:rPr>
              <w:t>/____________________/</w:t>
            </w:r>
          </w:p>
          <w:p w14:paraId="73DD2CE4" w14:textId="77777777" w:rsidR="00334B2F" w:rsidRPr="00095A8A" w:rsidRDefault="00334B2F" w:rsidP="00CB0ADE">
            <w:pPr>
              <w:jc w:val="right"/>
              <w:rPr>
                <w:rFonts w:ascii="GHEA Grapalat" w:hAnsi="GHEA Grapalat" w:cs="Sylfaen"/>
                <w:sz w:val="20"/>
                <w:szCs w:val="20"/>
              </w:rPr>
            </w:pPr>
          </w:p>
          <w:p w14:paraId="07100E9C" w14:textId="77777777" w:rsidR="00334B2F" w:rsidRPr="00095A8A" w:rsidRDefault="00334B2F" w:rsidP="00CB0ADE">
            <w:pPr>
              <w:jc w:val="right"/>
              <w:rPr>
                <w:rFonts w:ascii="GHEA Grapalat" w:hAnsi="GHEA Grapalat" w:cs="Sylfaen"/>
                <w:sz w:val="20"/>
                <w:szCs w:val="20"/>
              </w:rPr>
            </w:pPr>
            <w:r w:rsidRPr="00095A8A">
              <w:rPr>
                <w:rFonts w:ascii="GHEA Grapalat" w:hAnsi="GHEA Grapalat" w:cs="Sylfaen"/>
                <w:sz w:val="20"/>
                <w:szCs w:val="20"/>
                <w:lang w:val="hy-AM"/>
              </w:rPr>
              <w:t>2</w:t>
            </w:r>
            <w:r w:rsidRPr="00095A8A">
              <w:rPr>
                <w:rFonts w:ascii="GHEA Grapalat" w:hAnsi="GHEA Grapalat" w:cs="Sylfaen"/>
                <w:sz w:val="20"/>
                <w:szCs w:val="20"/>
              </w:rPr>
              <w:t>1.բ.                                                                    Կ.Տ.</w:t>
            </w:r>
          </w:p>
          <w:p w14:paraId="0E0D19D1" w14:textId="77777777" w:rsidR="00334B2F" w:rsidRPr="00095A8A" w:rsidRDefault="00334B2F" w:rsidP="00CB0ADE">
            <w:pPr>
              <w:jc w:val="right"/>
              <w:rPr>
                <w:rFonts w:ascii="GHEA Grapalat" w:hAnsi="GHEA Grapalat" w:cs="Sylfaen"/>
                <w:sz w:val="20"/>
                <w:szCs w:val="20"/>
              </w:rPr>
            </w:pPr>
          </w:p>
        </w:tc>
      </w:tr>
      <w:tr w:rsidR="00334B2F" w:rsidRPr="00095A8A" w14:paraId="4C3C4EFA"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5EAC868B" w14:textId="77777777" w:rsidR="00334B2F" w:rsidRPr="00095A8A" w:rsidRDefault="00334B2F" w:rsidP="00CB0ADE">
            <w:pPr>
              <w:rPr>
                <w:rFonts w:ascii="GHEA Grapalat" w:hAnsi="GHEA Grapalat" w:cs="Tahoma"/>
                <w:color w:val="000000"/>
                <w:sz w:val="20"/>
                <w:szCs w:val="20"/>
              </w:rPr>
            </w:pPr>
            <w:r w:rsidRPr="00095A8A">
              <w:rPr>
                <w:rFonts w:ascii="GHEA Grapalat" w:hAnsi="GHEA Grapalat" w:cs="Tahoma"/>
                <w:color w:val="000000"/>
                <w:sz w:val="20"/>
                <w:szCs w:val="20"/>
              </w:rPr>
              <w:t>2</w:t>
            </w:r>
            <w:r w:rsidRPr="00095A8A">
              <w:rPr>
                <w:rFonts w:ascii="GHEA Grapalat" w:hAnsi="GHEA Grapalat" w:cs="Tahoma"/>
                <w:color w:val="000000"/>
                <w:sz w:val="20"/>
                <w:szCs w:val="20"/>
                <w:lang w:val="hy-AM"/>
              </w:rPr>
              <w:t>4</w:t>
            </w:r>
            <w:r w:rsidRPr="00095A8A">
              <w:rPr>
                <w:rFonts w:ascii="GHEA Grapalat" w:hAnsi="GHEA Grapalat" w:cs="Tahoma"/>
                <w:color w:val="000000"/>
                <w:sz w:val="20"/>
                <w:szCs w:val="20"/>
              </w:rPr>
              <w:t xml:space="preserve">.ա.   </w:t>
            </w:r>
            <w:r w:rsidRPr="00095A8A">
              <w:rPr>
                <w:rFonts w:ascii="GHEA Grapalat" w:hAnsi="GHEA Grapalat" w:cs="Tahoma"/>
                <w:color w:val="000000"/>
                <w:sz w:val="20"/>
                <w:szCs w:val="20"/>
                <w:lang w:val="hy-AM"/>
              </w:rPr>
              <w:t>Շահառուին  սպասարկող ֆինանսական կազմակերպություն</w:t>
            </w:r>
            <w:r w:rsidRPr="00095A8A">
              <w:rPr>
                <w:rFonts w:ascii="GHEA Grapalat" w:hAnsi="GHEA Grapalat" w:cs="Tahoma"/>
                <w:color w:val="000000"/>
                <w:sz w:val="20"/>
                <w:szCs w:val="20"/>
              </w:rPr>
              <w:t xml:space="preserve"> </w:t>
            </w:r>
          </w:p>
          <w:p w14:paraId="1BB27224" w14:textId="77777777" w:rsidR="00334B2F" w:rsidRPr="00095A8A" w:rsidRDefault="00334B2F" w:rsidP="00CB0ADE">
            <w:pPr>
              <w:rPr>
                <w:rFonts w:ascii="GHEA Grapalat" w:hAnsi="GHEA Grapalat" w:cs="Tahoma"/>
                <w:color w:val="000000"/>
                <w:sz w:val="20"/>
                <w:szCs w:val="20"/>
                <w:lang w:val="hy-AM"/>
              </w:rPr>
            </w:pPr>
            <w:r w:rsidRPr="00095A8A">
              <w:rPr>
                <w:rFonts w:ascii="GHEA Grapalat" w:hAnsi="GHEA Grapalat" w:cs="Tahoma"/>
                <w:color w:val="000000"/>
                <w:sz w:val="20"/>
                <w:szCs w:val="20"/>
              </w:rPr>
              <w:t xml:space="preserve">                             </w:t>
            </w:r>
            <w:r w:rsidRPr="00095A8A">
              <w:rPr>
                <w:rFonts w:ascii="GHEA Grapalat" w:hAnsi="GHEA Grapalat" w:cs="Tahoma"/>
                <w:color w:val="000000"/>
                <w:sz w:val="20"/>
                <w:szCs w:val="20"/>
                <w:lang w:val="hy-AM"/>
              </w:rPr>
              <w:t xml:space="preserve">                 </w:t>
            </w:r>
          </w:p>
          <w:p w14:paraId="27D19B48" w14:textId="77777777" w:rsidR="00334B2F" w:rsidRPr="00095A8A" w:rsidRDefault="00334B2F" w:rsidP="00CB0ADE">
            <w:pPr>
              <w:rPr>
                <w:rFonts w:ascii="GHEA Grapalat" w:hAnsi="GHEA Grapalat" w:cs="Tahoma"/>
                <w:color w:val="000000"/>
                <w:sz w:val="20"/>
                <w:szCs w:val="20"/>
              </w:rPr>
            </w:pPr>
            <w:r w:rsidRPr="00095A8A">
              <w:rPr>
                <w:rFonts w:ascii="GHEA Grapalat" w:hAnsi="GHEA Grapalat" w:cs="Tahoma"/>
                <w:color w:val="000000"/>
                <w:sz w:val="20"/>
                <w:szCs w:val="20"/>
                <w:lang w:val="hy-AM"/>
              </w:rPr>
              <w:t xml:space="preserve">                                                 </w:t>
            </w:r>
            <w:r w:rsidRPr="00095A8A">
              <w:rPr>
                <w:rFonts w:ascii="GHEA Grapalat" w:hAnsi="GHEA Grapalat" w:cs="Tahoma"/>
                <w:color w:val="000000"/>
                <w:sz w:val="20"/>
                <w:szCs w:val="20"/>
              </w:rPr>
              <w:t xml:space="preserve">   /____________________/</w:t>
            </w:r>
          </w:p>
          <w:p w14:paraId="2F3EE895" w14:textId="77777777" w:rsidR="00334B2F" w:rsidRPr="00095A8A" w:rsidRDefault="00334B2F" w:rsidP="00CB0ADE">
            <w:pPr>
              <w:rPr>
                <w:rFonts w:ascii="GHEA Grapalat" w:hAnsi="GHEA Grapalat" w:cs="Sylfaen"/>
                <w:sz w:val="20"/>
                <w:szCs w:val="20"/>
              </w:rPr>
            </w:pPr>
            <w:r w:rsidRPr="00095A8A">
              <w:rPr>
                <w:rFonts w:ascii="GHEA Grapalat" w:hAnsi="GHEA Grapalat" w:cs="Sylfaen"/>
                <w:sz w:val="20"/>
                <w:szCs w:val="20"/>
              </w:rPr>
              <w:t xml:space="preserve">  </w:t>
            </w:r>
          </w:p>
          <w:p w14:paraId="1B6D644A" w14:textId="77777777" w:rsidR="00334B2F" w:rsidRPr="00095A8A" w:rsidRDefault="00334B2F" w:rsidP="00CB0ADE">
            <w:pPr>
              <w:rPr>
                <w:rFonts w:ascii="GHEA Grapalat" w:hAnsi="GHEA Grapalat" w:cs="Sylfaen"/>
                <w:sz w:val="20"/>
                <w:szCs w:val="20"/>
              </w:rPr>
            </w:pPr>
            <w:r w:rsidRPr="00095A8A">
              <w:rPr>
                <w:rFonts w:ascii="GHEA Grapalat" w:hAnsi="GHEA Grapalat" w:cs="Sylfaen"/>
                <w:sz w:val="20"/>
                <w:szCs w:val="20"/>
              </w:rPr>
              <w:t xml:space="preserve">                                                       /ստորագրություն/</w:t>
            </w:r>
          </w:p>
          <w:p w14:paraId="4EAD1B49" w14:textId="77777777" w:rsidR="00334B2F" w:rsidRPr="00095A8A" w:rsidRDefault="00334B2F" w:rsidP="00CB0ADE">
            <w:pPr>
              <w:rPr>
                <w:rFonts w:ascii="GHEA Grapalat" w:hAnsi="GHEA Grapalat" w:cs="Tahoma"/>
                <w:color w:val="000000"/>
                <w:sz w:val="20"/>
                <w:szCs w:val="20"/>
              </w:rPr>
            </w:pPr>
          </w:p>
          <w:p w14:paraId="61FCA665" w14:textId="77777777" w:rsidR="00334B2F" w:rsidRPr="00095A8A"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4885998" w14:textId="77777777" w:rsidR="00334B2F" w:rsidRPr="00095A8A" w:rsidRDefault="00334B2F" w:rsidP="00CB0ADE">
            <w:pPr>
              <w:rPr>
                <w:rFonts w:ascii="GHEA Grapalat" w:hAnsi="GHEA Grapalat" w:cs="Tahoma"/>
                <w:color w:val="000000"/>
                <w:sz w:val="20"/>
                <w:szCs w:val="20"/>
              </w:rPr>
            </w:pPr>
            <w:r w:rsidRPr="00095A8A">
              <w:rPr>
                <w:rFonts w:ascii="GHEA Grapalat" w:hAnsi="GHEA Grapalat" w:cs="Tahoma"/>
                <w:color w:val="000000"/>
                <w:sz w:val="20"/>
                <w:szCs w:val="20"/>
              </w:rPr>
              <w:t>2</w:t>
            </w:r>
            <w:r w:rsidRPr="00095A8A">
              <w:rPr>
                <w:rFonts w:ascii="GHEA Grapalat" w:hAnsi="GHEA Grapalat" w:cs="Tahoma"/>
                <w:color w:val="000000"/>
                <w:sz w:val="20"/>
                <w:szCs w:val="20"/>
                <w:lang w:val="hy-AM"/>
              </w:rPr>
              <w:t>3</w:t>
            </w:r>
            <w:r w:rsidRPr="00095A8A">
              <w:rPr>
                <w:rFonts w:ascii="GHEA Grapalat" w:hAnsi="GHEA Grapalat" w:cs="Tahoma"/>
                <w:color w:val="000000"/>
                <w:sz w:val="20"/>
                <w:szCs w:val="20"/>
              </w:rPr>
              <w:t xml:space="preserve">.ա.   </w:t>
            </w:r>
            <w:r w:rsidRPr="00095A8A">
              <w:rPr>
                <w:rFonts w:ascii="GHEA Grapalat" w:hAnsi="GHEA Grapalat" w:cs="Tahoma"/>
                <w:color w:val="000000"/>
                <w:sz w:val="20"/>
                <w:szCs w:val="20"/>
                <w:lang w:val="hy-AM"/>
              </w:rPr>
              <w:t>Վճարողին  սպասարկող ֆինանսական կազմակերպություն</w:t>
            </w:r>
            <w:r w:rsidRPr="00095A8A">
              <w:rPr>
                <w:rFonts w:ascii="GHEA Grapalat" w:hAnsi="GHEA Grapalat" w:cs="Tahoma"/>
                <w:color w:val="000000"/>
                <w:sz w:val="20"/>
                <w:szCs w:val="20"/>
              </w:rPr>
              <w:t xml:space="preserve"> </w:t>
            </w:r>
          </w:p>
          <w:p w14:paraId="6DE1DB15" w14:textId="77777777" w:rsidR="00334B2F" w:rsidRPr="00095A8A" w:rsidRDefault="00334B2F" w:rsidP="00CB0ADE">
            <w:pPr>
              <w:jc w:val="right"/>
              <w:rPr>
                <w:rFonts w:ascii="GHEA Grapalat" w:hAnsi="GHEA Grapalat" w:cs="Tahoma"/>
                <w:color w:val="000000"/>
                <w:sz w:val="20"/>
                <w:szCs w:val="20"/>
              </w:rPr>
            </w:pPr>
          </w:p>
          <w:p w14:paraId="0C9E9DAF" w14:textId="77777777" w:rsidR="00334B2F" w:rsidRPr="00095A8A" w:rsidRDefault="00334B2F" w:rsidP="00CB0ADE">
            <w:pPr>
              <w:jc w:val="right"/>
              <w:rPr>
                <w:rFonts w:ascii="GHEA Grapalat" w:hAnsi="GHEA Grapalat" w:cs="Tahoma"/>
                <w:color w:val="000000"/>
                <w:sz w:val="20"/>
                <w:szCs w:val="20"/>
              </w:rPr>
            </w:pPr>
          </w:p>
          <w:p w14:paraId="3C13E92A" w14:textId="77777777" w:rsidR="00334B2F" w:rsidRPr="00095A8A" w:rsidRDefault="00334B2F" w:rsidP="00CB0ADE">
            <w:pPr>
              <w:jc w:val="right"/>
              <w:rPr>
                <w:rFonts w:ascii="GHEA Grapalat" w:hAnsi="GHEA Grapalat" w:cs="Tahoma"/>
                <w:color w:val="000000"/>
                <w:sz w:val="20"/>
                <w:szCs w:val="20"/>
              </w:rPr>
            </w:pPr>
            <w:r w:rsidRPr="00095A8A">
              <w:rPr>
                <w:rFonts w:ascii="GHEA Grapalat" w:hAnsi="GHEA Grapalat" w:cs="Tahoma"/>
                <w:color w:val="000000"/>
                <w:sz w:val="20"/>
                <w:szCs w:val="20"/>
              </w:rPr>
              <w:t>/____________________/</w:t>
            </w:r>
          </w:p>
          <w:p w14:paraId="62E4B8A3" w14:textId="77777777" w:rsidR="00334B2F" w:rsidRPr="00095A8A" w:rsidRDefault="00334B2F" w:rsidP="00CB0ADE">
            <w:pPr>
              <w:jc w:val="center"/>
              <w:rPr>
                <w:rFonts w:ascii="GHEA Grapalat" w:hAnsi="GHEA Grapalat" w:cs="Sylfaen"/>
                <w:sz w:val="20"/>
                <w:szCs w:val="20"/>
              </w:rPr>
            </w:pPr>
            <w:r w:rsidRPr="00095A8A">
              <w:rPr>
                <w:rFonts w:ascii="GHEA Grapalat" w:hAnsi="GHEA Grapalat" w:cs="Tahoma"/>
                <w:color w:val="000000"/>
                <w:sz w:val="20"/>
                <w:szCs w:val="20"/>
              </w:rPr>
              <w:t xml:space="preserve">                                                   </w:t>
            </w:r>
            <w:r w:rsidRPr="00095A8A">
              <w:rPr>
                <w:rFonts w:ascii="GHEA Grapalat" w:hAnsi="GHEA Grapalat" w:cs="Sylfaen"/>
                <w:sz w:val="20"/>
                <w:szCs w:val="20"/>
              </w:rPr>
              <w:t>/ստորագրություն/</w:t>
            </w:r>
          </w:p>
          <w:p w14:paraId="7B8C30E2" w14:textId="77777777" w:rsidR="00334B2F" w:rsidRPr="00095A8A" w:rsidRDefault="00334B2F" w:rsidP="00CB0ADE">
            <w:pPr>
              <w:jc w:val="right"/>
              <w:rPr>
                <w:rFonts w:ascii="GHEA Grapalat" w:hAnsi="GHEA Grapalat" w:cs="Arial"/>
                <w:sz w:val="20"/>
                <w:szCs w:val="20"/>
                <w:lang w:val="hy-AM"/>
              </w:rPr>
            </w:pPr>
          </w:p>
        </w:tc>
      </w:tr>
      <w:tr w:rsidR="00334B2F" w:rsidRPr="00095A8A" w14:paraId="65DE3BDE"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0AEB6D8" w14:textId="77777777" w:rsidR="00334B2F" w:rsidRPr="00095A8A" w:rsidRDefault="00334B2F" w:rsidP="00CB0ADE">
            <w:pPr>
              <w:rPr>
                <w:rFonts w:ascii="GHEA Grapalat" w:hAnsi="GHEA Grapalat" w:cs="Sylfaen"/>
                <w:sz w:val="20"/>
                <w:szCs w:val="20"/>
              </w:rPr>
            </w:pPr>
            <w:r w:rsidRPr="00095A8A">
              <w:rPr>
                <w:rFonts w:ascii="GHEA Grapalat" w:hAnsi="GHEA Grapalat" w:cs="Sylfaen"/>
                <w:sz w:val="20"/>
                <w:szCs w:val="20"/>
              </w:rPr>
              <w:lastRenderedPageBreak/>
              <w:t>24.բ.                                                       Կ.Տ.</w:t>
            </w:r>
          </w:p>
          <w:p w14:paraId="09A95723" w14:textId="77777777" w:rsidR="00334B2F" w:rsidRPr="00095A8A" w:rsidRDefault="00334B2F" w:rsidP="00CB0ADE">
            <w:pPr>
              <w:rPr>
                <w:rFonts w:ascii="GHEA Grapalat" w:hAnsi="GHEA Grapalat" w:cs="Sylfaen"/>
                <w:sz w:val="20"/>
                <w:szCs w:val="20"/>
              </w:rPr>
            </w:pPr>
          </w:p>
          <w:p w14:paraId="408084F3" w14:textId="77777777" w:rsidR="00334B2F" w:rsidRPr="00095A8A" w:rsidRDefault="00334B2F" w:rsidP="00CB0ADE">
            <w:pPr>
              <w:rPr>
                <w:rFonts w:ascii="GHEA Grapalat" w:hAnsi="GHEA Grapalat" w:cs="Sylfaen"/>
                <w:sz w:val="20"/>
                <w:szCs w:val="20"/>
              </w:rPr>
            </w:pPr>
          </w:p>
          <w:p w14:paraId="1D7930B3" w14:textId="77777777" w:rsidR="00334B2F" w:rsidRPr="00095A8A" w:rsidRDefault="00334B2F" w:rsidP="00CB0ADE">
            <w:pPr>
              <w:rPr>
                <w:rFonts w:ascii="GHEA Grapalat" w:hAnsi="GHEA Grapalat" w:cs="Sylfaen"/>
                <w:sz w:val="20"/>
                <w:szCs w:val="20"/>
              </w:rPr>
            </w:pPr>
            <w:r w:rsidRPr="00095A8A">
              <w:rPr>
                <w:rFonts w:ascii="GHEA Grapalat" w:hAnsi="GHEA Grapalat" w:cs="Tahoma"/>
                <w:color w:val="000000"/>
                <w:sz w:val="20"/>
                <w:szCs w:val="20"/>
              </w:rPr>
              <w:t xml:space="preserve"> </w:t>
            </w:r>
            <w:r w:rsidRPr="00095A8A">
              <w:rPr>
                <w:rFonts w:ascii="GHEA Grapalat" w:hAnsi="GHEA Grapalat" w:cs="Sylfaen"/>
                <w:sz w:val="20"/>
                <w:szCs w:val="20"/>
              </w:rPr>
              <w:t>2</w:t>
            </w:r>
            <w:r w:rsidRPr="00095A8A">
              <w:rPr>
                <w:rFonts w:ascii="GHEA Grapalat" w:hAnsi="GHEA Grapalat" w:cs="Sylfaen"/>
                <w:sz w:val="20"/>
                <w:szCs w:val="20"/>
                <w:lang w:val="hy-AM"/>
              </w:rPr>
              <w:t>4</w:t>
            </w:r>
            <w:r w:rsidRPr="00095A8A">
              <w:rPr>
                <w:rFonts w:ascii="GHEA Grapalat" w:hAnsi="GHEA Grapalat" w:cs="Sylfaen"/>
                <w:sz w:val="20"/>
                <w:szCs w:val="20"/>
              </w:rPr>
              <w:t>.</w:t>
            </w:r>
            <w:r w:rsidRPr="00095A8A">
              <w:rPr>
                <w:rFonts w:ascii="GHEA Grapalat" w:hAnsi="GHEA Grapalat" w:cs="Sylfaen"/>
                <w:sz w:val="20"/>
                <w:szCs w:val="20"/>
                <w:lang w:val="hy-AM"/>
              </w:rPr>
              <w:t>գ</w:t>
            </w:r>
            <w:r w:rsidRPr="00095A8A">
              <w:rPr>
                <w:rFonts w:ascii="GHEA Grapalat" w:hAnsi="GHEA Grapalat" w:cs="Tahoma"/>
                <w:color w:val="000000"/>
                <w:sz w:val="20"/>
                <w:szCs w:val="20"/>
              </w:rPr>
              <w:t xml:space="preserve">                                                 "___" </w:t>
            </w:r>
            <w:r w:rsidRPr="00095A8A">
              <w:rPr>
                <w:rFonts w:ascii="GHEA Grapalat" w:hAnsi="GHEA Grapalat" w:cs="Sylfaen"/>
                <w:color w:val="000000"/>
                <w:sz w:val="20"/>
                <w:szCs w:val="20"/>
              </w:rPr>
              <w:t xml:space="preserve">___ </w:t>
            </w:r>
            <w:r w:rsidRPr="00095A8A">
              <w:rPr>
                <w:rFonts w:ascii="GHEA Grapalat" w:hAnsi="GHEA Grapalat" w:cs="Tahoma"/>
                <w:color w:val="000000"/>
                <w:sz w:val="20"/>
                <w:szCs w:val="20"/>
              </w:rPr>
              <w:t xml:space="preserve">20___ </w:t>
            </w:r>
            <w:r w:rsidRPr="00095A8A">
              <w:rPr>
                <w:rFonts w:ascii="GHEA Grapalat" w:hAnsi="GHEA Grapalat" w:cs="Sylfaen"/>
                <w:color w:val="000000"/>
                <w:sz w:val="20"/>
                <w:szCs w:val="20"/>
              </w:rPr>
              <w:t>թ.</w:t>
            </w:r>
            <w:r w:rsidRPr="00095A8A">
              <w:rPr>
                <w:rFonts w:ascii="GHEA Grapalat" w:hAnsi="GHEA Grapalat" w:cs="Sylfaen"/>
                <w:sz w:val="20"/>
                <w:szCs w:val="20"/>
              </w:rPr>
              <w:t xml:space="preserve"> </w:t>
            </w:r>
          </w:p>
          <w:p w14:paraId="4D4E1560" w14:textId="77777777" w:rsidR="00334B2F" w:rsidRPr="00095A8A" w:rsidRDefault="00334B2F" w:rsidP="00CB0ADE">
            <w:pPr>
              <w:rPr>
                <w:rFonts w:ascii="GHEA Grapalat" w:hAnsi="GHEA Grapalat" w:cs="Sylfaen"/>
                <w:sz w:val="20"/>
                <w:szCs w:val="20"/>
              </w:rPr>
            </w:pPr>
          </w:p>
          <w:p w14:paraId="4796CF41" w14:textId="77777777" w:rsidR="00334B2F" w:rsidRPr="00095A8A" w:rsidRDefault="00334B2F" w:rsidP="00CB0ADE">
            <w:pPr>
              <w:rPr>
                <w:rFonts w:ascii="GHEA Grapalat" w:hAnsi="GHEA Grapalat" w:cs="Sylfaen"/>
                <w:sz w:val="20"/>
                <w:szCs w:val="20"/>
              </w:rPr>
            </w:pPr>
            <w:r w:rsidRPr="00095A8A">
              <w:rPr>
                <w:rFonts w:ascii="GHEA Grapalat" w:hAnsi="GHEA Grapalat" w:cs="Sylfaen"/>
                <w:sz w:val="20"/>
                <w:szCs w:val="20"/>
              </w:rPr>
              <w:t xml:space="preserve">  </w:t>
            </w:r>
          </w:p>
          <w:p w14:paraId="7F99C01C" w14:textId="77777777" w:rsidR="00334B2F" w:rsidRPr="00095A8A"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86BE7A9" w14:textId="77777777" w:rsidR="00334B2F" w:rsidRPr="00095A8A" w:rsidRDefault="00334B2F" w:rsidP="00CB0ADE">
            <w:pPr>
              <w:rPr>
                <w:rFonts w:ascii="GHEA Grapalat" w:hAnsi="GHEA Grapalat" w:cs="Sylfaen"/>
                <w:sz w:val="20"/>
                <w:szCs w:val="20"/>
              </w:rPr>
            </w:pPr>
            <w:r w:rsidRPr="00095A8A">
              <w:rPr>
                <w:rFonts w:ascii="GHEA Grapalat" w:hAnsi="GHEA Grapalat" w:cs="Sylfaen"/>
                <w:sz w:val="20"/>
                <w:szCs w:val="20"/>
              </w:rPr>
              <w:t xml:space="preserve">23.բ.                                                                 Կ.Տ.    </w:t>
            </w:r>
          </w:p>
          <w:p w14:paraId="6EA3110A" w14:textId="77777777" w:rsidR="00334B2F" w:rsidRPr="00095A8A" w:rsidRDefault="00334B2F" w:rsidP="00CB0ADE">
            <w:pPr>
              <w:rPr>
                <w:rFonts w:ascii="GHEA Grapalat" w:hAnsi="GHEA Grapalat" w:cs="Sylfaen"/>
                <w:sz w:val="20"/>
                <w:szCs w:val="20"/>
              </w:rPr>
            </w:pPr>
          </w:p>
          <w:p w14:paraId="00D193E3" w14:textId="77777777" w:rsidR="00334B2F" w:rsidRPr="00095A8A" w:rsidRDefault="00334B2F" w:rsidP="00CB0ADE">
            <w:pPr>
              <w:rPr>
                <w:rFonts w:ascii="GHEA Grapalat" w:hAnsi="GHEA Grapalat" w:cs="Sylfaen"/>
                <w:sz w:val="20"/>
                <w:szCs w:val="20"/>
              </w:rPr>
            </w:pPr>
            <w:r w:rsidRPr="00095A8A">
              <w:rPr>
                <w:rFonts w:ascii="GHEA Grapalat" w:hAnsi="GHEA Grapalat" w:cs="Sylfaen"/>
                <w:sz w:val="20"/>
                <w:szCs w:val="20"/>
              </w:rPr>
              <w:t xml:space="preserve">                     </w:t>
            </w:r>
          </w:p>
          <w:p w14:paraId="03232AA2" w14:textId="77777777" w:rsidR="00334B2F" w:rsidRPr="00095A8A" w:rsidRDefault="00334B2F" w:rsidP="00CB0ADE">
            <w:pPr>
              <w:rPr>
                <w:rFonts w:ascii="GHEA Grapalat" w:hAnsi="GHEA Grapalat" w:cs="Sylfaen"/>
                <w:color w:val="000000"/>
                <w:sz w:val="20"/>
                <w:szCs w:val="20"/>
              </w:rPr>
            </w:pPr>
            <w:r w:rsidRPr="00095A8A">
              <w:rPr>
                <w:rFonts w:ascii="GHEA Grapalat" w:hAnsi="GHEA Grapalat" w:cs="Sylfaen"/>
                <w:sz w:val="20"/>
                <w:szCs w:val="20"/>
              </w:rPr>
              <w:t>23.</w:t>
            </w:r>
            <w:r w:rsidRPr="00095A8A">
              <w:rPr>
                <w:rFonts w:ascii="GHEA Grapalat" w:hAnsi="GHEA Grapalat" w:cs="Sylfaen"/>
                <w:sz w:val="20"/>
                <w:szCs w:val="20"/>
                <w:lang w:val="hy-AM"/>
              </w:rPr>
              <w:t>գ</w:t>
            </w:r>
            <w:r w:rsidRPr="00095A8A">
              <w:rPr>
                <w:rFonts w:ascii="GHEA Grapalat" w:hAnsi="GHEA Grapalat" w:cs="Sylfaen"/>
                <w:sz w:val="20"/>
                <w:szCs w:val="20"/>
              </w:rPr>
              <w:t xml:space="preserve">.Կատարման ամսաթիվը`           </w:t>
            </w:r>
            <w:r w:rsidRPr="00095A8A">
              <w:rPr>
                <w:rFonts w:ascii="GHEA Grapalat" w:hAnsi="GHEA Grapalat" w:cs="Tahoma"/>
                <w:color w:val="000000"/>
                <w:sz w:val="20"/>
                <w:szCs w:val="20"/>
              </w:rPr>
              <w:t xml:space="preserve">"___" </w:t>
            </w:r>
            <w:r w:rsidRPr="00095A8A">
              <w:rPr>
                <w:rFonts w:ascii="GHEA Grapalat" w:hAnsi="GHEA Grapalat" w:cs="Sylfaen"/>
                <w:color w:val="000000"/>
                <w:sz w:val="20"/>
                <w:szCs w:val="20"/>
              </w:rPr>
              <w:t xml:space="preserve">___ </w:t>
            </w:r>
            <w:r w:rsidRPr="00095A8A">
              <w:rPr>
                <w:rFonts w:ascii="GHEA Grapalat" w:hAnsi="GHEA Grapalat" w:cs="Tahoma"/>
                <w:color w:val="000000"/>
                <w:sz w:val="20"/>
                <w:szCs w:val="20"/>
              </w:rPr>
              <w:t>20___</w:t>
            </w:r>
            <w:r w:rsidRPr="00095A8A">
              <w:rPr>
                <w:rFonts w:ascii="GHEA Grapalat" w:hAnsi="GHEA Grapalat" w:cs="Sylfaen"/>
                <w:color w:val="000000"/>
                <w:sz w:val="20"/>
                <w:szCs w:val="20"/>
              </w:rPr>
              <w:t>թ.</w:t>
            </w:r>
          </w:p>
          <w:p w14:paraId="7727410C" w14:textId="77777777" w:rsidR="00334B2F" w:rsidRPr="00095A8A" w:rsidRDefault="00334B2F" w:rsidP="00CB0ADE">
            <w:pPr>
              <w:rPr>
                <w:rFonts w:ascii="GHEA Grapalat" w:hAnsi="GHEA Grapalat" w:cs="Sylfaen"/>
                <w:color w:val="000000"/>
                <w:sz w:val="20"/>
                <w:szCs w:val="20"/>
              </w:rPr>
            </w:pPr>
          </w:p>
          <w:p w14:paraId="37F7578A" w14:textId="77777777" w:rsidR="00334B2F" w:rsidRPr="00095A8A" w:rsidRDefault="00334B2F" w:rsidP="00CB0ADE">
            <w:pPr>
              <w:rPr>
                <w:rFonts w:ascii="GHEA Grapalat" w:hAnsi="GHEA Grapalat" w:cs="Sylfaen"/>
                <w:sz w:val="20"/>
                <w:szCs w:val="20"/>
              </w:rPr>
            </w:pPr>
          </w:p>
          <w:p w14:paraId="26E62320" w14:textId="77777777" w:rsidR="00334B2F" w:rsidRPr="00095A8A" w:rsidRDefault="00334B2F" w:rsidP="00CB0ADE">
            <w:pPr>
              <w:jc w:val="right"/>
              <w:rPr>
                <w:rFonts w:ascii="GHEA Grapalat" w:hAnsi="GHEA Grapalat" w:cs="Arial"/>
                <w:sz w:val="20"/>
                <w:szCs w:val="20"/>
              </w:rPr>
            </w:pPr>
          </w:p>
        </w:tc>
      </w:tr>
    </w:tbl>
    <w:p w14:paraId="19ABAB29" w14:textId="77777777" w:rsidR="00334B2F" w:rsidRPr="00095A8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D212DE" w14:textId="77777777" w:rsidR="00334B2F" w:rsidRPr="00095A8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B2AB9B9" w14:textId="77777777" w:rsidR="00334B2F" w:rsidRPr="00095A8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123B756" w14:textId="77777777" w:rsidR="00334B2F" w:rsidRPr="00095A8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23D42E0" w14:textId="77777777" w:rsidR="00334B2F" w:rsidRPr="00095A8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33B3CC2" w14:textId="77777777" w:rsidR="00334B2F" w:rsidRPr="00095A8A"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095A8A">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1296867E" w14:textId="77777777" w:rsidR="00334B2F" w:rsidRPr="00095A8A" w:rsidRDefault="00334B2F" w:rsidP="00334B2F">
      <w:pPr>
        <w:jc w:val="center"/>
        <w:rPr>
          <w:rFonts w:ascii="GHEA Grapalat" w:hAnsi="GHEA Grapalat"/>
          <w:b/>
          <w:sz w:val="22"/>
          <w:szCs w:val="22"/>
          <w:lang w:val="nl-NL"/>
        </w:rPr>
      </w:pPr>
      <w:r w:rsidRPr="00095A8A">
        <w:rPr>
          <w:rFonts w:ascii="GHEA Grapalat" w:hAnsi="GHEA Grapalat"/>
          <w:b/>
          <w:lang w:val="hy-AM"/>
        </w:rPr>
        <w:br w:type="page"/>
      </w:r>
      <w:r w:rsidRPr="00095A8A">
        <w:rPr>
          <w:rFonts w:ascii="GHEA Grapalat" w:hAnsi="GHEA Grapalat"/>
          <w:b/>
          <w:sz w:val="22"/>
          <w:szCs w:val="22"/>
          <w:lang w:val="hy-AM"/>
        </w:rPr>
        <w:lastRenderedPageBreak/>
        <w:t>Վճարման</w:t>
      </w:r>
      <w:r w:rsidRPr="00095A8A">
        <w:rPr>
          <w:rFonts w:ascii="GHEA Grapalat" w:hAnsi="GHEA Grapalat"/>
          <w:b/>
          <w:sz w:val="22"/>
          <w:szCs w:val="22"/>
          <w:lang w:val="nl-NL"/>
        </w:rPr>
        <w:t xml:space="preserve"> </w:t>
      </w:r>
      <w:r w:rsidRPr="00095A8A">
        <w:rPr>
          <w:rFonts w:ascii="GHEA Grapalat" w:hAnsi="GHEA Grapalat"/>
          <w:b/>
          <w:sz w:val="22"/>
          <w:szCs w:val="22"/>
          <w:lang w:val="hy-AM"/>
        </w:rPr>
        <w:t>պահանջագրի</w:t>
      </w:r>
      <w:r w:rsidRPr="00095A8A">
        <w:rPr>
          <w:rFonts w:ascii="GHEA Grapalat" w:hAnsi="GHEA Grapalat"/>
          <w:b/>
          <w:sz w:val="22"/>
          <w:szCs w:val="22"/>
          <w:lang w:val="nl-NL"/>
        </w:rPr>
        <w:t xml:space="preserve"> </w:t>
      </w:r>
      <w:r w:rsidRPr="00095A8A">
        <w:rPr>
          <w:rFonts w:ascii="GHEA Grapalat" w:hAnsi="GHEA Grapalat"/>
          <w:b/>
          <w:sz w:val="22"/>
          <w:szCs w:val="22"/>
          <w:lang w:val="hy-AM"/>
        </w:rPr>
        <w:t>պարտադիր</w:t>
      </w:r>
      <w:r w:rsidRPr="00095A8A">
        <w:rPr>
          <w:rFonts w:ascii="GHEA Grapalat" w:hAnsi="GHEA Grapalat"/>
          <w:b/>
          <w:sz w:val="22"/>
          <w:szCs w:val="22"/>
          <w:lang w:val="nl-NL"/>
        </w:rPr>
        <w:t xml:space="preserve"> </w:t>
      </w:r>
      <w:r w:rsidRPr="00095A8A">
        <w:rPr>
          <w:rFonts w:ascii="GHEA Grapalat" w:hAnsi="GHEA Grapalat"/>
          <w:b/>
          <w:sz w:val="22"/>
          <w:szCs w:val="22"/>
          <w:lang w:val="hy-AM"/>
        </w:rPr>
        <w:t>վավերապայմանները</w:t>
      </w:r>
      <w:r w:rsidRPr="00095A8A">
        <w:rPr>
          <w:rFonts w:ascii="GHEA Grapalat" w:hAnsi="GHEA Grapalat"/>
          <w:b/>
          <w:sz w:val="22"/>
          <w:szCs w:val="22"/>
          <w:lang w:val="nl-NL"/>
        </w:rPr>
        <w:t xml:space="preserve"> </w:t>
      </w:r>
      <w:r w:rsidRPr="00095A8A">
        <w:rPr>
          <w:rFonts w:ascii="GHEA Grapalat" w:hAnsi="GHEA Grapalat"/>
          <w:b/>
          <w:sz w:val="22"/>
          <w:szCs w:val="22"/>
          <w:lang w:val="hy-AM"/>
        </w:rPr>
        <w:t>և</w:t>
      </w:r>
      <w:r w:rsidRPr="00095A8A">
        <w:rPr>
          <w:rFonts w:ascii="GHEA Grapalat" w:hAnsi="GHEA Grapalat"/>
          <w:b/>
          <w:sz w:val="22"/>
          <w:szCs w:val="22"/>
          <w:lang w:val="nl-NL"/>
        </w:rPr>
        <w:t xml:space="preserve"> </w:t>
      </w:r>
      <w:r w:rsidRPr="00095A8A">
        <w:rPr>
          <w:rFonts w:ascii="GHEA Grapalat" w:hAnsi="GHEA Grapalat"/>
          <w:b/>
          <w:sz w:val="22"/>
          <w:szCs w:val="22"/>
          <w:lang w:val="hy-AM"/>
        </w:rPr>
        <w:t>լրացման</w:t>
      </w:r>
      <w:r w:rsidRPr="00095A8A">
        <w:rPr>
          <w:rFonts w:ascii="GHEA Grapalat" w:hAnsi="GHEA Grapalat"/>
          <w:b/>
          <w:sz w:val="22"/>
          <w:szCs w:val="22"/>
          <w:lang w:val="nl-NL"/>
        </w:rPr>
        <w:t xml:space="preserve"> </w:t>
      </w:r>
      <w:r w:rsidRPr="00095A8A">
        <w:rPr>
          <w:rFonts w:ascii="GHEA Grapalat" w:hAnsi="GHEA Grapalat"/>
          <w:b/>
          <w:sz w:val="22"/>
          <w:szCs w:val="22"/>
          <w:lang w:val="hy-AM"/>
        </w:rPr>
        <w:t>ուղեցույցը</w:t>
      </w:r>
    </w:p>
    <w:p w14:paraId="33B25A19" w14:textId="77777777" w:rsidR="00334B2F" w:rsidRPr="00095A8A"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095A8A" w14:paraId="52E8A2F1" w14:textId="77777777" w:rsidTr="00CB0ADE">
        <w:tc>
          <w:tcPr>
            <w:tcW w:w="720" w:type="dxa"/>
            <w:tcBorders>
              <w:top w:val="single" w:sz="4" w:space="0" w:color="auto"/>
              <w:left w:val="single" w:sz="4" w:space="0" w:color="auto"/>
              <w:bottom w:val="single" w:sz="4" w:space="0" w:color="auto"/>
              <w:right w:val="single" w:sz="4" w:space="0" w:color="auto"/>
            </w:tcBorders>
          </w:tcPr>
          <w:p w14:paraId="5C374A7D" w14:textId="77777777" w:rsidR="00334B2F" w:rsidRPr="00095A8A" w:rsidRDefault="00334B2F" w:rsidP="00CB0ADE">
            <w:pPr>
              <w:jc w:val="both"/>
              <w:rPr>
                <w:rFonts w:ascii="GHEA Grapalat" w:hAnsi="GHEA Grapalat"/>
                <w:sz w:val="20"/>
                <w:szCs w:val="20"/>
              </w:rPr>
            </w:pPr>
            <w:r w:rsidRPr="00095A8A">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50318A21" w14:textId="77777777" w:rsidR="00334B2F" w:rsidRPr="00095A8A" w:rsidRDefault="00334B2F" w:rsidP="00CB0ADE">
            <w:pPr>
              <w:jc w:val="center"/>
              <w:rPr>
                <w:rFonts w:ascii="GHEA Grapalat" w:hAnsi="GHEA Grapalat"/>
                <w:b/>
                <w:sz w:val="20"/>
                <w:szCs w:val="20"/>
              </w:rPr>
            </w:pPr>
            <w:r w:rsidRPr="00095A8A">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178D0356" w14:textId="77777777" w:rsidR="00334B2F" w:rsidRPr="00095A8A" w:rsidRDefault="00334B2F" w:rsidP="00CB0ADE">
            <w:pPr>
              <w:jc w:val="center"/>
              <w:rPr>
                <w:rFonts w:ascii="GHEA Grapalat" w:hAnsi="GHEA Grapalat"/>
                <w:b/>
                <w:sz w:val="20"/>
                <w:szCs w:val="20"/>
              </w:rPr>
            </w:pPr>
            <w:r w:rsidRPr="00095A8A">
              <w:rPr>
                <w:rFonts w:ascii="GHEA Grapalat" w:hAnsi="GHEA Grapalat"/>
                <w:b/>
                <w:sz w:val="20"/>
                <w:szCs w:val="20"/>
              </w:rPr>
              <w:t>Նշված դաշտի/</w:t>
            </w:r>
          </w:p>
          <w:p w14:paraId="17C5AA93" w14:textId="77777777" w:rsidR="00334B2F" w:rsidRPr="00095A8A" w:rsidRDefault="00334B2F" w:rsidP="00CB0ADE">
            <w:pPr>
              <w:jc w:val="center"/>
              <w:rPr>
                <w:rFonts w:ascii="GHEA Grapalat" w:hAnsi="GHEA Grapalat"/>
                <w:b/>
                <w:sz w:val="20"/>
                <w:szCs w:val="20"/>
              </w:rPr>
            </w:pPr>
            <w:r w:rsidRPr="00095A8A">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152D82F3" w14:textId="77777777" w:rsidR="00334B2F" w:rsidRPr="00095A8A" w:rsidRDefault="00334B2F" w:rsidP="00CB0ADE">
            <w:pPr>
              <w:jc w:val="center"/>
              <w:rPr>
                <w:rFonts w:ascii="GHEA Grapalat" w:hAnsi="GHEA Grapalat"/>
                <w:b/>
                <w:sz w:val="20"/>
                <w:szCs w:val="20"/>
                <w:lang w:val="hy-AM"/>
              </w:rPr>
            </w:pPr>
            <w:r w:rsidRPr="00095A8A">
              <w:rPr>
                <w:rFonts w:ascii="GHEA Grapalat" w:hAnsi="GHEA Grapalat"/>
                <w:b/>
                <w:sz w:val="20"/>
                <w:szCs w:val="20"/>
              </w:rPr>
              <w:t>Վավերապայմանի լրացման պահանջը</w:t>
            </w:r>
            <w:r w:rsidRPr="00095A8A">
              <w:rPr>
                <w:rFonts w:ascii="GHEA Grapalat" w:hAnsi="GHEA Grapalat"/>
                <w:b/>
                <w:sz w:val="20"/>
                <w:szCs w:val="20"/>
                <w:lang w:val="hy-AM"/>
              </w:rPr>
              <w:t xml:space="preserve"> </w:t>
            </w:r>
          </w:p>
          <w:p w14:paraId="0E056AF0" w14:textId="77777777" w:rsidR="00334B2F" w:rsidRPr="00095A8A" w:rsidRDefault="00334B2F" w:rsidP="00CB0ADE">
            <w:pPr>
              <w:jc w:val="center"/>
              <w:rPr>
                <w:rFonts w:ascii="GHEA Grapalat" w:hAnsi="GHEA Grapalat"/>
                <w:b/>
                <w:sz w:val="20"/>
                <w:szCs w:val="20"/>
              </w:rPr>
            </w:pPr>
            <w:r w:rsidRPr="00095A8A">
              <w:rPr>
                <w:rFonts w:ascii="GHEA Grapalat" w:hAnsi="GHEA Grapalat"/>
                <w:b/>
                <w:sz w:val="20"/>
                <w:szCs w:val="20"/>
              </w:rPr>
              <w:t>(</w:t>
            </w:r>
            <w:r w:rsidRPr="00095A8A">
              <w:rPr>
                <w:rFonts w:ascii="GHEA Grapalat" w:hAnsi="GHEA Grapalat"/>
                <w:b/>
                <w:sz w:val="20"/>
                <w:szCs w:val="20"/>
                <w:lang w:val="hy-AM"/>
              </w:rPr>
              <w:t>գնումների գործընթացի հետ կապված</w:t>
            </w:r>
            <w:r w:rsidRPr="00095A8A">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0E437AF" w14:textId="77777777" w:rsidR="00334B2F" w:rsidRPr="00095A8A" w:rsidRDefault="00334B2F" w:rsidP="00CB0ADE">
            <w:pPr>
              <w:ind w:left="-588" w:firstLine="588"/>
              <w:jc w:val="center"/>
              <w:rPr>
                <w:rFonts w:ascii="GHEA Grapalat" w:hAnsi="GHEA Grapalat"/>
                <w:b/>
                <w:sz w:val="20"/>
                <w:szCs w:val="20"/>
              </w:rPr>
            </w:pPr>
            <w:r w:rsidRPr="00095A8A">
              <w:rPr>
                <w:rFonts w:ascii="GHEA Grapalat" w:hAnsi="GHEA Grapalat"/>
                <w:b/>
                <w:sz w:val="20"/>
                <w:szCs w:val="20"/>
              </w:rPr>
              <w:t>Վավերապայմանը</w:t>
            </w:r>
          </w:p>
          <w:p w14:paraId="4E38D46B" w14:textId="77777777" w:rsidR="00334B2F" w:rsidRPr="00095A8A" w:rsidRDefault="00334B2F" w:rsidP="00CB0ADE">
            <w:pPr>
              <w:ind w:left="-588" w:firstLine="588"/>
              <w:jc w:val="center"/>
              <w:rPr>
                <w:rFonts w:ascii="GHEA Grapalat" w:hAnsi="GHEA Grapalat"/>
                <w:b/>
                <w:sz w:val="20"/>
                <w:szCs w:val="20"/>
              </w:rPr>
            </w:pPr>
            <w:r w:rsidRPr="00095A8A">
              <w:rPr>
                <w:rFonts w:ascii="GHEA Grapalat" w:hAnsi="GHEA Grapalat"/>
                <w:b/>
                <w:sz w:val="20"/>
                <w:szCs w:val="20"/>
              </w:rPr>
              <w:t xml:space="preserve">լրացնող կողմը` </w:t>
            </w:r>
          </w:p>
          <w:p w14:paraId="7539EE47" w14:textId="77777777" w:rsidR="00334B2F" w:rsidRPr="00095A8A" w:rsidRDefault="00334B2F" w:rsidP="00CB0ADE">
            <w:pPr>
              <w:ind w:left="-588" w:firstLine="588"/>
              <w:jc w:val="center"/>
              <w:rPr>
                <w:rFonts w:ascii="GHEA Grapalat" w:hAnsi="GHEA Grapalat"/>
                <w:b/>
                <w:sz w:val="20"/>
                <w:szCs w:val="20"/>
              </w:rPr>
            </w:pPr>
            <w:r w:rsidRPr="00095A8A">
              <w:rPr>
                <w:rFonts w:ascii="GHEA Grapalat" w:hAnsi="GHEA Grapalat"/>
                <w:b/>
                <w:sz w:val="20"/>
                <w:szCs w:val="20"/>
              </w:rPr>
              <w:t>շահառուն կամ վճարողը</w:t>
            </w:r>
          </w:p>
          <w:p w14:paraId="4A770431" w14:textId="77777777" w:rsidR="00334B2F" w:rsidRPr="00095A8A" w:rsidRDefault="00334B2F" w:rsidP="00CB0ADE">
            <w:pPr>
              <w:ind w:left="-588" w:firstLine="588"/>
              <w:jc w:val="center"/>
              <w:rPr>
                <w:rFonts w:ascii="GHEA Grapalat" w:hAnsi="GHEA Grapalat"/>
                <w:b/>
                <w:sz w:val="20"/>
                <w:szCs w:val="20"/>
              </w:rPr>
            </w:pPr>
            <w:r w:rsidRPr="00095A8A">
              <w:rPr>
                <w:rFonts w:ascii="GHEA Grapalat" w:hAnsi="GHEA Grapalat"/>
                <w:b/>
                <w:sz w:val="20"/>
                <w:szCs w:val="20"/>
              </w:rPr>
              <w:t>(</w:t>
            </w:r>
            <w:r w:rsidRPr="00095A8A">
              <w:rPr>
                <w:rFonts w:ascii="GHEA Grapalat" w:hAnsi="GHEA Grapalat"/>
                <w:b/>
                <w:sz w:val="20"/>
                <w:szCs w:val="20"/>
                <w:lang w:val="hy-AM"/>
              </w:rPr>
              <w:t>գնումների գործընթացի հետ կապված</w:t>
            </w:r>
            <w:r w:rsidRPr="00095A8A">
              <w:rPr>
                <w:rFonts w:ascii="GHEA Grapalat" w:hAnsi="GHEA Grapalat"/>
                <w:b/>
                <w:sz w:val="20"/>
                <w:szCs w:val="20"/>
              </w:rPr>
              <w:t>)</w:t>
            </w:r>
          </w:p>
        </w:tc>
      </w:tr>
      <w:tr w:rsidR="00334B2F" w:rsidRPr="00095A8A" w14:paraId="3A6C4F92" w14:textId="77777777" w:rsidTr="00CB0ADE">
        <w:tc>
          <w:tcPr>
            <w:tcW w:w="720" w:type="dxa"/>
            <w:tcBorders>
              <w:top w:val="single" w:sz="4" w:space="0" w:color="auto"/>
              <w:left w:val="single" w:sz="4" w:space="0" w:color="auto"/>
              <w:bottom w:val="single" w:sz="4" w:space="0" w:color="auto"/>
              <w:right w:val="single" w:sz="4" w:space="0" w:color="auto"/>
            </w:tcBorders>
          </w:tcPr>
          <w:p w14:paraId="41BFDAE8" w14:textId="77777777" w:rsidR="00334B2F" w:rsidRPr="00095A8A" w:rsidRDefault="00334B2F" w:rsidP="00CB0ADE">
            <w:pPr>
              <w:jc w:val="center"/>
              <w:rPr>
                <w:rFonts w:ascii="GHEA Grapalat" w:hAnsi="GHEA Grapalat"/>
                <w:b/>
                <w:sz w:val="20"/>
                <w:szCs w:val="20"/>
              </w:rPr>
            </w:pPr>
            <w:r w:rsidRPr="00095A8A">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83DCA93" w14:textId="77777777" w:rsidR="00334B2F" w:rsidRPr="00095A8A" w:rsidRDefault="00334B2F" w:rsidP="00CB0ADE">
            <w:pPr>
              <w:jc w:val="center"/>
              <w:rPr>
                <w:rFonts w:ascii="GHEA Grapalat" w:hAnsi="GHEA Grapalat"/>
                <w:b/>
                <w:sz w:val="20"/>
                <w:szCs w:val="20"/>
              </w:rPr>
            </w:pPr>
            <w:r w:rsidRPr="00095A8A">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5915080" w14:textId="77777777" w:rsidR="00334B2F" w:rsidRPr="00095A8A" w:rsidRDefault="00334B2F" w:rsidP="00CB0ADE">
            <w:pPr>
              <w:jc w:val="center"/>
              <w:rPr>
                <w:rFonts w:ascii="GHEA Grapalat" w:hAnsi="GHEA Grapalat"/>
                <w:b/>
                <w:sz w:val="20"/>
                <w:szCs w:val="20"/>
              </w:rPr>
            </w:pPr>
            <w:r w:rsidRPr="00095A8A">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62CA3C4E" w14:textId="77777777" w:rsidR="00334B2F" w:rsidRPr="00095A8A" w:rsidRDefault="00334B2F" w:rsidP="00CB0ADE">
            <w:pPr>
              <w:jc w:val="center"/>
              <w:rPr>
                <w:rFonts w:ascii="GHEA Grapalat" w:hAnsi="GHEA Grapalat"/>
                <w:b/>
                <w:sz w:val="20"/>
                <w:szCs w:val="20"/>
              </w:rPr>
            </w:pPr>
            <w:r w:rsidRPr="00095A8A">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03785548" w14:textId="77777777" w:rsidR="00334B2F" w:rsidRPr="00095A8A" w:rsidRDefault="00334B2F" w:rsidP="00CB0ADE">
            <w:pPr>
              <w:jc w:val="center"/>
              <w:rPr>
                <w:rFonts w:ascii="GHEA Grapalat" w:hAnsi="GHEA Grapalat"/>
                <w:b/>
                <w:sz w:val="20"/>
                <w:szCs w:val="20"/>
              </w:rPr>
            </w:pPr>
            <w:r w:rsidRPr="00095A8A">
              <w:rPr>
                <w:rFonts w:ascii="GHEA Grapalat" w:hAnsi="GHEA Grapalat"/>
                <w:b/>
                <w:sz w:val="20"/>
                <w:szCs w:val="20"/>
              </w:rPr>
              <w:t>5</w:t>
            </w:r>
          </w:p>
        </w:tc>
      </w:tr>
      <w:tr w:rsidR="00334B2F" w:rsidRPr="00095A8A" w14:paraId="0C2B0706" w14:textId="77777777" w:rsidTr="00CB0ADE">
        <w:tc>
          <w:tcPr>
            <w:tcW w:w="720" w:type="dxa"/>
            <w:tcBorders>
              <w:top w:val="single" w:sz="4" w:space="0" w:color="auto"/>
              <w:left w:val="single" w:sz="4" w:space="0" w:color="auto"/>
              <w:bottom w:val="single" w:sz="4" w:space="0" w:color="auto"/>
              <w:right w:val="single" w:sz="4" w:space="0" w:color="auto"/>
            </w:tcBorders>
          </w:tcPr>
          <w:p w14:paraId="68357884"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665D500B"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24D4AC0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DD7A5CA"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50000CA"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Փաստաթղթի վրա նախապես լրացված է &lt;Վճարման պահանջագիր&gt;</w:t>
            </w:r>
          </w:p>
        </w:tc>
      </w:tr>
      <w:tr w:rsidR="00334B2F" w:rsidRPr="00095A8A" w14:paraId="2D1C73D1" w14:textId="77777777" w:rsidTr="00CB0ADE">
        <w:tc>
          <w:tcPr>
            <w:tcW w:w="720" w:type="dxa"/>
            <w:tcBorders>
              <w:top w:val="single" w:sz="4" w:space="0" w:color="auto"/>
              <w:left w:val="single" w:sz="4" w:space="0" w:color="auto"/>
              <w:bottom w:val="single" w:sz="4" w:space="0" w:color="auto"/>
              <w:right w:val="single" w:sz="4" w:space="0" w:color="auto"/>
            </w:tcBorders>
          </w:tcPr>
          <w:p w14:paraId="69B92926" w14:textId="77777777" w:rsidR="00334B2F" w:rsidRPr="00095A8A" w:rsidRDefault="00334B2F" w:rsidP="00334B2F">
            <w:pPr>
              <w:pStyle w:val="aff3"/>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6C8AF1" w14:textId="77777777" w:rsidR="00334B2F" w:rsidRPr="00095A8A" w:rsidRDefault="00334B2F" w:rsidP="00CB0ADE">
            <w:pPr>
              <w:jc w:val="both"/>
              <w:rPr>
                <w:rFonts w:ascii="GHEA Grapalat" w:hAnsi="GHEA Grapalat"/>
                <w:sz w:val="20"/>
                <w:szCs w:val="20"/>
              </w:rPr>
            </w:pPr>
            <w:r w:rsidRPr="00095A8A">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21B2E39"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C8FF1F"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4F02DDE"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շահառուի կողմից` վճարողի բանկին վճարման պահանջագիրը ներկայացնելիս</w:t>
            </w:r>
          </w:p>
        </w:tc>
      </w:tr>
      <w:tr w:rsidR="00334B2F" w:rsidRPr="00095A8A" w14:paraId="3BA5746E" w14:textId="77777777" w:rsidTr="00CB0ADE">
        <w:tc>
          <w:tcPr>
            <w:tcW w:w="720" w:type="dxa"/>
            <w:tcBorders>
              <w:top w:val="single" w:sz="4" w:space="0" w:color="auto"/>
              <w:left w:val="single" w:sz="4" w:space="0" w:color="auto"/>
              <w:bottom w:val="single" w:sz="4" w:space="0" w:color="auto"/>
              <w:right w:val="single" w:sz="4" w:space="0" w:color="auto"/>
            </w:tcBorders>
          </w:tcPr>
          <w:p w14:paraId="3793EE6B" w14:textId="77777777" w:rsidR="00334B2F" w:rsidRPr="00095A8A"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12E6260" w14:textId="77777777" w:rsidR="00334B2F" w:rsidRPr="00095A8A" w:rsidRDefault="00334B2F" w:rsidP="00CB0ADE">
            <w:pPr>
              <w:jc w:val="both"/>
              <w:rPr>
                <w:rFonts w:ascii="GHEA Grapalat" w:hAnsi="GHEA Grapalat"/>
                <w:sz w:val="20"/>
                <w:szCs w:val="20"/>
              </w:rPr>
            </w:pPr>
            <w:r w:rsidRPr="00095A8A">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B80DF1C"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FBEDAC"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p w14:paraId="20D99150" w14:textId="77777777" w:rsidR="00334B2F" w:rsidRPr="00095A8A"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5A87BE2" w14:textId="77777777" w:rsidR="00334B2F" w:rsidRPr="00095A8A" w:rsidRDefault="00334B2F" w:rsidP="00CB0ADE">
            <w:pPr>
              <w:ind w:left="132" w:hanging="132"/>
              <w:jc w:val="center"/>
              <w:rPr>
                <w:rFonts w:ascii="GHEA Grapalat" w:hAnsi="GHEA Grapalat"/>
                <w:sz w:val="20"/>
                <w:szCs w:val="20"/>
                <w:lang w:val="hy-AM"/>
              </w:rPr>
            </w:pPr>
            <w:r w:rsidRPr="00095A8A">
              <w:rPr>
                <w:rFonts w:ascii="GHEA Grapalat" w:hAnsi="GHEA Grapalat"/>
                <w:sz w:val="20"/>
                <w:szCs w:val="20"/>
              </w:rPr>
              <w:t>լրացվում է շահառուի կողմից` վճարողի բանկին վճարման պահանջագրի ներկայացման օրը</w:t>
            </w:r>
            <w:r w:rsidRPr="00095A8A">
              <w:rPr>
                <w:rFonts w:ascii="GHEA Grapalat" w:hAnsi="GHEA Grapalat"/>
                <w:sz w:val="20"/>
                <w:szCs w:val="20"/>
                <w:lang w:val="hy-AM"/>
              </w:rPr>
              <w:t xml:space="preserve">: </w:t>
            </w:r>
          </w:p>
        </w:tc>
      </w:tr>
      <w:tr w:rsidR="00334B2F" w:rsidRPr="00095A8A" w14:paraId="21D15414" w14:textId="77777777" w:rsidTr="00CB0ADE">
        <w:tc>
          <w:tcPr>
            <w:tcW w:w="720" w:type="dxa"/>
            <w:tcBorders>
              <w:top w:val="single" w:sz="4" w:space="0" w:color="auto"/>
              <w:left w:val="single" w:sz="4" w:space="0" w:color="auto"/>
              <w:bottom w:val="single" w:sz="4" w:space="0" w:color="auto"/>
              <w:right w:val="single" w:sz="4" w:space="0" w:color="auto"/>
            </w:tcBorders>
          </w:tcPr>
          <w:p w14:paraId="557065F1" w14:textId="77777777" w:rsidR="00334B2F" w:rsidRPr="00095A8A" w:rsidRDefault="00334B2F" w:rsidP="00334B2F">
            <w:pPr>
              <w:pStyle w:val="aff3"/>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403C16A" w14:textId="77777777" w:rsidR="00334B2F" w:rsidRPr="00095A8A" w:rsidRDefault="00334B2F" w:rsidP="00CB0ADE">
            <w:pPr>
              <w:jc w:val="both"/>
              <w:rPr>
                <w:rFonts w:ascii="GHEA Grapalat" w:hAnsi="GHEA Grapalat"/>
                <w:sz w:val="20"/>
                <w:szCs w:val="20"/>
              </w:rPr>
            </w:pPr>
            <w:r w:rsidRPr="00095A8A">
              <w:rPr>
                <w:rFonts w:ascii="GHEA Grapalat" w:hAnsi="GHEA Grapalat" w:cs="Sylfaen"/>
                <w:sz w:val="20"/>
                <w:szCs w:val="20"/>
                <w:lang w:val="hy-AM"/>
              </w:rPr>
              <w:t>Վճարողի անվանումը</w:t>
            </w:r>
            <w:r w:rsidRPr="00095A8A">
              <w:rPr>
                <w:rFonts w:ascii="GHEA Grapalat" w:hAnsi="GHEA Grapalat" w:cs="Sylfaen"/>
                <w:sz w:val="20"/>
                <w:szCs w:val="20"/>
              </w:rPr>
              <w:t>,</w:t>
            </w:r>
            <w:r w:rsidRPr="00095A8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F1FEACE"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7FBEDE"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p w14:paraId="1DCA4948"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095A8A">
              <w:rPr>
                <w:rFonts w:ascii="GHEA Grapalat" w:hAnsi="GHEA Grapalat"/>
                <w:sz w:val="20"/>
                <w:szCs w:val="20"/>
                <w:lang w:val="hy-AM"/>
              </w:rPr>
              <w:t xml:space="preserve"> </w:t>
            </w:r>
            <w:r w:rsidRPr="00095A8A">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46A01BB" w14:textId="77777777" w:rsidR="00334B2F" w:rsidRPr="00095A8A" w:rsidRDefault="00334B2F" w:rsidP="00CB0ADE">
            <w:pPr>
              <w:ind w:left="252" w:hanging="252"/>
              <w:jc w:val="center"/>
              <w:rPr>
                <w:rFonts w:ascii="GHEA Grapalat" w:hAnsi="GHEA Grapalat"/>
                <w:sz w:val="20"/>
                <w:szCs w:val="20"/>
              </w:rPr>
            </w:pPr>
            <w:r w:rsidRPr="00095A8A">
              <w:rPr>
                <w:rFonts w:ascii="GHEA Grapalat" w:hAnsi="GHEA Grapalat"/>
                <w:sz w:val="20"/>
                <w:szCs w:val="20"/>
              </w:rPr>
              <w:t>լրացվում է վճարողի կողմից</w:t>
            </w:r>
          </w:p>
        </w:tc>
      </w:tr>
      <w:tr w:rsidR="00334B2F" w:rsidRPr="00095A8A" w14:paraId="731B6DD5" w14:textId="77777777" w:rsidTr="00CB0ADE">
        <w:tc>
          <w:tcPr>
            <w:tcW w:w="720" w:type="dxa"/>
            <w:tcBorders>
              <w:top w:val="single" w:sz="4" w:space="0" w:color="auto"/>
              <w:left w:val="single" w:sz="4" w:space="0" w:color="auto"/>
              <w:bottom w:val="single" w:sz="4" w:space="0" w:color="auto"/>
              <w:right w:val="single" w:sz="4" w:space="0" w:color="auto"/>
            </w:tcBorders>
          </w:tcPr>
          <w:p w14:paraId="76934187"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A45D61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325E76"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5E9A41"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47506ABB"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վճարողի կողմից</w:t>
            </w:r>
          </w:p>
        </w:tc>
      </w:tr>
      <w:tr w:rsidR="00334B2F" w:rsidRPr="00095A8A" w14:paraId="37CAFB53" w14:textId="77777777" w:rsidTr="00CB0ADE">
        <w:tc>
          <w:tcPr>
            <w:tcW w:w="720" w:type="dxa"/>
            <w:tcBorders>
              <w:top w:val="single" w:sz="4" w:space="0" w:color="auto"/>
              <w:left w:val="single" w:sz="4" w:space="0" w:color="auto"/>
              <w:bottom w:val="single" w:sz="4" w:space="0" w:color="auto"/>
              <w:right w:val="single" w:sz="4" w:space="0" w:color="auto"/>
            </w:tcBorders>
          </w:tcPr>
          <w:p w14:paraId="7E5185C7"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188617CF"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6B4C250E"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336878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p w14:paraId="3DF9AF7D"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ECE34C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վճարողի կողմից</w:t>
            </w:r>
          </w:p>
        </w:tc>
      </w:tr>
      <w:tr w:rsidR="00334B2F" w:rsidRPr="00095A8A" w14:paraId="63E7490E" w14:textId="77777777" w:rsidTr="00CB0ADE">
        <w:tc>
          <w:tcPr>
            <w:tcW w:w="720" w:type="dxa"/>
            <w:tcBorders>
              <w:top w:val="single" w:sz="4" w:space="0" w:color="auto"/>
              <w:left w:val="single" w:sz="4" w:space="0" w:color="auto"/>
              <w:bottom w:val="single" w:sz="4" w:space="0" w:color="auto"/>
              <w:right w:val="single" w:sz="4" w:space="0" w:color="auto"/>
            </w:tcBorders>
          </w:tcPr>
          <w:p w14:paraId="01187ADE"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32E56B7"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43C16992"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FBE921"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ոչ պարտադիր</w:t>
            </w:r>
          </w:p>
          <w:p w14:paraId="742B8C79"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45B8F6F7"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վճարողի կողմից</w:t>
            </w:r>
          </w:p>
        </w:tc>
      </w:tr>
      <w:tr w:rsidR="00334B2F" w:rsidRPr="00095A8A" w14:paraId="594FB48A" w14:textId="77777777" w:rsidTr="00CB0ADE">
        <w:tc>
          <w:tcPr>
            <w:tcW w:w="720" w:type="dxa"/>
            <w:tcBorders>
              <w:top w:val="single" w:sz="4" w:space="0" w:color="auto"/>
              <w:left w:val="single" w:sz="4" w:space="0" w:color="auto"/>
              <w:bottom w:val="single" w:sz="4" w:space="0" w:color="auto"/>
              <w:right w:val="single" w:sz="4" w:space="0" w:color="auto"/>
            </w:tcBorders>
          </w:tcPr>
          <w:p w14:paraId="3AEA8A6F"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52CD90D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339D9F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B1D50"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ոչ պարտադիր</w:t>
            </w:r>
          </w:p>
          <w:p w14:paraId="21505E55"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 xml:space="preserve">լրացվում է Հայաստանի </w:t>
            </w:r>
            <w:r w:rsidRPr="00095A8A">
              <w:rPr>
                <w:rFonts w:ascii="GHEA Grapalat" w:hAnsi="GHEA Grapalat"/>
                <w:sz w:val="20"/>
                <w:szCs w:val="20"/>
              </w:rPr>
              <w:lastRenderedPageBreak/>
              <w:t>Հանրապետության նորմատիվ իրավական ակտերով 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233F954F"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lastRenderedPageBreak/>
              <w:t>լրացվում է վճարողի կողմից</w:t>
            </w:r>
          </w:p>
        </w:tc>
      </w:tr>
      <w:tr w:rsidR="00334B2F" w:rsidRPr="00095A8A" w14:paraId="35738A7C" w14:textId="77777777" w:rsidTr="00CB0ADE">
        <w:tc>
          <w:tcPr>
            <w:tcW w:w="720" w:type="dxa"/>
            <w:tcBorders>
              <w:top w:val="single" w:sz="4" w:space="0" w:color="auto"/>
              <w:left w:val="single" w:sz="4" w:space="0" w:color="auto"/>
              <w:bottom w:val="single" w:sz="4" w:space="0" w:color="auto"/>
              <w:right w:val="single" w:sz="4" w:space="0" w:color="auto"/>
            </w:tcBorders>
          </w:tcPr>
          <w:p w14:paraId="61CDFEDA"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36B6E08A"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շահառու</w:t>
            </w:r>
            <w:r w:rsidRPr="00095A8A">
              <w:rPr>
                <w:rFonts w:ascii="GHEA Grapalat" w:hAnsi="GHEA Grapalat" w:cs="Sylfaen"/>
                <w:sz w:val="20"/>
                <w:szCs w:val="20"/>
                <w:lang w:val="hy-AM"/>
              </w:rPr>
              <w:t>ի  անվանումը</w:t>
            </w:r>
            <w:r w:rsidRPr="00095A8A">
              <w:rPr>
                <w:rFonts w:ascii="GHEA Grapalat" w:hAnsi="GHEA Grapalat" w:cs="Sylfaen"/>
                <w:sz w:val="20"/>
                <w:szCs w:val="20"/>
              </w:rPr>
              <w:t>,</w:t>
            </w:r>
            <w:r w:rsidRPr="00095A8A">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0D0E4D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8E75290"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p w14:paraId="2D5724F9"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033222F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նախապես լրացվում է շահառուի կողմից` հրավերով</w:t>
            </w:r>
          </w:p>
        </w:tc>
      </w:tr>
      <w:tr w:rsidR="00334B2F" w:rsidRPr="00095A8A" w14:paraId="47CEAA4A" w14:textId="77777777" w:rsidTr="00CB0ADE">
        <w:tc>
          <w:tcPr>
            <w:tcW w:w="720" w:type="dxa"/>
            <w:tcBorders>
              <w:top w:val="single" w:sz="4" w:space="0" w:color="auto"/>
              <w:left w:val="single" w:sz="4" w:space="0" w:color="auto"/>
              <w:bottom w:val="single" w:sz="4" w:space="0" w:color="auto"/>
              <w:right w:val="single" w:sz="4" w:space="0" w:color="auto"/>
            </w:tcBorders>
          </w:tcPr>
          <w:p w14:paraId="2C949875"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5BA9901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շահառուի Հ</w:t>
            </w:r>
            <w:r w:rsidRPr="00095A8A">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309255C"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EB08F2"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ոչ պարտադիր</w:t>
            </w:r>
          </w:p>
          <w:p w14:paraId="33C3138A" w14:textId="77777777" w:rsidR="00334B2F" w:rsidRPr="00095A8A" w:rsidRDefault="00334B2F" w:rsidP="00CB0ADE">
            <w:pPr>
              <w:jc w:val="center"/>
              <w:rPr>
                <w:rFonts w:ascii="GHEA Grapalat" w:hAnsi="GHEA Grapalat"/>
                <w:sz w:val="20"/>
                <w:szCs w:val="20"/>
              </w:rPr>
            </w:pPr>
            <w:r w:rsidRPr="00095A8A">
              <w:rPr>
                <w:rFonts w:ascii="GHEA Grapalat" w:hAnsi="GHEA Grapalat" w:cs="Sylfaen"/>
                <w:sz w:val="20"/>
                <w:szCs w:val="20"/>
              </w:rPr>
              <w:t xml:space="preserve"> (</w:t>
            </w:r>
            <w:r w:rsidRPr="00095A8A">
              <w:rPr>
                <w:rFonts w:ascii="GHEA Grapalat" w:hAnsi="GHEA Grapalat" w:cs="Sylfaen"/>
                <w:sz w:val="20"/>
                <w:szCs w:val="20"/>
                <w:lang w:val="hy-AM"/>
              </w:rPr>
              <w:t>գնումների հետ կապված գործընթացում չի լրացվում</w:t>
            </w:r>
            <w:r w:rsidRPr="00095A8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DD176FD" w14:textId="77777777" w:rsidR="00334B2F" w:rsidRPr="00095A8A" w:rsidRDefault="00334B2F" w:rsidP="00CB0ADE">
            <w:pPr>
              <w:jc w:val="center"/>
              <w:rPr>
                <w:rFonts w:ascii="GHEA Grapalat" w:hAnsi="GHEA Grapalat"/>
                <w:sz w:val="20"/>
                <w:szCs w:val="20"/>
              </w:rPr>
            </w:pPr>
            <w:r w:rsidRPr="00095A8A">
              <w:rPr>
                <w:rFonts w:ascii="GHEA Grapalat" w:hAnsi="GHEA Grapalat" w:cs="Sylfaen"/>
                <w:sz w:val="20"/>
                <w:szCs w:val="20"/>
                <w:lang w:val="ru-RU"/>
              </w:rPr>
              <w:t>(</w:t>
            </w:r>
            <w:r w:rsidRPr="00095A8A">
              <w:rPr>
                <w:rFonts w:ascii="GHEA Grapalat" w:hAnsi="GHEA Grapalat" w:cs="Sylfaen"/>
                <w:sz w:val="20"/>
                <w:szCs w:val="20"/>
                <w:lang w:val="hy-AM"/>
              </w:rPr>
              <w:t>չի լրացվում</w:t>
            </w:r>
            <w:r w:rsidRPr="00095A8A">
              <w:rPr>
                <w:rFonts w:ascii="GHEA Grapalat" w:hAnsi="GHEA Grapalat" w:cs="Sylfaen"/>
                <w:sz w:val="20"/>
                <w:szCs w:val="20"/>
                <w:lang w:val="ru-RU"/>
              </w:rPr>
              <w:t>)</w:t>
            </w:r>
          </w:p>
        </w:tc>
      </w:tr>
      <w:tr w:rsidR="00334B2F" w:rsidRPr="00095A8A" w14:paraId="7D11FD26" w14:textId="77777777" w:rsidTr="00CB0ADE">
        <w:tc>
          <w:tcPr>
            <w:tcW w:w="720" w:type="dxa"/>
            <w:tcBorders>
              <w:top w:val="single" w:sz="4" w:space="0" w:color="auto"/>
              <w:left w:val="single" w:sz="4" w:space="0" w:color="auto"/>
              <w:bottom w:val="single" w:sz="4" w:space="0" w:color="auto"/>
              <w:right w:val="single" w:sz="4" w:space="0" w:color="auto"/>
            </w:tcBorders>
          </w:tcPr>
          <w:p w14:paraId="5E67C5AD"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4E177429"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74D01B76"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EBA848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ոչ պարտադիր</w:t>
            </w:r>
          </w:p>
          <w:p w14:paraId="047A7F2B"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6A6D458C"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նախապես լրացվում է շահառուի կողմից` հրավերով</w:t>
            </w:r>
          </w:p>
        </w:tc>
      </w:tr>
      <w:tr w:rsidR="00334B2F" w:rsidRPr="00095A8A" w14:paraId="46BF9939" w14:textId="77777777" w:rsidTr="00CB0ADE">
        <w:tc>
          <w:tcPr>
            <w:tcW w:w="720" w:type="dxa"/>
            <w:tcBorders>
              <w:top w:val="single" w:sz="4" w:space="0" w:color="auto"/>
              <w:left w:val="single" w:sz="4" w:space="0" w:color="auto"/>
              <w:bottom w:val="single" w:sz="4" w:space="0" w:color="auto"/>
              <w:right w:val="single" w:sz="4" w:space="0" w:color="auto"/>
            </w:tcBorders>
          </w:tcPr>
          <w:p w14:paraId="36298D39"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731B854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01D47F70"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029975F"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6A0ED61"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նախապես լրացվում է շահառուի կողմից` հրավերով</w:t>
            </w:r>
          </w:p>
        </w:tc>
      </w:tr>
      <w:tr w:rsidR="00334B2F" w:rsidRPr="00095A8A" w14:paraId="0BC42A02" w14:textId="77777777" w:rsidTr="00CB0ADE">
        <w:tc>
          <w:tcPr>
            <w:tcW w:w="720" w:type="dxa"/>
            <w:tcBorders>
              <w:top w:val="single" w:sz="4" w:space="0" w:color="auto"/>
              <w:left w:val="single" w:sz="4" w:space="0" w:color="auto"/>
              <w:bottom w:val="single" w:sz="4" w:space="0" w:color="auto"/>
              <w:right w:val="single" w:sz="4" w:space="0" w:color="auto"/>
            </w:tcBorders>
          </w:tcPr>
          <w:p w14:paraId="3F660AA1"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48B2A40B"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084C26DF"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C7BE990"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p w14:paraId="68BC2E20"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շահառուի այն բանկային (</w:t>
            </w:r>
            <w:r w:rsidRPr="00095A8A">
              <w:rPr>
                <w:rFonts w:ascii="GHEA Grapalat" w:hAnsi="GHEA Grapalat"/>
                <w:sz w:val="20"/>
                <w:szCs w:val="20"/>
                <w:lang w:val="hy-AM"/>
              </w:rPr>
              <w:t>գանձապետական</w:t>
            </w:r>
            <w:r w:rsidRPr="00095A8A">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1642625C"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նախապես լրացվում է շահառուի կողմից` հրավերով</w:t>
            </w:r>
          </w:p>
        </w:tc>
      </w:tr>
      <w:tr w:rsidR="00334B2F" w:rsidRPr="00095A8A" w14:paraId="61B447AA" w14:textId="77777777" w:rsidTr="00CB0ADE">
        <w:tc>
          <w:tcPr>
            <w:tcW w:w="720" w:type="dxa"/>
            <w:tcBorders>
              <w:top w:val="single" w:sz="4" w:space="0" w:color="auto"/>
              <w:left w:val="single" w:sz="4" w:space="0" w:color="auto"/>
              <w:bottom w:val="single" w:sz="4" w:space="0" w:color="auto"/>
              <w:right w:val="single" w:sz="4" w:space="0" w:color="auto"/>
            </w:tcBorders>
          </w:tcPr>
          <w:p w14:paraId="7F8C463F"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36FCF9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337B41CD"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A981191"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p w14:paraId="56E6B51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6BBD8C17"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rPr>
              <w:t>լրացվում է վճարողի կողմից</w:t>
            </w:r>
            <w:r w:rsidRPr="00095A8A">
              <w:rPr>
                <w:rFonts w:ascii="GHEA Grapalat" w:hAnsi="GHEA Grapalat"/>
                <w:sz w:val="20"/>
                <w:szCs w:val="20"/>
                <w:lang w:val="hy-AM"/>
              </w:rPr>
              <w:t xml:space="preserve"> </w:t>
            </w:r>
          </w:p>
        </w:tc>
      </w:tr>
      <w:tr w:rsidR="00334B2F" w:rsidRPr="00B563CF" w14:paraId="3537ABA5" w14:textId="77777777" w:rsidTr="00CB0ADE">
        <w:tc>
          <w:tcPr>
            <w:tcW w:w="720" w:type="dxa"/>
            <w:tcBorders>
              <w:top w:val="single" w:sz="4" w:space="0" w:color="auto"/>
              <w:left w:val="single" w:sz="4" w:space="0" w:color="auto"/>
              <w:bottom w:val="single" w:sz="4" w:space="0" w:color="auto"/>
              <w:right w:val="single" w:sz="4" w:space="0" w:color="auto"/>
            </w:tcBorders>
          </w:tcPr>
          <w:p w14:paraId="5C2E2198"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70CBA014"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cs="Sylfaen"/>
                <w:sz w:val="20"/>
                <w:szCs w:val="20"/>
                <w:lang w:val="hy-AM"/>
              </w:rPr>
              <w:t>Ակցեպտավորված գումարը՝  (թվերով</w:t>
            </w:r>
            <w:r w:rsidRPr="00095A8A">
              <w:rPr>
                <w:rFonts w:ascii="GHEA Grapalat" w:hAnsi="GHEA Grapalat" w:cs="Arial"/>
                <w:sz w:val="20"/>
                <w:szCs w:val="20"/>
                <w:lang w:val="hy-AM"/>
              </w:rPr>
              <w:t xml:space="preserve"> </w:t>
            </w:r>
            <w:r w:rsidRPr="00095A8A">
              <w:rPr>
                <w:rFonts w:ascii="GHEA Grapalat" w:hAnsi="GHEA Grapalat" w:cs="Sylfaen"/>
                <w:sz w:val="20"/>
                <w:szCs w:val="20"/>
                <w:lang w:val="hy-AM"/>
              </w:rPr>
              <w:t>և</w:t>
            </w:r>
            <w:r w:rsidRPr="00095A8A">
              <w:rPr>
                <w:rFonts w:ascii="GHEA Grapalat" w:hAnsi="GHEA Grapalat" w:cs="Arial"/>
                <w:sz w:val="20"/>
                <w:szCs w:val="20"/>
                <w:lang w:val="hy-AM"/>
              </w:rPr>
              <w:t xml:space="preserve"> </w:t>
            </w:r>
            <w:r w:rsidRPr="00095A8A">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EC913A1"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02E4C7"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ոչ պարտադիր</w:t>
            </w:r>
          </w:p>
          <w:p w14:paraId="710F5F3C"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75C582CB"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cs="Sylfaen"/>
                <w:sz w:val="20"/>
                <w:szCs w:val="20"/>
                <w:lang w:val="hy-AM"/>
              </w:rPr>
              <w:t>(չի լրացվում եւ չի կիրառվում)</w:t>
            </w:r>
          </w:p>
        </w:tc>
      </w:tr>
      <w:tr w:rsidR="00334B2F" w:rsidRPr="00095A8A" w14:paraId="450DE2DE" w14:textId="77777777" w:rsidTr="00CB0ADE">
        <w:tc>
          <w:tcPr>
            <w:tcW w:w="720" w:type="dxa"/>
            <w:tcBorders>
              <w:top w:val="single" w:sz="4" w:space="0" w:color="auto"/>
              <w:left w:val="single" w:sz="4" w:space="0" w:color="auto"/>
              <w:bottom w:val="single" w:sz="4" w:space="0" w:color="auto"/>
              <w:right w:val="single" w:sz="4" w:space="0" w:color="auto"/>
            </w:tcBorders>
          </w:tcPr>
          <w:p w14:paraId="33C0A332"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00418F3B"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6E208AA5"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173CF5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2E5CD9E"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վճարողի կողմից</w:t>
            </w:r>
          </w:p>
        </w:tc>
      </w:tr>
      <w:tr w:rsidR="00334B2F" w:rsidRPr="00B563CF" w14:paraId="012FA7F1" w14:textId="77777777" w:rsidTr="00CB0ADE">
        <w:tc>
          <w:tcPr>
            <w:tcW w:w="720" w:type="dxa"/>
            <w:tcBorders>
              <w:top w:val="single" w:sz="4" w:space="0" w:color="auto"/>
              <w:left w:val="single" w:sz="4" w:space="0" w:color="auto"/>
              <w:bottom w:val="single" w:sz="4" w:space="0" w:color="auto"/>
              <w:right w:val="single" w:sz="4" w:space="0" w:color="auto"/>
            </w:tcBorders>
          </w:tcPr>
          <w:p w14:paraId="40C52888"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6B0B7A1"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4818D9B"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9223F4A"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rPr>
              <w:t xml:space="preserve">Պարտադիր </w:t>
            </w:r>
            <w:r w:rsidRPr="00095A8A">
              <w:rPr>
                <w:rFonts w:ascii="GHEA Grapalat" w:hAnsi="GHEA Grapalat"/>
                <w:sz w:val="20"/>
                <w:szCs w:val="20"/>
                <w:lang w:val="hy-AM"/>
              </w:rPr>
              <w:t xml:space="preserve">լրացվում է </w:t>
            </w:r>
            <w:r w:rsidRPr="00095A8A">
              <w:rPr>
                <w:rFonts w:ascii="GHEA Grapalat" w:hAnsi="GHEA Grapalat"/>
                <w:sz w:val="20"/>
                <w:szCs w:val="20"/>
              </w:rPr>
              <w:t>«</w:t>
            </w:r>
            <w:r w:rsidRPr="00095A8A">
              <w:rPr>
                <w:rFonts w:ascii="GHEA Grapalat" w:hAnsi="GHEA Grapalat"/>
                <w:sz w:val="20"/>
                <w:szCs w:val="20"/>
                <w:lang w:val="hy-AM"/>
              </w:rPr>
              <w:t>պայմանագրի կատարման ապահովման համար</w:t>
            </w:r>
            <w:r w:rsidRPr="00095A8A">
              <w:rPr>
                <w:rFonts w:ascii="GHEA Grapalat" w:hAnsi="GHEA Grapalat"/>
                <w:sz w:val="20"/>
                <w:szCs w:val="20"/>
              </w:rPr>
              <w:t>»</w:t>
            </w:r>
            <w:r w:rsidRPr="00095A8A">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1E2B467"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նախապես լրացվում է շահառուի կողմից` հրավերով</w:t>
            </w:r>
          </w:p>
        </w:tc>
      </w:tr>
      <w:tr w:rsidR="00334B2F" w:rsidRPr="00095A8A" w14:paraId="495B67B9" w14:textId="77777777" w:rsidTr="00CB0ADE">
        <w:tc>
          <w:tcPr>
            <w:tcW w:w="720" w:type="dxa"/>
            <w:tcBorders>
              <w:top w:val="single" w:sz="4" w:space="0" w:color="auto"/>
              <w:left w:val="single" w:sz="4" w:space="0" w:color="auto"/>
              <w:bottom w:val="single" w:sz="4" w:space="0" w:color="auto"/>
              <w:right w:val="single" w:sz="4" w:space="0" w:color="auto"/>
            </w:tcBorders>
          </w:tcPr>
          <w:p w14:paraId="1C4A77D5"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6FE3F175" w14:textId="77777777" w:rsidR="00334B2F" w:rsidRPr="00095A8A" w:rsidRDefault="00334B2F" w:rsidP="00CB0ADE">
            <w:pPr>
              <w:jc w:val="center"/>
              <w:rPr>
                <w:rFonts w:ascii="GHEA Grapalat" w:hAnsi="GHEA Grapalat"/>
                <w:sz w:val="20"/>
                <w:szCs w:val="20"/>
              </w:rPr>
            </w:pPr>
            <w:r w:rsidRPr="00095A8A">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6B2FAFF"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B53D0A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p w14:paraId="097812C6"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w:t>
            </w:r>
            <w:r w:rsidRPr="00095A8A">
              <w:rPr>
                <w:rFonts w:ascii="GHEA Grapalat" w:hAnsi="GHEA Grapalat"/>
                <w:sz w:val="20"/>
                <w:szCs w:val="20"/>
              </w:rPr>
              <w:lastRenderedPageBreak/>
              <w:t>ներկայացման համար հիմք հանդիսացող պայմանագրի համարը</w:t>
            </w:r>
            <w:r w:rsidRPr="00095A8A">
              <w:rPr>
                <w:rFonts w:ascii="GHEA Grapalat" w:hAnsi="GHEA Grapalat"/>
                <w:sz w:val="20"/>
                <w:szCs w:val="20"/>
                <w:lang w:val="hy-AM"/>
              </w:rPr>
              <w:t>,</w:t>
            </w:r>
            <w:r w:rsidRPr="00095A8A">
              <w:rPr>
                <w:rFonts w:ascii="GHEA Grapalat" w:hAnsi="GHEA Grapalat" w:cs="Arial"/>
                <w:sz w:val="20"/>
                <w:szCs w:val="20"/>
                <w:lang w:val="hy-AM"/>
              </w:rPr>
              <w:t xml:space="preserve"> </w:t>
            </w:r>
            <w:r w:rsidRPr="00095A8A">
              <w:rPr>
                <w:rFonts w:ascii="GHEA Grapalat" w:hAnsi="GHEA Grapalat"/>
                <w:sz w:val="20"/>
                <w:szCs w:val="20"/>
              </w:rPr>
              <w:t xml:space="preserve"> գնման ընթացակարգի ծածկագիրը</w:t>
            </w:r>
            <w:r w:rsidRPr="00095A8A">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5E74FEAF"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rPr>
              <w:lastRenderedPageBreak/>
              <w:t xml:space="preserve">լրացվում է </w:t>
            </w:r>
            <w:r w:rsidRPr="00095A8A">
              <w:rPr>
                <w:rFonts w:ascii="GHEA Grapalat" w:hAnsi="GHEA Grapalat"/>
                <w:sz w:val="20"/>
                <w:szCs w:val="20"/>
                <w:lang w:val="hy-AM"/>
              </w:rPr>
              <w:t>շահառու</w:t>
            </w:r>
            <w:r w:rsidRPr="00095A8A">
              <w:rPr>
                <w:rFonts w:ascii="GHEA Grapalat" w:hAnsi="GHEA Grapalat"/>
                <w:sz w:val="20"/>
                <w:szCs w:val="20"/>
              </w:rPr>
              <w:t>ի կողմից</w:t>
            </w:r>
          </w:p>
        </w:tc>
      </w:tr>
      <w:tr w:rsidR="00334B2F" w:rsidRPr="00B563CF" w14:paraId="43B9BAD8" w14:textId="77777777" w:rsidTr="00CB0ADE">
        <w:tc>
          <w:tcPr>
            <w:tcW w:w="720" w:type="dxa"/>
            <w:tcBorders>
              <w:top w:val="single" w:sz="4" w:space="0" w:color="auto"/>
              <w:left w:val="single" w:sz="4" w:space="0" w:color="auto"/>
              <w:bottom w:val="single" w:sz="4" w:space="0" w:color="auto"/>
              <w:right w:val="single" w:sz="4" w:space="0" w:color="auto"/>
            </w:tcBorders>
          </w:tcPr>
          <w:p w14:paraId="52A7107A" w14:textId="77777777" w:rsidR="00334B2F" w:rsidRPr="00095A8A" w:rsidDel="0010680B" w:rsidRDefault="00334B2F" w:rsidP="00CB0ADE">
            <w:pPr>
              <w:jc w:val="center"/>
              <w:rPr>
                <w:rFonts w:ascii="GHEA Grapalat" w:hAnsi="GHEA Grapalat"/>
                <w:sz w:val="20"/>
                <w:szCs w:val="20"/>
                <w:lang w:val="hy-AM"/>
              </w:rPr>
            </w:pPr>
            <w:r w:rsidRPr="00095A8A">
              <w:rPr>
                <w:rFonts w:ascii="GHEA Grapalat" w:hAnsi="GHEA Grapalat"/>
                <w:sz w:val="20"/>
                <w:szCs w:val="20"/>
                <w:lang w:val="hy-AM"/>
              </w:rPr>
              <w:lastRenderedPageBreak/>
              <w:t>19.</w:t>
            </w:r>
          </w:p>
        </w:tc>
        <w:tc>
          <w:tcPr>
            <w:tcW w:w="1938" w:type="dxa"/>
            <w:tcBorders>
              <w:top w:val="single" w:sz="4" w:space="0" w:color="auto"/>
              <w:left w:val="single" w:sz="4" w:space="0" w:color="auto"/>
              <w:bottom w:val="single" w:sz="4" w:space="0" w:color="auto"/>
              <w:right w:val="single" w:sz="4" w:space="0" w:color="auto"/>
            </w:tcBorders>
          </w:tcPr>
          <w:p w14:paraId="6E300437" w14:textId="77777777" w:rsidR="00334B2F" w:rsidRPr="00095A8A" w:rsidRDefault="00334B2F" w:rsidP="00CB0ADE">
            <w:pPr>
              <w:jc w:val="center"/>
              <w:rPr>
                <w:rFonts w:ascii="GHEA Grapalat" w:hAnsi="GHEA Grapalat"/>
                <w:sz w:val="20"/>
                <w:szCs w:val="20"/>
              </w:rPr>
            </w:pPr>
            <w:r w:rsidRPr="00095A8A">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31EA166"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922A3CB" w14:textId="77777777" w:rsidR="00334B2F" w:rsidRPr="00095A8A" w:rsidRDefault="00334B2F" w:rsidP="00CB0ADE">
            <w:pPr>
              <w:jc w:val="center"/>
              <w:rPr>
                <w:rFonts w:ascii="GHEA Grapalat" w:hAnsi="GHEA Grapalat" w:cs="Sylfaen"/>
                <w:sz w:val="20"/>
                <w:szCs w:val="20"/>
                <w:lang w:val="hy-AM"/>
              </w:rPr>
            </w:pPr>
            <w:r w:rsidRPr="00095A8A">
              <w:rPr>
                <w:rFonts w:ascii="GHEA Grapalat" w:hAnsi="GHEA Grapalat"/>
                <w:sz w:val="20"/>
                <w:szCs w:val="20"/>
              </w:rPr>
              <w:t>պարտադիր</w:t>
            </w:r>
            <w:r w:rsidRPr="00095A8A">
              <w:rPr>
                <w:rFonts w:ascii="GHEA Grapalat" w:hAnsi="GHEA Grapalat" w:cs="Sylfaen"/>
                <w:sz w:val="20"/>
                <w:szCs w:val="20"/>
                <w:lang w:val="hy-AM"/>
              </w:rPr>
              <w:t xml:space="preserve"> </w:t>
            </w:r>
          </w:p>
          <w:p w14:paraId="10F25F24" w14:textId="77777777" w:rsidR="00334B2F" w:rsidRPr="00095A8A" w:rsidRDefault="00334B2F" w:rsidP="00CB0ADE">
            <w:pPr>
              <w:jc w:val="center"/>
              <w:rPr>
                <w:rFonts w:ascii="GHEA Grapalat" w:hAnsi="GHEA Grapalat" w:cs="Sylfaen"/>
                <w:sz w:val="20"/>
                <w:szCs w:val="20"/>
                <w:lang w:val="hy-AM"/>
              </w:rPr>
            </w:pPr>
            <w:r w:rsidRPr="00095A8A">
              <w:rPr>
                <w:rFonts w:ascii="GHEA Grapalat" w:hAnsi="GHEA Grapalat" w:cs="Sylfaen"/>
                <w:sz w:val="20"/>
                <w:szCs w:val="20"/>
                <w:lang w:val="hy-AM"/>
              </w:rPr>
              <w:t xml:space="preserve">լրացվում է &lt;ակցեպտավորված վճարում&gt; բառերը, </w:t>
            </w:r>
          </w:p>
          <w:p w14:paraId="3D38AAFD"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42048D9E"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 xml:space="preserve">նախապես լրացվում է շահառուի կողմից </w:t>
            </w:r>
          </w:p>
        </w:tc>
      </w:tr>
      <w:tr w:rsidR="00334B2F" w:rsidRPr="00095A8A" w14:paraId="1E248159" w14:textId="77777777" w:rsidTr="00CB0ADE">
        <w:tc>
          <w:tcPr>
            <w:tcW w:w="720" w:type="dxa"/>
            <w:tcBorders>
              <w:top w:val="single" w:sz="4" w:space="0" w:color="auto"/>
              <w:left w:val="single" w:sz="4" w:space="0" w:color="auto"/>
              <w:bottom w:val="single" w:sz="4" w:space="0" w:color="auto"/>
              <w:right w:val="single" w:sz="4" w:space="0" w:color="auto"/>
            </w:tcBorders>
          </w:tcPr>
          <w:p w14:paraId="4741BF25"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04EBDA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27CE1632"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83638EF"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ոչ պարտադիր</w:t>
            </w:r>
          </w:p>
          <w:p w14:paraId="4332E837"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095A8A">
              <w:rPr>
                <w:rFonts w:ascii="GHEA Grapalat" w:hAnsi="GHEA Grapalat"/>
                <w:sz w:val="20"/>
                <w:szCs w:val="20"/>
                <w:lang w:val="hy-AM"/>
              </w:rPr>
              <w:t xml:space="preserve"> </w:t>
            </w:r>
            <w:r w:rsidRPr="00095A8A">
              <w:rPr>
                <w:rFonts w:ascii="GHEA Grapalat" w:hAnsi="GHEA Grapalat"/>
                <w:sz w:val="20"/>
                <w:szCs w:val="20"/>
              </w:rPr>
              <w:t>(</w:t>
            </w:r>
            <w:r w:rsidRPr="00095A8A">
              <w:rPr>
                <w:rFonts w:ascii="GHEA Grapalat" w:hAnsi="GHEA Grapalat"/>
                <w:sz w:val="20"/>
                <w:szCs w:val="20"/>
                <w:lang w:val="hy-AM"/>
              </w:rPr>
              <w:t>վճարողի բանկին</w:t>
            </w:r>
            <w:r w:rsidRPr="00095A8A">
              <w:rPr>
                <w:rFonts w:ascii="GHEA Grapalat" w:hAnsi="GHEA Grapalat"/>
                <w:sz w:val="20"/>
                <w:szCs w:val="20"/>
              </w:rPr>
              <w:t>)</w:t>
            </w:r>
          </w:p>
          <w:p w14:paraId="13035316"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Եթ ե լրացվել է &lt;</w:t>
            </w:r>
            <w:r w:rsidRPr="00095A8A">
              <w:rPr>
                <w:rFonts w:ascii="GHEA Grapalat" w:hAnsi="GHEA Grapalat" w:cs="Sylfaen"/>
                <w:sz w:val="20"/>
                <w:szCs w:val="20"/>
                <w:lang w:val="hy-AM"/>
              </w:rPr>
              <w:t>Վճարման կատարման հիմքեր&gt; դաշտը ապա այս տվյալը պարտադիր լրացվում է</w:t>
            </w:r>
            <w:r w:rsidRPr="00095A8A">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019722F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շահառուի</w:t>
            </w:r>
            <w:r w:rsidRPr="00095A8A">
              <w:rPr>
                <w:rFonts w:ascii="GHEA Grapalat" w:hAnsi="GHEA Grapalat"/>
                <w:sz w:val="20"/>
                <w:szCs w:val="20"/>
                <w:lang w:val="hy-AM"/>
              </w:rPr>
              <w:t xml:space="preserve"> </w:t>
            </w:r>
            <w:r w:rsidRPr="00095A8A">
              <w:rPr>
                <w:rFonts w:ascii="GHEA Grapalat" w:hAnsi="GHEA Grapalat"/>
                <w:sz w:val="20"/>
                <w:szCs w:val="20"/>
              </w:rPr>
              <w:t>կողմից</w:t>
            </w:r>
          </w:p>
        </w:tc>
      </w:tr>
      <w:tr w:rsidR="00334B2F" w:rsidRPr="00B563CF" w14:paraId="4ED46A22" w14:textId="77777777" w:rsidTr="00CB0ADE">
        <w:tc>
          <w:tcPr>
            <w:tcW w:w="720" w:type="dxa"/>
            <w:tcBorders>
              <w:top w:val="single" w:sz="4" w:space="0" w:color="auto"/>
              <w:left w:val="single" w:sz="4" w:space="0" w:color="auto"/>
              <w:bottom w:val="single" w:sz="4" w:space="0" w:color="auto"/>
              <w:right w:val="single" w:sz="4" w:space="0" w:color="auto"/>
            </w:tcBorders>
          </w:tcPr>
          <w:p w14:paraId="7982E83B"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2</w:t>
            </w:r>
            <w:r w:rsidRPr="00095A8A">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E140DEB"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5266B095"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8913785"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p w14:paraId="060BB8AB"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rPr>
              <w:t>այս դաշտը լրացվում</w:t>
            </w:r>
            <w:r w:rsidRPr="00095A8A">
              <w:rPr>
                <w:rFonts w:ascii="GHEA Grapalat" w:hAnsi="GHEA Grapalat"/>
                <w:sz w:val="20"/>
                <w:szCs w:val="20"/>
                <w:lang w:val="hy-AM"/>
              </w:rPr>
              <w:t xml:space="preserve"> է վճարողի կողմից պահանջագրի ներկայացման դեպքում: Ընդ որում</w:t>
            </w:r>
            <w:r w:rsidRPr="00095A8A">
              <w:rPr>
                <w:rFonts w:ascii="GHEA Grapalat" w:hAnsi="GHEA Grapalat"/>
                <w:sz w:val="20"/>
                <w:szCs w:val="20"/>
              </w:rPr>
              <w:t xml:space="preserve"> եթե </w:t>
            </w:r>
            <w:r w:rsidRPr="00095A8A">
              <w:rPr>
                <w:rFonts w:ascii="GHEA Grapalat" w:hAnsi="GHEA Grapalat" w:cs="Sylfaen"/>
                <w:sz w:val="20"/>
                <w:szCs w:val="20"/>
                <w:lang w:val="hy-AM"/>
              </w:rPr>
              <w:t xml:space="preserve">Վճարման պայմաններ դաշտում </w:t>
            </w:r>
            <w:r w:rsidRPr="00095A8A">
              <w:rPr>
                <w:rFonts w:ascii="GHEA Grapalat" w:hAnsi="GHEA Grapalat"/>
                <w:sz w:val="20"/>
                <w:szCs w:val="20"/>
                <w:lang w:val="hy-AM"/>
              </w:rPr>
              <w:t>նշված է &lt;ակցեպտավորված վճարում&gt; ապա</w:t>
            </w:r>
            <w:r w:rsidRPr="00095A8A">
              <w:rPr>
                <w:rFonts w:ascii="GHEA Grapalat" w:hAnsi="GHEA Grapalat" w:cs="Sylfaen"/>
                <w:sz w:val="20"/>
                <w:szCs w:val="20"/>
                <w:lang w:val="hy-AM"/>
              </w:rPr>
              <w:t xml:space="preserve"> </w:t>
            </w:r>
            <w:r w:rsidRPr="00095A8A">
              <w:rPr>
                <w:rFonts w:ascii="GHEA Grapalat" w:hAnsi="GHEA Grapalat"/>
                <w:sz w:val="20"/>
                <w:szCs w:val="20"/>
              </w:rPr>
              <w:t>վճարող</w:t>
            </w:r>
            <w:r w:rsidRPr="00095A8A">
              <w:rPr>
                <w:rFonts w:ascii="GHEA Grapalat" w:hAnsi="GHEA Grapalat"/>
                <w:sz w:val="20"/>
                <w:szCs w:val="20"/>
                <w:lang w:val="hy-AM"/>
              </w:rPr>
              <w:t xml:space="preserve">ը ստորագրելով՝ </w:t>
            </w:r>
            <w:r w:rsidRPr="00095A8A">
              <w:rPr>
                <w:rFonts w:ascii="GHEA Grapalat" w:hAnsi="GHEA Grapalat" w:cs="Sylfaen"/>
                <w:sz w:val="20"/>
                <w:szCs w:val="20"/>
                <w:lang w:val="hy-AM"/>
              </w:rPr>
              <w:t xml:space="preserve">նախապես </w:t>
            </w:r>
            <w:r w:rsidRPr="00095A8A">
              <w:rPr>
                <w:rFonts w:ascii="GHEA Grapalat" w:hAnsi="GHEA Grapalat"/>
                <w:sz w:val="20"/>
                <w:szCs w:val="20"/>
                <w:lang w:val="hy-AM"/>
              </w:rPr>
              <w:t xml:space="preserve">համաձայնվում  </w:t>
            </w:r>
            <w:r w:rsidRPr="00095A8A">
              <w:rPr>
                <w:rFonts w:ascii="GHEA Grapalat" w:hAnsi="GHEA Grapalat" w:cs="Sylfaen"/>
                <w:sz w:val="20"/>
                <w:szCs w:val="20"/>
                <w:lang w:val="hy-AM"/>
              </w:rPr>
              <w:t xml:space="preserve">  </w:t>
            </w:r>
            <w:r w:rsidRPr="00095A8A">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0AB83950" w14:textId="77777777" w:rsidR="00334B2F" w:rsidRPr="00095A8A"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587B6696"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 xml:space="preserve">ստորագրվում է վճարողի կողմից կամ </w:t>
            </w:r>
          </w:p>
          <w:p w14:paraId="111B6EFF"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դրվում է վճարողի էլեկտրոնային ստորագրությունը</w:t>
            </w:r>
          </w:p>
          <w:p w14:paraId="647DF2B1" w14:textId="77777777" w:rsidR="00334B2F" w:rsidRPr="00095A8A" w:rsidRDefault="00334B2F" w:rsidP="00CB0ADE">
            <w:pPr>
              <w:jc w:val="center"/>
              <w:rPr>
                <w:rFonts w:ascii="GHEA Grapalat" w:hAnsi="GHEA Grapalat"/>
                <w:sz w:val="20"/>
                <w:szCs w:val="20"/>
                <w:lang w:val="hy-AM"/>
              </w:rPr>
            </w:pPr>
          </w:p>
        </w:tc>
      </w:tr>
      <w:tr w:rsidR="00334B2F" w:rsidRPr="00B563CF" w14:paraId="659310B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5F88187" w14:textId="77777777" w:rsidR="00334B2F" w:rsidRPr="00095A8A" w:rsidRDefault="00334B2F" w:rsidP="00CB0ADE">
            <w:pPr>
              <w:rPr>
                <w:rFonts w:ascii="GHEA Grapalat" w:hAnsi="GHEA Grapalat"/>
                <w:sz w:val="20"/>
                <w:szCs w:val="20"/>
              </w:rPr>
            </w:pPr>
            <w:r w:rsidRPr="00095A8A">
              <w:rPr>
                <w:rFonts w:ascii="GHEA Grapalat" w:hAnsi="GHEA Grapalat"/>
                <w:sz w:val="20"/>
                <w:szCs w:val="20"/>
                <w:lang w:val="hy-AM"/>
              </w:rPr>
              <w:t>2</w:t>
            </w:r>
            <w:r w:rsidRPr="00095A8A">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698DF67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063494E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A408CA7"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 xml:space="preserve">պարտադիր` </w:t>
            </w:r>
          </w:p>
          <w:p w14:paraId="0960A163"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rPr>
              <w:t>կնիքի առկայության դեպքում</w:t>
            </w:r>
            <w:r w:rsidRPr="00095A8A">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B1C07B7"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 xml:space="preserve">կնքվում է վճարողի կողմից </w:t>
            </w:r>
          </w:p>
          <w:p w14:paraId="5D60CC86"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թղթային եղանակով ներկայացնելիս</w:t>
            </w:r>
          </w:p>
        </w:tc>
      </w:tr>
      <w:tr w:rsidR="00334B2F" w:rsidRPr="00095A8A" w14:paraId="74D425EE" w14:textId="77777777" w:rsidTr="00CB0ADE">
        <w:tc>
          <w:tcPr>
            <w:tcW w:w="720" w:type="dxa"/>
            <w:tcBorders>
              <w:top w:val="single" w:sz="4" w:space="0" w:color="auto"/>
              <w:left w:val="single" w:sz="4" w:space="0" w:color="auto"/>
              <w:bottom w:val="single" w:sz="4" w:space="0" w:color="auto"/>
              <w:right w:val="single" w:sz="4" w:space="0" w:color="auto"/>
            </w:tcBorders>
          </w:tcPr>
          <w:p w14:paraId="55F5F741"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22</w:t>
            </w:r>
            <w:r w:rsidRPr="00095A8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81B5539"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BA15907"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E13BE8"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r w:rsidRPr="00095A8A">
              <w:rPr>
                <w:rFonts w:ascii="GHEA Grapalat" w:hAnsi="GHEA Grapalat"/>
                <w:sz w:val="20"/>
                <w:szCs w:val="20"/>
                <w:lang w:val="hy-AM"/>
              </w:rPr>
              <w:t>՝</w:t>
            </w:r>
            <w:r w:rsidRPr="00095A8A">
              <w:rPr>
                <w:rFonts w:ascii="GHEA Grapalat" w:hAnsi="GHEA Grapalat"/>
                <w:sz w:val="20"/>
                <w:szCs w:val="20"/>
              </w:rPr>
              <w:t xml:space="preserve"> </w:t>
            </w:r>
          </w:p>
          <w:p w14:paraId="46C40F5E"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A8E6C0D"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ստորագրվում է շահառուի կողմից</w:t>
            </w:r>
          </w:p>
        </w:tc>
      </w:tr>
      <w:tr w:rsidR="00334B2F" w:rsidRPr="00095A8A" w14:paraId="7D17138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9C01B4B" w14:textId="77777777" w:rsidR="00334B2F" w:rsidRPr="00095A8A" w:rsidRDefault="00334B2F" w:rsidP="00CB0ADE">
            <w:pPr>
              <w:rPr>
                <w:rFonts w:ascii="GHEA Grapalat" w:hAnsi="GHEA Grapalat"/>
                <w:sz w:val="20"/>
                <w:szCs w:val="20"/>
              </w:rPr>
            </w:pPr>
            <w:r w:rsidRPr="00095A8A">
              <w:rPr>
                <w:rFonts w:ascii="GHEA Grapalat" w:hAnsi="GHEA Grapalat"/>
                <w:sz w:val="20"/>
                <w:szCs w:val="20"/>
                <w:lang w:val="hy-AM"/>
              </w:rPr>
              <w:t>22</w:t>
            </w:r>
            <w:r w:rsidRPr="00095A8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9E3BB3A"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209275A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DB7D8B0"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 xml:space="preserve">պարտադիր` </w:t>
            </w:r>
          </w:p>
          <w:p w14:paraId="0100B60D"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1354C999"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rPr>
              <w:t>կնքվում է շահառուի կողմից</w:t>
            </w:r>
            <w:r w:rsidRPr="00095A8A">
              <w:rPr>
                <w:rFonts w:ascii="GHEA Grapalat" w:hAnsi="GHEA Grapalat"/>
                <w:sz w:val="20"/>
                <w:szCs w:val="20"/>
                <w:lang w:val="hy-AM"/>
              </w:rPr>
              <w:t xml:space="preserve"> </w:t>
            </w:r>
          </w:p>
          <w:p w14:paraId="36C6A0E4"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թղթային եղանակով բանկ ներկայացնելիս</w:t>
            </w:r>
          </w:p>
        </w:tc>
      </w:tr>
      <w:tr w:rsidR="00334B2F" w:rsidRPr="00095A8A" w14:paraId="7E5452F2" w14:textId="77777777" w:rsidTr="00CB0ADE">
        <w:tc>
          <w:tcPr>
            <w:tcW w:w="720" w:type="dxa"/>
            <w:tcBorders>
              <w:top w:val="single" w:sz="4" w:space="0" w:color="auto"/>
              <w:left w:val="single" w:sz="4" w:space="0" w:color="auto"/>
              <w:bottom w:val="single" w:sz="4" w:space="0" w:color="auto"/>
              <w:right w:val="single" w:sz="4" w:space="0" w:color="auto"/>
            </w:tcBorders>
          </w:tcPr>
          <w:p w14:paraId="7955B361"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2</w:t>
            </w:r>
            <w:r w:rsidRPr="00095A8A">
              <w:rPr>
                <w:rFonts w:ascii="GHEA Grapalat" w:hAnsi="GHEA Grapalat"/>
                <w:sz w:val="20"/>
                <w:szCs w:val="20"/>
                <w:lang w:val="hy-AM"/>
              </w:rPr>
              <w:t>3</w:t>
            </w:r>
            <w:r w:rsidRPr="00095A8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67CF820D"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 xml:space="preserve">վճարողին սպասարկող ֆինանսական կազմակերպության (մասնաճյուղի) </w:t>
            </w:r>
            <w:r w:rsidRPr="00095A8A">
              <w:rPr>
                <w:rFonts w:ascii="GHEA Grapalat" w:hAnsi="GHEA Grapalat"/>
                <w:sz w:val="20"/>
                <w:szCs w:val="20"/>
              </w:rPr>
              <w:lastRenderedPageBreak/>
              <w:t>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EBD29A1"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59F2D775"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p w14:paraId="544098C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վճարման պահանջագիրը վճարողին սպասարկող ֆինանսական կազմակերպության</w:t>
            </w:r>
            <w:r w:rsidRPr="00095A8A">
              <w:rPr>
                <w:rFonts w:ascii="GHEA Grapalat" w:hAnsi="GHEA Grapalat"/>
                <w:sz w:val="20"/>
                <w:szCs w:val="20"/>
                <w:lang w:val="hy-AM"/>
              </w:rPr>
              <w:t>ը</w:t>
            </w:r>
            <w:r w:rsidRPr="00095A8A">
              <w:rPr>
                <w:rFonts w:ascii="GHEA Grapalat" w:hAnsi="GHEA Grapalat"/>
                <w:sz w:val="20"/>
                <w:szCs w:val="20"/>
              </w:rPr>
              <w:t xml:space="preserve"> թղթային </w:t>
            </w:r>
            <w:r w:rsidRPr="00095A8A">
              <w:rPr>
                <w:rFonts w:ascii="GHEA Grapalat" w:hAnsi="GHEA Grapalat"/>
                <w:sz w:val="20"/>
                <w:szCs w:val="20"/>
              </w:rPr>
              <w:lastRenderedPageBreak/>
              <w:t xml:space="preserve">եղանակով </w:t>
            </w:r>
            <w:r w:rsidRPr="00095A8A">
              <w:rPr>
                <w:rFonts w:ascii="GHEA Grapalat" w:hAnsi="GHEA Grapalat"/>
                <w:sz w:val="20"/>
                <w:szCs w:val="20"/>
                <w:lang w:val="hy-AM"/>
              </w:rPr>
              <w:t xml:space="preserve"> </w:t>
            </w:r>
            <w:r w:rsidRPr="00095A8A">
              <w:rPr>
                <w:rFonts w:ascii="GHEA Grapalat" w:hAnsi="GHEA Grapalat"/>
                <w:sz w:val="20"/>
                <w:szCs w:val="20"/>
              </w:rPr>
              <w:t>ներկայաց</w:t>
            </w:r>
            <w:r w:rsidRPr="00095A8A">
              <w:rPr>
                <w:rFonts w:ascii="GHEA Grapalat" w:hAnsi="GHEA Grapalat"/>
                <w:sz w:val="20"/>
                <w:szCs w:val="20"/>
                <w:lang w:val="hy-AM"/>
              </w:rPr>
              <w:t>ված լի</w:t>
            </w:r>
            <w:r w:rsidRPr="00095A8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D317B4F" w14:textId="77777777" w:rsidR="00334B2F" w:rsidRPr="00095A8A" w:rsidRDefault="00334B2F" w:rsidP="00CB0ADE">
            <w:pPr>
              <w:jc w:val="center"/>
              <w:rPr>
                <w:rFonts w:ascii="GHEA Grapalat" w:hAnsi="GHEA Grapalat"/>
                <w:sz w:val="20"/>
                <w:szCs w:val="20"/>
              </w:rPr>
            </w:pPr>
          </w:p>
        </w:tc>
      </w:tr>
      <w:tr w:rsidR="00334B2F" w:rsidRPr="00095A8A" w14:paraId="747344D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3FF1889" w14:textId="77777777" w:rsidR="00334B2F" w:rsidRPr="00095A8A" w:rsidRDefault="00334B2F" w:rsidP="00CB0ADE">
            <w:pPr>
              <w:rPr>
                <w:rFonts w:ascii="GHEA Grapalat" w:hAnsi="GHEA Grapalat"/>
                <w:sz w:val="20"/>
                <w:szCs w:val="20"/>
              </w:rPr>
            </w:pPr>
            <w:r w:rsidRPr="00095A8A">
              <w:rPr>
                <w:rFonts w:ascii="GHEA Grapalat" w:hAnsi="GHEA Grapalat"/>
                <w:sz w:val="20"/>
                <w:szCs w:val="20"/>
              </w:rPr>
              <w:lastRenderedPageBreak/>
              <w:t>2</w:t>
            </w:r>
            <w:r w:rsidRPr="00095A8A">
              <w:rPr>
                <w:rFonts w:ascii="GHEA Grapalat" w:hAnsi="GHEA Grapalat"/>
                <w:sz w:val="20"/>
                <w:szCs w:val="20"/>
                <w:lang w:val="hy-AM"/>
              </w:rPr>
              <w:t>3</w:t>
            </w:r>
            <w:r w:rsidRPr="00095A8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C5CF4BE"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 xml:space="preserve">վճարողին սպասարկող ֆինանսական կազմակերպության (մասնաճյուղի) </w:t>
            </w:r>
            <w:r w:rsidRPr="00095A8A">
              <w:rPr>
                <w:rFonts w:ascii="GHEA Grapalat" w:hAnsi="GHEA Grapalat"/>
                <w:sz w:val="20"/>
                <w:szCs w:val="20"/>
                <w:lang w:val="hy-AM"/>
              </w:rPr>
              <w:t>դրոշմա</w:t>
            </w:r>
            <w:r w:rsidRPr="00095A8A">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52606F9"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EE6524D"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p w14:paraId="44F037A1"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վճարման պահանջագիրը վճարողին սպասարկող ֆինանսական կազմակերպության</w:t>
            </w:r>
            <w:r w:rsidRPr="00095A8A">
              <w:rPr>
                <w:rFonts w:ascii="GHEA Grapalat" w:hAnsi="GHEA Grapalat"/>
                <w:sz w:val="20"/>
                <w:szCs w:val="20"/>
                <w:lang w:val="hy-AM"/>
              </w:rPr>
              <w:t>ը</w:t>
            </w:r>
            <w:r w:rsidRPr="00095A8A">
              <w:rPr>
                <w:rFonts w:ascii="GHEA Grapalat" w:hAnsi="GHEA Grapalat"/>
                <w:sz w:val="20"/>
                <w:szCs w:val="20"/>
              </w:rPr>
              <w:t xml:space="preserve"> թղթային եղանակով ներկայաց</w:t>
            </w:r>
            <w:r w:rsidRPr="00095A8A">
              <w:rPr>
                <w:rFonts w:ascii="GHEA Grapalat" w:hAnsi="GHEA Grapalat"/>
                <w:sz w:val="20"/>
                <w:szCs w:val="20"/>
                <w:lang w:val="hy-AM"/>
              </w:rPr>
              <w:t>ված լի</w:t>
            </w:r>
            <w:r w:rsidRPr="00095A8A">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4E92E54B" w14:textId="77777777" w:rsidR="00334B2F" w:rsidRPr="00095A8A" w:rsidRDefault="00334B2F" w:rsidP="00CB0ADE">
            <w:pPr>
              <w:jc w:val="center"/>
              <w:rPr>
                <w:rFonts w:ascii="GHEA Grapalat" w:hAnsi="GHEA Grapalat"/>
                <w:sz w:val="20"/>
                <w:szCs w:val="20"/>
              </w:rPr>
            </w:pPr>
          </w:p>
        </w:tc>
      </w:tr>
      <w:tr w:rsidR="00334B2F" w:rsidRPr="00095A8A" w14:paraId="3868186D" w14:textId="77777777" w:rsidTr="00CB0ADE">
        <w:tc>
          <w:tcPr>
            <w:tcW w:w="720" w:type="dxa"/>
            <w:tcBorders>
              <w:top w:val="single" w:sz="4" w:space="0" w:color="auto"/>
              <w:left w:val="single" w:sz="4" w:space="0" w:color="auto"/>
              <w:bottom w:val="single" w:sz="4" w:space="0" w:color="auto"/>
              <w:right w:val="single" w:sz="4" w:space="0" w:color="auto"/>
            </w:tcBorders>
          </w:tcPr>
          <w:p w14:paraId="0525AB3B"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rPr>
              <w:t>2</w:t>
            </w:r>
            <w:r w:rsidRPr="00095A8A">
              <w:rPr>
                <w:rFonts w:ascii="GHEA Grapalat" w:hAnsi="GHEA Grapalat"/>
                <w:sz w:val="20"/>
                <w:szCs w:val="20"/>
                <w:lang w:val="hy-AM"/>
              </w:rPr>
              <w:t>3</w:t>
            </w:r>
            <w:r w:rsidRPr="00095A8A">
              <w:rPr>
                <w:rFonts w:ascii="GHEA Grapalat" w:hAnsi="GHEA Grapalat"/>
                <w:sz w:val="20"/>
                <w:szCs w:val="20"/>
              </w:rPr>
              <w:t>.</w:t>
            </w:r>
            <w:r w:rsidRPr="00095A8A">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11269AED" w14:textId="77777777" w:rsidR="00334B2F" w:rsidRPr="00095A8A" w:rsidRDefault="00334B2F" w:rsidP="00CB0ADE">
            <w:pPr>
              <w:jc w:val="center"/>
              <w:rPr>
                <w:rFonts w:ascii="GHEA Grapalat" w:hAnsi="GHEA Grapalat"/>
                <w:sz w:val="20"/>
                <w:szCs w:val="20"/>
                <w:lang w:val="hy-AM"/>
              </w:rPr>
            </w:pPr>
            <w:r w:rsidRPr="00095A8A">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1123B2F"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3753FB0"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p w14:paraId="4418EC99"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0B398320" w14:textId="77777777" w:rsidR="00334B2F" w:rsidRPr="00095A8A" w:rsidRDefault="00334B2F" w:rsidP="00CB0ADE">
            <w:pPr>
              <w:jc w:val="center"/>
              <w:rPr>
                <w:rFonts w:ascii="GHEA Grapalat" w:hAnsi="GHEA Grapalat"/>
                <w:sz w:val="20"/>
                <w:szCs w:val="20"/>
              </w:rPr>
            </w:pPr>
          </w:p>
        </w:tc>
      </w:tr>
      <w:tr w:rsidR="00334B2F" w:rsidRPr="00095A8A" w14:paraId="6731F427" w14:textId="77777777" w:rsidTr="00CB0ADE">
        <w:tc>
          <w:tcPr>
            <w:tcW w:w="720" w:type="dxa"/>
            <w:tcBorders>
              <w:top w:val="single" w:sz="4" w:space="0" w:color="auto"/>
              <w:left w:val="single" w:sz="4" w:space="0" w:color="auto"/>
              <w:bottom w:val="single" w:sz="4" w:space="0" w:color="auto"/>
              <w:right w:val="single" w:sz="4" w:space="0" w:color="auto"/>
            </w:tcBorders>
          </w:tcPr>
          <w:p w14:paraId="0C7DD11D"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2</w:t>
            </w:r>
            <w:r w:rsidRPr="00095A8A">
              <w:rPr>
                <w:rFonts w:ascii="GHEA Grapalat" w:hAnsi="GHEA Grapalat"/>
                <w:sz w:val="20"/>
                <w:szCs w:val="20"/>
                <w:lang w:val="hy-AM"/>
              </w:rPr>
              <w:t>4</w:t>
            </w:r>
            <w:r w:rsidRPr="00095A8A">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1CBEBE6"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725B066"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BECE45E"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ոչ պարտադիր</w:t>
            </w:r>
          </w:p>
          <w:p w14:paraId="6A019D2C"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 xml:space="preserve">լրացվում է </w:t>
            </w:r>
            <w:r w:rsidRPr="00095A8A">
              <w:rPr>
                <w:rFonts w:ascii="GHEA Grapalat" w:hAnsi="GHEA Grapalat"/>
                <w:sz w:val="20"/>
                <w:szCs w:val="20"/>
              </w:rPr>
              <w:t>վճարման պահանջագիրը շահառուին սպասարկող ֆինանսական կազմակերպության</w:t>
            </w:r>
            <w:r w:rsidRPr="00095A8A">
              <w:rPr>
                <w:rFonts w:ascii="GHEA Grapalat" w:hAnsi="GHEA Grapalat"/>
                <w:sz w:val="20"/>
                <w:szCs w:val="20"/>
                <w:lang w:val="hy-AM"/>
              </w:rPr>
              <w:t xml:space="preserve">ը </w:t>
            </w:r>
            <w:r w:rsidRPr="00095A8A">
              <w:rPr>
                <w:rFonts w:ascii="GHEA Grapalat" w:hAnsi="GHEA Grapalat"/>
                <w:sz w:val="20"/>
                <w:szCs w:val="20"/>
              </w:rPr>
              <w:t xml:space="preserve"> ներկայաց</w:t>
            </w:r>
            <w:r w:rsidRPr="00095A8A">
              <w:rPr>
                <w:rFonts w:ascii="GHEA Grapalat" w:hAnsi="GHEA Grapalat"/>
                <w:sz w:val="20"/>
                <w:szCs w:val="20"/>
                <w:lang w:val="hy-AM"/>
              </w:rPr>
              <w:t>վ</w:t>
            </w:r>
            <w:r w:rsidRPr="00095A8A">
              <w:rPr>
                <w:rFonts w:ascii="GHEA Grapalat" w:hAnsi="GHEA Grapalat"/>
                <w:sz w:val="20"/>
                <w:szCs w:val="20"/>
              </w:rPr>
              <w:t>ելու դեպքում</w:t>
            </w:r>
            <w:r w:rsidRPr="00095A8A">
              <w:rPr>
                <w:rFonts w:ascii="GHEA Grapalat" w:hAnsi="GHEA Grapalat"/>
                <w:sz w:val="20"/>
                <w:szCs w:val="20"/>
                <w:lang w:val="hy-AM"/>
              </w:rPr>
              <w:t xml:space="preserve">, որտեղ </w:t>
            </w:r>
            <w:r w:rsidRPr="00095A8A" w:rsidDel="00DF049B">
              <w:rPr>
                <w:rFonts w:ascii="GHEA Grapalat" w:hAnsi="GHEA Grapalat"/>
                <w:sz w:val="20"/>
                <w:szCs w:val="20"/>
                <w:lang w:val="hy-AM"/>
              </w:rPr>
              <w:t xml:space="preserve"> </w:t>
            </w:r>
            <w:r w:rsidRPr="00095A8A">
              <w:rPr>
                <w:rFonts w:ascii="GHEA Grapalat" w:hAnsi="GHEA Grapalat"/>
                <w:sz w:val="20"/>
                <w:szCs w:val="20"/>
                <w:lang w:val="hy-AM"/>
              </w:rPr>
              <w:t xml:space="preserve"> </w:t>
            </w:r>
            <w:r w:rsidRPr="00095A8A">
              <w:rPr>
                <w:rFonts w:ascii="GHEA Grapalat" w:hAnsi="GHEA Grapalat"/>
                <w:sz w:val="20"/>
                <w:szCs w:val="20"/>
              </w:rPr>
              <w:t xml:space="preserve">աշխատակցի ստորագրությունը </w:t>
            </w:r>
            <w:r w:rsidRPr="00095A8A">
              <w:rPr>
                <w:rFonts w:ascii="GHEA Grapalat" w:hAnsi="GHEA Grapalat"/>
                <w:sz w:val="20"/>
                <w:szCs w:val="20"/>
                <w:lang w:val="hy-AM"/>
              </w:rPr>
              <w:t xml:space="preserve">դրվում է </w:t>
            </w:r>
            <w:r w:rsidRPr="00095A8A">
              <w:rPr>
                <w:rFonts w:ascii="GHEA Grapalat" w:hAnsi="GHEA Grapalat"/>
                <w:sz w:val="20"/>
                <w:szCs w:val="20"/>
              </w:rPr>
              <w:t>թղթային եղանակով ներկայաց</w:t>
            </w:r>
            <w:r w:rsidRPr="00095A8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AF79592" w14:textId="77777777" w:rsidR="00334B2F" w:rsidRPr="00095A8A" w:rsidRDefault="00334B2F" w:rsidP="00CB0ADE">
            <w:pPr>
              <w:jc w:val="center"/>
              <w:rPr>
                <w:rFonts w:ascii="GHEA Grapalat" w:hAnsi="GHEA Grapalat"/>
                <w:sz w:val="20"/>
                <w:szCs w:val="20"/>
              </w:rPr>
            </w:pPr>
          </w:p>
        </w:tc>
      </w:tr>
      <w:tr w:rsidR="00334B2F" w:rsidRPr="00095A8A" w14:paraId="21BCAF33" w14:textId="77777777" w:rsidTr="00CB0ADE">
        <w:tc>
          <w:tcPr>
            <w:tcW w:w="720" w:type="dxa"/>
            <w:tcBorders>
              <w:top w:val="single" w:sz="4" w:space="0" w:color="auto"/>
              <w:left w:val="single" w:sz="4" w:space="0" w:color="auto"/>
              <w:bottom w:val="single" w:sz="4" w:space="0" w:color="auto"/>
              <w:right w:val="single" w:sz="4" w:space="0" w:color="auto"/>
            </w:tcBorders>
          </w:tcPr>
          <w:p w14:paraId="02706E8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2</w:t>
            </w:r>
            <w:r w:rsidRPr="00095A8A">
              <w:rPr>
                <w:rFonts w:ascii="GHEA Grapalat" w:hAnsi="GHEA Grapalat"/>
                <w:sz w:val="20"/>
                <w:szCs w:val="20"/>
                <w:lang w:val="hy-AM"/>
              </w:rPr>
              <w:t>4</w:t>
            </w:r>
            <w:r w:rsidRPr="00095A8A">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E4C521C"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 xml:space="preserve">շահառռւին սպասարկող ֆինանսական կազմակերպության (մասնաճյուղի) </w:t>
            </w:r>
            <w:r w:rsidRPr="00095A8A">
              <w:rPr>
                <w:rFonts w:ascii="GHEA Grapalat" w:hAnsi="GHEA Grapalat"/>
                <w:sz w:val="20"/>
                <w:szCs w:val="20"/>
                <w:lang w:val="hy-AM"/>
              </w:rPr>
              <w:t>դրոշմա</w:t>
            </w:r>
            <w:r w:rsidRPr="00095A8A">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40F6D0B2"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B102F2"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 xml:space="preserve">ոչ </w:t>
            </w:r>
            <w:r w:rsidRPr="00095A8A">
              <w:rPr>
                <w:rFonts w:ascii="GHEA Grapalat" w:hAnsi="GHEA Grapalat"/>
                <w:sz w:val="20"/>
                <w:szCs w:val="20"/>
              </w:rPr>
              <w:t>պարտադիր</w:t>
            </w:r>
          </w:p>
          <w:p w14:paraId="3CCAE64A"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 xml:space="preserve">լրացվում է </w:t>
            </w:r>
            <w:r w:rsidRPr="00095A8A">
              <w:rPr>
                <w:rFonts w:ascii="GHEA Grapalat" w:hAnsi="GHEA Grapalat"/>
                <w:sz w:val="20"/>
                <w:szCs w:val="20"/>
              </w:rPr>
              <w:t xml:space="preserve">վճարման պահանջագիրը </w:t>
            </w:r>
            <w:r w:rsidRPr="00095A8A">
              <w:rPr>
                <w:rFonts w:ascii="GHEA Grapalat" w:hAnsi="GHEA Grapalat"/>
                <w:sz w:val="20"/>
                <w:szCs w:val="20"/>
                <w:lang w:val="hy-AM"/>
              </w:rPr>
              <w:t xml:space="preserve">վերջինիս </w:t>
            </w:r>
            <w:r w:rsidRPr="00095A8A">
              <w:rPr>
                <w:rFonts w:ascii="GHEA Grapalat" w:hAnsi="GHEA Grapalat"/>
                <w:sz w:val="20"/>
                <w:szCs w:val="20"/>
              </w:rPr>
              <w:t>ներկայաց</w:t>
            </w:r>
            <w:r w:rsidRPr="00095A8A">
              <w:rPr>
                <w:rFonts w:ascii="GHEA Grapalat" w:hAnsi="GHEA Grapalat"/>
                <w:sz w:val="20"/>
                <w:szCs w:val="20"/>
                <w:lang w:val="hy-AM"/>
              </w:rPr>
              <w:t>վ</w:t>
            </w:r>
            <w:r w:rsidRPr="00095A8A">
              <w:rPr>
                <w:rFonts w:ascii="GHEA Grapalat" w:hAnsi="GHEA Grapalat"/>
                <w:sz w:val="20"/>
                <w:szCs w:val="20"/>
              </w:rPr>
              <w:t>ելու դեպքում</w:t>
            </w:r>
            <w:r w:rsidRPr="00095A8A">
              <w:rPr>
                <w:rFonts w:ascii="GHEA Grapalat" w:hAnsi="GHEA Grapalat"/>
                <w:sz w:val="20"/>
                <w:szCs w:val="20"/>
                <w:lang w:val="hy-AM"/>
              </w:rPr>
              <w:t xml:space="preserve">, որտեղ </w:t>
            </w:r>
            <w:r w:rsidRPr="00095A8A" w:rsidDel="00DF049B">
              <w:rPr>
                <w:rFonts w:ascii="GHEA Grapalat" w:hAnsi="GHEA Grapalat"/>
                <w:sz w:val="20"/>
                <w:szCs w:val="20"/>
                <w:lang w:val="hy-AM"/>
              </w:rPr>
              <w:t xml:space="preserve"> </w:t>
            </w:r>
            <w:r w:rsidRPr="00095A8A">
              <w:rPr>
                <w:rFonts w:ascii="GHEA Grapalat" w:hAnsi="GHEA Grapalat"/>
                <w:sz w:val="20"/>
                <w:szCs w:val="20"/>
                <w:lang w:val="hy-AM"/>
              </w:rPr>
              <w:t xml:space="preserve"> դրոշմակնիքը</w:t>
            </w:r>
            <w:r w:rsidRPr="00095A8A">
              <w:rPr>
                <w:rFonts w:ascii="GHEA Grapalat" w:hAnsi="GHEA Grapalat"/>
                <w:sz w:val="20"/>
                <w:szCs w:val="20"/>
              </w:rPr>
              <w:t xml:space="preserve"> </w:t>
            </w:r>
            <w:r w:rsidRPr="00095A8A">
              <w:rPr>
                <w:rFonts w:ascii="GHEA Grapalat" w:hAnsi="GHEA Grapalat"/>
                <w:sz w:val="20"/>
                <w:szCs w:val="20"/>
                <w:lang w:val="hy-AM"/>
              </w:rPr>
              <w:t xml:space="preserve">դրվում է </w:t>
            </w:r>
            <w:r w:rsidRPr="00095A8A">
              <w:rPr>
                <w:rFonts w:ascii="GHEA Grapalat" w:hAnsi="GHEA Grapalat"/>
                <w:sz w:val="20"/>
                <w:szCs w:val="20"/>
              </w:rPr>
              <w:t>թղթային եղանակով ներկայաց</w:t>
            </w:r>
            <w:r w:rsidRPr="00095A8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EF17FB2" w14:textId="77777777" w:rsidR="00334B2F" w:rsidRPr="00095A8A" w:rsidRDefault="00334B2F" w:rsidP="00CB0ADE">
            <w:pPr>
              <w:jc w:val="center"/>
              <w:rPr>
                <w:rFonts w:ascii="GHEA Grapalat" w:hAnsi="GHEA Grapalat"/>
                <w:sz w:val="20"/>
                <w:szCs w:val="20"/>
              </w:rPr>
            </w:pPr>
          </w:p>
        </w:tc>
      </w:tr>
      <w:tr w:rsidR="00334B2F" w:rsidRPr="00095A8A" w14:paraId="08E03A26" w14:textId="77777777" w:rsidTr="00CB0ADE">
        <w:tc>
          <w:tcPr>
            <w:tcW w:w="720" w:type="dxa"/>
            <w:tcBorders>
              <w:top w:val="single" w:sz="4" w:space="0" w:color="auto"/>
              <w:left w:val="single" w:sz="4" w:space="0" w:color="auto"/>
              <w:bottom w:val="single" w:sz="4" w:space="0" w:color="auto"/>
              <w:right w:val="single" w:sz="4" w:space="0" w:color="auto"/>
            </w:tcBorders>
          </w:tcPr>
          <w:p w14:paraId="5E9A01B4"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2</w:t>
            </w:r>
            <w:r w:rsidRPr="00095A8A">
              <w:rPr>
                <w:rFonts w:ascii="GHEA Grapalat" w:hAnsi="GHEA Grapalat"/>
                <w:sz w:val="20"/>
                <w:szCs w:val="20"/>
                <w:lang w:val="hy-AM"/>
              </w:rPr>
              <w:t>4</w:t>
            </w:r>
            <w:r w:rsidRPr="00095A8A">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5404FD9"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F442288"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3ED8810"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 xml:space="preserve">ոչ </w:t>
            </w:r>
            <w:r w:rsidRPr="00095A8A">
              <w:rPr>
                <w:rFonts w:ascii="GHEA Grapalat" w:hAnsi="GHEA Grapalat"/>
                <w:sz w:val="20"/>
                <w:szCs w:val="20"/>
              </w:rPr>
              <w:t>պարտադիր</w:t>
            </w:r>
          </w:p>
          <w:p w14:paraId="1A897A53" w14:textId="77777777" w:rsidR="00334B2F" w:rsidRPr="00095A8A" w:rsidRDefault="00334B2F" w:rsidP="00CB0ADE">
            <w:pPr>
              <w:jc w:val="center"/>
              <w:rPr>
                <w:rFonts w:ascii="GHEA Grapalat" w:hAnsi="GHEA Grapalat"/>
                <w:sz w:val="20"/>
                <w:szCs w:val="20"/>
              </w:rPr>
            </w:pPr>
            <w:r w:rsidRPr="00095A8A">
              <w:rPr>
                <w:rFonts w:ascii="GHEA Grapalat" w:hAnsi="GHEA Grapalat"/>
                <w:sz w:val="20"/>
                <w:szCs w:val="20"/>
                <w:lang w:val="hy-AM"/>
              </w:rPr>
              <w:t xml:space="preserve">լրացվում է </w:t>
            </w:r>
            <w:r w:rsidRPr="00095A8A">
              <w:rPr>
                <w:rFonts w:ascii="GHEA Grapalat" w:hAnsi="GHEA Grapalat"/>
                <w:sz w:val="20"/>
                <w:szCs w:val="20"/>
              </w:rPr>
              <w:t xml:space="preserve">վճարման պահանջագիրը </w:t>
            </w:r>
            <w:r w:rsidRPr="00095A8A">
              <w:rPr>
                <w:rFonts w:ascii="GHEA Grapalat" w:hAnsi="GHEA Grapalat"/>
                <w:sz w:val="20"/>
                <w:szCs w:val="20"/>
                <w:lang w:val="hy-AM"/>
              </w:rPr>
              <w:t xml:space="preserve">վերջինիս </w:t>
            </w:r>
            <w:r w:rsidRPr="00095A8A">
              <w:rPr>
                <w:rFonts w:ascii="GHEA Grapalat" w:hAnsi="GHEA Grapalat"/>
                <w:sz w:val="20"/>
                <w:szCs w:val="20"/>
              </w:rPr>
              <w:t>ներկայաց</w:t>
            </w:r>
            <w:r w:rsidRPr="00095A8A">
              <w:rPr>
                <w:rFonts w:ascii="GHEA Grapalat" w:hAnsi="GHEA Grapalat"/>
                <w:sz w:val="20"/>
                <w:szCs w:val="20"/>
                <w:lang w:val="hy-AM"/>
              </w:rPr>
              <w:t>վ</w:t>
            </w:r>
            <w:r w:rsidRPr="00095A8A">
              <w:rPr>
                <w:rFonts w:ascii="GHEA Grapalat" w:hAnsi="GHEA Grapalat"/>
                <w:sz w:val="20"/>
                <w:szCs w:val="20"/>
              </w:rPr>
              <w:t>ելու դեպքում</w:t>
            </w:r>
            <w:r w:rsidRPr="00095A8A">
              <w:rPr>
                <w:rFonts w:ascii="GHEA Grapalat" w:hAnsi="GHEA Grapalat"/>
                <w:sz w:val="20"/>
                <w:szCs w:val="20"/>
                <w:lang w:val="hy-AM"/>
              </w:rPr>
              <w:t xml:space="preserve">,   որտեղ </w:t>
            </w:r>
            <w:r w:rsidRPr="00095A8A" w:rsidDel="00DF049B">
              <w:rPr>
                <w:rFonts w:ascii="GHEA Grapalat" w:hAnsi="GHEA Grapalat"/>
                <w:sz w:val="20"/>
                <w:szCs w:val="20"/>
                <w:lang w:val="hy-AM"/>
              </w:rPr>
              <w:t xml:space="preserve"> </w:t>
            </w:r>
            <w:r w:rsidRPr="00095A8A">
              <w:rPr>
                <w:rFonts w:ascii="GHEA Grapalat" w:hAnsi="GHEA Grapalat"/>
                <w:sz w:val="20"/>
                <w:szCs w:val="20"/>
                <w:lang w:val="hy-AM"/>
              </w:rPr>
              <w:t xml:space="preserve"> սույն տվյալները</w:t>
            </w:r>
            <w:r w:rsidRPr="00095A8A">
              <w:rPr>
                <w:rFonts w:ascii="GHEA Grapalat" w:hAnsi="GHEA Grapalat"/>
                <w:sz w:val="20"/>
                <w:szCs w:val="20"/>
              </w:rPr>
              <w:t xml:space="preserve"> </w:t>
            </w:r>
            <w:r w:rsidRPr="00095A8A">
              <w:rPr>
                <w:rFonts w:ascii="GHEA Grapalat" w:hAnsi="GHEA Grapalat"/>
                <w:sz w:val="20"/>
                <w:szCs w:val="20"/>
                <w:lang w:val="hy-AM"/>
              </w:rPr>
              <w:t xml:space="preserve">դրվում են </w:t>
            </w:r>
            <w:r w:rsidRPr="00095A8A">
              <w:rPr>
                <w:rFonts w:ascii="GHEA Grapalat" w:hAnsi="GHEA Grapalat"/>
                <w:sz w:val="20"/>
                <w:szCs w:val="20"/>
              </w:rPr>
              <w:t>թղթային եղանակով ներկայաց</w:t>
            </w:r>
            <w:r w:rsidRPr="00095A8A">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27267195" w14:textId="77777777" w:rsidR="00334B2F" w:rsidRPr="00095A8A" w:rsidRDefault="00334B2F" w:rsidP="00CB0ADE">
            <w:pPr>
              <w:jc w:val="center"/>
              <w:rPr>
                <w:rFonts w:ascii="GHEA Grapalat" w:hAnsi="GHEA Grapalat"/>
                <w:sz w:val="20"/>
                <w:szCs w:val="20"/>
              </w:rPr>
            </w:pPr>
          </w:p>
        </w:tc>
      </w:tr>
    </w:tbl>
    <w:p w14:paraId="1D236F31" w14:textId="77777777" w:rsidR="00334B2F" w:rsidRPr="00095A8A" w:rsidRDefault="00334B2F" w:rsidP="00334B2F">
      <w:pPr>
        <w:pStyle w:val="a3"/>
        <w:jc w:val="right"/>
        <w:rPr>
          <w:rFonts w:ascii="GHEA Grapalat" w:hAnsi="GHEA Grapalat" w:cs="Sylfaen"/>
          <w:i w:val="0"/>
          <w:lang w:val="en-US"/>
        </w:rPr>
      </w:pPr>
    </w:p>
    <w:p w14:paraId="736D64CB" w14:textId="77777777" w:rsidR="00334B2F" w:rsidRPr="00095A8A" w:rsidRDefault="00334B2F" w:rsidP="00334B2F">
      <w:pPr>
        <w:pStyle w:val="a3"/>
        <w:jc w:val="right"/>
        <w:rPr>
          <w:rFonts w:ascii="GHEA Grapalat" w:hAnsi="GHEA Grapalat" w:cs="Sylfaen"/>
          <w:i w:val="0"/>
          <w:lang w:val="en-US"/>
        </w:rPr>
      </w:pPr>
    </w:p>
    <w:p w14:paraId="46C0B037" w14:textId="77777777" w:rsidR="00334B2F" w:rsidRPr="00095A8A" w:rsidRDefault="00334B2F" w:rsidP="00334B2F">
      <w:pPr>
        <w:pStyle w:val="a3"/>
        <w:jc w:val="right"/>
        <w:rPr>
          <w:rFonts w:ascii="GHEA Grapalat" w:hAnsi="GHEA Grapalat" w:cs="Sylfaen"/>
          <w:i w:val="0"/>
          <w:lang w:val="en-US"/>
        </w:rPr>
      </w:pPr>
    </w:p>
    <w:p w14:paraId="6934FA2E" w14:textId="77777777" w:rsidR="00334B2F" w:rsidRPr="00095A8A" w:rsidRDefault="00334B2F" w:rsidP="00334B2F">
      <w:pPr>
        <w:pStyle w:val="a3"/>
        <w:jc w:val="right"/>
        <w:rPr>
          <w:rFonts w:ascii="GHEA Grapalat" w:hAnsi="GHEA Grapalat" w:cs="Sylfaen"/>
          <w:i w:val="0"/>
          <w:lang w:val="en-US"/>
        </w:rPr>
      </w:pPr>
    </w:p>
    <w:p w14:paraId="2630B50B" w14:textId="6EB6CA95" w:rsidR="002B0E49" w:rsidRDefault="00334B2F" w:rsidP="00547D6C">
      <w:pPr>
        <w:pStyle w:val="31"/>
        <w:spacing w:line="240" w:lineRule="auto"/>
        <w:jc w:val="right"/>
        <w:rPr>
          <w:rFonts w:ascii="GHEA Grapalat" w:hAnsi="GHEA Grapalat" w:cs="Sylfaen"/>
          <w:b/>
          <w:lang w:val="hy-AM"/>
        </w:rPr>
      </w:pPr>
      <w:r w:rsidRPr="00095A8A">
        <w:rPr>
          <w:rFonts w:ascii="GHEA Grapalat" w:hAnsi="GHEA Grapalat"/>
          <w:b/>
          <w:lang w:val="hy-AM"/>
        </w:rPr>
        <w:br w:type="page"/>
      </w:r>
    </w:p>
    <w:p w14:paraId="47B81E8C" w14:textId="77777777" w:rsidR="00547D6C" w:rsidRPr="00547D6C" w:rsidRDefault="00547D6C" w:rsidP="00547D6C">
      <w:pPr>
        <w:pStyle w:val="31"/>
        <w:spacing w:line="240" w:lineRule="auto"/>
        <w:jc w:val="right"/>
        <w:rPr>
          <w:rFonts w:ascii="GHEA Grapalat" w:hAnsi="GHEA Grapalat" w:cs="Sylfaen"/>
          <w:b/>
        </w:rPr>
      </w:pPr>
    </w:p>
    <w:p w14:paraId="359E3D8A" w14:textId="77777777" w:rsidR="002B0E49" w:rsidRPr="00095A8A" w:rsidRDefault="002B0E49" w:rsidP="002B0E49">
      <w:pPr>
        <w:pStyle w:val="31"/>
        <w:tabs>
          <w:tab w:val="left" w:pos="9105"/>
          <w:tab w:val="right" w:pos="10394"/>
        </w:tabs>
        <w:spacing w:line="240" w:lineRule="auto"/>
        <w:jc w:val="left"/>
        <w:rPr>
          <w:rFonts w:ascii="GHEA Grapalat" w:hAnsi="GHEA Grapalat" w:cs="Sylfaen"/>
          <w:b/>
          <w:lang w:val="hy-AM"/>
        </w:rPr>
      </w:pPr>
    </w:p>
    <w:p w14:paraId="77EB5A58" w14:textId="2B5A7BAE" w:rsidR="00F15AC0" w:rsidRPr="00095A8A" w:rsidRDefault="00260FD3" w:rsidP="002B0E49">
      <w:pPr>
        <w:pStyle w:val="31"/>
        <w:tabs>
          <w:tab w:val="left" w:pos="9105"/>
          <w:tab w:val="right" w:pos="10394"/>
        </w:tabs>
        <w:spacing w:line="240" w:lineRule="auto"/>
        <w:jc w:val="left"/>
        <w:rPr>
          <w:rFonts w:ascii="GHEA Grapalat" w:hAnsi="GHEA Grapalat" w:cs="Sylfaen"/>
          <w:b/>
          <w:lang w:val="hy-AM"/>
        </w:rPr>
      </w:pPr>
      <w:r w:rsidRPr="00095A8A">
        <w:rPr>
          <w:rFonts w:ascii="GHEA Grapalat" w:hAnsi="GHEA Grapalat" w:cs="Sylfaen"/>
          <w:b/>
          <w:lang w:val="hy-AM"/>
        </w:rPr>
        <w:t xml:space="preserve">                                                                                                                                           </w:t>
      </w:r>
      <w:r w:rsidR="00071D1C" w:rsidRPr="00095A8A">
        <w:rPr>
          <w:rFonts w:ascii="GHEA Grapalat" w:hAnsi="GHEA Grapalat" w:cs="Sylfaen"/>
          <w:b/>
          <w:lang w:val="hy-AM"/>
        </w:rPr>
        <w:t xml:space="preserve">Հավելված </w:t>
      </w:r>
      <w:r w:rsidRPr="00196C92">
        <w:rPr>
          <w:rFonts w:ascii="GHEA Grapalat" w:hAnsi="GHEA Grapalat" w:cs="Sylfaen"/>
          <w:b/>
          <w:lang w:val="hy-AM"/>
        </w:rPr>
        <w:t>N</w:t>
      </w:r>
      <w:r w:rsidR="00F15AC0" w:rsidRPr="00095A8A">
        <w:rPr>
          <w:rFonts w:ascii="GHEA Grapalat" w:hAnsi="GHEA Grapalat" w:cs="Sylfaen"/>
          <w:b/>
          <w:lang w:val="hy-AM"/>
        </w:rPr>
        <w:t>6</w:t>
      </w:r>
    </w:p>
    <w:p w14:paraId="1AF5CED8" w14:textId="11AA5D73" w:rsidR="00071D1C" w:rsidRPr="00095A8A" w:rsidRDefault="00547D6C" w:rsidP="00EF3662">
      <w:pPr>
        <w:pStyle w:val="31"/>
        <w:spacing w:line="240" w:lineRule="auto"/>
        <w:jc w:val="right"/>
        <w:rPr>
          <w:rFonts w:ascii="GHEA Grapalat" w:hAnsi="GHEA Grapalat" w:cs="Sylfaen"/>
          <w:b/>
          <w:lang w:val="hy-AM"/>
        </w:rPr>
      </w:pPr>
      <w:r w:rsidRPr="00547D6C">
        <w:rPr>
          <w:rFonts w:ascii="GHEA Grapalat" w:hAnsi="GHEA Grapalat" w:cs="Sylfaen"/>
          <w:lang w:val="hy-AM"/>
        </w:rPr>
        <w:t>ՔԲԿ-ԳՀԽԾՁԲ-22/18</w:t>
      </w:r>
      <w:r w:rsidRPr="00095A8A">
        <w:rPr>
          <w:rFonts w:ascii="GHEA Grapalat" w:hAnsi="GHEA Grapalat"/>
          <w:b/>
          <w:lang w:val="hy-AM"/>
        </w:rPr>
        <w:t xml:space="preserve"> </w:t>
      </w:r>
      <w:r w:rsidR="00071D1C" w:rsidRPr="00095A8A">
        <w:rPr>
          <w:rFonts w:ascii="GHEA Grapalat" w:hAnsi="GHEA Grapalat" w:cs="Sylfaen"/>
          <w:b/>
          <w:lang w:val="hy-AM"/>
        </w:rPr>
        <w:t>ծածկագրով</w:t>
      </w:r>
    </w:p>
    <w:p w14:paraId="630CE518" w14:textId="22C44A78" w:rsidR="00071D1C" w:rsidRPr="00095A8A" w:rsidRDefault="0011462B" w:rsidP="00EF3662">
      <w:pPr>
        <w:pStyle w:val="31"/>
        <w:spacing w:line="240" w:lineRule="auto"/>
        <w:jc w:val="right"/>
        <w:rPr>
          <w:rFonts w:ascii="GHEA Grapalat" w:hAnsi="GHEA Grapalat" w:cs="Sylfaen"/>
          <w:b/>
          <w:lang w:val="hy-AM"/>
        </w:rPr>
      </w:pPr>
      <w:r w:rsidRPr="00095A8A">
        <w:rPr>
          <w:rFonts w:ascii="GHEA Grapalat" w:hAnsi="GHEA Grapalat" w:cs="Sylfaen"/>
          <w:b/>
          <w:lang w:val="es-ES"/>
        </w:rPr>
        <w:t>գնանշման հարցման</w:t>
      </w:r>
      <w:r w:rsidRPr="00095A8A">
        <w:rPr>
          <w:rFonts w:ascii="GHEA Grapalat" w:hAnsi="GHEA Grapalat" w:cs="Arial"/>
          <w:b/>
          <w:lang w:val="es-ES"/>
        </w:rPr>
        <w:t xml:space="preserve"> </w:t>
      </w:r>
      <w:r w:rsidR="00071D1C" w:rsidRPr="00095A8A">
        <w:rPr>
          <w:rFonts w:ascii="GHEA Grapalat" w:hAnsi="GHEA Grapalat" w:cs="Sylfaen"/>
          <w:b/>
          <w:lang w:val="hy-AM"/>
        </w:rPr>
        <w:t>հրավերի</w:t>
      </w:r>
    </w:p>
    <w:p w14:paraId="00BDC581" w14:textId="77777777" w:rsidR="007678FA" w:rsidRPr="00095A8A" w:rsidRDefault="007678FA" w:rsidP="00F02279">
      <w:pPr>
        <w:ind w:left="-142" w:firstLine="142"/>
        <w:jc w:val="center"/>
        <w:rPr>
          <w:rFonts w:ascii="GHEA Grapalat" w:hAnsi="GHEA Grapalat" w:cs="Sylfaen"/>
          <w:b/>
          <w:lang w:val="hy-AM"/>
        </w:rPr>
      </w:pPr>
    </w:p>
    <w:p w14:paraId="0B4E9C0A" w14:textId="77777777" w:rsidR="007678FA" w:rsidRPr="00095A8A" w:rsidRDefault="007678FA" w:rsidP="007678FA">
      <w:pPr>
        <w:ind w:left="-142" w:firstLine="142"/>
        <w:jc w:val="center"/>
        <w:rPr>
          <w:rFonts w:ascii="GHEA Grapalat" w:hAnsi="GHEA Grapalat"/>
          <w:b/>
          <w:lang w:val="hy-AM"/>
        </w:rPr>
      </w:pPr>
      <w:r w:rsidRPr="00095A8A">
        <w:rPr>
          <w:rFonts w:ascii="GHEA Grapalat" w:hAnsi="GHEA Grapalat" w:cs="Sylfaen"/>
          <w:b/>
          <w:lang w:val="hy-AM"/>
        </w:rPr>
        <w:t>ՊԵՏՈՒԹՅԱՆ</w:t>
      </w:r>
      <w:r w:rsidRPr="00095A8A">
        <w:rPr>
          <w:rFonts w:ascii="GHEA Grapalat" w:hAnsi="GHEA Grapalat" w:cs="Times Armenian"/>
          <w:b/>
          <w:lang w:val="hy-AM"/>
        </w:rPr>
        <w:t xml:space="preserve">  </w:t>
      </w:r>
      <w:r w:rsidRPr="00095A8A">
        <w:rPr>
          <w:rFonts w:ascii="GHEA Grapalat" w:hAnsi="GHEA Grapalat" w:cs="Sylfaen"/>
          <w:b/>
          <w:lang w:val="hy-AM"/>
        </w:rPr>
        <w:t>ԿԱՐԻՔՆԵՐԻ</w:t>
      </w:r>
      <w:r w:rsidRPr="00095A8A">
        <w:rPr>
          <w:rFonts w:ascii="GHEA Grapalat" w:hAnsi="GHEA Grapalat" w:cs="Times Armenian"/>
          <w:b/>
          <w:lang w:val="hy-AM"/>
        </w:rPr>
        <w:t xml:space="preserve"> </w:t>
      </w:r>
      <w:r w:rsidRPr="00095A8A">
        <w:rPr>
          <w:rFonts w:ascii="GHEA Grapalat" w:hAnsi="GHEA Grapalat" w:cs="Sylfaen"/>
          <w:b/>
          <w:lang w:val="hy-AM"/>
        </w:rPr>
        <w:t>ՀԱՄԱՐ</w:t>
      </w:r>
      <w:r w:rsidRPr="00095A8A">
        <w:rPr>
          <w:rFonts w:ascii="GHEA Grapalat" w:hAnsi="GHEA Grapalat" w:cs="Times Armenian"/>
          <w:b/>
          <w:lang w:val="hy-AM"/>
        </w:rPr>
        <w:t xml:space="preserve"> </w:t>
      </w:r>
      <w:r w:rsidRPr="00095A8A">
        <w:rPr>
          <w:rFonts w:ascii="GHEA Grapalat" w:hAnsi="GHEA Grapalat" w:cs="Sylfaen"/>
          <w:b/>
          <w:lang w:val="hy-AM"/>
        </w:rPr>
        <w:t>-------------------------------------  ՄԱՏՈՒՑՄԱՆ</w:t>
      </w:r>
    </w:p>
    <w:p w14:paraId="61C4EB9F" w14:textId="77777777" w:rsidR="007678FA" w:rsidRPr="00095A8A" w:rsidRDefault="007678FA" w:rsidP="007678FA">
      <w:pPr>
        <w:ind w:left="-142" w:firstLine="142"/>
        <w:jc w:val="center"/>
        <w:rPr>
          <w:rFonts w:ascii="GHEA Grapalat" w:hAnsi="GHEA Grapalat" w:cs="Times Armenian"/>
          <w:b/>
          <w:lang w:val="hy-AM"/>
        </w:rPr>
      </w:pPr>
      <w:r w:rsidRPr="00095A8A">
        <w:rPr>
          <w:rFonts w:ascii="GHEA Grapalat" w:hAnsi="GHEA Grapalat" w:cs="Sylfaen"/>
          <w:b/>
          <w:lang w:val="hy-AM"/>
        </w:rPr>
        <w:t>ՊԵՏԱԿԱՆ</w:t>
      </w:r>
      <w:r w:rsidRPr="00095A8A">
        <w:rPr>
          <w:rFonts w:ascii="GHEA Grapalat" w:hAnsi="GHEA Grapalat" w:cs="Times Armenian"/>
          <w:b/>
          <w:lang w:val="hy-AM"/>
        </w:rPr>
        <w:t xml:space="preserve">  </w:t>
      </w:r>
      <w:r w:rsidRPr="00095A8A">
        <w:rPr>
          <w:rFonts w:ascii="GHEA Grapalat" w:hAnsi="GHEA Grapalat" w:cs="Sylfaen"/>
          <w:b/>
          <w:lang w:val="hy-AM"/>
        </w:rPr>
        <w:t>ԳՆՄԱՆ</w:t>
      </w:r>
      <w:r w:rsidRPr="00095A8A">
        <w:rPr>
          <w:rFonts w:ascii="GHEA Grapalat" w:hAnsi="GHEA Grapalat" w:cs="Times Armenian"/>
          <w:b/>
          <w:lang w:val="hy-AM"/>
        </w:rPr>
        <w:t xml:space="preserve">  </w:t>
      </w:r>
      <w:r w:rsidRPr="00095A8A">
        <w:rPr>
          <w:rFonts w:ascii="GHEA Grapalat" w:hAnsi="GHEA Grapalat" w:cs="Sylfaen"/>
          <w:b/>
          <w:lang w:val="hy-AM"/>
        </w:rPr>
        <w:t>ՊԱՅՄԱՆԱԳԻՐ</w:t>
      </w:r>
      <w:r w:rsidRPr="00095A8A">
        <w:rPr>
          <w:rFonts w:ascii="GHEA Grapalat" w:hAnsi="GHEA Grapalat" w:cs="Times Armenian"/>
          <w:b/>
          <w:lang w:val="hy-AM"/>
        </w:rPr>
        <w:t xml:space="preserve">   </w:t>
      </w:r>
    </w:p>
    <w:p w14:paraId="5A901CBF" w14:textId="77777777" w:rsidR="007678FA" w:rsidRPr="00095A8A" w:rsidRDefault="007678FA" w:rsidP="007678FA">
      <w:pPr>
        <w:ind w:left="-142" w:firstLine="142"/>
        <w:jc w:val="center"/>
        <w:rPr>
          <w:rFonts w:ascii="GHEA Grapalat" w:hAnsi="GHEA Grapalat"/>
          <w:b/>
          <w:u w:val="single"/>
          <w:lang w:val="hy-AM"/>
        </w:rPr>
      </w:pPr>
      <w:r w:rsidRPr="00095A8A">
        <w:rPr>
          <w:rFonts w:ascii="GHEA Grapalat" w:hAnsi="GHEA Grapalat"/>
          <w:b/>
          <w:lang w:val="hy-AM"/>
        </w:rPr>
        <w:t xml:space="preserve">N </w:t>
      </w:r>
      <w:r w:rsidRPr="00095A8A">
        <w:rPr>
          <w:rFonts w:ascii="GHEA Grapalat" w:hAnsi="GHEA Grapalat"/>
          <w:b/>
          <w:u w:val="single"/>
          <w:lang w:val="hy-AM"/>
        </w:rPr>
        <w:tab/>
      </w:r>
      <w:r w:rsidRPr="00095A8A">
        <w:rPr>
          <w:rFonts w:ascii="GHEA Grapalat" w:hAnsi="GHEA Grapalat"/>
          <w:b/>
          <w:u w:val="single"/>
          <w:lang w:val="hy-AM"/>
        </w:rPr>
        <w:tab/>
      </w:r>
      <w:r w:rsidRPr="00095A8A">
        <w:rPr>
          <w:rFonts w:ascii="GHEA Grapalat" w:hAnsi="GHEA Grapalat"/>
          <w:b/>
          <w:u w:val="single"/>
          <w:lang w:val="hy-AM"/>
        </w:rPr>
        <w:tab/>
      </w:r>
      <w:r w:rsidRPr="00095A8A">
        <w:rPr>
          <w:rFonts w:ascii="GHEA Grapalat" w:hAnsi="GHEA Grapalat"/>
          <w:b/>
          <w:u w:val="single"/>
          <w:lang w:val="hy-AM"/>
        </w:rPr>
        <w:tab/>
      </w:r>
    </w:p>
    <w:p w14:paraId="65ABB5C8" w14:textId="77777777" w:rsidR="007678FA" w:rsidRPr="00095A8A" w:rsidRDefault="007678FA" w:rsidP="007678FA">
      <w:pPr>
        <w:tabs>
          <w:tab w:val="left" w:pos="720"/>
          <w:tab w:val="left" w:pos="1440"/>
          <w:tab w:val="left" w:pos="8865"/>
        </w:tabs>
        <w:jc w:val="both"/>
        <w:rPr>
          <w:rFonts w:ascii="GHEA Grapalat" w:hAnsi="GHEA Grapalat" w:cs="Sylfaen"/>
          <w:sz w:val="20"/>
          <w:lang w:val="hy-AM"/>
        </w:rPr>
      </w:pPr>
      <w:r w:rsidRPr="00095A8A">
        <w:rPr>
          <w:rFonts w:ascii="GHEA Grapalat" w:hAnsi="GHEA Grapalat" w:cs="Sylfaen"/>
          <w:sz w:val="20"/>
          <w:lang w:val="hy-AM"/>
        </w:rPr>
        <w:t xml:space="preserve">         ք. </w:t>
      </w:r>
      <w:r w:rsidRPr="00095A8A">
        <w:rPr>
          <w:rFonts w:ascii="GHEA Grapalat" w:hAnsi="GHEA Grapalat" w:cs="Sylfaen"/>
          <w:sz w:val="20"/>
          <w:u w:val="single"/>
          <w:lang w:val="hy-AM"/>
        </w:rPr>
        <w:t xml:space="preserve">           </w:t>
      </w:r>
      <w:r w:rsidRPr="00095A8A">
        <w:rPr>
          <w:rFonts w:ascii="GHEA Grapalat" w:hAnsi="GHEA Grapalat" w:cs="Sylfaen"/>
          <w:sz w:val="20"/>
          <w:lang w:val="hy-AM"/>
        </w:rPr>
        <w:t xml:space="preserve">                                                                                          </w:t>
      </w:r>
      <w:r w:rsidRPr="00095A8A">
        <w:rPr>
          <w:rFonts w:ascii="GHEA Grapalat" w:hAnsi="GHEA Grapalat"/>
          <w:lang w:val="hy-AM"/>
        </w:rPr>
        <w:t>«</w:t>
      </w:r>
      <w:r w:rsidRPr="00095A8A">
        <w:rPr>
          <w:rFonts w:ascii="GHEA Grapalat" w:hAnsi="GHEA Grapalat"/>
          <w:u w:val="single"/>
          <w:lang w:val="hy-AM"/>
        </w:rPr>
        <w:t xml:space="preserve">     </w:t>
      </w:r>
      <w:r w:rsidRPr="00095A8A">
        <w:rPr>
          <w:rFonts w:ascii="GHEA Grapalat" w:hAnsi="GHEA Grapalat"/>
          <w:lang w:val="hy-AM"/>
        </w:rPr>
        <w:t xml:space="preserve">» </w:t>
      </w:r>
      <w:r w:rsidRPr="00095A8A">
        <w:rPr>
          <w:rFonts w:ascii="GHEA Grapalat" w:hAnsi="GHEA Grapalat"/>
          <w:u w:val="single"/>
          <w:lang w:val="hy-AM"/>
        </w:rPr>
        <w:t xml:space="preserve">          </w:t>
      </w:r>
      <w:r w:rsidRPr="00095A8A">
        <w:rPr>
          <w:rFonts w:ascii="GHEA Grapalat" w:hAnsi="GHEA Grapalat"/>
          <w:lang w:val="hy-AM"/>
        </w:rPr>
        <w:t xml:space="preserve"> </w:t>
      </w:r>
      <w:r w:rsidRPr="00095A8A">
        <w:rPr>
          <w:rFonts w:ascii="GHEA Grapalat" w:hAnsi="GHEA Grapalat" w:cs="Sylfaen"/>
          <w:sz w:val="20"/>
          <w:lang w:val="hy-AM"/>
        </w:rPr>
        <w:t>20   թ.</w:t>
      </w:r>
    </w:p>
    <w:p w14:paraId="0769B72A" w14:textId="77777777" w:rsidR="007678FA" w:rsidRPr="00095A8A" w:rsidRDefault="007678FA" w:rsidP="007678FA">
      <w:pPr>
        <w:tabs>
          <w:tab w:val="left" w:pos="720"/>
          <w:tab w:val="left" w:pos="1440"/>
          <w:tab w:val="left" w:pos="8865"/>
        </w:tabs>
        <w:jc w:val="both"/>
        <w:rPr>
          <w:rFonts w:ascii="GHEA Grapalat" w:hAnsi="GHEA Grapalat" w:cs="Sylfaen"/>
          <w:sz w:val="20"/>
          <w:lang w:val="hy-AM"/>
        </w:rPr>
      </w:pPr>
    </w:p>
    <w:p w14:paraId="7DA4833F" w14:textId="2797FF7E" w:rsidR="007678FA" w:rsidRPr="00095A8A" w:rsidRDefault="007678FA" w:rsidP="007678FA">
      <w:pPr>
        <w:ind w:firstLine="720"/>
        <w:jc w:val="both"/>
        <w:rPr>
          <w:rFonts w:ascii="GHEA Grapalat" w:hAnsi="GHEA Grapalat"/>
          <w:sz w:val="20"/>
          <w:lang w:val="hy-AM"/>
        </w:rPr>
      </w:pPr>
      <w:r w:rsidRPr="00095A8A">
        <w:rPr>
          <w:rFonts w:ascii="GHEA Grapalat" w:hAnsi="GHEA Grapalat"/>
          <w:lang w:val="hy-AM"/>
        </w:rPr>
        <w:t>«</w:t>
      </w:r>
      <w:r w:rsidRPr="00095A8A">
        <w:rPr>
          <w:rFonts w:ascii="GHEA Grapalat" w:hAnsi="GHEA Grapalat" w:cs="Sylfaen"/>
          <w:sz w:val="20"/>
          <w:lang w:val="hy-AM"/>
        </w:rPr>
        <w:t>________________________________________</w:t>
      </w:r>
      <w:r w:rsidRPr="00095A8A">
        <w:rPr>
          <w:rFonts w:ascii="GHEA Grapalat" w:hAnsi="GHEA Grapalat"/>
          <w:lang w:val="hy-AM"/>
        </w:rPr>
        <w:t>»</w:t>
      </w:r>
      <w:r w:rsidRPr="00095A8A">
        <w:rPr>
          <w:rFonts w:ascii="GHEA Grapalat" w:hAnsi="GHEA Grapalat" w:cs="Times Armenian"/>
          <w:sz w:val="20"/>
          <w:lang w:val="hy-AM"/>
        </w:rPr>
        <w:t xml:space="preserve">, </w:t>
      </w:r>
      <w:r w:rsidRPr="00095A8A">
        <w:rPr>
          <w:rFonts w:ascii="GHEA Grapalat" w:hAnsi="GHEA Grapalat" w:cs="Sylfaen"/>
          <w:sz w:val="20"/>
          <w:lang w:val="hy-AM"/>
        </w:rPr>
        <w:t>ի</w:t>
      </w:r>
      <w:r w:rsidRPr="00095A8A">
        <w:rPr>
          <w:rFonts w:ascii="GHEA Grapalat" w:hAnsi="GHEA Grapalat" w:cs="Times Armenian"/>
          <w:sz w:val="20"/>
          <w:lang w:val="hy-AM"/>
        </w:rPr>
        <w:t xml:space="preserve"> </w:t>
      </w:r>
      <w:r w:rsidRPr="00095A8A">
        <w:rPr>
          <w:rFonts w:ascii="GHEA Grapalat" w:hAnsi="GHEA Grapalat" w:cs="Sylfaen"/>
          <w:sz w:val="20"/>
          <w:lang w:val="hy-AM"/>
        </w:rPr>
        <w:t>դեմս</w:t>
      </w:r>
      <w:r w:rsidRPr="00095A8A">
        <w:rPr>
          <w:rFonts w:ascii="GHEA Grapalat" w:hAnsi="GHEA Grapalat" w:cs="Times Armenian"/>
          <w:sz w:val="20"/>
          <w:lang w:val="hy-AM"/>
        </w:rPr>
        <w:t xml:space="preserve"> ------------------------ -</w:t>
      </w:r>
      <w:r w:rsidRPr="00095A8A">
        <w:rPr>
          <w:rFonts w:ascii="GHEA Grapalat" w:hAnsi="GHEA Grapalat" w:cs="Sylfaen"/>
          <w:sz w:val="20"/>
          <w:lang w:val="hy-AM"/>
        </w:rPr>
        <w:t>ի</w:t>
      </w:r>
      <w:r w:rsidRPr="00095A8A">
        <w:rPr>
          <w:rFonts w:ascii="GHEA Grapalat" w:hAnsi="GHEA Grapalat" w:cs="Times Armenian"/>
          <w:sz w:val="20"/>
          <w:lang w:val="hy-AM"/>
        </w:rPr>
        <w:t xml:space="preserve">, </w:t>
      </w:r>
      <w:r w:rsidRPr="00095A8A">
        <w:rPr>
          <w:rFonts w:ascii="GHEA Grapalat" w:hAnsi="GHEA Grapalat" w:cs="Sylfaen"/>
          <w:sz w:val="20"/>
          <w:lang w:val="hy-AM"/>
        </w:rPr>
        <w:t>որը</w:t>
      </w:r>
      <w:r w:rsidRPr="00095A8A">
        <w:rPr>
          <w:rFonts w:ascii="GHEA Grapalat" w:hAnsi="GHEA Grapalat" w:cs="Times Armenian"/>
          <w:sz w:val="20"/>
          <w:lang w:val="hy-AM"/>
        </w:rPr>
        <w:t xml:space="preserve"> </w:t>
      </w:r>
      <w:r w:rsidRPr="00095A8A">
        <w:rPr>
          <w:rFonts w:ascii="GHEA Grapalat" w:hAnsi="GHEA Grapalat" w:cs="Sylfaen"/>
          <w:sz w:val="20"/>
          <w:lang w:val="hy-AM"/>
        </w:rPr>
        <w:t>գործում</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 </w:t>
      </w:r>
      <w:r w:rsidRPr="00095A8A">
        <w:rPr>
          <w:rFonts w:ascii="GHEA Grapalat" w:hAnsi="GHEA Grapalat" w:cs="Sylfaen"/>
          <w:sz w:val="20"/>
          <w:lang w:val="hy-AM"/>
        </w:rPr>
        <w:t>կանոնադրության</w:t>
      </w:r>
      <w:r w:rsidRPr="00095A8A">
        <w:rPr>
          <w:rFonts w:ascii="GHEA Grapalat" w:hAnsi="GHEA Grapalat" w:cs="Times Armenian"/>
          <w:sz w:val="20"/>
          <w:lang w:val="hy-AM"/>
        </w:rPr>
        <w:t xml:space="preserve"> </w:t>
      </w:r>
      <w:r w:rsidRPr="00095A8A">
        <w:rPr>
          <w:rFonts w:ascii="GHEA Grapalat" w:hAnsi="GHEA Grapalat" w:cs="Sylfaen"/>
          <w:sz w:val="20"/>
          <w:lang w:val="hy-AM"/>
        </w:rPr>
        <w:t>հիման</w:t>
      </w:r>
      <w:r w:rsidRPr="00095A8A">
        <w:rPr>
          <w:rFonts w:ascii="GHEA Grapalat" w:hAnsi="GHEA Grapalat" w:cs="Times Armenian"/>
          <w:sz w:val="20"/>
          <w:lang w:val="hy-AM"/>
        </w:rPr>
        <w:t xml:space="preserve"> </w:t>
      </w:r>
      <w:r w:rsidRPr="00095A8A">
        <w:rPr>
          <w:rFonts w:ascii="GHEA Grapalat" w:hAnsi="GHEA Grapalat" w:cs="Sylfaen"/>
          <w:sz w:val="20"/>
          <w:lang w:val="hy-AM"/>
        </w:rPr>
        <w:t>վրա</w:t>
      </w:r>
      <w:r w:rsidRPr="00095A8A">
        <w:rPr>
          <w:rFonts w:ascii="GHEA Grapalat" w:hAnsi="GHEA Grapalat" w:cs="Times Armenian"/>
          <w:sz w:val="20"/>
          <w:lang w:val="hy-AM"/>
        </w:rPr>
        <w:t xml:space="preserve"> (</w:t>
      </w:r>
      <w:r w:rsidRPr="00095A8A">
        <w:rPr>
          <w:rFonts w:ascii="GHEA Grapalat" w:hAnsi="GHEA Grapalat" w:cs="Sylfaen"/>
          <w:sz w:val="20"/>
          <w:lang w:val="hy-AM"/>
        </w:rPr>
        <w:t>այսուհետ՝</w:t>
      </w:r>
      <w:r w:rsidRPr="00095A8A">
        <w:rPr>
          <w:rFonts w:ascii="GHEA Grapalat" w:hAnsi="GHEA Grapalat" w:cs="Times Armenian"/>
          <w:sz w:val="20"/>
          <w:lang w:val="hy-AM"/>
        </w:rPr>
        <w:t xml:space="preserve"> </w:t>
      </w:r>
      <w:r w:rsidRPr="00095A8A">
        <w:rPr>
          <w:rFonts w:ascii="GHEA Grapalat" w:hAnsi="GHEA Grapalat" w:cs="Sylfaen"/>
          <w:sz w:val="20"/>
          <w:lang w:val="hy-AM"/>
        </w:rPr>
        <w:t>Պատվիրատու</w:t>
      </w:r>
      <w:r w:rsidRPr="00095A8A">
        <w:rPr>
          <w:rFonts w:ascii="GHEA Grapalat" w:hAnsi="GHEA Grapalat" w:cs="Times Armenian"/>
          <w:sz w:val="20"/>
          <w:lang w:val="hy-AM"/>
        </w:rPr>
        <w:t xml:space="preserve">), </w:t>
      </w:r>
      <w:r w:rsidRPr="00095A8A">
        <w:rPr>
          <w:rFonts w:ascii="GHEA Grapalat" w:hAnsi="GHEA Grapalat" w:cs="Sylfaen"/>
          <w:sz w:val="20"/>
          <w:lang w:val="hy-AM"/>
        </w:rPr>
        <w:t>մի</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կողմից</w:t>
      </w:r>
      <w:r w:rsidRPr="00095A8A">
        <w:rPr>
          <w:rFonts w:ascii="GHEA Grapalat" w:hAnsi="GHEA Grapalat" w:cs="Times Armenian"/>
          <w:sz w:val="20"/>
          <w:lang w:val="hy-AM"/>
        </w:rPr>
        <w:t xml:space="preserve">, </w:t>
      </w:r>
      <w:r w:rsidRPr="00095A8A">
        <w:rPr>
          <w:rFonts w:ascii="GHEA Grapalat" w:hAnsi="GHEA Grapalat" w:cs="Sylfaen"/>
          <w:sz w:val="20"/>
          <w:lang w:val="hy-AM"/>
        </w:rPr>
        <w:t>և</w:t>
      </w:r>
      <w:r w:rsidRPr="00095A8A">
        <w:rPr>
          <w:rFonts w:ascii="GHEA Grapalat" w:hAnsi="GHEA Grapalat" w:cs="Times Armenian"/>
          <w:sz w:val="20"/>
          <w:lang w:val="hy-AM"/>
        </w:rPr>
        <w:t xml:space="preserve"> ------------------</w:t>
      </w:r>
      <w:r w:rsidRPr="00095A8A">
        <w:rPr>
          <w:rFonts w:ascii="GHEA Grapalat" w:hAnsi="GHEA Grapalat" w:cs="Sylfaen"/>
          <w:sz w:val="20"/>
          <w:lang w:val="hy-AM"/>
        </w:rPr>
        <w:t>ն</w:t>
      </w:r>
      <w:r w:rsidRPr="00095A8A">
        <w:rPr>
          <w:rFonts w:ascii="GHEA Grapalat" w:hAnsi="GHEA Grapalat" w:cs="Times Armenian"/>
          <w:sz w:val="20"/>
          <w:lang w:val="hy-AM"/>
        </w:rPr>
        <w:t>,</w:t>
      </w:r>
      <w:r w:rsidRPr="00095A8A">
        <w:rPr>
          <w:rFonts w:ascii="GHEA Grapalat" w:hAnsi="GHEA Grapalat"/>
          <w:sz w:val="20"/>
          <w:lang w:val="hy-AM"/>
        </w:rPr>
        <w:t xml:space="preserve"> </w:t>
      </w:r>
      <w:r w:rsidRPr="00095A8A">
        <w:rPr>
          <w:rFonts w:ascii="GHEA Grapalat" w:hAnsi="GHEA Grapalat" w:cs="Sylfaen"/>
          <w:sz w:val="20"/>
          <w:lang w:val="hy-AM"/>
        </w:rPr>
        <w:t>ի</w:t>
      </w:r>
      <w:r w:rsidRPr="00095A8A">
        <w:rPr>
          <w:rFonts w:ascii="GHEA Grapalat" w:hAnsi="GHEA Grapalat" w:cs="Times Armenian"/>
          <w:sz w:val="20"/>
          <w:lang w:val="hy-AM"/>
        </w:rPr>
        <w:t xml:space="preserve"> </w:t>
      </w:r>
      <w:r w:rsidRPr="00095A8A">
        <w:rPr>
          <w:rFonts w:ascii="GHEA Grapalat" w:hAnsi="GHEA Grapalat" w:cs="Sylfaen"/>
          <w:sz w:val="20"/>
          <w:lang w:val="hy-AM"/>
        </w:rPr>
        <w:t>դեմս</w:t>
      </w:r>
      <w:r w:rsidRPr="00095A8A">
        <w:rPr>
          <w:rFonts w:ascii="GHEA Grapalat" w:hAnsi="GHEA Grapalat" w:cs="Times Armenian"/>
          <w:sz w:val="20"/>
          <w:lang w:val="hy-AM"/>
        </w:rPr>
        <w:t xml:space="preserve"> </w:t>
      </w:r>
      <w:r w:rsidRPr="00095A8A">
        <w:rPr>
          <w:rFonts w:ascii="GHEA Grapalat" w:hAnsi="GHEA Grapalat" w:cs="Sylfaen"/>
          <w:sz w:val="20"/>
          <w:lang w:val="hy-AM"/>
        </w:rPr>
        <w:t>տնօրեն</w:t>
      </w:r>
      <w:r w:rsidRPr="00095A8A">
        <w:rPr>
          <w:rFonts w:ascii="GHEA Grapalat" w:hAnsi="GHEA Grapalat" w:cs="Times Armenian"/>
          <w:sz w:val="20"/>
          <w:lang w:val="hy-AM"/>
        </w:rPr>
        <w:t xml:space="preserve"> ------------------------</w:t>
      </w:r>
      <w:r w:rsidRPr="00095A8A">
        <w:rPr>
          <w:rFonts w:ascii="GHEA Grapalat" w:hAnsi="GHEA Grapalat" w:cs="Sylfaen"/>
          <w:sz w:val="20"/>
          <w:lang w:val="hy-AM"/>
        </w:rPr>
        <w:t>ի, որը</w:t>
      </w:r>
      <w:r w:rsidRPr="00095A8A">
        <w:rPr>
          <w:rFonts w:ascii="GHEA Grapalat" w:hAnsi="GHEA Grapalat" w:cs="Times Armenian"/>
          <w:sz w:val="20"/>
          <w:lang w:val="hy-AM"/>
        </w:rPr>
        <w:t xml:space="preserve"> </w:t>
      </w:r>
      <w:r w:rsidRPr="00095A8A">
        <w:rPr>
          <w:rFonts w:ascii="GHEA Grapalat" w:hAnsi="GHEA Grapalat" w:cs="Sylfaen"/>
          <w:sz w:val="20"/>
          <w:lang w:val="hy-AM"/>
        </w:rPr>
        <w:t>գործում</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 </w:t>
      </w:r>
      <w:r w:rsidRPr="00095A8A">
        <w:rPr>
          <w:rFonts w:ascii="GHEA Grapalat" w:hAnsi="GHEA Grapalat" w:cs="Sylfaen"/>
          <w:sz w:val="20"/>
          <w:lang w:val="hy-AM"/>
        </w:rPr>
        <w:t>կանոնադրության</w:t>
      </w:r>
      <w:r w:rsidRPr="00095A8A">
        <w:rPr>
          <w:rFonts w:ascii="GHEA Grapalat" w:hAnsi="GHEA Grapalat" w:cs="Times Armenian"/>
          <w:sz w:val="20"/>
          <w:lang w:val="hy-AM"/>
        </w:rPr>
        <w:t xml:space="preserve"> </w:t>
      </w:r>
      <w:r w:rsidRPr="00095A8A">
        <w:rPr>
          <w:rFonts w:ascii="GHEA Grapalat" w:hAnsi="GHEA Grapalat" w:cs="Sylfaen"/>
          <w:sz w:val="20"/>
          <w:lang w:val="hy-AM"/>
        </w:rPr>
        <w:t>հիման</w:t>
      </w:r>
      <w:r w:rsidRPr="00095A8A">
        <w:rPr>
          <w:rFonts w:ascii="GHEA Grapalat" w:hAnsi="GHEA Grapalat" w:cs="Times Armenian"/>
          <w:sz w:val="20"/>
          <w:lang w:val="hy-AM"/>
        </w:rPr>
        <w:t xml:space="preserve"> </w:t>
      </w:r>
      <w:r w:rsidRPr="00095A8A">
        <w:rPr>
          <w:rFonts w:ascii="GHEA Grapalat" w:hAnsi="GHEA Grapalat" w:cs="Sylfaen"/>
          <w:sz w:val="20"/>
          <w:lang w:val="hy-AM"/>
        </w:rPr>
        <w:t>վրա</w:t>
      </w:r>
      <w:r w:rsidRPr="00095A8A">
        <w:rPr>
          <w:rFonts w:ascii="GHEA Grapalat" w:hAnsi="GHEA Grapalat" w:cs="Times Armenian"/>
          <w:sz w:val="20"/>
          <w:lang w:val="hy-AM"/>
        </w:rPr>
        <w:t xml:space="preserve"> (</w:t>
      </w:r>
      <w:r w:rsidRPr="00095A8A">
        <w:rPr>
          <w:rFonts w:ascii="GHEA Grapalat" w:hAnsi="GHEA Grapalat" w:cs="Sylfaen"/>
          <w:sz w:val="20"/>
          <w:lang w:val="hy-AM"/>
        </w:rPr>
        <w:t>այսուհետ՝</w:t>
      </w:r>
      <w:r w:rsidRPr="00095A8A">
        <w:rPr>
          <w:rFonts w:ascii="GHEA Grapalat" w:hAnsi="GHEA Grapalat" w:cs="Times Armenian"/>
          <w:sz w:val="20"/>
          <w:lang w:val="hy-AM"/>
        </w:rPr>
        <w:t xml:space="preserve"> </w:t>
      </w:r>
      <w:r w:rsidRPr="00095A8A">
        <w:rPr>
          <w:rFonts w:ascii="GHEA Grapalat" w:hAnsi="GHEA Grapalat" w:cs="Sylfaen"/>
          <w:sz w:val="20"/>
          <w:lang w:val="hy-AM"/>
        </w:rPr>
        <w:t>Կատարող</w:t>
      </w:r>
      <w:r w:rsidRPr="00095A8A">
        <w:rPr>
          <w:rFonts w:ascii="GHEA Grapalat" w:hAnsi="GHEA Grapalat" w:cs="Times Armenian"/>
          <w:sz w:val="20"/>
          <w:lang w:val="hy-AM"/>
        </w:rPr>
        <w:t xml:space="preserve">), </w:t>
      </w:r>
      <w:r w:rsidRPr="00095A8A">
        <w:rPr>
          <w:rFonts w:ascii="GHEA Grapalat" w:hAnsi="GHEA Grapalat" w:cs="Sylfaen"/>
          <w:sz w:val="20"/>
          <w:lang w:val="hy-AM"/>
        </w:rPr>
        <w:t>մյուս</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կողմից</w:t>
      </w:r>
      <w:r w:rsidRPr="00095A8A">
        <w:rPr>
          <w:rFonts w:ascii="GHEA Grapalat" w:hAnsi="GHEA Grapalat" w:cs="Times Armenian"/>
          <w:sz w:val="20"/>
          <w:lang w:val="hy-AM"/>
        </w:rPr>
        <w:t xml:space="preserve">, </w:t>
      </w:r>
      <w:r w:rsidRPr="00095A8A">
        <w:rPr>
          <w:rFonts w:ascii="GHEA Grapalat" w:hAnsi="GHEA Grapalat" w:cs="Sylfaen"/>
          <w:sz w:val="20"/>
          <w:lang w:val="hy-AM"/>
        </w:rPr>
        <w:t>կնքեցին</w:t>
      </w:r>
      <w:r w:rsidRPr="00095A8A">
        <w:rPr>
          <w:rFonts w:ascii="GHEA Grapalat" w:hAnsi="GHEA Grapalat" w:cs="Times Armenian"/>
          <w:sz w:val="20"/>
          <w:lang w:val="hy-AM"/>
        </w:rPr>
        <w:t xml:space="preserve"> </w:t>
      </w:r>
      <w:r w:rsidRPr="00095A8A">
        <w:rPr>
          <w:rFonts w:ascii="GHEA Grapalat" w:hAnsi="GHEA Grapalat" w:cs="Sylfaen"/>
          <w:sz w:val="20"/>
          <w:lang w:val="hy-AM"/>
        </w:rPr>
        <w:t>սույն</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պայմանագիրը</w:t>
      </w:r>
      <w:r w:rsidRPr="00095A8A">
        <w:rPr>
          <w:rFonts w:ascii="GHEA Grapalat" w:hAnsi="GHEA Grapalat" w:cs="Times Armenian"/>
          <w:sz w:val="20"/>
          <w:lang w:val="hy-AM"/>
        </w:rPr>
        <w:t xml:space="preserve"> </w:t>
      </w:r>
      <w:r w:rsidRPr="00095A8A">
        <w:rPr>
          <w:rFonts w:ascii="GHEA Grapalat" w:hAnsi="GHEA Grapalat" w:cs="Sylfaen"/>
          <w:sz w:val="20"/>
          <w:lang w:val="hy-AM"/>
        </w:rPr>
        <w:t>հետևյալի</w:t>
      </w:r>
      <w:r w:rsidRPr="00095A8A">
        <w:rPr>
          <w:rFonts w:ascii="GHEA Grapalat" w:hAnsi="GHEA Grapalat" w:cs="Times Armenian"/>
          <w:sz w:val="20"/>
          <w:lang w:val="hy-AM"/>
        </w:rPr>
        <w:t xml:space="preserve"> </w:t>
      </w:r>
      <w:r w:rsidRPr="00095A8A">
        <w:rPr>
          <w:rFonts w:ascii="GHEA Grapalat" w:hAnsi="GHEA Grapalat" w:cs="Sylfaen"/>
          <w:sz w:val="20"/>
          <w:lang w:val="hy-AM"/>
        </w:rPr>
        <w:t>մասին</w:t>
      </w:r>
      <w:r w:rsidRPr="00095A8A">
        <w:rPr>
          <w:rFonts w:ascii="GHEA Grapalat" w:hAnsi="GHEA Grapalat" w:cs="Times Armenian"/>
          <w:sz w:val="20"/>
          <w:lang w:val="hy-AM"/>
        </w:rPr>
        <w:t>։</w:t>
      </w:r>
    </w:p>
    <w:p w14:paraId="2B4C028C" w14:textId="77777777" w:rsidR="007678FA" w:rsidRPr="00095A8A" w:rsidRDefault="007678FA" w:rsidP="007678FA">
      <w:pPr>
        <w:jc w:val="both"/>
        <w:rPr>
          <w:rFonts w:ascii="GHEA Grapalat" w:hAnsi="GHEA Grapalat"/>
          <w:i/>
          <w:sz w:val="20"/>
          <w:lang w:val="hy-AM" w:eastAsia="zh-CN"/>
        </w:rPr>
      </w:pPr>
    </w:p>
    <w:p w14:paraId="1E0A75AD" w14:textId="77777777" w:rsidR="007678FA" w:rsidRPr="00095A8A" w:rsidRDefault="007678FA" w:rsidP="007678FA">
      <w:pPr>
        <w:ind w:firstLine="720"/>
        <w:jc w:val="both"/>
        <w:rPr>
          <w:rFonts w:ascii="GHEA Grapalat" w:hAnsi="GHEA Grapalat" w:cs="Sylfaen"/>
          <w:b/>
          <w:smallCaps/>
          <w:sz w:val="20"/>
          <w:lang w:val="hy-AM"/>
        </w:rPr>
      </w:pPr>
      <w:r w:rsidRPr="00095A8A">
        <w:rPr>
          <w:rFonts w:ascii="GHEA Grapalat" w:hAnsi="GHEA Grapalat" w:cs="Sylfaen"/>
          <w:b/>
          <w:smallCaps/>
          <w:sz w:val="20"/>
          <w:lang w:val="hy-AM"/>
        </w:rPr>
        <w:t>1. Պայմանագրի առարկան</w:t>
      </w:r>
    </w:p>
    <w:p w14:paraId="125125E6" w14:textId="4A0D8C42"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 xml:space="preserve">1.1 Պատվիրատուն հանձնարարում է, իսկ Կատարողը ստանձնում է </w:t>
      </w:r>
      <w:r w:rsidR="00AD06A6" w:rsidRPr="00AD06A6">
        <w:rPr>
          <w:rFonts w:ascii="GHEA Grapalat" w:hAnsi="GHEA Grapalat" w:cs="Sylfaen"/>
          <w:sz w:val="20"/>
          <w:lang w:val="hy-AM"/>
        </w:rPr>
        <w:t>ՀՀ Լոռու մարզի Տաշիրի բժշկական կենտրոնի կառուցման</w:t>
      </w:r>
      <w:r w:rsidR="006E014D" w:rsidRPr="00095A8A">
        <w:rPr>
          <w:rFonts w:ascii="GHEA Grapalat" w:hAnsi="GHEA Grapalat" w:cs="Sylfaen"/>
          <w:sz w:val="20"/>
          <w:lang w:val="hy-AM"/>
        </w:rPr>
        <w:t xml:space="preserve"> աշխատանքների որակի տեխնիկական հսկողության խորհրդատվական</w:t>
      </w:r>
      <w:r w:rsidR="006B213E" w:rsidRPr="00095A8A">
        <w:rPr>
          <w:rFonts w:ascii="GHEA Grapalat" w:hAnsi="GHEA Grapalat" w:cs="Sylfaen"/>
          <w:sz w:val="20"/>
          <w:lang w:val="hy-AM"/>
        </w:rPr>
        <w:t xml:space="preserve"> </w:t>
      </w:r>
      <w:r w:rsidR="004F572C" w:rsidRPr="00095A8A">
        <w:rPr>
          <w:rFonts w:ascii="GHEA Grapalat" w:hAnsi="GHEA Grapalat" w:cs="Sylfaen"/>
          <w:sz w:val="20"/>
          <w:lang w:val="hy-AM"/>
        </w:rPr>
        <w:t xml:space="preserve">ծառայության </w:t>
      </w:r>
      <w:r w:rsidRPr="00095A8A">
        <w:rPr>
          <w:rFonts w:ascii="GHEA Grapalat" w:hAnsi="GHEA Grapalat" w:cs="Sylfaen"/>
          <w:sz w:val="20"/>
          <w:lang w:val="hy-AM"/>
        </w:rPr>
        <w:t>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բնութագիր-</w:t>
      </w:r>
      <w:r w:rsidRPr="00095A8A">
        <w:rPr>
          <w:rFonts w:ascii="GHEA Grapalat" w:hAnsi="GHEA Grapalat"/>
          <w:sz w:val="20"/>
          <w:lang w:val="hy-AM"/>
        </w:rPr>
        <w:t>գնման ժամանակացույցի</w:t>
      </w:r>
      <w:r w:rsidRPr="00095A8A">
        <w:rPr>
          <w:rFonts w:ascii="GHEA Grapalat" w:hAnsi="GHEA Grapalat" w:cs="Sylfaen"/>
          <w:sz w:val="20"/>
          <w:lang w:val="hy-AM"/>
        </w:rPr>
        <w:t xml:space="preserve"> պահանջների։</w:t>
      </w:r>
    </w:p>
    <w:p w14:paraId="4E2796EF" w14:textId="77777777" w:rsidR="007678FA" w:rsidRPr="00095A8A" w:rsidRDefault="007678FA" w:rsidP="007678FA">
      <w:pPr>
        <w:ind w:firstLine="720"/>
        <w:jc w:val="both"/>
        <w:rPr>
          <w:rFonts w:ascii="GHEA Grapalat" w:hAnsi="GHEA Grapalat"/>
          <w:sz w:val="20"/>
          <w:lang w:val="hy-AM"/>
        </w:rPr>
      </w:pPr>
      <w:r w:rsidRPr="00095A8A">
        <w:rPr>
          <w:rFonts w:ascii="GHEA Grapalat" w:hAnsi="GHEA Grapalat" w:cs="Sylfaen"/>
          <w:sz w:val="20"/>
          <w:lang w:val="hy-AM"/>
        </w:rPr>
        <w:t xml:space="preserve">1.2 </w:t>
      </w:r>
      <w:r w:rsidRPr="00095A8A">
        <w:rPr>
          <w:rFonts w:ascii="GHEA Grapalat" w:hAnsi="GHEA Grapalat"/>
          <w:sz w:val="20"/>
          <w:lang w:val="hy-AM"/>
        </w:rPr>
        <w:t xml:space="preserve">Ծառայությունը մատուցվում է պայմանագրի N 1 հավելվածով սահմանված </w:t>
      </w:r>
      <w:r w:rsidRPr="00095A8A">
        <w:rPr>
          <w:rFonts w:ascii="GHEA Grapalat" w:hAnsi="GHEA Grapalat" w:cs="Sylfaen"/>
          <w:sz w:val="20"/>
          <w:lang w:val="hy-AM"/>
        </w:rPr>
        <w:t>Տեխնիկական բնութագիր-</w:t>
      </w:r>
      <w:r w:rsidRPr="00095A8A">
        <w:rPr>
          <w:rFonts w:ascii="GHEA Grapalat" w:hAnsi="GHEA Grapalat"/>
          <w:sz w:val="20"/>
          <w:lang w:val="hy-AM"/>
        </w:rPr>
        <w:t>գնման ժամանակացույցին համապատասխան և սահմանված ժամկետներով։</w:t>
      </w:r>
    </w:p>
    <w:p w14:paraId="5FD6395F" w14:textId="77777777" w:rsidR="007678FA" w:rsidRPr="00095A8A" w:rsidRDefault="007678FA" w:rsidP="007678FA">
      <w:pPr>
        <w:ind w:firstLine="720"/>
        <w:jc w:val="both"/>
        <w:rPr>
          <w:rFonts w:ascii="GHEA Grapalat" w:hAnsi="GHEA Grapalat" w:cs="Sylfaen"/>
          <w:sz w:val="20"/>
          <w:lang w:val="hy-AM"/>
        </w:rPr>
      </w:pPr>
    </w:p>
    <w:p w14:paraId="3863D697" w14:textId="77777777" w:rsidR="007678FA" w:rsidRPr="00095A8A" w:rsidRDefault="007678FA" w:rsidP="007678FA">
      <w:pPr>
        <w:ind w:firstLine="720"/>
        <w:jc w:val="both"/>
        <w:rPr>
          <w:rFonts w:ascii="GHEA Grapalat" w:hAnsi="GHEA Grapalat" w:cs="Sylfaen"/>
          <w:b/>
          <w:smallCaps/>
          <w:sz w:val="20"/>
          <w:lang w:val="hy-AM"/>
        </w:rPr>
      </w:pPr>
      <w:r w:rsidRPr="00095A8A">
        <w:rPr>
          <w:rFonts w:ascii="GHEA Grapalat" w:hAnsi="GHEA Grapalat" w:cs="Sylfaen"/>
          <w:b/>
          <w:smallCaps/>
          <w:sz w:val="20"/>
          <w:lang w:val="hy-AM"/>
        </w:rPr>
        <w:t>2. ԿՈՂՄԵՐԻ ԻՐԱՎՈՒՆՔՆԵՐԸ ԵՎ ՊԱՐՏԱԿԱՆՈՒԹՅՈՒՆՆԵՐԸ</w:t>
      </w:r>
    </w:p>
    <w:p w14:paraId="692C39F7"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2.1 Պատվիրատուն իրավունք ունի`</w:t>
      </w:r>
    </w:p>
    <w:p w14:paraId="60B8B423"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2.1.1 Ցանկացած ժամանակ ստուգել Կատարողի կողմից մատուցվող ծառայության ընթացքը և որակը` առանց միջամտելու Կատարողի գործունեությանը.</w:t>
      </w:r>
    </w:p>
    <w:p w14:paraId="28E382C6" w14:textId="77777777" w:rsidR="007678FA" w:rsidRPr="00095A8A" w:rsidRDefault="007678FA" w:rsidP="007678FA">
      <w:pPr>
        <w:ind w:firstLine="720"/>
        <w:jc w:val="both"/>
        <w:rPr>
          <w:rFonts w:ascii="GHEA Grapalat" w:hAnsi="GHEA Grapalat"/>
          <w:sz w:val="20"/>
          <w:lang w:val="hy-AM"/>
        </w:rPr>
      </w:pPr>
      <w:r w:rsidRPr="00095A8A">
        <w:rPr>
          <w:rFonts w:ascii="GHEA Grapalat" w:hAnsi="GHEA Grapalat" w:cs="Sylfaen"/>
          <w:sz w:val="20"/>
          <w:lang w:val="hy-AM"/>
        </w:rPr>
        <w:t>2.1.2 Եթե</w:t>
      </w:r>
      <w:r w:rsidRPr="00095A8A">
        <w:rPr>
          <w:rFonts w:ascii="GHEA Grapalat" w:hAnsi="GHEA Grapalat" w:cs="Times Armenian"/>
          <w:sz w:val="20"/>
          <w:lang w:val="hy-AM"/>
        </w:rPr>
        <w:t xml:space="preserve"> մատուցվել է </w:t>
      </w:r>
      <w:r w:rsidRPr="00095A8A">
        <w:rPr>
          <w:rFonts w:ascii="GHEA Grapalat" w:hAnsi="GHEA Grapalat" w:cs="Sylfaen"/>
          <w:sz w:val="20"/>
          <w:lang w:val="hy-AM"/>
        </w:rPr>
        <w:t>պայմանագրի</w:t>
      </w:r>
      <w:r w:rsidRPr="00095A8A">
        <w:rPr>
          <w:rFonts w:ascii="GHEA Grapalat" w:hAnsi="GHEA Grapalat" w:cs="Times Armenian"/>
          <w:sz w:val="20"/>
          <w:lang w:val="hy-AM"/>
        </w:rPr>
        <w:t xml:space="preserve"> N 1 հավելվածում </w:t>
      </w:r>
      <w:r w:rsidRPr="00095A8A">
        <w:rPr>
          <w:rFonts w:ascii="GHEA Grapalat" w:hAnsi="GHEA Grapalat" w:cs="Sylfaen"/>
          <w:sz w:val="20"/>
          <w:lang w:val="hy-AM"/>
        </w:rPr>
        <w:t>նշված</w:t>
      </w:r>
      <w:r w:rsidRPr="00095A8A">
        <w:rPr>
          <w:rFonts w:ascii="GHEA Grapalat" w:hAnsi="GHEA Grapalat" w:cs="Times Armenian"/>
          <w:sz w:val="20"/>
          <w:lang w:val="hy-AM"/>
        </w:rPr>
        <w:t xml:space="preserve"> </w:t>
      </w:r>
      <w:r w:rsidRPr="00095A8A">
        <w:rPr>
          <w:rFonts w:ascii="GHEA Grapalat" w:hAnsi="GHEA Grapalat" w:cs="Sylfaen"/>
          <w:sz w:val="20"/>
          <w:lang w:val="hy-AM"/>
        </w:rPr>
        <w:t>Տեխնիկական բնութագիր-</w:t>
      </w:r>
      <w:r w:rsidRPr="00095A8A">
        <w:rPr>
          <w:rFonts w:ascii="GHEA Grapalat" w:hAnsi="GHEA Grapalat"/>
          <w:sz w:val="20"/>
          <w:lang w:val="hy-AM"/>
        </w:rPr>
        <w:t>գնման ժամանակացույցի</w:t>
      </w:r>
      <w:r w:rsidRPr="00095A8A">
        <w:rPr>
          <w:rFonts w:ascii="GHEA Grapalat" w:hAnsi="GHEA Grapalat" w:cs="Sylfaen"/>
          <w:sz w:val="20"/>
          <w:lang w:val="hy-AM"/>
        </w:rPr>
        <w:t>ն</w:t>
      </w:r>
      <w:r w:rsidRPr="00095A8A">
        <w:rPr>
          <w:rFonts w:ascii="GHEA Grapalat" w:hAnsi="GHEA Grapalat" w:cs="Times Armenian"/>
          <w:sz w:val="20"/>
          <w:lang w:val="hy-AM"/>
        </w:rPr>
        <w:t xml:space="preserve"> </w:t>
      </w:r>
      <w:r w:rsidRPr="00095A8A">
        <w:rPr>
          <w:rFonts w:ascii="GHEA Grapalat" w:hAnsi="GHEA Grapalat" w:cs="Sylfaen"/>
          <w:sz w:val="20"/>
          <w:lang w:val="hy-AM"/>
        </w:rPr>
        <w:t>չհամապատասխանող</w:t>
      </w:r>
      <w:r w:rsidRPr="00095A8A">
        <w:rPr>
          <w:rFonts w:ascii="GHEA Grapalat" w:hAnsi="GHEA Grapalat" w:cs="Times Armenian"/>
          <w:sz w:val="20"/>
          <w:lang w:val="hy-AM"/>
        </w:rPr>
        <w:t xml:space="preserve"> ծառայություն.</w:t>
      </w:r>
      <w:r w:rsidRPr="00095A8A">
        <w:rPr>
          <w:rFonts w:ascii="GHEA Grapalat" w:hAnsi="GHEA Grapalat"/>
          <w:sz w:val="20"/>
          <w:lang w:val="hy-AM"/>
        </w:rPr>
        <w:t xml:space="preserve"> </w:t>
      </w:r>
    </w:p>
    <w:p w14:paraId="3B1CBA86" w14:textId="77777777" w:rsidR="007678FA" w:rsidRPr="00095A8A" w:rsidRDefault="007678FA" w:rsidP="007678FA">
      <w:pPr>
        <w:ind w:firstLine="720"/>
        <w:jc w:val="both"/>
        <w:rPr>
          <w:rFonts w:ascii="GHEA Grapalat" w:hAnsi="GHEA Grapalat"/>
          <w:sz w:val="20"/>
          <w:lang w:val="hy-AM"/>
        </w:rPr>
      </w:pPr>
      <w:r w:rsidRPr="00095A8A">
        <w:rPr>
          <w:rFonts w:ascii="GHEA Grapalat" w:hAnsi="GHEA Grapalat" w:cs="Sylfaen"/>
          <w:sz w:val="20"/>
          <w:lang w:val="hy-AM"/>
        </w:rPr>
        <w:t>ա</w:t>
      </w:r>
      <w:r w:rsidRPr="00095A8A">
        <w:rPr>
          <w:rFonts w:ascii="GHEA Grapalat" w:hAnsi="GHEA Grapalat" w:cs="Times Armenian"/>
          <w:sz w:val="20"/>
          <w:lang w:val="hy-AM"/>
        </w:rPr>
        <w:t xml:space="preserve">) </w:t>
      </w:r>
      <w:r w:rsidRPr="00095A8A">
        <w:rPr>
          <w:rFonts w:ascii="GHEA Grapalat" w:hAnsi="GHEA Grapalat" w:cs="Sylfaen"/>
          <w:sz w:val="20"/>
          <w:lang w:val="hy-AM"/>
        </w:rPr>
        <w:t>Չընդունել</w:t>
      </w:r>
      <w:r w:rsidRPr="00095A8A">
        <w:rPr>
          <w:rFonts w:ascii="GHEA Grapalat" w:hAnsi="GHEA Grapalat" w:cs="Times Armenian"/>
          <w:sz w:val="20"/>
          <w:lang w:val="hy-AM"/>
        </w:rPr>
        <w:t xml:space="preserve"> ծառայությունը</w:t>
      </w:r>
      <w:r w:rsidRPr="00095A8A">
        <w:rPr>
          <w:rFonts w:ascii="GHEA Grapalat" w:hAnsi="GHEA Grapalat" w:cs="Sylfaen"/>
          <w:sz w:val="20"/>
          <w:lang w:val="hy-AM"/>
        </w:rPr>
        <w:t>՝ իր</w:t>
      </w:r>
      <w:r w:rsidRPr="00095A8A">
        <w:rPr>
          <w:rFonts w:ascii="GHEA Grapalat" w:hAnsi="GHEA Grapalat" w:cs="Times Armenian"/>
          <w:sz w:val="20"/>
          <w:lang w:val="hy-AM"/>
        </w:rPr>
        <w:t xml:space="preserve"> </w:t>
      </w:r>
      <w:r w:rsidRPr="00095A8A">
        <w:rPr>
          <w:rFonts w:ascii="GHEA Grapalat" w:hAnsi="GHEA Grapalat" w:cs="Sylfaen"/>
          <w:sz w:val="20"/>
          <w:lang w:val="hy-AM"/>
        </w:rPr>
        <w:t>հայեցողությամբ</w:t>
      </w:r>
      <w:r w:rsidRPr="00095A8A">
        <w:rPr>
          <w:rFonts w:ascii="GHEA Grapalat" w:hAnsi="GHEA Grapalat" w:cs="Times Armenian"/>
          <w:sz w:val="20"/>
          <w:lang w:val="hy-AM"/>
        </w:rPr>
        <w:t xml:space="preserve"> </w:t>
      </w:r>
      <w:r w:rsidRPr="00095A8A">
        <w:rPr>
          <w:rFonts w:ascii="GHEA Grapalat" w:hAnsi="GHEA Grapalat" w:cs="Sylfaen"/>
          <w:sz w:val="20"/>
          <w:lang w:val="hy-AM"/>
        </w:rPr>
        <w:t>սահմանելով</w:t>
      </w:r>
      <w:r w:rsidRPr="00095A8A">
        <w:rPr>
          <w:rFonts w:ascii="GHEA Grapalat" w:hAnsi="GHEA Grapalat" w:cs="Times Armenian"/>
          <w:sz w:val="20"/>
          <w:lang w:val="hy-AM"/>
        </w:rPr>
        <w:t xml:space="preserve"> </w:t>
      </w:r>
      <w:r w:rsidRPr="00095A8A">
        <w:rPr>
          <w:rFonts w:ascii="GHEA Grapalat" w:hAnsi="GHEA Grapalat" w:cs="Sylfaen"/>
          <w:sz w:val="20"/>
          <w:lang w:val="hy-AM"/>
        </w:rPr>
        <w:t>անպատշաճ</w:t>
      </w:r>
      <w:r w:rsidRPr="00095A8A">
        <w:rPr>
          <w:rFonts w:ascii="GHEA Grapalat" w:hAnsi="GHEA Grapalat" w:cs="Times Armenian"/>
          <w:sz w:val="20"/>
          <w:lang w:val="hy-AM"/>
        </w:rPr>
        <w:t xml:space="preserve"> </w:t>
      </w:r>
      <w:r w:rsidRPr="00095A8A">
        <w:rPr>
          <w:rFonts w:ascii="GHEA Grapalat" w:hAnsi="GHEA Grapalat" w:cs="Sylfaen"/>
          <w:sz w:val="20"/>
          <w:lang w:val="hy-AM"/>
        </w:rPr>
        <w:t>որակի</w:t>
      </w:r>
      <w:r w:rsidRPr="00095A8A">
        <w:rPr>
          <w:rFonts w:ascii="GHEA Grapalat" w:hAnsi="GHEA Grapalat" w:cs="Times Armenian"/>
          <w:sz w:val="20"/>
          <w:lang w:val="hy-AM"/>
        </w:rPr>
        <w:t xml:space="preserve"> ծառայությունը  </w:t>
      </w:r>
      <w:r w:rsidRPr="00095A8A">
        <w:rPr>
          <w:rFonts w:ascii="GHEA Grapalat" w:hAnsi="GHEA Grapalat" w:cs="Sylfaen"/>
          <w:sz w:val="20"/>
          <w:lang w:val="hy-AM"/>
        </w:rPr>
        <w:t>պայմանագրին</w:t>
      </w:r>
      <w:r w:rsidRPr="00095A8A">
        <w:rPr>
          <w:rFonts w:ascii="GHEA Grapalat" w:hAnsi="GHEA Grapalat" w:cs="Times Armenian"/>
          <w:sz w:val="20"/>
          <w:lang w:val="hy-AM"/>
        </w:rPr>
        <w:t xml:space="preserve"> </w:t>
      </w:r>
      <w:r w:rsidRPr="00095A8A">
        <w:rPr>
          <w:rFonts w:ascii="GHEA Grapalat" w:hAnsi="GHEA Grapalat" w:cs="Sylfaen"/>
          <w:sz w:val="20"/>
          <w:lang w:val="hy-AM"/>
        </w:rPr>
        <w:t>համապատասխանող</w:t>
      </w:r>
      <w:r w:rsidRPr="00095A8A">
        <w:rPr>
          <w:rFonts w:ascii="GHEA Grapalat" w:hAnsi="GHEA Grapalat" w:cs="Times Armenian"/>
          <w:sz w:val="20"/>
          <w:lang w:val="hy-AM"/>
        </w:rPr>
        <w:t xml:space="preserve"> ծ</w:t>
      </w:r>
      <w:r w:rsidRPr="00095A8A">
        <w:rPr>
          <w:rFonts w:ascii="GHEA Grapalat" w:hAnsi="GHEA Grapalat" w:cs="Sylfaen"/>
          <w:sz w:val="20"/>
          <w:lang w:val="hy-AM"/>
        </w:rPr>
        <w:t>առայությամբ</w:t>
      </w:r>
      <w:r w:rsidRPr="00095A8A">
        <w:rPr>
          <w:rFonts w:ascii="GHEA Grapalat" w:hAnsi="GHEA Grapalat" w:cs="Times Armenian"/>
          <w:sz w:val="20"/>
          <w:lang w:val="hy-AM"/>
        </w:rPr>
        <w:t xml:space="preserve"> </w:t>
      </w:r>
      <w:r w:rsidRPr="00095A8A">
        <w:rPr>
          <w:rFonts w:ascii="GHEA Grapalat" w:hAnsi="GHEA Grapalat" w:cs="Sylfaen"/>
          <w:sz w:val="20"/>
          <w:lang w:val="hy-AM"/>
        </w:rPr>
        <w:t>անհատույց</w:t>
      </w:r>
      <w:r w:rsidRPr="00095A8A">
        <w:rPr>
          <w:rFonts w:ascii="GHEA Grapalat" w:hAnsi="GHEA Grapalat" w:cs="Times Armenian"/>
          <w:sz w:val="20"/>
          <w:lang w:val="hy-AM"/>
        </w:rPr>
        <w:t xml:space="preserve"> </w:t>
      </w:r>
      <w:r w:rsidRPr="00095A8A">
        <w:rPr>
          <w:rFonts w:ascii="GHEA Grapalat" w:hAnsi="GHEA Grapalat" w:cs="Sylfaen"/>
          <w:sz w:val="20"/>
          <w:lang w:val="hy-AM"/>
        </w:rPr>
        <w:t>փոխարինման</w:t>
      </w:r>
      <w:r w:rsidRPr="00095A8A">
        <w:rPr>
          <w:rFonts w:ascii="GHEA Grapalat" w:hAnsi="GHEA Grapalat" w:cs="Times Armenian"/>
          <w:sz w:val="20"/>
          <w:lang w:val="hy-AM"/>
        </w:rPr>
        <w:t xml:space="preserve"> </w:t>
      </w:r>
      <w:r w:rsidRPr="00095A8A">
        <w:rPr>
          <w:rFonts w:ascii="GHEA Grapalat" w:hAnsi="GHEA Grapalat" w:cs="Sylfaen"/>
          <w:sz w:val="20"/>
          <w:lang w:val="hy-AM"/>
        </w:rPr>
        <w:t>ողջամիտ</w:t>
      </w:r>
      <w:r w:rsidRPr="00095A8A">
        <w:rPr>
          <w:rFonts w:ascii="GHEA Grapalat" w:hAnsi="GHEA Grapalat" w:cs="Times Armenian"/>
          <w:sz w:val="20"/>
          <w:lang w:val="hy-AM"/>
        </w:rPr>
        <w:t xml:space="preserve"> </w:t>
      </w:r>
      <w:r w:rsidRPr="00095A8A">
        <w:rPr>
          <w:rFonts w:ascii="GHEA Grapalat" w:hAnsi="GHEA Grapalat" w:cs="Sylfaen"/>
          <w:sz w:val="20"/>
          <w:lang w:val="hy-AM"/>
        </w:rPr>
        <w:t>ժամկետ և</w:t>
      </w:r>
      <w:r w:rsidRPr="00095A8A">
        <w:rPr>
          <w:rFonts w:ascii="GHEA Grapalat" w:hAnsi="GHEA Grapalat" w:cs="Times Armenian"/>
          <w:sz w:val="20"/>
          <w:lang w:val="hy-AM"/>
        </w:rPr>
        <w:t xml:space="preserve"> </w:t>
      </w:r>
      <w:r w:rsidRPr="00095A8A">
        <w:rPr>
          <w:rFonts w:ascii="GHEA Grapalat" w:hAnsi="GHEA Grapalat" w:cs="Sylfaen"/>
          <w:sz w:val="20"/>
          <w:lang w:val="hy-AM"/>
        </w:rPr>
        <w:t>պահանջել</w:t>
      </w:r>
      <w:r w:rsidRPr="00095A8A">
        <w:rPr>
          <w:rFonts w:ascii="GHEA Grapalat" w:hAnsi="GHEA Grapalat" w:cs="Times Armenian"/>
          <w:sz w:val="20"/>
          <w:lang w:val="hy-AM"/>
        </w:rPr>
        <w:t xml:space="preserve"> Կատարողից </w:t>
      </w:r>
      <w:r w:rsidRPr="00095A8A">
        <w:rPr>
          <w:rFonts w:ascii="GHEA Grapalat" w:hAnsi="GHEA Grapalat" w:cs="Sylfaen"/>
          <w:sz w:val="20"/>
          <w:lang w:val="hy-AM"/>
        </w:rPr>
        <w:t>վճարելու</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պայմանագրի</w:t>
      </w:r>
      <w:r w:rsidRPr="00095A8A">
        <w:rPr>
          <w:rFonts w:ascii="GHEA Grapalat" w:hAnsi="GHEA Grapalat" w:cs="Times Armenian"/>
          <w:sz w:val="20"/>
          <w:lang w:val="hy-AM"/>
        </w:rPr>
        <w:t xml:space="preserve"> 5.2 </w:t>
      </w:r>
      <w:r w:rsidRPr="00095A8A">
        <w:rPr>
          <w:rFonts w:ascii="GHEA Grapalat" w:hAnsi="GHEA Grapalat" w:cs="Sylfaen"/>
          <w:sz w:val="20"/>
          <w:lang w:val="hy-AM"/>
        </w:rPr>
        <w:t>կետով</w:t>
      </w:r>
      <w:r w:rsidRPr="00095A8A">
        <w:rPr>
          <w:rFonts w:ascii="GHEA Grapalat" w:hAnsi="GHEA Grapalat" w:cs="Times Armenian"/>
          <w:sz w:val="20"/>
          <w:lang w:val="hy-AM"/>
        </w:rPr>
        <w:t xml:space="preserve"> </w:t>
      </w:r>
      <w:r w:rsidRPr="00095A8A">
        <w:rPr>
          <w:rFonts w:ascii="GHEA Grapalat" w:hAnsi="GHEA Grapalat" w:cs="Sylfaen"/>
          <w:sz w:val="20"/>
          <w:lang w:val="hy-AM"/>
        </w:rPr>
        <w:t>նախատեսված</w:t>
      </w:r>
      <w:r w:rsidRPr="00095A8A">
        <w:rPr>
          <w:rFonts w:ascii="GHEA Grapalat" w:hAnsi="GHEA Grapalat" w:cs="Times Armenian"/>
          <w:sz w:val="20"/>
          <w:lang w:val="hy-AM"/>
        </w:rPr>
        <w:t xml:space="preserve"> </w:t>
      </w:r>
      <w:r w:rsidRPr="00095A8A">
        <w:rPr>
          <w:rFonts w:ascii="GHEA Grapalat" w:hAnsi="GHEA Grapalat" w:cs="Sylfaen"/>
          <w:sz w:val="20"/>
          <w:lang w:val="hy-AM"/>
        </w:rPr>
        <w:t>տուգանքը, ինչպես նաև 5.3 կետով նախատեսված տույժը</w:t>
      </w:r>
      <w:r w:rsidRPr="00095A8A">
        <w:rPr>
          <w:rFonts w:ascii="GHEA Grapalat" w:hAnsi="GHEA Grapalat" w:cs="Times Armenian"/>
          <w:sz w:val="20"/>
          <w:lang w:val="hy-AM"/>
        </w:rPr>
        <w:t>.</w:t>
      </w:r>
      <w:r w:rsidRPr="00095A8A">
        <w:rPr>
          <w:rFonts w:ascii="GHEA Grapalat" w:hAnsi="GHEA Grapalat"/>
          <w:sz w:val="20"/>
          <w:lang w:val="hy-AM"/>
        </w:rPr>
        <w:t xml:space="preserve"> </w:t>
      </w:r>
    </w:p>
    <w:p w14:paraId="582C834A" w14:textId="77777777" w:rsidR="007678FA" w:rsidRPr="00095A8A" w:rsidRDefault="007678FA" w:rsidP="007678FA">
      <w:pPr>
        <w:tabs>
          <w:tab w:val="left" w:pos="1080"/>
        </w:tabs>
        <w:ind w:firstLine="720"/>
        <w:jc w:val="both"/>
        <w:rPr>
          <w:rFonts w:ascii="GHEA Grapalat" w:hAnsi="GHEA Grapalat"/>
          <w:sz w:val="20"/>
          <w:lang w:val="hy-AM"/>
        </w:rPr>
      </w:pPr>
      <w:r w:rsidRPr="00095A8A">
        <w:rPr>
          <w:rFonts w:ascii="GHEA Grapalat" w:hAnsi="GHEA Grapalat" w:cs="Sylfaen"/>
          <w:sz w:val="20"/>
          <w:lang w:val="hy-AM"/>
        </w:rPr>
        <w:t>բ</w:t>
      </w:r>
      <w:r w:rsidRPr="00095A8A">
        <w:rPr>
          <w:rFonts w:ascii="GHEA Grapalat" w:hAnsi="GHEA Grapalat"/>
          <w:sz w:val="20"/>
          <w:lang w:val="hy-AM"/>
        </w:rPr>
        <w:t>)</w:t>
      </w:r>
      <w:r w:rsidRPr="00095A8A">
        <w:rPr>
          <w:rFonts w:ascii="GHEA Grapalat" w:hAnsi="GHEA Grapalat"/>
          <w:sz w:val="20"/>
          <w:lang w:val="hy-AM"/>
        </w:rPr>
        <w:tab/>
      </w:r>
      <w:r w:rsidRPr="00095A8A">
        <w:rPr>
          <w:rFonts w:ascii="GHEA Grapalat" w:hAnsi="GHEA Grapalat" w:cs="Sylfaen"/>
          <w:sz w:val="20"/>
          <w:lang w:val="hy-AM"/>
        </w:rPr>
        <w:t>Հրաժարվել</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պայմանագիրը</w:t>
      </w:r>
      <w:r w:rsidRPr="00095A8A">
        <w:rPr>
          <w:rFonts w:ascii="GHEA Grapalat" w:hAnsi="GHEA Grapalat" w:cs="Times Armenian"/>
          <w:sz w:val="20"/>
          <w:lang w:val="hy-AM"/>
        </w:rPr>
        <w:t xml:space="preserve"> </w:t>
      </w:r>
      <w:r w:rsidRPr="00095A8A">
        <w:rPr>
          <w:rFonts w:ascii="GHEA Grapalat" w:hAnsi="GHEA Grapalat" w:cs="Sylfaen"/>
          <w:sz w:val="20"/>
          <w:lang w:val="hy-AM"/>
        </w:rPr>
        <w:t>կատարելուց</w:t>
      </w:r>
      <w:r w:rsidRPr="00095A8A">
        <w:rPr>
          <w:rFonts w:ascii="GHEA Grapalat" w:hAnsi="GHEA Grapalat" w:cs="Times Armenian"/>
          <w:sz w:val="20"/>
          <w:lang w:val="hy-AM"/>
        </w:rPr>
        <w:t xml:space="preserve"> </w:t>
      </w:r>
      <w:r w:rsidRPr="00095A8A">
        <w:rPr>
          <w:rFonts w:ascii="GHEA Grapalat" w:hAnsi="GHEA Grapalat" w:cs="Sylfaen"/>
          <w:sz w:val="20"/>
          <w:lang w:val="hy-AM"/>
        </w:rPr>
        <w:t>և</w:t>
      </w:r>
      <w:r w:rsidRPr="00095A8A">
        <w:rPr>
          <w:rFonts w:ascii="GHEA Grapalat" w:hAnsi="GHEA Grapalat" w:cs="Times Armenian"/>
          <w:sz w:val="20"/>
          <w:lang w:val="hy-AM"/>
        </w:rPr>
        <w:t xml:space="preserve"> </w:t>
      </w:r>
      <w:r w:rsidRPr="00095A8A">
        <w:rPr>
          <w:rFonts w:ascii="GHEA Grapalat" w:hAnsi="GHEA Grapalat" w:cs="Sylfaen"/>
          <w:sz w:val="20"/>
          <w:lang w:val="hy-AM"/>
        </w:rPr>
        <w:t>պահանջել</w:t>
      </w:r>
      <w:r w:rsidRPr="00095A8A">
        <w:rPr>
          <w:rFonts w:ascii="GHEA Grapalat" w:hAnsi="GHEA Grapalat" w:cs="Times Armenian"/>
          <w:sz w:val="20"/>
          <w:lang w:val="hy-AM"/>
        </w:rPr>
        <w:t xml:space="preserve"> </w:t>
      </w:r>
      <w:r w:rsidRPr="00095A8A">
        <w:rPr>
          <w:rFonts w:ascii="GHEA Grapalat" w:hAnsi="GHEA Grapalat" w:cs="Sylfaen"/>
          <w:sz w:val="20"/>
          <w:lang w:val="hy-AM"/>
        </w:rPr>
        <w:t>վերադարձնելու</w:t>
      </w:r>
      <w:r w:rsidRPr="00095A8A">
        <w:rPr>
          <w:rFonts w:ascii="GHEA Grapalat" w:hAnsi="GHEA Grapalat" w:cs="Times Armenian"/>
          <w:sz w:val="20"/>
          <w:lang w:val="hy-AM"/>
        </w:rPr>
        <w:t xml:space="preserve"> ծառայության </w:t>
      </w:r>
      <w:r w:rsidRPr="00095A8A">
        <w:rPr>
          <w:rFonts w:ascii="GHEA Grapalat" w:hAnsi="GHEA Grapalat" w:cs="Sylfaen"/>
          <w:sz w:val="20"/>
          <w:lang w:val="hy-AM"/>
        </w:rPr>
        <w:t>համար</w:t>
      </w:r>
      <w:r w:rsidRPr="00095A8A">
        <w:rPr>
          <w:rFonts w:ascii="GHEA Grapalat" w:hAnsi="GHEA Grapalat" w:cs="Times Armenian"/>
          <w:sz w:val="20"/>
          <w:lang w:val="hy-AM"/>
        </w:rPr>
        <w:t xml:space="preserve"> </w:t>
      </w:r>
      <w:r w:rsidRPr="00095A8A">
        <w:rPr>
          <w:rFonts w:ascii="GHEA Grapalat" w:hAnsi="GHEA Grapalat" w:cs="Sylfaen"/>
          <w:sz w:val="20"/>
          <w:lang w:val="hy-AM"/>
        </w:rPr>
        <w:t>վճարված</w:t>
      </w:r>
      <w:r w:rsidRPr="00095A8A">
        <w:rPr>
          <w:rFonts w:ascii="GHEA Grapalat" w:hAnsi="GHEA Grapalat" w:cs="Times Armenian"/>
          <w:sz w:val="20"/>
          <w:lang w:val="hy-AM"/>
        </w:rPr>
        <w:t xml:space="preserve"> </w:t>
      </w:r>
      <w:r w:rsidRPr="00095A8A">
        <w:rPr>
          <w:rFonts w:ascii="GHEA Grapalat" w:hAnsi="GHEA Grapalat" w:cs="Sylfaen"/>
          <w:sz w:val="20"/>
          <w:lang w:val="hy-AM"/>
        </w:rPr>
        <w:t>գումարը և պահանջել</w:t>
      </w:r>
      <w:r w:rsidRPr="00095A8A">
        <w:rPr>
          <w:rFonts w:ascii="GHEA Grapalat" w:hAnsi="GHEA Grapalat" w:cs="Times Armenian"/>
          <w:sz w:val="20"/>
          <w:lang w:val="hy-AM"/>
        </w:rPr>
        <w:t xml:space="preserve"> Կատարողից </w:t>
      </w:r>
      <w:r w:rsidRPr="00095A8A">
        <w:rPr>
          <w:rFonts w:ascii="GHEA Grapalat" w:hAnsi="GHEA Grapalat" w:cs="Sylfaen"/>
          <w:sz w:val="20"/>
          <w:lang w:val="hy-AM"/>
        </w:rPr>
        <w:t>վճարելու</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պայմանագրի</w:t>
      </w:r>
      <w:r w:rsidRPr="00095A8A">
        <w:rPr>
          <w:rFonts w:ascii="GHEA Grapalat" w:hAnsi="GHEA Grapalat" w:cs="Times Armenian"/>
          <w:sz w:val="20"/>
          <w:lang w:val="hy-AM"/>
        </w:rPr>
        <w:t xml:space="preserve"> 5.2 </w:t>
      </w:r>
      <w:r w:rsidRPr="00095A8A">
        <w:rPr>
          <w:rFonts w:ascii="GHEA Grapalat" w:hAnsi="GHEA Grapalat" w:cs="Sylfaen"/>
          <w:sz w:val="20"/>
          <w:lang w:val="hy-AM"/>
        </w:rPr>
        <w:t>կետով</w:t>
      </w:r>
      <w:r w:rsidRPr="00095A8A">
        <w:rPr>
          <w:rFonts w:ascii="GHEA Grapalat" w:hAnsi="GHEA Grapalat" w:cs="Times Armenian"/>
          <w:sz w:val="20"/>
          <w:lang w:val="hy-AM"/>
        </w:rPr>
        <w:t xml:space="preserve"> </w:t>
      </w:r>
      <w:r w:rsidRPr="00095A8A">
        <w:rPr>
          <w:rFonts w:ascii="GHEA Grapalat" w:hAnsi="GHEA Grapalat" w:cs="Sylfaen"/>
          <w:sz w:val="20"/>
          <w:lang w:val="hy-AM"/>
        </w:rPr>
        <w:t>նախատեսված</w:t>
      </w:r>
      <w:r w:rsidRPr="00095A8A">
        <w:rPr>
          <w:rFonts w:ascii="GHEA Grapalat" w:hAnsi="GHEA Grapalat" w:cs="Times Armenian"/>
          <w:sz w:val="20"/>
          <w:lang w:val="hy-AM"/>
        </w:rPr>
        <w:t xml:space="preserve"> </w:t>
      </w:r>
      <w:r w:rsidRPr="00095A8A">
        <w:rPr>
          <w:rFonts w:ascii="GHEA Grapalat" w:hAnsi="GHEA Grapalat" w:cs="Sylfaen"/>
          <w:sz w:val="20"/>
          <w:lang w:val="hy-AM"/>
        </w:rPr>
        <w:t>տուգանքը</w:t>
      </w:r>
      <w:r w:rsidRPr="00095A8A">
        <w:rPr>
          <w:rFonts w:ascii="GHEA Grapalat" w:hAnsi="GHEA Grapalat" w:cs="Times Armenian"/>
          <w:sz w:val="20"/>
          <w:lang w:val="hy-AM"/>
        </w:rPr>
        <w:t>.</w:t>
      </w:r>
      <w:r w:rsidRPr="00095A8A">
        <w:rPr>
          <w:rFonts w:ascii="GHEA Grapalat" w:hAnsi="GHEA Grapalat"/>
          <w:sz w:val="20"/>
          <w:lang w:val="hy-AM"/>
        </w:rPr>
        <w:t xml:space="preserve"> </w:t>
      </w:r>
    </w:p>
    <w:p w14:paraId="3EB59B34" w14:textId="77777777" w:rsidR="007678FA" w:rsidRPr="00095A8A" w:rsidRDefault="007678FA" w:rsidP="007678FA">
      <w:pPr>
        <w:ind w:firstLine="720"/>
        <w:jc w:val="both"/>
        <w:rPr>
          <w:rFonts w:ascii="GHEA Grapalat" w:hAnsi="GHEA Grapalat"/>
          <w:sz w:val="20"/>
          <w:lang w:val="hy-AM"/>
        </w:rPr>
      </w:pPr>
      <w:r w:rsidRPr="00095A8A">
        <w:rPr>
          <w:rFonts w:ascii="GHEA Grapalat" w:hAnsi="GHEA Grapalat" w:cs="Sylfaen"/>
          <w:sz w:val="20"/>
          <w:lang w:val="hy-AM"/>
        </w:rPr>
        <w:t>2.1.3 Միակողմանի</w:t>
      </w:r>
      <w:r w:rsidRPr="00095A8A">
        <w:rPr>
          <w:rFonts w:ascii="GHEA Grapalat" w:hAnsi="GHEA Grapalat" w:cs="Times Armenian"/>
          <w:sz w:val="20"/>
          <w:lang w:val="hy-AM"/>
        </w:rPr>
        <w:t xml:space="preserve"> </w:t>
      </w:r>
      <w:r w:rsidRPr="00095A8A">
        <w:rPr>
          <w:rFonts w:ascii="GHEA Grapalat" w:hAnsi="GHEA Grapalat" w:cs="Sylfaen"/>
          <w:sz w:val="20"/>
          <w:lang w:val="hy-AM"/>
        </w:rPr>
        <w:t>լուծել</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պայմանագիրը</w:t>
      </w:r>
      <w:r w:rsidRPr="00095A8A">
        <w:rPr>
          <w:rFonts w:ascii="GHEA Grapalat" w:hAnsi="GHEA Grapalat" w:cs="Times Armenian"/>
          <w:sz w:val="20"/>
          <w:lang w:val="hy-AM"/>
        </w:rPr>
        <w:t xml:space="preserve">, </w:t>
      </w:r>
      <w:r w:rsidRPr="00095A8A">
        <w:rPr>
          <w:rFonts w:ascii="GHEA Grapalat" w:hAnsi="GHEA Grapalat" w:cs="Sylfaen"/>
          <w:sz w:val="20"/>
          <w:lang w:val="hy-AM"/>
        </w:rPr>
        <w:t>եթե</w:t>
      </w:r>
      <w:r w:rsidRPr="00095A8A">
        <w:rPr>
          <w:rFonts w:ascii="GHEA Grapalat" w:hAnsi="GHEA Grapalat" w:cs="Times Armenian"/>
          <w:sz w:val="20"/>
          <w:lang w:val="hy-AM"/>
        </w:rPr>
        <w:t xml:space="preserve"> Կատարող</w:t>
      </w:r>
      <w:r w:rsidRPr="00095A8A">
        <w:rPr>
          <w:rFonts w:ascii="GHEA Grapalat" w:hAnsi="GHEA Grapalat" w:cs="Sylfaen"/>
          <w:sz w:val="20"/>
          <w:lang w:val="hy-AM"/>
        </w:rPr>
        <w:t>ն</w:t>
      </w:r>
      <w:r w:rsidRPr="00095A8A">
        <w:rPr>
          <w:rFonts w:ascii="GHEA Grapalat" w:hAnsi="GHEA Grapalat" w:cs="Times Armenian"/>
          <w:sz w:val="20"/>
          <w:lang w:val="hy-AM"/>
        </w:rPr>
        <w:t xml:space="preserve"> </w:t>
      </w:r>
      <w:r w:rsidRPr="00095A8A">
        <w:rPr>
          <w:rFonts w:ascii="GHEA Grapalat" w:hAnsi="GHEA Grapalat" w:cs="Sylfaen"/>
          <w:sz w:val="20"/>
          <w:lang w:val="hy-AM"/>
        </w:rPr>
        <w:t>էականորեն</w:t>
      </w:r>
      <w:r w:rsidRPr="00095A8A">
        <w:rPr>
          <w:rFonts w:ascii="GHEA Grapalat" w:hAnsi="GHEA Grapalat" w:cs="Times Armenian"/>
          <w:sz w:val="20"/>
          <w:lang w:val="hy-AM"/>
        </w:rPr>
        <w:t xml:space="preserve"> </w:t>
      </w:r>
      <w:r w:rsidRPr="00095A8A">
        <w:rPr>
          <w:rFonts w:ascii="GHEA Grapalat" w:hAnsi="GHEA Grapalat" w:cs="Sylfaen"/>
          <w:sz w:val="20"/>
          <w:lang w:val="hy-AM"/>
        </w:rPr>
        <w:t>խախտել</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պայմանագիրը</w:t>
      </w:r>
      <w:r w:rsidRPr="00095A8A">
        <w:rPr>
          <w:rFonts w:ascii="GHEA Grapalat" w:hAnsi="GHEA Grapalat" w:cs="Times Armenian"/>
          <w:sz w:val="20"/>
          <w:lang w:val="hy-AM"/>
        </w:rPr>
        <w:t xml:space="preserve">։ </w:t>
      </w:r>
      <w:r w:rsidRPr="00095A8A">
        <w:rPr>
          <w:rFonts w:ascii="GHEA Grapalat" w:hAnsi="GHEA Grapalat" w:cs="Sylfaen"/>
          <w:sz w:val="20"/>
          <w:lang w:val="hy-AM"/>
        </w:rPr>
        <w:t>Կատարողի կողմից պայմանագիրը</w:t>
      </w:r>
      <w:r w:rsidRPr="00095A8A">
        <w:rPr>
          <w:rFonts w:ascii="GHEA Grapalat" w:hAnsi="GHEA Grapalat" w:cs="Times Armenian"/>
          <w:sz w:val="20"/>
          <w:lang w:val="hy-AM"/>
        </w:rPr>
        <w:t xml:space="preserve"> </w:t>
      </w:r>
      <w:r w:rsidRPr="00095A8A">
        <w:rPr>
          <w:rFonts w:ascii="GHEA Grapalat" w:hAnsi="GHEA Grapalat" w:cs="Sylfaen"/>
          <w:sz w:val="20"/>
          <w:lang w:val="hy-AM"/>
        </w:rPr>
        <w:t>խախտելն</w:t>
      </w:r>
      <w:r w:rsidRPr="00095A8A">
        <w:rPr>
          <w:rFonts w:ascii="GHEA Grapalat" w:hAnsi="GHEA Grapalat" w:cs="Times Armenian"/>
          <w:sz w:val="20"/>
          <w:lang w:val="hy-AM"/>
        </w:rPr>
        <w:t xml:space="preserve"> </w:t>
      </w:r>
      <w:r w:rsidRPr="00095A8A">
        <w:rPr>
          <w:rFonts w:ascii="GHEA Grapalat" w:hAnsi="GHEA Grapalat" w:cs="Sylfaen"/>
          <w:sz w:val="20"/>
          <w:lang w:val="hy-AM"/>
        </w:rPr>
        <w:t>էական</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w:t>
      </w:r>
      <w:r w:rsidRPr="00095A8A">
        <w:rPr>
          <w:rFonts w:ascii="GHEA Grapalat" w:hAnsi="GHEA Grapalat" w:cs="Sylfaen"/>
          <w:sz w:val="20"/>
          <w:lang w:val="hy-AM"/>
        </w:rPr>
        <w:t>համարվում</w:t>
      </w:r>
      <w:r w:rsidRPr="00095A8A">
        <w:rPr>
          <w:rFonts w:ascii="GHEA Grapalat" w:hAnsi="GHEA Grapalat" w:cs="Times Armenian"/>
          <w:sz w:val="20"/>
          <w:lang w:val="hy-AM"/>
        </w:rPr>
        <w:t xml:space="preserve">, </w:t>
      </w:r>
      <w:r w:rsidRPr="00095A8A">
        <w:rPr>
          <w:rFonts w:ascii="GHEA Grapalat" w:hAnsi="GHEA Grapalat" w:cs="Sylfaen"/>
          <w:sz w:val="20"/>
          <w:lang w:val="hy-AM"/>
        </w:rPr>
        <w:t>եթե՝</w:t>
      </w:r>
    </w:p>
    <w:p w14:paraId="580FF441" w14:textId="77777777" w:rsidR="007678FA" w:rsidRPr="00095A8A" w:rsidRDefault="007678FA" w:rsidP="007678FA">
      <w:pPr>
        <w:ind w:firstLine="720"/>
        <w:jc w:val="both"/>
        <w:rPr>
          <w:rFonts w:ascii="GHEA Grapalat" w:hAnsi="GHEA Grapalat"/>
          <w:sz w:val="20"/>
          <w:lang w:val="hy-AM"/>
        </w:rPr>
      </w:pPr>
      <w:r w:rsidRPr="00095A8A">
        <w:rPr>
          <w:rFonts w:ascii="GHEA Grapalat" w:hAnsi="GHEA Grapalat" w:cs="Sylfaen"/>
          <w:sz w:val="20"/>
          <w:lang w:val="hy-AM"/>
        </w:rPr>
        <w:t>ա</w:t>
      </w:r>
      <w:r w:rsidRPr="00095A8A">
        <w:rPr>
          <w:rFonts w:ascii="GHEA Grapalat" w:hAnsi="GHEA Grapalat" w:cs="Times Armenian"/>
          <w:sz w:val="20"/>
          <w:lang w:val="hy-AM"/>
        </w:rPr>
        <w:t>) մատուցված ծառայությունը չի համապատասխանում պայմանագրի N 1 հավելվածով սահմանված պահանջներին</w:t>
      </w:r>
      <w:r w:rsidRPr="00095A8A">
        <w:rPr>
          <w:rFonts w:ascii="GHEA Grapalat" w:hAnsi="GHEA Grapalat" w:cs="Sylfaen"/>
          <w:sz w:val="20"/>
          <w:lang w:val="hy-AM"/>
        </w:rPr>
        <w:t>,</w:t>
      </w:r>
    </w:p>
    <w:p w14:paraId="771A3DB2" w14:textId="77777777" w:rsidR="007678FA" w:rsidRPr="00095A8A" w:rsidRDefault="007678FA" w:rsidP="007678FA">
      <w:pPr>
        <w:ind w:firstLine="720"/>
        <w:jc w:val="both"/>
        <w:rPr>
          <w:rFonts w:ascii="GHEA Grapalat" w:hAnsi="GHEA Grapalat"/>
          <w:sz w:val="20"/>
          <w:lang w:val="hy-AM"/>
        </w:rPr>
      </w:pPr>
      <w:r w:rsidRPr="00095A8A">
        <w:rPr>
          <w:rFonts w:ascii="GHEA Grapalat" w:hAnsi="GHEA Grapalat" w:cs="Sylfaen"/>
          <w:sz w:val="20"/>
          <w:lang w:val="hy-AM"/>
        </w:rPr>
        <w:t>բ</w:t>
      </w:r>
      <w:r w:rsidRPr="00095A8A">
        <w:rPr>
          <w:rFonts w:ascii="GHEA Grapalat" w:hAnsi="GHEA Grapalat" w:cs="Times Armenian"/>
          <w:sz w:val="20"/>
          <w:lang w:val="hy-AM"/>
        </w:rPr>
        <w:t xml:space="preserve">) </w:t>
      </w:r>
      <w:r w:rsidRPr="00095A8A">
        <w:rPr>
          <w:rFonts w:ascii="GHEA Grapalat" w:hAnsi="GHEA Grapalat" w:cs="Sylfaen"/>
          <w:sz w:val="20"/>
          <w:lang w:val="hy-AM"/>
        </w:rPr>
        <w:t>խախտվել</w:t>
      </w:r>
      <w:r w:rsidRPr="00095A8A">
        <w:rPr>
          <w:rFonts w:ascii="GHEA Grapalat" w:hAnsi="GHEA Grapalat" w:cs="Times Armenian"/>
          <w:sz w:val="20"/>
          <w:lang w:val="hy-AM"/>
        </w:rPr>
        <w:t xml:space="preserve"> է ծառայության մատուցման </w:t>
      </w:r>
      <w:r w:rsidRPr="00095A8A">
        <w:rPr>
          <w:rFonts w:ascii="GHEA Grapalat" w:hAnsi="GHEA Grapalat" w:cs="Sylfaen"/>
          <w:sz w:val="20"/>
          <w:lang w:val="hy-AM"/>
        </w:rPr>
        <w:t>ժամկետը</w:t>
      </w:r>
      <w:r w:rsidRPr="00095A8A">
        <w:rPr>
          <w:rFonts w:ascii="GHEA Grapalat" w:hAnsi="GHEA Grapalat"/>
          <w:sz w:val="20"/>
          <w:lang w:val="hy-AM"/>
        </w:rPr>
        <w:t>։</w:t>
      </w:r>
    </w:p>
    <w:p w14:paraId="44BDDEEF" w14:textId="77777777" w:rsidR="007678FA" w:rsidRPr="00095A8A" w:rsidRDefault="007678FA" w:rsidP="007678FA">
      <w:pPr>
        <w:ind w:firstLine="720"/>
        <w:jc w:val="both"/>
        <w:rPr>
          <w:rFonts w:ascii="GHEA Grapalat" w:hAnsi="GHEA Grapalat" w:cs="Sylfaen"/>
          <w:sz w:val="20"/>
          <w:lang w:val="hy-AM"/>
        </w:rPr>
      </w:pPr>
    </w:p>
    <w:p w14:paraId="431E47AC" w14:textId="77777777" w:rsidR="007678FA" w:rsidRPr="00095A8A" w:rsidRDefault="007678FA" w:rsidP="007678FA">
      <w:pPr>
        <w:ind w:firstLine="720"/>
        <w:jc w:val="both"/>
        <w:rPr>
          <w:rFonts w:ascii="GHEA Grapalat" w:hAnsi="GHEA Grapalat" w:cs="Sylfaen"/>
          <w:b/>
          <w:sz w:val="20"/>
          <w:lang w:val="hy-AM"/>
        </w:rPr>
      </w:pPr>
      <w:r w:rsidRPr="00095A8A">
        <w:rPr>
          <w:rFonts w:ascii="GHEA Grapalat" w:hAnsi="GHEA Grapalat" w:cs="Sylfaen"/>
          <w:b/>
          <w:sz w:val="20"/>
          <w:lang w:val="hy-AM"/>
        </w:rPr>
        <w:t>2.2 Պատվիրատուն պարտավոր է`</w:t>
      </w:r>
    </w:p>
    <w:p w14:paraId="7BB06AF2"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2.2.1 Քննարկել և ընդունել Տեխնիկական բնութագիր-</w:t>
      </w:r>
      <w:r w:rsidRPr="00095A8A">
        <w:rPr>
          <w:rFonts w:ascii="GHEA Grapalat" w:hAnsi="GHEA Grapalat"/>
          <w:sz w:val="20"/>
          <w:lang w:val="hy-AM"/>
        </w:rPr>
        <w:t>գնման ժամանակացույցի</w:t>
      </w:r>
      <w:r w:rsidRPr="00095A8A">
        <w:rPr>
          <w:rFonts w:ascii="GHEA Grapalat" w:hAnsi="GHEA Grapalat" w:cs="Sylfaen"/>
          <w:sz w:val="20"/>
          <w:lang w:val="hy-AM"/>
        </w:rPr>
        <w:t>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14:paraId="3A03C179"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2.2.2 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14:paraId="3D2206AA" w14:textId="77777777" w:rsidR="007678FA" w:rsidRPr="00095A8A" w:rsidRDefault="007678FA" w:rsidP="007678FA">
      <w:pPr>
        <w:ind w:firstLine="720"/>
        <w:jc w:val="both"/>
        <w:rPr>
          <w:rFonts w:ascii="GHEA Grapalat" w:hAnsi="GHEA Grapalat" w:cs="Sylfaen"/>
          <w:sz w:val="20"/>
          <w:lang w:val="hy-AM"/>
        </w:rPr>
      </w:pPr>
    </w:p>
    <w:p w14:paraId="5D667B14" w14:textId="77777777" w:rsidR="007678FA" w:rsidRPr="00095A8A" w:rsidRDefault="007678FA" w:rsidP="007678FA">
      <w:pPr>
        <w:ind w:firstLine="720"/>
        <w:jc w:val="both"/>
        <w:rPr>
          <w:rFonts w:ascii="GHEA Grapalat" w:hAnsi="GHEA Grapalat" w:cs="Sylfaen"/>
          <w:b/>
          <w:sz w:val="20"/>
          <w:lang w:val="hy-AM"/>
        </w:rPr>
      </w:pPr>
      <w:r w:rsidRPr="00095A8A">
        <w:rPr>
          <w:rFonts w:ascii="GHEA Grapalat" w:hAnsi="GHEA Grapalat" w:cs="Sylfaen"/>
          <w:b/>
          <w:sz w:val="20"/>
          <w:lang w:val="hy-AM"/>
        </w:rPr>
        <w:t>2.3 Կատարողն իրավունք ունի`</w:t>
      </w:r>
    </w:p>
    <w:p w14:paraId="3F8C8781"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2.3.1 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14:paraId="0D374685" w14:textId="3BCC1BED" w:rsidR="007678FA" w:rsidRPr="00095A8A" w:rsidRDefault="007678FA" w:rsidP="007678FA">
      <w:pPr>
        <w:ind w:firstLine="720"/>
        <w:jc w:val="both"/>
        <w:rPr>
          <w:rFonts w:ascii="GHEA Grapalat" w:hAnsi="GHEA Grapalat"/>
          <w:sz w:val="20"/>
          <w:lang w:val="hy-AM"/>
        </w:rPr>
      </w:pPr>
    </w:p>
    <w:p w14:paraId="20581E07" w14:textId="6F84BE98" w:rsidR="004F572C" w:rsidRPr="00095A8A" w:rsidRDefault="004F572C" w:rsidP="007678FA">
      <w:pPr>
        <w:ind w:firstLine="720"/>
        <w:jc w:val="both"/>
        <w:rPr>
          <w:rFonts w:ascii="GHEA Grapalat" w:hAnsi="GHEA Grapalat"/>
          <w:sz w:val="20"/>
          <w:lang w:val="hy-AM"/>
        </w:rPr>
      </w:pPr>
    </w:p>
    <w:p w14:paraId="5290B512" w14:textId="147F4417" w:rsidR="004F572C" w:rsidRPr="00095A8A" w:rsidRDefault="004F572C" w:rsidP="007678FA">
      <w:pPr>
        <w:ind w:firstLine="720"/>
        <w:jc w:val="both"/>
        <w:rPr>
          <w:rFonts w:ascii="GHEA Grapalat" w:hAnsi="GHEA Grapalat"/>
          <w:sz w:val="20"/>
          <w:lang w:val="hy-AM"/>
        </w:rPr>
      </w:pPr>
    </w:p>
    <w:p w14:paraId="1C9909F3" w14:textId="77777777" w:rsidR="007678FA" w:rsidRPr="00095A8A" w:rsidRDefault="007678FA" w:rsidP="007678FA">
      <w:pPr>
        <w:ind w:firstLine="720"/>
        <w:jc w:val="both"/>
        <w:rPr>
          <w:rFonts w:ascii="GHEA Grapalat" w:hAnsi="GHEA Grapalat" w:cs="Sylfaen"/>
          <w:b/>
          <w:sz w:val="20"/>
          <w:lang w:val="hy-AM"/>
        </w:rPr>
      </w:pPr>
      <w:r w:rsidRPr="00095A8A">
        <w:rPr>
          <w:rFonts w:ascii="GHEA Grapalat" w:hAnsi="GHEA Grapalat" w:cs="Sylfaen"/>
          <w:b/>
          <w:sz w:val="20"/>
          <w:lang w:val="hy-AM"/>
        </w:rPr>
        <w:t>2.4 Կատարողը պարտավոր է`</w:t>
      </w:r>
    </w:p>
    <w:p w14:paraId="708341CB"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2.4.1 Պայմանագրի N 1 հավելվածով սահմանված պայմաններով ապահովել ծառայության մատուցումը` ղեկավարվելով գործող օրենսդրությամբ։</w:t>
      </w:r>
    </w:p>
    <w:p w14:paraId="768004FA"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2.4.2 Պայմանագրով նախատեսված դեպքերում վճարել պայմանագրի 5.2 և 5.3 կետերով նախատեսված տույժը և տուգանքը։</w:t>
      </w:r>
    </w:p>
    <w:p w14:paraId="284BD658" w14:textId="5F69B45C" w:rsidR="007678FA" w:rsidRPr="00095A8A" w:rsidRDefault="007678FA" w:rsidP="007678FA">
      <w:pPr>
        <w:ind w:firstLine="720"/>
        <w:jc w:val="both"/>
        <w:rPr>
          <w:rFonts w:ascii="GHEA Grapalat" w:hAnsi="GHEA Grapalat"/>
          <w:sz w:val="20"/>
          <w:lang w:val="hy-AM"/>
        </w:rPr>
      </w:pPr>
      <w:r w:rsidRPr="00095A8A">
        <w:rPr>
          <w:rFonts w:ascii="GHEA Grapalat" w:hAnsi="GHEA Grapalat"/>
          <w:sz w:val="20"/>
          <w:lang w:val="hy-AM"/>
        </w:rPr>
        <w:t xml:space="preserve">2.4.3 </w:t>
      </w:r>
      <w:r w:rsidR="000F7D9A" w:rsidRPr="00095A8A">
        <w:rPr>
          <w:rFonts w:ascii="GHEA Grapalat" w:hAnsi="GHEA Grapalat"/>
          <w:sz w:val="20"/>
          <w:lang w:val="hy-AM"/>
        </w:rPr>
        <w:t>Որակավորման և պ</w:t>
      </w:r>
      <w:r w:rsidRPr="00095A8A">
        <w:rPr>
          <w:rFonts w:ascii="GHEA Grapalat" w:hAnsi="GHEA Grapalat"/>
          <w:sz w:val="20"/>
          <w:lang w:val="hy-AM"/>
        </w:rPr>
        <w:t>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14:paraId="7539144C" w14:textId="5C2DF942" w:rsidR="0011462B" w:rsidRPr="00196C92" w:rsidRDefault="0011462B" w:rsidP="0011462B">
      <w:pPr>
        <w:ind w:firstLine="720"/>
        <w:jc w:val="both"/>
        <w:rPr>
          <w:rFonts w:ascii="GHEA Grapalat" w:hAnsi="GHEA Grapalat"/>
          <w:sz w:val="20"/>
          <w:lang w:val="hy-AM"/>
        </w:rPr>
      </w:pPr>
      <w:r w:rsidRPr="00095A8A">
        <w:rPr>
          <w:rFonts w:ascii="GHEA Grapalat" w:hAnsi="GHEA Grapalat"/>
          <w:sz w:val="20"/>
          <w:lang w:val="hy-AM"/>
        </w:rPr>
        <w:t>2.4.4</w:t>
      </w:r>
      <w:r w:rsidRPr="00196C92">
        <w:rPr>
          <w:rFonts w:ascii="GHEA Grapalat" w:hAnsi="GHEA Grapalat"/>
          <w:sz w:val="20"/>
          <w:lang w:val="hy-AM"/>
        </w:rPr>
        <w:t xml:space="preserve">  </w:t>
      </w:r>
      <w:r w:rsidRPr="00095A8A">
        <w:rPr>
          <w:rFonts w:ascii="GHEA Grapalat" w:hAnsi="GHEA Grapalat"/>
          <w:sz w:val="20"/>
          <w:lang w:val="hy-AM"/>
        </w:rPr>
        <w:t>Եթե պայմանագրի N 5 հավելվածով (</w:t>
      </w:r>
      <w:r w:rsidRPr="00095A8A">
        <w:rPr>
          <w:rFonts w:ascii="GHEA Grapalat" w:hAnsi="GHEA Grapalat" w:cs="Sylfaen"/>
          <w:color w:val="000000"/>
          <w:sz w:val="20"/>
          <w:szCs w:val="20"/>
          <w:lang w:val="pt-BR"/>
        </w:rPr>
        <w:t>Աղյուսակներ N 1 և N 2</w:t>
      </w:r>
      <w:r w:rsidRPr="00095A8A">
        <w:rPr>
          <w:rFonts w:ascii="GHEA Grapalat" w:hAnsi="GHEA Grapalat"/>
          <w:sz w:val="20"/>
          <w:lang w:val="hy-AM"/>
        </w:rPr>
        <w:t>) կապալի օբյեկտի և դրա առանձին մասերի համար սահմանված երաշխիքային ժամկետների ընթացքում ի հայտ են եկել թերություններ, ապա տեխնիկական հսկողություն իրականացնող անձը պայմանագրով նախատեսված իր պարտավորությունները չկատարելու կամ ոչ պատշաճ կատարելու համար պատվիրատուին վճարում է տուգանք` հայտնաբերված թերության վերացման համար կապալառուի կամ պատվիրատուի կողմից իրականացված փաստացի ծախսերի չափով:</w:t>
      </w:r>
    </w:p>
    <w:p w14:paraId="6382C275" w14:textId="181CCCF1" w:rsidR="007678FA" w:rsidRPr="00095A8A" w:rsidRDefault="007678FA" w:rsidP="007678FA">
      <w:pPr>
        <w:ind w:firstLine="720"/>
        <w:jc w:val="both"/>
        <w:rPr>
          <w:rFonts w:ascii="GHEA Grapalat" w:hAnsi="GHEA Grapalat"/>
          <w:sz w:val="20"/>
          <w:lang w:val="hy-AM"/>
        </w:rPr>
      </w:pPr>
    </w:p>
    <w:p w14:paraId="2A6AE2DD" w14:textId="77777777" w:rsidR="007678FA" w:rsidRPr="00095A8A" w:rsidRDefault="007678FA" w:rsidP="007678FA">
      <w:pPr>
        <w:ind w:firstLine="720"/>
        <w:jc w:val="both"/>
        <w:rPr>
          <w:rFonts w:ascii="GHEA Grapalat" w:hAnsi="GHEA Grapalat" w:cs="Sylfaen"/>
          <w:b/>
          <w:sz w:val="20"/>
          <w:lang w:val="hy-AM"/>
        </w:rPr>
      </w:pPr>
      <w:r w:rsidRPr="00095A8A">
        <w:rPr>
          <w:rFonts w:ascii="GHEA Grapalat" w:hAnsi="GHEA Grapalat" w:cs="Sylfaen"/>
          <w:b/>
          <w:sz w:val="20"/>
          <w:lang w:val="hy-AM"/>
        </w:rPr>
        <w:t>3. ԾԱՌԱՅՈՒԹՅԱՆ ՀԱՆՁՆՄԱՆ ԵՎ ԸՆԴՈՒՆՄԱՆ ԿԱՐԳԸ</w:t>
      </w:r>
    </w:p>
    <w:p w14:paraId="1FFE8275" w14:textId="77777777" w:rsidR="007678FA" w:rsidRPr="00095A8A" w:rsidRDefault="007678FA" w:rsidP="007678FA">
      <w:pPr>
        <w:ind w:firstLine="720"/>
        <w:jc w:val="both"/>
        <w:rPr>
          <w:rFonts w:ascii="GHEA Grapalat" w:hAnsi="GHEA Grapalat"/>
          <w:sz w:val="20"/>
          <w:lang w:val="hy-AM"/>
        </w:rPr>
      </w:pPr>
      <w:r w:rsidRPr="00095A8A">
        <w:rPr>
          <w:rFonts w:ascii="GHEA Grapalat" w:hAnsi="GHEA Grapalat"/>
          <w:sz w:val="20"/>
          <w:lang w:val="hy-AM"/>
        </w:rPr>
        <w:t xml:space="preserve">3.1 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14:paraId="01DF8AF7" w14:textId="77777777" w:rsidR="007678FA" w:rsidRPr="00095A8A" w:rsidRDefault="007678FA" w:rsidP="007678FA">
      <w:pPr>
        <w:ind w:firstLine="720"/>
        <w:jc w:val="both"/>
        <w:rPr>
          <w:rFonts w:ascii="GHEA Grapalat" w:hAnsi="GHEA Grapalat" w:cs="Sylfaen"/>
          <w:sz w:val="20"/>
          <w:szCs w:val="20"/>
          <w:lang w:val="hy-AM"/>
        </w:rPr>
      </w:pPr>
      <w:r w:rsidRPr="00095A8A">
        <w:rPr>
          <w:rFonts w:ascii="GHEA Grapalat" w:hAnsi="GHEA Grapalat"/>
          <w:sz w:val="20"/>
          <w:lang w:val="hy-AM"/>
        </w:rPr>
        <w:t>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3.1),</w:t>
      </w:r>
      <w:r w:rsidRPr="00095A8A">
        <w:rPr>
          <w:rFonts w:ascii="GHEA Grapalat" w:hAnsi="GHEA Grapalat" w:cs="Sylfaen"/>
          <w:sz w:val="20"/>
          <w:szCs w:val="20"/>
          <w:lang w:val="hy-AM"/>
        </w:rPr>
        <w:t xml:space="preserve"> իսկ էլեկտրոնային գնումների armeps համակարգի միջոցով (գործողության իրականացման ձեռնարկը տեղադրված է www.procurement.am հասցեով գործող կայքի «Էլեկտրոնային գնումներ» բաժնում)` նաև հանձնման-ընդունման արձանագրությունը (հավելված N 3):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www.procurement.am հասցեով գործող կայքի «Օրենսդրություն» բաժնի «Ֆինանսների նախարարի հրամաններ» ենթաբաժնում):  </w:t>
      </w:r>
    </w:p>
    <w:p w14:paraId="77E2CBA4" w14:textId="4C289DE2" w:rsidR="007678FA" w:rsidRPr="00095A8A" w:rsidRDefault="007678FA" w:rsidP="007678FA">
      <w:pPr>
        <w:ind w:firstLine="709"/>
        <w:jc w:val="both"/>
        <w:rPr>
          <w:rFonts w:ascii="GHEA Grapalat" w:hAnsi="GHEA Grapalat" w:cs="Sylfaen"/>
          <w:sz w:val="20"/>
          <w:szCs w:val="20"/>
          <w:lang w:val="hy-AM"/>
        </w:rPr>
      </w:pPr>
      <w:r w:rsidRPr="00095A8A">
        <w:rPr>
          <w:rFonts w:ascii="GHEA Grapalat" w:hAnsi="GHEA Grapalat" w:cs="Sylfaen"/>
          <w:sz w:val="20"/>
          <w:lang w:val="hy-AM"/>
        </w:rPr>
        <w:t xml:space="preserve">3.2 Եթե </w:t>
      </w:r>
      <w:r w:rsidRPr="00095A8A">
        <w:rPr>
          <w:rFonts w:ascii="GHEA Grapalat" w:hAnsi="GHEA Grapalat"/>
          <w:sz w:val="20"/>
          <w:lang w:val="pt-BR"/>
        </w:rPr>
        <w:t xml:space="preserve">մատուցված ծառայությունը </w:t>
      </w:r>
      <w:r w:rsidRPr="00095A8A">
        <w:rPr>
          <w:rFonts w:ascii="GHEA Grapalat" w:hAnsi="GHEA Grapalat" w:cs="Sylfaen"/>
          <w:sz w:val="20"/>
          <w:lang w:val="hy-AM"/>
        </w:rPr>
        <w:t>համապատասխանում է պայմանագրի պայմաններին, Պատվիրատուն</w:t>
      </w:r>
      <w:r w:rsidRPr="00095A8A">
        <w:rPr>
          <w:rFonts w:ascii="GHEA Grapalat" w:hAnsi="GHEA Grapalat" w:cs="Sylfaen"/>
          <w:sz w:val="20"/>
          <w:szCs w:val="20"/>
          <w:lang w:val="hy-AM"/>
        </w:rPr>
        <w:t xml:space="preserve"> պայմանագրի 3.1 կետում նշված փաստաթղթերը ստանալու օրվան հաջորդող աշխատանքային օրվանից հաշված </w:t>
      </w:r>
      <w:r w:rsidR="004F572C" w:rsidRPr="00095A8A">
        <w:rPr>
          <w:rFonts w:ascii="GHEA Grapalat" w:hAnsi="GHEA Grapalat" w:cs="Sylfaen"/>
          <w:sz w:val="20"/>
          <w:szCs w:val="20"/>
          <w:lang w:val="hy-AM"/>
        </w:rPr>
        <w:t xml:space="preserve">20 օրացուցային </w:t>
      </w:r>
      <w:r w:rsidRPr="00095A8A">
        <w:rPr>
          <w:rFonts w:ascii="GHEA Grapalat" w:hAnsi="GHEA Grapalat" w:cs="Sylfaen"/>
          <w:sz w:val="20"/>
          <w:szCs w:val="20"/>
          <w:lang w:val="hy-AM"/>
        </w:rPr>
        <w:t xml:space="preserve">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14:paraId="52AB4F56"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sz w:val="20"/>
          <w:lang w:val="hy-AM"/>
        </w:rPr>
        <w:t xml:space="preserve">3.3 Եթե </w:t>
      </w:r>
      <w:r w:rsidRPr="00095A8A">
        <w:rPr>
          <w:rFonts w:ascii="GHEA Grapalat" w:hAnsi="GHEA Grapalat"/>
          <w:sz w:val="20"/>
          <w:lang w:val="pt-BR"/>
        </w:rPr>
        <w:t>մատուցված ծառայությունը</w:t>
      </w:r>
      <w:r w:rsidRPr="00095A8A">
        <w:rPr>
          <w:rFonts w:ascii="GHEA Grapalat" w:hAnsi="GHEA Grapalat"/>
          <w:sz w:val="20"/>
          <w:lang w:val="hy-AM"/>
        </w:rPr>
        <w:t xml:space="preserve">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w:t>
      </w:r>
      <w:r w:rsidRPr="00095A8A">
        <w:rPr>
          <w:rFonts w:ascii="GHEA Grapalat" w:hAnsi="GHEA Grapalat" w:cs="Sylfaen"/>
          <w:sz w:val="20"/>
          <w:szCs w:val="20"/>
          <w:lang w:val="hy-AM"/>
        </w:rPr>
        <w:t>էլեկտրոնային գնումների armeps համակարգի միջոցով</w:t>
      </w:r>
      <w:r w:rsidRPr="00095A8A">
        <w:rPr>
          <w:rFonts w:ascii="GHEA Grapalat" w:hAnsi="GHEA Grapalat"/>
          <w:sz w:val="20"/>
          <w:lang w:val="hy-AM"/>
        </w:rPr>
        <w:t xml:space="preserve">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w:t>
      </w:r>
      <w:r w:rsidRPr="00095A8A">
        <w:rPr>
          <w:rFonts w:ascii="GHEA Grapalat" w:hAnsi="GHEA Grapalat" w:cs="Sylfaen"/>
          <w:sz w:val="20"/>
          <w:lang w:val="hy-AM"/>
        </w:rPr>
        <w:t xml:space="preserve">  ձեռնարկում է նման իրավիճակի համար պայմանագրով նախատեսված միջոցները և </w:t>
      </w:r>
      <w:r w:rsidRPr="00095A8A">
        <w:rPr>
          <w:rFonts w:ascii="GHEA Grapalat" w:hAnsi="GHEA Grapalat"/>
          <w:sz w:val="20"/>
          <w:lang w:val="hy-AM"/>
        </w:rPr>
        <w:t>Կատարողի</w:t>
      </w:r>
      <w:r w:rsidRPr="00095A8A">
        <w:rPr>
          <w:rFonts w:ascii="GHEA Grapalat" w:hAnsi="GHEA Grapalat" w:cs="Sylfaen"/>
          <w:sz w:val="20"/>
          <w:lang w:val="hy-AM"/>
        </w:rPr>
        <w:t xml:space="preserve"> նկատմամբ կիրառում է պայմանագրով նախատեսված պատասխանատվության միջոցներ։</w:t>
      </w:r>
    </w:p>
    <w:p w14:paraId="110F7149"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3.4 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w:t>
      </w:r>
      <w:r w:rsidRPr="00095A8A">
        <w:rPr>
          <w:rFonts w:ascii="GHEA Grapalat" w:hAnsi="GHEA Grapalat" w:cs="Sylfaen"/>
          <w:sz w:val="20"/>
          <w:lang w:val="hy-AM"/>
        </w:rPr>
        <w:softHyphen/>
        <w:t>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w:t>
      </w:r>
      <w:r w:rsidRPr="00095A8A">
        <w:rPr>
          <w:rFonts w:ascii="GHEA Grapalat" w:hAnsi="GHEA Grapalat" w:cs="Sylfaen"/>
          <w:sz w:val="20"/>
          <w:lang w:val="hy-AM"/>
        </w:rPr>
        <w:softHyphen/>
        <w:t xml:space="preserve">գրությունը: </w:t>
      </w:r>
    </w:p>
    <w:p w14:paraId="1879A53C" w14:textId="77777777" w:rsidR="007678FA" w:rsidRPr="00095A8A" w:rsidRDefault="007678FA" w:rsidP="007678FA">
      <w:pPr>
        <w:ind w:firstLine="720"/>
        <w:jc w:val="both"/>
        <w:rPr>
          <w:rFonts w:ascii="GHEA Grapalat" w:hAnsi="GHEA Grapalat" w:cs="Sylfaen"/>
          <w:b/>
          <w:sz w:val="20"/>
          <w:lang w:val="hy-AM"/>
        </w:rPr>
      </w:pPr>
    </w:p>
    <w:p w14:paraId="3334B8BF" w14:textId="77777777" w:rsidR="007678FA" w:rsidRPr="00095A8A" w:rsidRDefault="007678FA" w:rsidP="007678FA">
      <w:pPr>
        <w:ind w:firstLine="720"/>
        <w:jc w:val="both"/>
        <w:rPr>
          <w:rFonts w:ascii="GHEA Grapalat" w:hAnsi="GHEA Grapalat" w:cs="Sylfaen"/>
          <w:b/>
          <w:sz w:val="20"/>
          <w:lang w:val="hy-AM"/>
        </w:rPr>
      </w:pPr>
      <w:r w:rsidRPr="00095A8A">
        <w:rPr>
          <w:rFonts w:ascii="GHEA Grapalat" w:hAnsi="GHEA Grapalat" w:cs="Sylfaen"/>
          <w:b/>
          <w:sz w:val="20"/>
          <w:lang w:val="hy-AM"/>
        </w:rPr>
        <w:t>4. ՊԱՅՄԱՆԱԳՐԻ ԳԻՆԸ</w:t>
      </w:r>
    </w:p>
    <w:p w14:paraId="08A052F4" w14:textId="68040296"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4.1. Սույն պայմանագրով Կատարողի մատուցման ենթակա ծառայության գինը կազմում է ______ (____</w:t>
      </w:r>
      <w:r w:rsidRPr="00095A8A">
        <w:rPr>
          <w:rFonts w:ascii="GHEA Grapalat" w:hAnsi="GHEA Grapalat" w:cs="Sylfaen"/>
          <w:sz w:val="18"/>
          <w:szCs w:val="18"/>
          <w:u w:val="single"/>
          <w:lang w:val="hy-AM"/>
        </w:rPr>
        <w:t>տառերով</w:t>
      </w:r>
      <w:r w:rsidRPr="00095A8A">
        <w:rPr>
          <w:rFonts w:ascii="GHEA Grapalat" w:hAnsi="GHEA Grapalat" w:cs="Sylfaen"/>
          <w:sz w:val="20"/>
          <w:lang w:val="hy-AM"/>
        </w:rPr>
        <w:t>______________________________________ ) ՀՀ դրամ</w:t>
      </w:r>
      <w:r w:rsidR="004F572C" w:rsidRPr="00196C92">
        <w:rPr>
          <w:rFonts w:ascii="GHEA Grapalat" w:hAnsi="GHEA Grapalat" w:cs="Sylfaen"/>
          <w:sz w:val="20"/>
          <w:lang w:val="hy-AM"/>
        </w:rPr>
        <w:t>:</w:t>
      </w:r>
    </w:p>
    <w:p w14:paraId="099B0CC5"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Գինը ներառում է Կատարողի կողմից իրականացվող բոլոր ծախսերը` այդ թվում հարկերը, տուրքերը և ՀՀ օրենդրությամբ սահմանված այլ վճարները։</w:t>
      </w:r>
    </w:p>
    <w:p w14:paraId="1C45A8E7"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Ծառայության մատուցման գինը կայուն է և Կատարողն իրավունք չունի պահանջել ավելացնելու, իսկ Պատվիրատուն նվազեցնելու այդ գինը։</w:t>
      </w:r>
    </w:p>
    <w:p w14:paraId="35FAE074" w14:textId="77777777" w:rsidR="004F572C" w:rsidRPr="00095A8A" w:rsidRDefault="004F572C" w:rsidP="001F3609">
      <w:pPr>
        <w:ind w:firstLine="709"/>
        <w:jc w:val="both"/>
        <w:rPr>
          <w:rFonts w:ascii="GHEA Grapalat" w:hAnsi="GHEA Grapalat" w:cs="Sylfaen"/>
          <w:sz w:val="20"/>
          <w:lang w:val="hy-AM"/>
        </w:rPr>
      </w:pPr>
      <w:r w:rsidRPr="00095A8A">
        <w:rPr>
          <w:rFonts w:ascii="GHEA Grapalat" w:hAnsi="GHEA Grapalat" w:cs="Sylfaen"/>
          <w:sz w:val="20"/>
          <w:lang w:val="hy-AM"/>
        </w:rPr>
        <w:t xml:space="preserve">4.1.1 Պայմանագրի գնից` մինչև 30%-ի չափով, Պատվիրատուն կարող է փոխանցել է Կատարողին բանկային հաշվին` որպես կանխավճար` բանկային երաշխիքի առկայության դեպքում։ Կանխավճարը տրամադրվում է պայմանագրի վճարման ժամանակացույցով նախատեսված ֆինանասական միջոցների չափով: </w:t>
      </w:r>
    </w:p>
    <w:p w14:paraId="7481923C" w14:textId="77777777" w:rsidR="004F572C" w:rsidRPr="00095A8A" w:rsidRDefault="004F572C" w:rsidP="001F3609">
      <w:pPr>
        <w:ind w:firstLine="720"/>
        <w:jc w:val="both"/>
        <w:rPr>
          <w:rFonts w:ascii="GHEA Grapalat" w:hAnsi="GHEA Grapalat" w:cs="Sylfaen"/>
          <w:sz w:val="20"/>
          <w:lang w:val="hy-AM"/>
        </w:rPr>
      </w:pPr>
      <w:r w:rsidRPr="00095A8A">
        <w:rPr>
          <w:rFonts w:ascii="GHEA Grapalat" w:hAnsi="GHEA Grapalat" w:cs="Sylfaen"/>
          <w:sz w:val="20"/>
          <w:lang w:val="hy-AM"/>
        </w:rPr>
        <w:lastRenderedPageBreak/>
        <w:t xml:space="preserve">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Կատարողին վճարումներ չեն կատարվում: </w:t>
      </w:r>
    </w:p>
    <w:p w14:paraId="29D40EAB" w14:textId="6D89E695" w:rsidR="004F572C" w:rsidRPr="00095A8A" w:rsidRDefault="004F572C" w:rsidP="001F3609">
      <w:pPr>
        <w:ind w:firstLine="720"/>
        <w:jc w:val="both"/>
        <w:rPr>
          <w:rFonts w:ascii="GHEA Grapalat" w:hAnsi="GHEA Grapalat" w:cs="Sylfaen"/>
          <w:sz w:val="20"/>
          <w:lang w:val="hy-AM"/>
        </w:rPr>
      </w:pPr>
      <w:r w:rsidRPr="00095A8A">
        <w:rPr>
          <w:rFonts w:ascii="GHEA Grapalat" w:hAnsi="GHEA Grapalat" w:cs="Sylfaen"/>
          <w:sz w:val="20"/>
          <w:lang w:val="hy-AM"/>
        </w:rPr>
        <w:t>4.2 Պատվիրատուն իրեն մատուցած ծառայության դիմաց վճարում է ՀՀ դրամով անկանխիկ` դրամական միջոցները Կատարողի</w:t>
      </w:r>
      <w:r w:rsidR="006B687D" w:rsidRPr="00196C92">
        <w:rPr>
          <w:rFonts w:ascii="GHEA Grapalat" w:hAnsi="GHEA Grapalat" w:cs="Sylfaen"/>
          <w:sz w:val="20"/>
          <w:lang w:val="hy-AM"/>
        </w:rPr>
        <w:t xml:space="preserve"> պայմանագրում նշված</w:t>
      </w:r>
      <w:r w:rsidRPr="00095A8A">
        <w:rPr>
          <w:rFonts w:ascii="GHEA Grapalat" w:hAnsi="GHEA Grapalat" w:cs="Sylfaen"/>
          <w:sz w:val="20"/>
          <w:lang w:val="hy-AM"/>
        </w:rPr>
        <w:t xml:space="preserve">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2)</w:t>
      </w:r>
      <w:r w:rsidR="001F3609" w:rsidRPr="00196C92">
        <w:rPr>
          <w:rFonts w:ascii="GHEA Grapalat" w:hAnsi="GHEA Grapalat" w:cs="Sylfaen"/>
          <w:sz w:val="20"/>
          <w:lang w:val="hy-AM"/>
        </w:rPr>
        <w:t xml:space="preserve"> </w:t>
      </w:r>
      <w:r w:rsidRPr="00095A8A">
        <w:rPr>
          <w:rFonts w:ascii="GHEA Grapalat" w:hAnsi="GHEA Grapalat" w:cs="Sylfaen"/>
          <w:sz w:val="20"/>
          <w:lang w:val="hy-AM"/>
        </w:rPr>
        <w:t xml:space="preserve">նախատեսված ամիսներին, բայց ոչ ուշ, քան մինչև տվյալ տարվա դեկտեմբերի 25-ը: </w:t>
      </w:r>
    </w:p>
    <w:p w14:paraId="496C014F" w14:textId="77777777" w:rsidR="007678FA" w:rsidRPr="00095A8A" w:rsidRDefault="007678FA" w:rsidP="007678FA">
      <w:pPr>
        <w:ind w:firstLine="720"/>
        <w:jc w:val="both"/>
        <w:rPr>
          <w:rFonts w:ascii="GHEA Grapalat" w:hAnsi="GHEA Grapalat" w:cs="Sylfaen"/>
          <w:sz w:val="20"/>
          <w:lang w:val="hy-AM"/>
        </w:rPr>
      </w:pPr>
    </w:p>
    <w:p w14:paraId="4F7B182D" w14:textId="6391B689" w:rsidR="007678FA" w:rsidRPr="00095A8A" w:rsidRDefault="004F572C" w:rsidP="004F572C">
      <w:pPr>
        <w:numPr>
          <w:ilvl w:val="0"/>
          <w:numId w:val="26"/>
        </w:numPr>
        <w:tabs>
          <w:tab w:val="left" w:pos="990"/>
        </w:tabs>
        <w:ind w:firstLine="0"/>
        <w:jc w:val="both"/>
        <w:rPr>
          <w:rFonts w:ascii="GHEA Grapalat" w:hAnsi="GHEA Grapalat" w:cs="Sylfaen"/>
          <w:b/>
          <w:sz w:val="20"/>
          <w:lang w:val="hy-AM"/>
        </w:rPr>
      </w:pPr>
      <w:r w:rsidRPr="00196C92">
        <w:rPr>
          <w:rFonts w:ascii="GHEA Grapalat" w:hAnsi="GHEA Grapalat" w:cs="Sylfaen"/>
          <w:b/>
          <w:sz w:val="20"/>
          <w:lang w:val="hy-AM"/>
        </w:rPr>
        <w:t xml:space="preserve"> </w:t>
      </w:r>
      <w:r w:rsidR="007678FA" w:rsidRPr="00095A8A">
        <w:rPr>
          <w:rFonts w:ascii="GHEA Grapalat" w:hAnsi="GHEA Grapalat" w:cs="Sylfaen"/>
          <w:b/>
          <w:sz w:val="20"/>
          <w:lang w:val="hy-AM"/>
        </w:rPr>
        <w:t>ԿՈՂՄԵՐԻ ՊԱՏԱՍԽԱՆԱՏՎՈՒԹՅՈՒՆԸ</w:t>
      </w:r>
    </w:p>
    <w:p w14:paraId="0D75CCB4"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5.1 Կատարողը պատասխանատվություն է կրում ծառայության մատուցման` պայմանագրի պահանջների պահպանման համար։</w:t>
      </w:r>
    </w:p>
    <w:p w14:paraId="7B3ACC16" w14:textId="5426A5DE" w:rsidR="006C09E8" w:rsidRPr="00095A8A" w:rsidRDefault="007678FA" w:rsidP="007678FA">
      <w:pPr>
        <w:ind w:firstLine="709"/>
        <w:jc w:val="both"/>
        <w:rPr>
          <w:rFonts w:ascii="GHEA Grapalat" w:hAnsi="GHEA Grapalat"/>
          <w:sz w:val="20"/>
          <w:lang w:val="hy-AM"/>
        </w:rPr>
      </w:pPr>
      <w:r w:rsidRPr="00095A8A">
        <w:rPr>
          <w:rFonts w:ascii="GHEA Grapalat" w:hAnsi="GHEA Grapalat" w:cs="Sylfaen"/>
          <w:sz w:val="20"/>
          <w:lang w:val="hy-AM"/>
        </w:rPr>
        <w:t>5.2 Պայմանագրի</w:t>
      </w:r>
      <w:r w:rsidRPr="00095A8A">
        <w:rPr>
          <w:rFonts w:ascii="GHEA Grapalat" w:hAnsi="GHEA Grapalat" w:cs="Times Armenian"/>
          <w:sz w:val="20"/>
          <w:lang w:val="hy-AM"/>
        </w:rPr>
        <w:t xml:space="preserve"> N 1 հավելվածում </w:t>
      </w:r>
      <w:r w:rsidRPr="00095A8A">
        <w:rPr>
          <w:rFonts w:ascii="GHEA Grapalat" w:hAnsi="GHEA Grapalat" w:cs="Sylfaen"/>
          <w:sz w:val="20"/>
          <w:lang w:val="hy-AM"/>
        </w:rPr>
        <w:t>նշված</w:t>
      </w:r>
      <w:r w:rsidRPr="00095A8A">
        <w:rPr>
          <w:rFonts w:ascii="GHEA Grapalat" w:hAnsi="GHEA Grapalat" w:cs="Times Armenian"/>
          <w:sz w:val="20"/>
          <w:lang w:val="hy-AM"/>
        </w:rPr>
        <w:t xml:space="preserve"> տ</w:t>
      </w:r>
      <w:r w:rsidRPr="00095A8A">
        <w:rPr>
          <w:rFonts w:ascii="GHEA Grapalat" w:hAnsi="GHEA Grapalat" w:cs="Sylfaen"/>
          <w:sz w:val="20"/>
          <w:lang w:val="hy-AM"/>
        </w:rPr>
        <w:t>եխնիկական բնութագր</w:t>
      </w:r>
      <w:r w:rsidRPr="00095A8A">
        <w:rPr>
          <w:rFonts w:ascii="GHEA Grapalat" w:hAnsi="GHEA Grapalat"/>
          <w:sz w:val="20"/>
          <w:lang w:val="hy-AM"/>
        </w:rPr>
        <w:t>ի</w:t>
      </w:r>
      <w:r w:rsidRPr="00095A8A">
        <w:rPr>
          <w:rFonts w:ascii="GHEA Grapalat" w:hAnsi="GHEA Grapalat" w:cs="Sylfaen"/>
          <w:sz w:val="20"/>
          <w:lang w:val="hy-AM"/>
        </w:rPr>
        <w:t>ն</w:t>
      </w:r>
      <w:r w:rsidRPr="00095A8A">
        <w:rPr>
          <w:rFonts w:ascii="GHEA Grapalat" w:hAnsi="GHEA Grapalat" w:cs="Times Armenian"/>
          <w:sz w:val="20"/>
          <w:lang w:val="hy-AM"/>
        </w:rPr>
        <w:t xml:space="preserve"> </w:t>
      </w:r>
      <w:r w:rsidRPr="00095A8A">
        <w:rPr>
          <w:rFonts w:ascii="GHEA Grapalat" w:hAnsi="GHEA Grapalat" w:cs="Sylfaen"/>
          <w:sz w:val="20"/>
          <w:lang w:val="hy-AM"/>
        </w:rPr>
        <w:t>չհամապատասխանող</w:t>
      </w:r>
      <w:r w:rsidRPr="00095A8A">
        <w:rPr>
          <w:rFonts w:ascii="GHEA Grapalat" w:hAnsi="GHEA Grapalat" w:cs="Times Armenian"/>
          <w:sz w:val="20"/>
          <w:lang w:val="hy-AM"/>
        </w:rPr>
        <w:t xml:space="preserve"> ծառայություն</w:t>
      </w:r>
      <w:r w:rsidRPr="00095A8A">
        <w:rPr>
          <w:rFonts w:ascii="GHEA Grapalat" w:hAnsi="GHEA Grapalat" w:cs="Sylfaen"/>
          <w:sz w:val="20"/>
          <w:lang w:val="hy-AM"/>
        </w:rPr>
        <w:t xml:space="preserve"> մատուցելու յուրաքանչյուր դեպքում Կատարողից գանձվում է տուգանք` պայմանագրի 4.1 կետում նախատեսված գումարի </w:t>
      </w:r>
      <w:r w:rsidR="001F3609" w:rsidRPr="00095A8A">
        <w:rPr>
          <w:rFonts w:ascii="GHEA Grapalat" w:hAnsi="GHEA Grapalat" w:cs="Sylfaen"/>
          <w:sz w:val="20"/>
          <w:lang w:val="hy-AM"/>
        </w:rPr>
        <w:t xml:space="preserve">1 (մեկ) </w:t>
      </w:r>
      <w:r w:rsidRPr="00095A8A">
        <w:rPr>
          <w:rFonts w:ascii="GHEA Grapalat" w:hAnsi="GHEA Grapalat" w:cs="Sylfaen"/>
          <w:sz w:val="20"/>
          <w:lang w:val="hy-AM"/>
        </w:rPr>
        <w:t>տոկոսի չափով:</w:t>
      </w:r>
      <w:r w:rsidR="001F3609" w:rsidRPr="00196C92">
        <w:rPr>
          <w:rFonts w:ascii="GHEA Grapalat" w:hAnsi="GHEA Grapalat" w:cs="Sylfaen"/>
          <w:sz w:val="20"/>
          <w:lang w:val="hy-AM"/>
        </w:rPr>
        <w:t xml:space="preserve"> </w:t>
      </w:r>
      <w:r w:rsidRPr="00095A8A">
        <w:rPr>
          <w:rFonts w:ascii="GHEA Grapalat" w:hAnsi="GHEA Grapalat"/>
          <w:sz w:val="20"/>
          <w:lang w:val="hy-AM"/>
        </w:rPr>
        <w:t xml:space="preserve">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14:paraId="36BDF28E" w14:textId="71FF446A" w:rsidR="00AC12AD" w:rsidRPr="00095A8A" w:rsidRDefault="00AC12AD" w:rsidP="00AC12AD">
      <w:pPr>
        <w:ind w:firstLine="720"/>
        <w:jc w:val="both"/>
        <w:rPr>
          <w:rFonts w:ascii="GHEA Grapalat" w:hAnsi="GHEA Grapalat" w:cs="Sylfaen"/>
          <w:sz w:val="20"/>
          <w:lang w:val="hy-AM"/>
        </w:rPr>
      </w:pPr>
      <w:r w:rsidRPr="00095A8A">
        <w:rPr>
          <w:rFonts w:ascii="GHEA Grapalat" w:hAnsi="GHEA Grapalat" w:cs="Sylfaen"/>
          <w:sz w:val="20"/>
          <w:lang w:val="hy-AM"/>
        </w:rPr>
        <w:t xml:space="preserve">5.3 Պայմանագրով նախատեսված ծառայության մատուցման </w:t>
      </w:r>
      <w:r w:rsidR="006B687D" w:rsidRPr="00196C92">
        <w:rPr>
          <w:rFonts w:ascii="GHEA Grapalat" w:hAnsi="GHEA Grapalat" w:cs="Sylfaen"/>
          <w:sz w:val="20"/>
          <w:lang w:val="hy-AM"/>
        </w:rPr>
        <w:t xml:space="preserve">հաշվետվության ներկայացման </w:t>
      </w:r>
      <w:r w:rsidRPr="00095A8A">
        <w:rPr>
          <w:rFonts w:ascii="GHEA Grapalat" w:hAnsi="GHEA Grapalat" w:cs="Sylfaen"/>
          <w:sz w:val="20"/>
          <w:lang w:val="hy-AM"/>
        </w:rPr>
        <w:t xml:space="preserve">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sidR="001F3609" w:rsidRPr="00095A8A">
        <w:rPr>
          <w:rFonts w:ascii="GHEA Grapalat" w:hAnsi="GHEA Grapalat" w:cs="Sylfaen"/>
          <w:color w:val="000000"/>
          <w:sz w:val="20"/>
          <w:lang w:val="hy-AM"/>
        </w:rPr>
        <w:t>0,1 (զրո ամբողջ մեկ տասնորդական)</w:t>
      </w:r>
      <w:r w:rsidR="001F3609" w:rsidRPr="00095A8A">
        <w:rPr>
          <w:rFonts w:ascii="GHEA Grapalat" w:hAnsi="GHEA Grapalat" w:cs="Sylfaen"/>
          <w:sz w:val="20"/>
          <w:lang w:val="hy-AM"/>
        </w:rPr>
        <w:t xml:space="preserve"> </w:t>
      </w:r>
      <w:r w:rsidRPr="00095A8A">
        <w:rPr>
          <w:rFonts w:ascii="GHEA Grapalat" w:hAnsi="GHEA Grapalat" w:cs="Sylfaen"/>
          <w:sz w:val="20"/>
          <w:lang w:val="hy-AM"/>
        </w:rPr>
        <w:t>տոկոսի չափով։</w:t>
      </w:r>
    </w:p>
    <w:p w14:paraId="300EF087" w14:textId="77777777" w:rsidR="00AC12AD" w:rsidRPr="00095A8A" w:rsidRDefault="00AC12AD" w:rsidP="00AC12AD">
      <w:pPr>
        <w:ind w:firstLine="720"/>
        <w:jc w:val="both"/>
        <w:rPr>
          <w:rFonts w:ascii="GHEA Grapalat" w:hAnsi="GHEA Grapalat" w:cs="Sylfaen"/>
          <w:sz w:val="20"/>
          <w:lang w:val="hy-AM"/>
        </w:rPr>
      </w:pPr>
      <w:r w:rsidRPr="00095A8A">
        <w:rPr>
          <w:rFonts w:ascii="GHEA Grapalat" w:hAnsi="GHEA Grapalat" w:cs="Sylfaen"/>
          <w:sz w:val="20"/>
          <w:lang w:val="hy-AM"/>
        </w:rPr>
        <w:t>5.4 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14:paraId="482E34B3" w14:textId="560ACB1C"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 xml:space="preserve">5.5 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sidR="001F3609" w:rsidRPr="00095A8A">
        <w:rPr>
          <w:rFonts w:ascii="GHEA Grapalat" w:hAnsi="GHEA Grapalat" w:cs="Sylfaen"/>
          <w:color w:val="000000"/>
          <w:sz w:val="20"/>
          <w:lang w:val="hy-AM"/>
        </w:rPr>
        <w:t>0,1 (զրո ամբողջ մեկ տասնորդական)</w:t>
      </w:r>
      <w:r w:rsidR="001F3609" w:rsidRPr="00095A8A">
        <w:rPr>
          <w:rFonts w:ascii="GHEA Grapalat" w:hAnsi="GHEA Grapalat" w:cs="Sylfaen"/>
          <w:sz w:val="20"/>
          <w:lang w:val="hy-AM"/>
        </w:rPr>
        <w:t xml:space="preserve"> </w:t>
      </w:r>
      <w:r w:rsidRPr="00095A8A">
        <w:rPr>
          <w:rFonts w:ascii="GHEA Grapalat" w:hAnsi="GHEA Grapalat" w:cs="Sylfaen"/>
          <w:sz w:val="20"/>
          <w:lang w:val="hy-AM"/>
        </w:rPr>
        <w:t>տոկոսի չափով։</w:t>
      </w:r>
    </w:p>
    <w:p w14:paraId="2FA87FB6"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5.6 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14:paraId="6E3823EF"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sz w:val="20"/>
          <w:lang w:val="hy-AM"/>
        </w:rPr>
        <w:t>5.7 Տույժերի և (կամ) տուգանքի վճարումը Կողմերին չի ազատում իրենց պայմանագրային պարտավորությունները լրիվ կատարելուց։</w:t>
      </w:r>
    </w:p>
    <w:p w14:paraId="7AC77837" w14:textId="77777777" w:rsidR="007678FA" w:rsidRPr="00095A8A" w:rsidRDefault="007678FA" w:rsidP="007678FA">
      <w:pPr>
        <w:ind w:firstLine="720"/>
        <w:jc w:val="both"/>
        <w:rPr>
          <w:rFonts w:ascii="GHEA Grapalat" w:hAnsi="GHEA Grapalat" w:cs="Sylfaen"/>
          <w:sz w:val="20"/>
          <w:lang w:val="hy-AM"/>
        </w:rPr>
      </w:pPr>
    </w:p>
    <w:p w14:paraId="515BC180"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b/>
          <w:sz w:val="20"/>
          <w:lang w:val="hy-AM"/>
        </w:rPr>
        <w:t>6. ԱՆՀԱՂԹԱՀԱՐԵԼԻ ՈՒԺԻ ԱԶԴԵՑՈՒԹՅՈՒՆ</w:t>
      </w:r>
      <w:r w:rsidRPr="00095A8A">
        <w:rPr>
          <w:rFonts w:ascii="GHEA Grapalat" w:hAnsi="GHEA Grapalat" w:cs="Sylfaen"/>
          <w:sz w:val="20"/>
          <w:lang w:val="hy-AM"/>
        </w:rPr>
        <w:t xml:space="preserve"> </w:t>
      </w:r>
      <w:r w:rsidRPr="00095A8A">
        <w:rPr>
          <w:rFonts w:ascii="GHEA Grapalat" w:hAnsi="GHEA Grapalat" w:cs="Times Armenian"/>
          <w:b/>
          <w:sz w:val="20"/>
          <w:lang w:val="hy-AM"/>
        </w:rPr>
        <w:t>(</w:t>
      </w:r>
      <w:r w:rsidRPr="00095A8A">
        <w:rPr>
          <w:rFonts w:ascii="GHEA Grapalat" w:hAnsi="GHEA Grapalat" w:cs="Sylfaen"/>
          <w:b/>
          <w:sz w:val="20"/>
          <w:lang w:val="hy-AM"/>
        </w:rPr>
        <w:t>ՖՈՐՍ</w:t>
      </w:r>
      <w:r w:rsidRPr="00095A8A">
        <w:rPr>
          <w:rFonts w:ascii="GHEA Grapalat" w:hAnsi="GHEA Grapalat" w:cs="Times Armenian"/>
          <w:b/>
          <w:sz w:val="20"/>
          <w:lang w:val="hy-AM"/>
        </w:rPr>
        <w:t>-</w:t>
      </w:r>
      <w:r w:rsidRPr="00095A8A">
        <w:rPr>
          <w:rFonts w:ascii="GHEA Grapalat" w:hAnsi="GHEA Grapalat" w:cs="Sylfaen"/>
          <w:b/>
          <w:sz w:val="20"/>
          <w:lang w:val="hy-AM"/>
        </w:rPr>
        <w:t>ՄԱԺՈՐ</w:t>
      </w:r>
      <w:r w:rsidRPr="00095A8A">
        <w:rPr>
          <w:rFonts w:ascii="GHEA Grapalat" w:hAnsi="GHEA Grapalat"/>
          <w:b/>
          <w:sz w:val="20"/>
          <w:lang w:val="hy-AM"/>
        </w:rPr>
        <w:t>)</w:t>
      </w:r>
    </w:p>
    <w:p w14:paraId="481B3E84" w14:textId="77777777" w:rsidR="007678FA" w:rsidRPr="00095A8A" w:rsidRDefault="007678FA" w:rsidP="007678FA">
      <w:pPr>
        <w:ind w:firstLine="709"/>
        <w:jc w:val="both"/>
        <w:rPr>
          <w:rFonts w:ascii="GHEA Grapalat" w:hAnsi="GHEA Grapalat"/>
          <w:sz w:val="20"/>
          <w:lang w:val="hy-AM"/>
        </w:rPr>
      </w:pPr>
      <w:r w:rsidRPr="00095A8A">
        <w:rPr>
          <w:rFonts w:ascii="GHEA Grapalat" w:hAnsi="GHEA Grapalat" w:cs="Sylfaen"/>
          <w:sz w:val="20"/>
          <w:lang w:val="hy-AM"/>
        </w:rPr>
        <w:t>Սույն</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պայմանագրով</w:t>
      </w:r>
      <w:r w:rsidRPr="00095A8A">
        <w:rPr>
          <w:rFonts w:ascii="GHEA Grapalat" w:hAnsi="GHEA Grapalat" w:cs="Times Armenian"/>
          <w:sz w:val="20"/>
          <w:lang w:val="hy-AM"/>
        </w:rPr>
        <w:t xml:space="preserve"> </w:t>
      </w:r>
      <w:r w:rsidRPr="00095A8A">
        <w:rPr>
          <w:rFonts w:ascii="GHEA Grapalat" w:hAnsi="GHEA Grapalat" w:cs="Sylfaen"/>
          <w:sz w:val="20"/>
          <w:lang w:val="hy-AM"/>
        </w:rPr>
        <w:t>և</w:t>
      </w:r>
      <w:r w:rsidRPr="00095A8A">
        <w:rPr>
          <w:rFonts w:ascii="GHEA Grapalat" w:hAnsi="GHEA Grapalat" w:cs="Times Armenian"/>
          <w:sz w:val="20"/>
          <w:lang w:val="hy-AM"/>
        </w:rPr>
        <w:t xml:space="preserve"> </w:t>
      </w:r>
      <w:r w:rsidRPr="00095A8A">
        <w:rPr>
          <w:rFonts w:ascii="GHEA Grapalat" w:hAnsi="GHEA Grapalat" w:cs="Sylfaen"/>
          <w:sz w:val="20"/>
          <w:lang w:val="hy-AM"/>
        </w:rPr>
        <w:t>սույն</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պայմանագրի</w:t>
      </w:r>
      <w:r w:rsidRPr="00095A8A">
        <w:rPr>
          <w:rFonts w:ascii="GHEA Grapalat" w:hAnsi="GHEA Grapalat" w:cs="Times Armenian"/>
          <w:sz w:val="20"/>
          <w:lang w:val="hy-AM"/>
        </w:rPr>
        <w:t xml:space="preserve"> </w:t>
      </w:r>
      <w:r w:rsidRPr="00095A8A">
        <w:rPr>
          <w:rFonts w:ascii="GHEA Grapalat" w:hAnsi="GHEA Grapalat" w:cs="Sylfaen"/>
          <w:sz w:val="20"/>
          <w:lang w:val="hy-AM"/>
        </w:rPr>
        <w:t>հիման</w:t>
      </w:r>
      <w:r w:rsidRPr="00095A8A">
        <w:rPr>
          <w:rFonts w:ascii="GHEA Grapalat" w:hAnsi="GHEA Grapalat" w:cs="Times Armenian"/>
          <w:sz w:val="20"/>
          <w:lang w:val="hy-AM"/>
        </w:rPr>
        <w:t xml:space="preserve"> </w:t>
      </w:r>
      <w:r w:rsidRPr="00095A8A">
        <w:rPr>
          <w:rFonts w:ascii="GHEA Grapalat" w:hAnsi="GHEA Grapalat" w:cs="Sylfaen"/>
          <w:sz w:val="20"/>
          <w:lang w:val="hy-AM"/>
        </w:rPr>
        <w:t>վրա</w:t>
      </w:r>
      <w:r w:rsidRPr="00095A8A">
        <w:rPr>
          <w:rFonts w:ascii="GHEA Grapalat" w:hAnsi="GHEA Grapalat" w:cs="Times Armenian"/>
          <w:sz w:val="20"/>
          <w:lang w:val="hy-AM"/>
        </w:rPr>
        <w:t xml:space="preserve"> </w:t>
      </w:r>
      <w:r w:rsidRPr="00095A8A">
        <w:rPr>
          <w:rFonts w:ascii="GHEA Grapalat" w:hAnsi="GHEA Grapalat" w:cs="Sylfaen"/>
          <w:sz w:val="20"/>
          <w:lang w:val="hy-AM"/>
        </w:rPr>
        <w:t>կնքված</w:t>
      </w:r>
      <w:r w:rsidRPr="00095A8A">
        <w:rPr>
          <w:rFonts w:ascii="GHEA Grapalat" w:hAnsi="GHEA Grapalat" w:cs="Times Armenian"/>
          <w:sz w:val="20"/>
          <w:lang w:val="hy-AM"/>
        </w:rPr>
        <w:t xml:space="preserve"> հ</w:t>
      </w:r>
      <w:r w:rsidRPr="00095A8A">
        <w:rPr>
          <w:rFonts w:ascii="GHEA Grapalat" w:hAnsi="GHEA Grapalat" w:cs="Sylfaen"/>
          <w:sz w:val="20"/>
          <w:lang w:val="hy-AM"/>
        </w:rPr>
        <w:t>ամաձայնագրերով</w:t>
      </w:r>
      <w:r w:rsidRPr="00095A8A">
        <w:rPr>
          <w:rFonts w:ascii="GHEA Grapalat" w:hAnsi="GHEA Grapalat" w:cs="Times Armenian"/>
          <w:sz w:val="20"/>
          <w:lang w:val="hy-AM"/>
        </w:rPr>
        <w:t xml:space="preserve"> </w:t>
      </w:r>
      <w:r w:rsidRPr="00095A8A">
        <w:rPr>
          <w:rFonts w:ascii="GHEA Grapalat" w:hAnsi="GHEA Grapalat" w:cs="Sylfaen"/>
          <w:sz w:val="20"/>
          <w:lang w:val="hy-AM"/>
        </w:rPr>
        <w:t>պարտավորություններն</w:t>
      </w:r>
      <w:r w:rsidRPr="00095A8A">
        <w:rPr>
          <w:rFonts w:ascii="GHEA Grapalat" w:hAnsi="GHEA Grapalat" w:cs="Times Armenian"/>
          <w:sz w:val="20"/>
          <w:lang w:val="hy-AM"/>
        </w:rPr>
        <w:t xml:space="preserve"> </w:t>
      </w:r>
      <w:r w:rsidRPr="00095A8A">
        <w:rPr>
          <w:rFonts w:ascii="GHEA Grapalat" w:hAnsi="GHEA Grapalat" w:cs="Sylfaen"/>
          <w:sz w:val="20"/>
          <w:lang w:val="hy-AM"/>
        </w:rPr>
        <w:t>ամբողջությամբ</w:t>
      </w:r>
      <w:r w:rsidRPr="00095A8A">
        <w:rPr>
          <w:rFonts w:ascii="GHEA Grapalat" w:hAnsi="GHEA Grapalat" w:cs="Times Armenian"/>
          <w:sz w:val="20"/>
          <w:lang w:val="hy-AM"/>
        </w:rPr>
        <w:t xml:space="preserve"> </w:t>
      </w:r>
      <w:r w:rsidRPr="00095A8A">
        <w:rPr>
          <w:rFonts w:ascii="GHEA Grapalat" w:hAnsi="GHEA Grapalat" w:cs="Sylfaen"/>
          <w:sz w:val="20"/>
          <w:lang w:val="hy-AM"/>
        </w:rPr>
        <w:t>կամ</w:t>
      </w:r>
      <w:r w:rsidRPr="00095A8A">
        <w:rPr>
          <w:rFonts w:ascii="GHEA Grapalat" w:hAnsi="GHEA Grapalat" w:cs="Times Armenian"/>
          <w:sz w:val="20"/>
          <w:lang w:val="hy-AM"/>
        </w:rPr>
        <w:t xml:space="preserve"> </w:t>
      </w:r>
      <w:r w:rsidRPr="00095A8A">
        <w:rPr>
          <w:rFonts w:ascii="GHEA Grapalat" w:hAnsi="GHEA Grapalat" w:cs="Sylfaen"/>
          <w:sz w:val="20"/>
          <w:lang w:val="hy-AM"/>
        </w:rPr>
        <w:t>մասնակիորեն</w:t>
      </w:r>
      <w:r w:rsidRPr="00095A8A">
        <w:rPr>
          <w:rFonts w:ascii="GHEA Grapalat" w:hAnsi="GHEA Grapalat" w:cs="Times Armenian"/>
          <w:sz w:val="20"/>
          <w:lang w:val="hy-AM"/>
        </w:rPr>
        <w:t xml:space="preserve"> </w:t>
      </w:r>
      <w:r w:rsidRPr="00095A8A">
        <w:rPr>
          <w:rFonts w:ascii="GHEA Grapalat" w:hAnsi="GHEA Grapalat" w:cs="Sylfaen"/>
          <w:sz w:val="20"/>
          <w:lang w:val="hy-AM"/>
        </w:rPr>
        <w:t>չկատարելու</w:t>
      </w:r>
      <w:r w:rsidRPr="00095A8A">
        <w:rPr>
          <w:rFonts w:ascii="GHEA Grapalat" w:hAnsi="GHEA Grapalat" w:cs="Times Armenian"/>
          <w:sz w:val="20"/>
          <w:lang w:val="hy-AM"/>
        </w:rPr>
        <w:t xml:space="preserve"> </w:t>
      </w:r>
      <w:r w:rsidRPr="00095A8A">
        <w:rPr>
          <w:rFonts w:ascii="GHEA Grapalat" w:hAnsi="GHEA Grapalat" w:cs="Sylfaen"/>
          <w:sz w:val="20"/>
          <w:lang w:val="hy-AM"/>
        </w:rPr>
        <w:t>համար</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կողմերն</w:t>
      </w:r>
      <w:r w:rsidRPr="00095A8A">
        <w:rPr>
          <w:rFonts w:ascii="GHEA Grapalat" w:hAnsi="GHEA Grapalat" w:cs="Times Armenian"/>
          <w:sz w:val="20"/>
          <w:lang w:val="hy-AM"/>
        </w:rPr>
        <w:t xml:space="preserve"> </w:t>
      </w:r>
      <w:r w:rsidRPr="00095A8A">
        <w:rPr>
          <w:rFonts w:ascii="GHEA Grapalat" w:hAnsi="GHEA Grapalat" w:cs="Sylfaen"/>
          <w:sz w:val="20"/>
          <w:lang w:val="hy-AM"/>
        </w:rPr>
        <w:t>ազատվում</w:t>
      </w:r>
      <w:r w:rsidRPr="00095A8A">
        <w:rPr>
          <w:rFonts w:ascii="GHEA Grapalat" w:hAnsi="GHEA Grapalat" w:cs="Times Armenian"/>
          <w:sz w:val="20"/>
          <w:lang w:val="hy-AM"/>
        </w:rPr>
        <w:t xml:space="preserve"> </w:t>
      </w:r>
      <w:r w:rsidRPr="00095A8A">
        <w:rPr>
          <w:rFonts w:ascii="GHEA Grapalat" w:hAnsi="GHEA Grapalat" w:cs="Sylfaen"/>
          <w:sz w:val="20"/>
          <w:lang w:val="hy-AM"/>
        </w:rPr>
        <w:t>են</w:t>
      </w:r>
      <w:r w:rsidRPr="00095A8A">
        <w:rPr>
          <w:rFonts w:ascii="GHEA Grapalat" w:hAnsi="GHEA Grapalat" w:cs="Times Armenian"/>
          <w:sz w:val="20"/>
          <w:lang w:val="hy-AM"/>
        </w:rPr>
        <w:t xml:space="preserve"> </w:t>
      </w:r>
      <w:r w:rsidRPr="00095A8A">
        <w:rPr>
          <w:rFonts w:ascii="GHEA Grapalat" w:hAnsi="GHEA Grapalat" w:cs="Sylfaen"/>
          <w:sz w:val="20"/>
          <w:lang w:val="hy-AM"/>
        </w:rPr>
        <w:t>պատասխանատվությունից</w:t>
      </w:r>
      <w:r w:rsidRPr="00095A8A">
        <w:rPr>
          <w:rFonts w:ascii="GHEA Grapalat" w:hAnsi="GHEA Grapalat" w:cs="Times Armenian"/>
          <w:sz w:val="20"/>
          <w:lang w:val="hy-AM"/>
        </w:rPr>
        <w:t xml:space="preserve">, </w:t>
      </w:r>
      <w:r w:rsidRPr="00095A8A">
        <w:rPr>
          <w:rFonts w:ascii="GHEA Grapalat" w:hAnsi="GHEA Grapalat" w:cs="Sylfaen"/>
          <w:sz w:val="20"/>
          <w:lang w:val="hy-AM"/>
        </w:rPr>
        <w:t>եթե</w:t>
      </w:r>
      <w:r w:rsidRPr="00095A8A">
        <w:rPr>
          <w:rFonts w:ascii="GHEA Grapalat" w:hAnsi="GHEA Grapalat" w:cs="Times Armenian"/>
          <w:sz w:val="20"/>
          <w:lang w:val="hy-AM"/>
        </w:rPr>
        <w:t xml:space="preserve"> </w:t>
      </w:r>
      <w:r w:rsidRPr="00095A8A">
        <w:rPr>
          <w:rFonts w:ascii="GHEA Grapalat" w:hAnsi="GHEA Grapalat" w:cs="Sylfaen"/>
          <w:sz w:val="20"/>
          <w:lang w:val="hy-AM"/>
        </w:rPr>
        <w:t>դա</w:t>
      </w:r>
      <w:r w:rsidRPr="00095A8A">
        <w:rPr>
          <w:rFonts w:ascii="GHEA Grapalat" w:hAnsi="GHEA Grapalat" w:cs="Times Armenian"/>
          <w:sz w:val="20"/>
          <w:lang w:val="hy-AM"/>
        </w:rPr>
        <w:t xml:space="preserve"> </w:t>
      </w:r>
      <w:r w:rsidRPr="00095A8A">
        <w:rPr>
          <w:rFonts w:ascii="GHEA Grapalat" w:hAnsi="GHEA Grapalat" w:cs="Sylfaen"/>
          <w:sz w:val="20"/>
          <w:lang w:val="hy-AM"/>
        </w:rPr>
        <w:t>եղել</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w:t>
      </w:r>
      <w:r w:rsidRPr="00095A8A">
        <w:rPr>
          <w:rFonts w:ascii="GHEA Grapalat" w:hAnsi="GHEA Grapalat" w:cs="Sylfaen"/>
          <w:sz w:val="20"/>
          <w:lang w:val="hy-AM"/>
        </w:rPr>
        <w:t>անհաղթահարելի</w:t>
      </w:r>
      <w:r w:rsidRPr="00095A8A">
        <w:rPr>
          <w:rFonts w:ascii="GHEA Grapalat" w:hAnsi="GHEA Grapalat" w:cs="Times Armenian"/>
          <w:sz w:val="20"/>
          <w:lang w:val="hy-AM"/>
        </w:rPr>
        <w:t xml:space="preserve"> </w:t>
      </w:r>
      <w:r w:rsidRPr="00095A8A">
        <w:rPr>
          <w:rFonts w:ascii="GHEA Grapalat" w:hAnsi="GHEA Grapalat" w:cs="Sylfaen"/>
          <w:sz w:val="20"/>
          <w:lang w:val="hy-AM"/>
        </w:rPr>
        <w:t>ուժի</w:t>
      </w:r>
      <w:r w:rsidRPr="00095A8A">
        <w:rPr>
          <w:rFonts w:ascii="GHEA Grapalat" w:hAnsi="GHEA Grapalat" w:cs="Times Armenian"/>
          <w:sz w:val="20"/>
          <w:lang w:val="hy-AM"/>
        </w:rPr>
        <w:t xml:space="preserve"> </w:t>
      </w:r>
      <w:r w:rsidRPr="00095A8A">
        <w:rPr>
          <w:rFonts w:ascii="GHEA Grapalat" w:hAnsi="GHEA Grapalat" w:cs="Sylfaen"/>
          <w:sz w:val="20"/>
          <w:lang w:val="hy-AM"/>
        </w:rPr>
        <w:t>ազդեցության</w:t>
      </w:r>
      <w:r w:rsidRPr="00095A8A">
        <w:rPr>
          <w:rFonts w:ascii="GHEA Grapalat" w:hAnsi="GHEA Grapalat" w:cs="Times Armenian"/>
          <w:sz w:val="20"/>
          <w:lang w:val="hy-AM"/>
        </w:rPr>
        <w:t xml:space="preserve"> </w:t>
      </w:r>
      <w:r w:rsidRPr="00095A8A">
        <w:rPr>
          <w:rFonts w:ascii="GHEA Grapalat" w:hAnsi="GHEA Grapalat" w:cs="Sylfaen"/>
          <w:sz w:val="20"/>
          <w:lang w:val="hy-AM"/>
        </w:rPr>
        <w:t>հետևանքով</w:t>
      </w:r>
      <w:r w:rsidRPr="00095A8A">
        <w:rPr>
          <w:rFonts w:ascii="GHEA Grapalat" w:hAnsi="GHEA Grapalat" w:cs="Times Armenian"/>
          <w:sz w:val="20"/>
          <w:lang w:val="hy-AM"/>
        </w:rPr>
        <w:t xml:space="preserve">, </w:t>
      </w:r>
      <w:r w:rsidRPr="00095A8A">
        <w:rPr>
          <w:rFonts w:ascii="GHEA Grapalat" w:hAnsi="GHEA Grapalat" w:cs="Sylfaen"/>
          <w:sz w:val="20"/>
          <w:lang w:val="hy-AM"/>
        </w:rPr>
        <w:t>որը</w:t>
      </w:r>
      <w:r w:rsidRPr="00095A8A">
        <w:rPr>
          <w:rFonts w:ascii="GHEA Grapalat" w:hAnsi="GHEA Grapalat" w:cs="Times Armenian"/>
          <w:sz w:val="20"/>
          <w:lang w:val="hy-AM"/>
        </w:rPr>
        <w:t xml:space="preserve"> </w:t>
      </w:r>
      <w:r w:rsidRPr="00095A8A">
        <w:rPr>
          <w:rFonts w:ascii="GHEA Grapalat" w:hAnsi="GHEA Grapalat" w:cs="Sylfaen"/>
          <w:sz w:val="20"/>
          <w:lang w:val="hy-AM"/>
        </w:rPr>
        <w:t>ծագել</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w:t>
      </w:r>
      <w:r w:rsidRPr="00095A8A">
        <w:rPr>
          <w:rFonts w:ascii="GHEA Grapalat" w:hAnsi="GHEA Grapalat" w:cs="Sylfaen"/>
          <w:sz w:val="20"/>
          <w:lang w:val="hy-AM"/>
        </w:rPr>
        <w:t>սույն</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պայմանագիրը</w:t>
      </w:r>
      <w:r w:rsidRPr="00095A8A">
        <w:rPr>
          <w:rFonts w:ascii="GHEA Grapalat" w:hAnsi="GHEA Grapalat" w:cs="Times Armenian"/>
          <w:sz w:val="20"/>
          <w:lang w:val="hy-AM"/>
        </w:rPr>
        <w:t xml:space="preserve"> </w:t>
      </w:r>
      <w:r w:rsidRPr="00095A8A">
        <w:rPr>
          <w:rFonts w:ascii="GHEA Grapalat" w:hAnsi="GHEA Grapalat" w:cs="Sylfaen"/>
          <w:sz w:val="20"/>
          <w:lang w:val="hy-AM"/>
        </w:rPr>
        <w:t>կնքելուց</w:t>
      </w:r>
      <w:r w:rsidRPr="00095A8A">
        <w:rPr>
          <w:rFonts w:ascii="GHEA Grapalat" w:hAnsi="GHEA Grapalat" w:cs="Times Armenian"/>
          <w:sz w:val="20"/>
          <w:lang w:val="hy-AM"/>
        </w:rPr>
        <w:t xml:space="preserve"> </w:t>
      </w:r>
      <w:r w:rsidRPr="00095A8A">
        <w:rPr>
          <w:rFonts w:ascii="GHEA Grapalat" w:hAnsi="GHEA Grapalat" w:cs="Sylfaen"/>
          <w:sz w:val="20"/>
          <w:lang w:val="hy-AM"/>
        </w:rPr>
        <w:t>հետո</w:t>
      </w:r>
      <w:r w:rsidRPr="00095A8A">
        <w:rPr>
          <w:rFonts w:ascii="GHEA Grapalat" w:hAnsi="GHEA Grapalat" w:cs="Times Armenian"/>
          <w:sz w:val="20"/>
          <w:lang w:val="hy-AM"/>
        </w:rPr>
        <w:t xml:space="preserve">, </w:t>
      </w:r>
      <w:r w:rsidRPr="00095A8A">
        <w:rPr>
          <w:rFonts w:ascii="GHEA Grapalat" w:hAnsi="GHEA Grapalat" w:cs="Sylfaen"/>
          <w:sz w:val="20"/>
          <w:lang w:val="hy-AM"/>
        </w:rPr>
        <w:t>և</w:t>
      </w:r>
      <w:r w:rsidRPr="00095A8A">
        <w:rPr>
          <w:rFonts w:ascii="GHEA Grapalat" w:hAnsi="GHEA Grapalat" w:cs="Times Armenian"/>
          <w:sz w:val="20"/>
          <w:lang w:val="hy-AM"/>
        </w:rPr>
        <w:t xml:space="preserve"> </w:t>
      </w:r>
      <w:r w:rsidRPr="00095A8A">
        <w:rPr>
          <w:rFonts w:ascii="GHEA Grapalat" w:hAnsi="GHEA Grapalat" w:cs="Sylfaen"/>
          <w:sz w:val="20"/>
          <w:lang w:val="hy-AM"/>
        </w:rPr>
        <w:t>որը</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կողմերը</w:t>
      </w:r>
      <w:r w:rsidRPr="00095A8A">
        <w:rPr>
          <w:rFonts w:ascii="GHEA Grapalat" w:hAnsi="GHEA Grapalat" w:cs="Times Armenian"/>
          <w:sz w:val="20"/>
          <w:lang w:val="hy-AM"/>
        </w:rPr>
        <w:t xml:space="preserve"> </w:t>
      </w:r>
      <w:r w:rsidRPr="00095A8A">
        <w:rPr>
          <w:rFonts w:ascii="GHEA Grapalat" w:hAnsi="GHEA Grapalat" w:cs="Sylfaen"/>
          <w:sz w:val="20"/>
          <w:lang w:val="hy-AM"/>
        </w:rPr>
        <w:t>չէին</w:t>
      </w:r>
      <w:r w:rsidRPr="00095A8A">
        <w:rPr>
          <w:rFonts w:ascii="GHEA Grapalat" w:hAnsi="GHEA Grapalat" w:cs="Times Armenian"/>
          <w:sz w:val="20"/>
          <w:lang w:val="hy-AM"/>
        </w:rPr>
        <w:t xml:space="preserve"> </w:t>
      </w:r>
      <w:r w:rsidRPr="00095A8A">
        <w:rPr>
          <w:rFonts w:ascii="GHEA Grapalat" w:hAnsi="GHEA Grapalat" w:cs="Sylfaen"/>
          <w:sz w:val="20"/>
          <w:lang w:val="hy-AM"/>
        </w:rPr>
        <w:t>կարող</w:t>
      </w:r>
      <w:r w:rsidRPr="00095A8A">
        <w:rPr>
          <w:rFonts w:ascii="GHEA Grapalat" w:hAnsi="GHEA Grapalat" w:cs="Times Armenian"/>
          <w:sz w:val="20"/>
          <w:lang w:val="hy-AM"/>
        </w:rPr>
        <w:t xml:space="preserve"> </w:t>
      </w:r>
      <w:r w:rsidRPr="00095A8A">
        <w:rPr>
          <w:rFonts w:ascii="GHEA Grapalat" w:hAnsi="GHEA Grapalat" w:cs="Sylfaen"/>
          <w:sz w:val="20"/>
          <w:lang w:val="hy-AM"/>
        </w:rPr>
        <w:t>կանխատեսել</w:t>
      </w:r>
      <w:r w:rsidRPr="00095A8A">
        <w:rPr>
          <w:rFonts w:ascii="GHEA Grapalat" w:hAnsi="GHEA Grapalat" w:cs="Times Armenian"/>
          <w:sz w:val="20"/>
          <w:lang w:val="hy-AM"/>
        </w:rPr>
        <w:t xml:space="preserve"> </w:t>
      </w:r>
      <w:r w:rsidRPr="00095A8A">
        <w:rPr>
          <w:rFonts w:ascii="GHEA Grapalat" w:hAnsi="GHEA Grapalat" w:cs="Sylfaen"/>
          <w:sz w:val="20"/>
          <w:lang w:val="hy-AM"/>
        </w:rPr>
        <w:t>կամ</w:t>
      </w:r>
      <w:r w:rsidRPr="00095A8A">
        <w:rPr>
          <w:rFonts w:ascii="GHEA Grapalat" w:hAnsi="GHEA Grapalat" w:cs="Times Armenian"/>
          <w:sz w:val="20"/>
          <w:lang w:val="hy-AM"/>
        </w:rPr>
        <w:t xml:space="preserve"> </w:t>
      </w:r>
      <w:r w:rsidRPr="00095A8A">
        <w:rPr>
          <w:rFonts w:ascii="GHEA Grapalat" w:hAnsi="GHEA Grapalat" w:cs="Sylfaen"/>
          <w:sz w:val="20"/>
          <w:lang w:val="hy-AM"/>
        </w:rPr>
        <w:t>կանխարգելել։</w:t>
      </w:r>
      <w:r w:rsidRPr="00095A8A">
        <w:rPr>
          <w:rFonts w:ascii="GHEA Grapalat" w:hAnsi="GHEA Grapalat" w:cs="Times Armenian"/>
          <w:sz w:val="20"/>
          <w:lang w:val="hy-AM"/>
        </w:rPr>
        <w:t xml:space="preserve"> </w:t>
      </w:r>
      <w:r w:rsidRPr="00095A8A">
        <w:rPr>
          <w:rFonts w:ascii="GHEA Grapalat" w:hAnsi="GHEA Grapalat" w:cs="Sylfaen"/>
          <w:sz w:val="20"/>
          <w:lang w:val="hy-AM"/>
        </w:rPr>
        <w:t>Այդպիսի</w:t>
      </w:r>
      <w:r w:rsidRPr="00095A8A">
        <w:rPr>
          <w:rFonts w:ascii="GHEA Grapalat" w:hAnsi="GHEA Grapalat" w:cs="Times Armenian"/>
          <w:sz w:val="20"/>
          <w:lang w:val="hy-AM"/>
        </w:rPr>
        <w:t xml:space="preserve"> </w:t>
      </w:r>
      <w:r w:rsidRPr="00095A8A">
        <w:rPr>
          <w:rFonts w:ascii="GHEA Grapalat" w:hAnsi="GHEA Grapalat" w:cs="Sylfaen"/>
          <w:sz w:val="20"/>
          <w:lang w:val="hy-AM"/>
        </w:rPr>
        <w:t>իրավիճակներ</w:t>
      </w:r>
      <w:r w:rsidRPr="00095A8A">
        <w:rPr>
          <w:rFonts w:ascii="GHEA Grapalat" w:hAnsi="GHEA Grapalat" w:cs="Times Armenian"/>
          <w:sz w:val="20"/>
          <w:lang w:val="hy-AM"/>
        </w:rPr>
        <w:t xml:space="preserve"> </w:t>
      </w:r>
      <w:r w:rsidRPr="00095A8A">
        <w:rPr>
          <w:rFonts w:ascii="GHEA Grapalat" w:hAnsi="GHEA Grapalat" w:cs="Sylfaen"/>
          <w:sz w:val="20"/>
          <w:lang w:val="hy-AM"/>
        </w:rPr>
        <w:t>են</w:t>
      </w:r>
      <w:r w:rsidRPr="00095A8A">
        <w:rPr>
          <w:rFonts w:ascii="GHEA Grapalat" w:hAnsi="GHEA Grapalat" w:cs="Times Armenian"/>
          <w:sz w:val="20"/>
          <w:lang w:val="hy-AM"/>
        </w:rPr>
        <w:t xml:space="preserve"> </w:t>
      </w:r>
      <w:r w:rsidRPr="00095A8A">
        <w:rPr>
          <w:rFonts w:ascii="GHEA Grapalat" w:hAnsi="GHEA Grapalat" w:cs="Sylfaen"/>
          <w:sz w:val="20"/>
          <w:lang w:val="hy-AM"/>
        </w:rPr>
        <w:t>երկրաշարժը</w:t>
      </w:r>
      <w:r w:rsidRPr="00095A8A">
        <w:rPr>
          <w:rFonts w:ascii="GHEA Grapalat" w:hAnsi="GHEA Grapalat" w:cs="Times Armenian"/>
          <w:sz w:val="20"/>
          <w:lang w:val="hy-AM"/>
        </w:rPr>
        <w:t xml:space="preserve">, </w:t>
      </w:r>
      <w:r w:rsidRPr="00095A8A">
        <w:rPr>
          <w:rFonts w:ascii="GHEA Grapalat" w:hAnsi="GHEA Grapalat" w:cs="Sylfaen"/>
          <w:sz w:val="20"/>
          <w:lang w:val="hy-AM"/>
        </w:rPr>
        <w:t>ջրհեղեղը</w:t>
      </w:r>
      <w:r w:rsidRPr="00095A8A">
        <w:rPr>
          <w:rFonts w:ascii="GHEA Grapalat" w:hAnsi="GHEA Grapalat" w:cs="Times Armenian"/>
          <w:sz w:val="20"/>
          <w:lang w:val="hy-AM"/>
        </w:rPr>
        <w:t xml:space="preserve">, </w:t>
      </w:r>
      <w:r w:rsidRPr="00095A8A">
        <w:rPr>
          <w:rFonts w:ascii="GHEA Grapalat" w:hAnsi="GHEA Grapalat" w:cs="Sylfaen"/>
          <w:sz w:val="20"/>
          <w:lang w:val="hy-AM"/>
        </w:rPr>
        <w:t>հրդեհը</w:t>
      </w:r>
      <w:r w:rsidRPr="00095A8A">
        <w:rPr>
          <w:rFonts w:ascii="GHEA Grapalat" w:hAnsi="GHEA Grapalat" w:cs="Times Armenian"/>
          <w:sz w:val="20"/>
          <w:lang w:val="hy-AM"/>
        </w:rPr>
        <w:t xml:space="preserve">, </w:t>
      </w:r>
      <w:r w:rsidRPr="00095A8A">
        <w:rPr>
          <w:rFonts w:ascii="GHEA Grapalat" w:hAnsi="GHEA Grapalat" w:cs="Sylfaen"/>
          <w:sz w:val="20"/>
          <w:lang w:val="hy-AM"/>
        </w:rPr>
        <w:t>պատերազմը</w:t>
      </w:r>
      <w:r w:rsidRPr="00095A8A">
        <w:rPr>
          <w:rFonts w:ascii="GHEA Grapalat" w:hAnsi="GHEA Grapalat" w:cs="Times Armenian"/>
          <w:sz w:val="20"/>
          <w:lang w:val="hy-AM"/>
        </w:rPr>
        <w:t xml:space="preserve">, </w:t>
      </w:r>
      <w:r w:rsidRPr="00095A8A">
        <w:rPr>
          <w:rFonts w:ascii="GHEA Grapalat" w:hAnsi="GHEA Grapalat" w:cs="Sylfaen"/>
          <w:sz w:val="20"/>
          <w:lang w:val="hy-AM"/>
        </w:rPr>
        <w:t>ռազմական</w:t>
      </w:r>
      <w:r w:rsidRPr="00095A8A">
        <w:rPr>
          <w:rFonts w:ascii="GHEA Grapalat" w:hAnsi="GHEA Grapalat" w:cs="Times Armenian"/>
          <w:sz w:val="20"/>
          <w:lang w:val="hy-AM"/>
        </w:rPr>
        <w:t xml:space="preserve"> </w:t>
      </w:r>
      <w:r w:rsidRPr="00095A8A">
        <w:rPr>
          <w:rFonts w:ascii="GHEA Grapalat" w:hAnsi="GHEA Grapalat" w:cs="Sylfaen"/>
          <w:sz w:val="20"/>
          <w:lang w:val="hy-AM"/>
        </w:rPr>
        <w:t>և</w:t>
      </w:r>
      <w:r w:rsidRPr="00095A8A">
        <w:rPr>
          <w:rFonts w:ascii="GHEA Grapalat" w:hAnsi="GHEA Grapalat" w:cs="Times Armenian"/>
          <w:sz w:val="20"/>
          <w:lang w:val="hy-AM"/>
        </w:rPr>
        <w:t xml:space="preserve"> </w:t>
      </w:r>
      <w:r w:rsidRPr="00095A8A">
        <w:rPr>
          <w:rFonts w:ascii="GHEA Grapalat" w:hAnsi="GHEA Grapalat" w:cs="Sylfaen"/>
          <w:sz w:val="20"/>
          <w:lang w:val="hy-AM"/>
        </w:rPr>
        <w:t>արտակարգ</w:t>
      </w:r>
      <w:r w:rsidRPr="00095A8A">
        <w:rPr>
          <w:rFonts w:ascii="GHEA Grapalat" w:hAnsi="GHEA Grapalat" w:cs="Times Armenian"/>
          <w:sz w:val="20"/>
          <w:lang w:val="hy-AM"/>
        </w:rPr>
        <w:t xml:space="preserve"> </w:t>
      </w:r>
      <w:r w:rsidRPr="00095A8A">
        <w:rPr>
          <w:rFonts w:ascii="GHEA Grapalat" w:hAnsi="GHEA Grapalat" w:cs="Sylfaen"/>
          <w:sz w:val="20"/>
          <w:lang w:val="hy-AM"/>
        </w:rPr>
        <w:t>դրություն</w:t>
      </w:r>
      <w:r w:rsidRPr="00095A8A">
        <w:rPr>
          <w:rFonts w:ascii="GHEA Grapalat" w:hAnsi="GHEA Grapalat" w:cs="Times Armenian"/>
          <w:sz w:val="20"/>
          <w:lang w:val="hy-AM"/>
        </w:rPr>
        <w:t xml:space="preserve"> </w:t>
      </w:r>
      <w:r w:rsidRPr="00095A8A">
        <w:rPr>
          <w:rFonts w:ascii="GHEA Grapalat" w:hAnsi="GHEA Grapalat" w:cs="Sylfaen"/>
          <w:sz w:val="20"/>
          <w:lang w:val="hy-AM"/>
        </w:rPr>
        <w:t>հայտարարելը</w:t>
      </w:r>
      <w:r w:rsidRPr="00095A8A">
        <w:rPr>
          <w:rFonts w:ascii="GHEA Grapalat" w:hAnsi="GHEA Grapalat" w:cs="Times Armenian"/>
          <w:sz w:val="20"/>
          <w:lang w:val="hy-AM"/>
        </w:rPr>
        <w:t xml:space="preserve">, </w:t>
      </w:r>
      <w:r w:rsidRPr="00095A8A">
        <w:rPr>
          <w:rFonts w:ascii="GHEA Grapalat" w:hAnsi="GHEA Grapalat" w:cs="Sylfaen"/>
          <w:sz w:val="20"/>
          <w:lang w:val="hy-AM"/>
        </w:rPr>
        <w:t>քաղաքական</w:t>
      </w:r>
      <w:r w:rsidRPr="00095A8A">
        <w:rPr>
          <w:rFonts w:ascii="GHEA Grapalat" w:hAnsi="GHEA Grapalat" w:cs="Times Armenian"/>
          <w:sz w:val="20"/>
          <w:lang w:val="hy-AM"/>
        </w:rPr>
        <w:t xml:space="preserve"> </w:t>
      </w:r>
      <w:r w:rsidRPr="00095A8A">
        <w:rPr>
          <w:rFonts w:ascii="GHEA Grapalat" w:hAnsi="GHEA Grapalat" w:cs="Sylfaen"/>
          <w:sz w:val="20"/>
          <w:lang w:val="hy-AM"/>
        </w:rPr>
        <w:t>հուզումները</w:t>
      </w:r>
      <w:r w:rsidRPr="00095A8A">
        <w:rPr>
          <w:rFonts w:ascii="GHEA Grapalat" w:hAnsi="GHEA Grapalat"/>
          <w:sz w:val="20"/>
          <w:lang w:val="hy-AM"/>
        </w:rPr>
        <w:t xml:space="preserve">, </w:t>
      </w:r>
      <w:r w:rsidRPr="00095A8A">
        <w:rPr>
          <w:rFonts w:ascii="GHEA Grapalat" w:hAnsi="GHEA Grapalat" w:cs="Sylfaen"/>
          <w:sz w:val="20"/>
          <w:lang w:val="hy-AM"/>
        </w:rPr>
        <w:t>գործադուլները</w:t>
      </w:r>
      <w:r w:rsidRPr="00095A8A">
        <w:rPr>
          <w:rFonts w:ascii="GHEA Grapalat" w:hAnsi="GHEA Grapalat" w:cs="Times Armenian"/>
          <w:sz w:val="20"/>
          <w:lang w:val="hy-AM"/>
        </w:rPr>
        <w:t xml:space="preserve">, </w:t>
      </w:r>
      <w:r w:rsidRPr="00095A8A">
        <w:rPr>
          <w:rFonts w:ascii="GHEA Grapalat" w:hAnsi="GHEA Grapalat" w:cs="Sylfaen"/>
          <w:sz w:val="20"/>
          <w:lang w:val="hy-AM"/>
        </w:rPr>
        <w:t>հաղորդակցության</w:t>
      </w:r>
      <w:r w:rsidRPr="00095A8A">
        <w:rPr>
          <w:rFonts w:ascii="GHEA Grapalat" w:hAnsi="GHEA Grapalat" w:cs="Times Armenian"/>
          <w:sz w:val="20"/>
          <w:lang w:val="hy-AM"/>
        </w:rPr>
        <w:t xml:space="preserve"> </w:t>
      </w:r>
      <w:r w:rsidRPr="00095A8A">
        <w:rPr>
          <w:rFonts w:ascii="GHEA Grapalat" w:hAnsi="GHEA Grapalat" w:cs="Sylfaen"/>
          <w:sz w:val="20"/>
          <w:lang w:val="hy-AM"/>
        </w:rPr>
        <w:t>միջոցների</w:t>
      </w:r>
      <w:r w:rsidRPr="00095A8A">
        <w:rPr>
          <w:rFonts w:ascii="GHEA Grapalat" w:hAnsi="GHEA Grapalat" w:cs="Times Armenian"/>
          <w:sz w:val="20"/>
          <w:lang w:val="hy-AM"/>
        </w:rPr>
        <w:t xml:space="preserve"> </w:t>
      </w:r>
      <w:r w:rsidRPr="00095A8A">
        <w:rPr>
          <w:rFonts w:ascii="GHEA Grapalat" w:hAnsi="GHEA Grapalat" w:cs="Sylfaen"/>
          <w:sz w:val="20"/>
          <w:lang w:val="hy-AM"/>
        </w:rPr>
        <w:t>աշխատանքի</w:t>
      </w:r>
      <w:r w:rsidRPr="00095A8A">
        <w:rPr>
          <w:rFonts w:ascii="GHEA Grapalat" w:hAnsi="GHEA Grapalat" w:cs="Times Armenian"/>
          <w:sz w:val="20"/>
          <w:lang w:val="hy-AM"/>
        </w:rPr>
        <w:t xml:space="preserve"> </w:t>
      </w:r>
      <w:r w:rsidRPr="00095A8A">
        <w:rPr>
          <w:rFonts w:ascii="GHEA Grapalat" w:hAnsi="GHEA Grapalat" w:cs="Sylfaen"/>
          <w:sz w:val="20"/>
          <w:lang w:val="hy-AM"/>
        </w:rPr>
        <w:t>դադարեցումը</w:t>
      </w:r>
      <w:r w:rsidRPr="00095A8A">
        <w:rPr>
          <w:rFonts w:ascii="GHEA Grapalat" w:hAnsi="GHEA Grapalat" w:cs="Times Armenian"/>
          <w:sz w:val="20"/>
          <w:lang w:val="hy-AM"/>
        </w:rPr>
        <w:t xml:space="preserve">, </w:t>
      </w:r>
      <w:r w:rsidRPr="00095A8A">
        <w:rPr>
          <w:rFonts w:ascii="GHEA Grapalat" w:hAnsi="GHEA Grapalat" w:cs="Sylfaen"/>
          <w:sz w:val="20"/>
          <w:lang w:val="hy-AM"/>
        </w:rPr>
        <w:t>պետական</w:t>
      </w:r>
      <w:r w:rsidRPr="00095A8A">
        <w:rPr>
          <w:rFonts w:ascii="GHEA Grapalat" w:hAnsi="GHEA Grapalat" w:cs="Times Armenian"/>
          <w:sz w:val="20"/>
          <w:lang w:val="hy-AM"/>
        </w:rPr>
        <w:t xml:space="preserve"> </w:t>
      </w:r>
      <w:r w:rsidRPr="00095A8A">
        <w:rPr>
          <w:rFonts w:ascii="GHEA Grapalat" w:hAnsi="GHEA Grapalat" w:cs="Sylfaen"/>
          <w:sz w:val="20"/>
          <w:lang w:val="hy-AM"/>
        </w:rPr>
        <w:t>մարմինների</w:t>
      </w:r>
      <w:r w:rsidRPr="00095A8A">
        <w:rPr>
          <w:rFonts w:ascii="GHEA Grapalat" w:hAnsi="GHEA Grapalat" w:cs="Times Armenian"/>
          <w:sz w:val="20"/>
          <w:lang w:val="hy-AM"/>
        </w:rPr>
        <w:t xml:space="preserve"> </w:t>
      </w:r>
      <w:r w:rsidRPr="00095A8A">
        <w:rPr>
          <w:rFonts w:ascii="GHEA Grapalat" w:hAnsi="GHEA Grapalat" w:cs="Sylfaen"/>
          <w:sz w:val="20"/>
          <w:lang w:val="hy-AM"/>
        </w:rPr>
        <w:t>ակտերը</w:t>
      </w:r>
      <w:r w:rsidRPr="00095A8A">
        <w:rPr>
          <w:rFonts w:ascii="GHEA Grapalat" w:hAnsi="GHEA Grapalat" w:cs="Times Armenian"/>
          <w:sz w:val="20"/>
          <w:lang w:val="hy-AM"/>
        </w:rPr>
        <w:t xml:space="preserve"> </w:t>
      </w:r>
      <w:r w:rsidRPr="00095A8A">
        <w:rPr>
          <w:rFonts w:ascii="GHEA Grapalat" w:hAnsi="GHEA Grapalat" w:cs="Sylfaen"/>
          <w:sz w:val="20"/>
          <w:lang w:val="hy-AM"/>
        </w:rPr>
        <w:t>և</w:t>
      </w:r>
      <w:r w:rsidRPr="00095A8A">
        <w:rPr>
          <w:rFonts w:ascii="GHEA Grapalat" w:hAnsi="GHEA Grapalat" w:cs="Times Armenian"/>
          <w:sz w:val="20"/>
          <w:lang w:val="hy-AM"/>
        </w:rPr>
        <w:t xml:space="preserve"> </w:t>
      </w:r>
      <w:r w:rsidRPr="00095A8A">
        <w:rPr>
          <w:rFonts w:ascii="GHEA Grapalat" w:hAnsi="GHEA Grapalat" w:cs="Sylfaen"/>
          <w:sz w:val="20"/>
          <w:lang w:val="hy-AM"/>
        </w:rPr>
        <w:t>այլն</w:t>
      </w:r>
      <w:r w:rsidRPr="00095A8A">
        <w:rPr>
          <w:rFonts w:ascii="GHEA Grapalat" w:hAnsi="GHEA Grapalat" w:cs="Times Armenian"/>
          <w:sz w:val="20"/>
          <w:lang w:val="hy-AM"/>
        </w:rPr>
        <w:t xml:space="preserve">, </w:t>
      </w:r>
      <w:r w:rsidRPr="00095A8A">
        <w:rPr>
          <w:rFonts w:ascii="GHEA Grapalat" w:hAnsi="GHEA Grapalat" w:cs="Sylfaen"/>
          <w:sz w:val="20"/>
          <w:lang w:val="hy-AM"/>
        </w:rPr>
        <w:t>որոնք</w:t>
      </w:r>
      <w:r w:rsidRPr="00095A8A">
        <w:rPr>
          <w:rFonts w:ascii="GHEA Grapalat" w:hAnsi="GHEA Grapalat" w:cs="Times Armenian"/>
          <w:sz w:val="20"/>
          <w:lang w:val="hy-AM"/>
        </w:rPr>
        <w:t xml:space="preserve"> </w:t>
      </w:r>
      <w:r w:rsidRPr="00095A8A">
        <w:rPr>
          <w:rFonts w:ascii="GHEA Grapalat" w:hAnsi="GHEA Grapalat" w:cs="Sylfaen"/>
          <w:sz w:val="20"/>
          <w:lang w:val="hy-AM"/>
        </w:rPr>
        <w:t>անհնարին</w:t>
      </w:r>
      <w:r w:rsidRPr="00095A8A">
        <w:rPr>
          <w:rFonts w:ascii="GHEA Grapalat" w:hAnsi="GHEA Grapalat" w:cs="Times Armenian"/>
          <w:sz w:val="20"/>
          <w:lang w:val="hy-AM"/>
        </w:rPr>
        <w:t xml:space="preserve"> </w:t>
      </w:r>
      <w:r w:rsidRPr="00095A8A">
        <w:rPr>
          <w:rFonts w:ascii="GHEA Grapalat" w:hAnsi="GHEA Grapalat" w:cs="Sylfaen"/>
          <w:sz w:val="20"/>
          <w:lang w:val="hy-AM"/>
        </w:rPr>
        <w:t>են</w:t>
      </w:r>
      <w:r w:rsidRPr="00095A8A">
        <w:rPr>
          <w:rFonts w:ascii="GHEA Grapalat" w:hAnsi="GHEA Grapalat" w:cs="Times Armenian"/>
          <w:sz w:val="20"/>
          <w:lang w:val="hy-AM"/>
        </w:rPr>
        <w:t xml:space="preserve"> </w:t>
      </w:r>
      <w:r w:rsidRPr="00095A8A">
        <w:rPr>
          <w:rFonts w:ascii="GHEA Grapalat" w:hAnsi="GHEA Grapalat" w:cs="Sylfaen"/>
          <w:sz w:val="20"/>
          <w:lang w:val="hy-AM"/>
        </w:rPr>
        <w:t>դարձնում</w:t>
      </w:r>
      <w:r w:rsidRPr="00095A8A">
        <w:rPr>
          <w:rFonts w:ascii="GHEA Grapalat" w:hAnsi="GHEA Grapalat" w:cs="Times Armenian"/>
          <w:sz w:val="20"/>
          <w:lang w:val="hy-AM"/>
        </w:rPr>
        <w:t xml:space="preserve"> </w:t>
      </w:r>
      <w:r w:rsidRPr="00095A8A">
        <w:rPr>
          <w:rFonts w:ascii="GHEA Grapalat" w:hAnsi="GHEA Grapalat" w:cs="Sylfaen"/>
          <w:sz w:val="20"/>
          <w:lang w:val="hy-AM"/>
        </w:rPr>
        <w:t>սույն</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պայմանագրով</w:t>
      </w:r>
      <w:r w:rsidRPr="00095A8A">
        <w:rPr>
          <w:rFonts w:ascii="GHEA Grapalat" w:hAnsi="GHEA Grapalat" w:cs="Times Armenian"/>
          <w:sz w:val="20"/>
          <w:lang w:val="hy-AM"/>
        </w:rPr>
        <w:t xml:space="preserve"> </w:t>
      </w:r>
      <w:r w:rsidRPr="00095A8A">
        <w:rPr>
          <w:rFonts w:ascii="GHEA Grapalat" w:hAnsi="GHEA Grapalat" w:cs="Sylfaen"/>
          <w:sz w:val="20"/>
          <w:lang w:val="hy-AM"/>
        </w:rPr>
        <w:t>պարտավորությունների</w:t>
      </w:r>
      <w:r w:rsidRPr="00095A8A">
        <w:rPr>
          <w:rFonts w:ascii="GHEA Grapalat" w:hAnsi="GHEA Grapalat" w:cs="Times Armenian"/>
          <w:sz w:val="20"/>
          <w:lang w:val="hy-AM"/>
        </w:rPr>
        <w:t xml:space="preserve"> </w:t>
      </w:r>
      <w:r w:rsidRPr="00095A8A">
        <w:rPr>
          <w:rFonts w:ascii="GHEA Grapalat" w:hAnsi="GHEA Grapalat" w:cs="Sylfaen"/>
          <w:sz w:val="20"/>
          <w:lang w:val="hy-AM"/>
        </w:rPr>
        <w:t>կատարումը։</w:t>
      </w:r>
      <w:r w:rsidRPr="00095A8A">
        <w:rPr>
          <w:rFonts w:ascii="GHEA Grapalat" w:hAnsi="GHEA Grapalat" w:cs="Times Armenian"/>
          <w:sz w:val="20"/>
          <w:lang w:val="hy-AM"/>
        </w:rPr>
        <w:t xml:space="preserve"> </w:t>
      </w:r>
      <w:r w:rsidRPr="00095A8A">
        <w:rPr>
          <w:rFonts w:ascii="GHEA Grapalat" w:hAnsi="GHEA Grapalat" w:cs="Sylfaen"/>
          <w:sz w:val="20"/>
          <w:lang w:val="hy-AM"/>
        </w:rPr>
        <w:t>Եթե</w:t>
      </w:r>
      <w:r w:rsidRPr="00095A8A">
        <w:rPr>
          <w:rFonts w:ascii="GHEA Grapalat" w:hAnsi="GHEA Grapalat" w:cs="Times Armenian"/>
          <w:sz w:val="20"/>
          <w:lang w:val="hy-AM"/>
        </w:rPr>
        <w:t xml:space="preserve"> </w:t>
      </w:r>
      <w:r w:rsidRPr="00095A8A">
        <w:rPr>
          <w:rFonts w:ascii="GHEA Grapalat" w:hAnsi="GHEA Grapalat" w:cs="Sylfaen"/>
          <w:sz w:val="20"/>
          <w:lang w:val="hy-AM"/>
        </w:rPr>
        <w:t>արտակարգ</w:t>
      </w:r>
      <w:r w:rsidRPr="00095A8A">
        <w:rPr>
          <w:rFonts w:ascii="GHEA Grapalat" w:hAnsi="GHEA Grapalat" w:cs="Times Armenian"/>
          <w:sz w:val="20"/>
          <w:lang w:val="hy-AM"/>
        </w:rPr>
        <w:t xml:space="preserve"> </w:t>
      </w:r>
      <w:r w:rsidRPr="00095A8A">
        <w:rPr>
          <w:rFonts w:ascii="GHEA Grapalat" w:hAnsi="GHEA Grapalat" w:cs="Sylfaen"/>
          <w:sz w:val="20"/>
          <w:lang w:val="hy-AM"/>
        </w:rPr>
        <w:t>ուժի</w:t>
      </w:r>
      <w:r w:rsidRPr="00095A8A">
        <w:rPr>
          <w:rFonts w:ascii="GHEA Grapalat" w:hAnsi="GHEA Grapalat" w:cs="Times Armenian"/>
          <w:sz w:val="20"/>
          <w:lang w:val="hy-AM"/>
        </w:rPr>
        <w:t xml:space="preserve"> </w:t>
      </w:r>
      <w:r w:rsidRPr="00095A8A">
        <w:rPr>
          <w:rFonts w:ascii="GHEA Grapalat" w:hAnsi="GHEA Grapalat" w:cs="Sylfaen"/>
          <w:sz w:val="20"/>
          <w:lang w:val="hy-AM"/>
        </w:rPr>
        <w:t>ազդեցությունը</w:t>
      </w:r>
      <w:r w:rsidRPr="00095A8A">
        <w:rPr>
          <w:rFonts w:ascii="GHEA Grapalat" w:hAnsi="GHEA Grapalat" w:cs="Times Armenian"/>
          <w:sz w:val="20"/>
          <w:lang w:val="hy-AM"/>
        </w:rPr>
        <w:t xml:space="preserve"> </w:t>
      </w:r>
      <w:r w:rsidRPr="00095A8A">
        <w:rPr>
          <w:rFonts w:ascii="GHEA Grapalat" w:hAnsi="GHEA Grapalat" w:cs="Sylfaen"/>
          <w:sz w:val="20"/>
          <w:lang w:val="hy-AM"/>
        </w:rPr>
        <w:t>շարունակվում</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3 (</w:t>
      </w:r>
      <w:r w:rsidRPr="00095A8A">
        <w:rPr>
          <w:rFonts w:ascii="GHEA Grapalat" w:hAnsi="GHEA Grapalat" w:cs="Sylfaen"/>
          <w:sz w:val="20"/>
          <w:lang w:val="hy-AM"/>
        </w:rPr>
        <w:t>երեք</w:t>
      </w:r>
      <w:r w:rsidRPr="00095A8A">
        <w:rPr>
          <w:rFonts w:ascii="GHEA Grapalat" w:hAnsi="GHEA Grapalat" w:cs="Times Armenian"/>
          <w:sz w:val="20"/>
          <w:lang w:val="hy-AM"/>
        </w:rPr>
        <w:t xml:space="preserve">) </w:t>
      </w:r>
      <w:r w:rsidRPr="00095A8A">
        <w:rPr>
          <w:rFonts w:ascii="GHEA Grapalat" w:hAnsi="GHEA Grapalat" w:cs="Sylfaen"/>
          <w:sz w:val="20"/>
          <w:lang w:val="hy-AM"/>
        </w:rPr>
        <w:t>ամսից</w:t>
      </w:r>
      <w:r w:rsidRPr="00095A8A">
        <w:rPr>
          <w:rFonts w:ascii="GHEA Grapalat" w:hAnsi="GHEA Grapalat" w:cs="Times Armenian"/>
          <w:sz w:val="20"/>
          <w:lang w:val="hy-AM"/>
        </w:rPr>
        <w:t xml:space="preserve"> </w:t>
      </w:r>
      <w:r w:rsidRPr="00095A8A">
        <w:rPr>
          <w:rFonts w:ascii="GHEA Grapalat" w:hAnsi="GHEA Grapalat" w:cs="Sylfaen"/>
          <w:sz w:val="20"/>
          <w:lang w:val="hy-AM"/>
        </w:rPr>
        <w:t>ավելի</w:t>
      </w:r>
      <w:r w:rsidRPr="00095A8A">
        <w:rPr>
          <w:rFonts w:ascii="GHEA Grapalat" w:hAnsi="GHEA Grapalat" w:cs="Times Armenian"/>
          <w:sz w:val="20"/>
          <w:lang w:val="hy-AM"/>
        </w:rPr>
        <w:t xml:space="preserve">, </w:t>
      </w:r>
      <w:r w:rsidRPr="00095A8A">
        <w:rPr>
          <w:rFonts w:ascii="GHEA Grapalat" w:hAnsi="GHEA Grapalat" w:cs="Sylfaen"/>
          <w:sz w:val="20"/>
          <w:lang w:val="hy-AM"/>
        </w:rPr>
        <w:t>ապա</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կողմերից</w:t>
      </w:r>
      <w:r w:rsidRPr="00095A8A">
        <w:rPr>
          <w:rFonts w:ascii="GHEA Grapalat" w:hAnsi="GHEA Grapalat" w:cs="Times Armenian"/>
          <w:sz w:val="20"/>
          <w:lang w:val="hy-AM"/>
        </w:rPr>
        <w:t xml:space="preserve"> </w:t>
      </w:r>
      <w:r w:rsidRPr="00095A8A">
        <w:rPr>
          <w:rFonts w:ascii="GHEA Grapalat" w:hAnsi="GHEA Grapalat" w:cs="Sylfaen"/>
          <w:sz w:val="20"/>
          <w:lang w:val="hy-AM"/>
        </w:rPr>
        <w:t>յուրաքանչյուրն</w:t>
      </w:r>
      <w:r w:rsidRPr="00095A8A">
        <w:rPr>
          <w:rFonts w:ascii="GHEA Grapalat" w:hAnsi="GHEA Grapalat" w:cs="Times Armenian"/>
          <w:sz w:val="20"/>
          <w:lang w:val="hy-AM"/>
        </w:rPr>
        <w:t xml:space="preserve"> </w:t>
      </w:r>
      <w:r w:rsidRPr="00095A8A">
        <w:rPr>
          <w:rFonts w:ascii="GHEA Grapalat" w:hAnsi="GHEA Grapalat" w:cs="Sylfaen"/>
          <w:sz w:val="20"/>
          <w:lang w:val="hy-AM"/>
        </w:rPr>
        <w:t>իրավունք</w:t>
      </w:r>
      <w:r w:rsidRPr="00095A8A">
        <w:rPr>
          <w:rFonts w:ascii="GHEA Grapalat" w:hAnsi="GHEA Grapalat" w:cs="Times Armenian"/>
          <w:sz w:val="20"/>
          <w:lang w:val="hy-AM"/>
        </w:rPr>
        <w:t xml:space="preserve"> </w:t>
      </w:r>
      <w:r w:rsidRPr="00095A8A">
        <w:rPr>
          <w:rFonts w:ascii="GHEA Grapalat" w:hAnsi="GHEA Grapalat" w:cs="Sylfaen"/>
          <w:sz w:val="20"/>
          <w:lang w:val="hy-AM"/>
        </w:rPr>
        <w:t>ունի</w:t>
      </w:r>
      <w:r w:rsidRPr="00095A8A">
        <w:rPr>
          <w:rFonts w:ascii="GHEA Grapalat" w:hAnsi="GHEA Grapalat" w:cs="Times Armenian"/>
          <w:sz w:val="20"/>
          <w:lang w:val="hy-AM"/>
        </w:rPr>
        <w:t xml:space="preserve"> </w:t>
      </w:r>
      <w:r w:rsidRPr="00095A8A">
        <w:rPr>
          <w:rFonts w:ascii="GHEA Grapalat" w:hAnsi="GHEA Grapalat" w:cs="Sylfaen"/>
          <w:sz w:val="20"/>
          <w:lang w:val="hy-AM"/>
        </w:rPr>
        <w:t>լուծել</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պայմանագիրը՝</w:t>
      </w:r>
      <w:r w:rsidRPr="00095A8A">
        <w:rPr>
          <w:rFonts w:ascii="GHEA Grapalat" w:hAnsi="GHEA Grapalat" w:cs="Times Armenian"/>
          <w:sz w:val="20"/>
          <w:lang w:val="hy-AM"/>
        </w:rPr>
        <w:t xml:space="preserve"> </w:t>
      </w:r>
      <w:r w:rsidRPr="00095A8A">
        <w:rPr>
          <w:rFonts w:ascii="GHEA Grapalat" w:hAnsi="GHEA Grapalat" w:cs="Sylfaen"/>
          <w:sz w:val="20"/>
          <w:lang w:val="hy-AM"/>
        </w:rPr>
        <w:t>այդ</w:t>
      </w:r>
      <w:r w:rsidRPr="00095A8A">
        <w:rPr>
          <w:rFonts w:ascii="GHEA Grapalat" w:hAnsi="GHEA Grapalat" w:cs="Times Armenian"/>
          <w:sz w:val="20"/>
          <w:lang w:val="hy-AM"/>
        </w:rPr>
        <w:t xml:space="preserve"> </w:t>
      </w:r>
      <w:r w:rsidRPr="00095A8A">
        <w:rPr>
          <w:rFonts w:ascii="GHEA Grapalat" w:hAnsi="GHEA Grapalat" w:cs="Sylfaen"/>
          <w:sz w:val="20"/>
          <w:lang w:val="hy-AM"/>
        </w:rPr>
        <w:t>մասին</w:t>
      </w:r>
      <w:r w:rsidRPr="00095A8A">
        <w:rPr>
          <w:rFonts w:ascii="GHEA Grapalat" w:hAnsi="GHEA Grapalat" w:cs="Times Armenian"/>
          <w:sz w:val="20"/>
          <w:lang w:val="hy-AM"/>
        </w:rPr>
        <w:t xml:space="preserve"> </w:t>
      </w:r>
      <w:r w:rsidRPr="00095A8A">
        <w:rPr>
          <w:rFonts w:ascii="GHEA Grapalat" w:hAnsi="GHEA Grapalat" w:cs="Sylfaen"/>
          <w:sz w:val="20"/>
          <w:lang w:val="hy-AM"/>
        </w:rPr>
        <w:t>նախապես</w:t>
      </w:r>
      <w:r w:rsidRPr="00095A8A">
        <w:rPr>
          <w:rFonts w:ascii="GHEA Grapalat" w:hAnsi="GHEA Grapalat" w:cs="Times Armenian"/>
          <w:sz w:val="20"/>
          <w:lang w:val="hy-AM"/>
        </w:rPr>
        <w:t xml:space="preserve"> </w:t>
      </w:r>
      <w:r w:rsidRPr="00095A8A">
        <w:rPr>
          <w:rFonts w:ascii="GHEA Grapalat" w:hAnsi="GHEA Grapalat" w:cs="Sylfaen"/>
          <w:sz w:val="20"/>
          <w:lang w:val="hy-AM"/>
        </w:rPr>
        <w:t>տեղյակ</w:t>
      </w:r>
      <w:r w:rsidRPr="00095A8A">
        <w:rPr>
          <w:rFonts w:ascii="GHEA Grapalat" w:hAnsi="GHEA Grapalat" w:cs="Times Armenian"/>
          <w:sz w:val="20"/>
          <w:lang w:val="hy-AM"/>
        </w:rPr>
        <w:t xml:space="preserve"> </w:t>
      </w:r>
      <w:r w:rsidRPr="00095A8A">
        <w:rPr>
          <w:rFonts w:ascii="GHEA Grapalat" w:hAnsi="GHEA Grapalat" w:cs="Sylfaen"/>
          <w:sz w:val="20"/>
          <w:lang w:val="hy-AM"/>
        </w:rPr>
        <w:t>պահելով</w:t>
      </w:r>
      <w:r w:rsidRPr="00095A8A">
        <w:rPr>
          <w:rFonts w:ascii="GHEA Grapalat" w:hAnsi="GHEA Grapalat" w:cs="Times Armenian"/>
          <w:sz w:val="20"/>
          <w:lang w:val="hy-AM"/>
        </w:rPr>
        <w:t xml:space="preserve"> </w:t>
      </w:r>
      <w:r w:rsidRPr="00095A8A">
        <w:rPr>
          <w:rFonts w:ascii="GHEA Grapalat" w:hAnsi="GHEA Grapalat" w:cs="Sylfaen"/>
          <w:sz w:val="20"/>
          <w:lang w:val="hy-AM"/>
        </w:rPr>
        <w:t>մյուս</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կողմին</w:t>
      </w:r>
      <w:r w:rsidRPr="00095A8A">
        <w:rPr>
          <w:rFonts w:ascii="GHEA Grapalat" w:hAnsi="GHEA Grapalat" w:cs="Times Armenian"/>
          <w:sz w:val="20"/>
          <w:lang w:val="hy-AM"/>
        </w:rPr>
        <w:t>։</w:t>
      </w:r>
    </w:p>
    <w:p w14:paraId="583A20D3" w14:textId="77777777" w:rsidR="007678FA" w:rsidRPr="00095A8A" w:rsidRDefault="007678FA" w:rsidP="007678FA">
      <w:pPr>
        <w:ind w:firstLine="720"/>
        <w:jc w:val="both"/>
        <w:rPr>
          <w:rFonts w:ascii="GHEA Grapalat" w:hAnsi="GHEA Grapalat" w:cs="Sylfaen"/>
          <w:sz w:val="20"/>
          <w:lang w:val="hy-AM"/>
        </w:rPr>
      </w:pPr>
    </w:p>
    <w:p w14:paraId="490A1472" w14:textId="77777777" w:rsidR="007678FA" w:rsidRPr="00095A8A" w:rsidRDefault="007678FA" w:rsidP="007678FA">
      <w:pPr>
        <w:ind w:firstLine="720"/>
        <w:jc w:val="both"/>
        <w:rPr>
          <w:rFonts w:ascii="GHEA Grapalat" w:hAnsi="GHEA Grapalat" w:cs="Sylfaen"/>
          <w:b/>
          <w:sz w:val="20"/>
          <w:lang w:val="hy-AM"/>
        </w:rPr>
      </w:pPr>
      <w:r w:rsidRPr="00095A8A">
        <w:rPr>
          <w:rFonts w:ascii="GHEA Grapalat" w:hAnsi="GHEA Grapalat" w:cs="Sylfaen"/>
          <w:b/>
          <w:sz w:val="20"/>
          <w:lang w:val="hy-AM"/>
        </w:rPr>
        <w:t>7. ԱՅԼ ՊԱՅՄԱՆՆԵՐ</w:t>
      </w:r>
    </w:p>
    <w:p w14:paraId="22BF326E" w14:textId="77777777" w:rsidR="007678FA" w:rsidRPr="00095A8A" w:rsidRDefault="007678FA" w:rsidP="007678FA">
      <w:pPr>
        <w:ind w:firstLine="709"/>
        <w:jc w:val="both"/>
        <w:rPr>
          <w:rFonts w:ascii="GHEA Grapalat" w:hAnsi="GHEA Grapalat"/>
          <w:sz w:val="20"/>
          <w:lang w:val="hy-AM"/>
        </w:rPr>
      </w:pPr>
      <w:r w:rsidRPr="00095A8A">
        <w:rPr>
          <w:rFonts w:ascii="GHEA Grapalat" w:hAnsi="GHEA Grapalat"/>
          <w:sz w:val="20"/>
          <w:lang w:val="hy-AM"/>
        </w:rPr>
        <w:t>7.1 Պ</w:t>
      </w:r>
      <w:r w:rsidRPr="00095A8A">
        <w:rPr>
          <w:rFonts w:ascii="GHEA Grapalat" w:hAnsi="GHEA Grapalat" w:cs="Sylfaen"/>
          <w:sz w:val="20"/>
          <w:lang w:val="hy-AM"/>
        </w:rPr>
        <w:t>այմանագիրն</w:t>
      </w:r>
      <w:r w:rsidRPr="00095A8A">
        <w:rPr>
          <w:rFonts w:ascii="GHEA Grapalat" w:hAnsi="GHEA Grapalat" w:cs="Times Armenian"/>
          <w:sz w:val="20"/>
          <w:lang w:val="hy-AM"/>
        </w:rPr>
        <w:t xml:space="preserve"> </w:t>
      </w:r>
      <w:r w:rsidRPr="00095A8A">
        <w:rPr>
          <w:rFonts w:ascii="GHEA Grapalat" w:hAnsi="GHEA Grapalat" w:cs="Sylfaen"/>
          <w:sz w:val="20"/>
          <w:lang w:val="hy-AM"/>
        </w:rPr>
        <w:t>ուժի</w:t>
      </w:r>
      <w:r w:rsidRPr="00095A8A">
        <w:rPr>
          <w:rFonts w:ascii="GHEA Grapalat" w:hAnsi="GHEA Grapalat" w:cs="Times Armenian"/>
          <w:sz w:val="20"/>
          <w:lang w:val="hy-AM"/>
        </w:rPr>
        <w:t xml:space="preserve"> </w:t>
      </w:r>
      <w:r w:rsidRPr="00095A8A">
        <w:rPr>
          <w:rFonts w:ascii="GHEA Grapalat" w:hAnsi="GHEA Grapalat" w:cs="Sylfaen"/>
          <w:sz w:val="20"/>
          <w:lang w:val="hy-AM"/>
        </w:rPr>
        <w:t>մեջ</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w:t>
      </w:r>
      <w:r w:rsidRPr="00095A8A">
        <w:rPr>
          <w:rFonts w:ascii="GHEA Grapalat" w:hAnsi="GHEA Grapalat" w:cs="Sylfaen"/>
          <w:sz w:val="20"/>
          <w:lang w:val="hy-AM"/>
        </w:rPr>
        <w:t>մտնում</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կողմերի</w:t>
      </w:r>
      <w:r w:rsidRPr="00095A8A">
        <w:rPr>
          <w:rFonts w:ascii="GHEA Grapalat" w:hAnsi="GHEA Grapalat" w:cs="Times Armenian"/>
          <w:sz w:val="20"/>
          <w:lang w:val="hy-AM"/>
        </w:rPr>
        <w:t xml:space="preserve"> </w:t>
      </w:r>
      <w:r w:rsidRPr="00095A8A">
        <w:rPr>
          <w:rFonts w:ascii="GHEA Grapalat" w:hAnsi="GHEA Grapalat" w:cs="Sylfaen"/>
          <w:sz w:val="20"/>
          <w:lang w:val="hy-AM"/>
        </w:rPr>
        <w:t>ստորագրման</w:t>
      </w:r>
      <w:r w:rsidRPr="00095A8A">
        <w:rPr>
          <w:rFonts w:ascii="GHEA Grapalat" w:hAnsi="GHEA Grapalat" w:cs="Times Armenian"/>
          <w:sz w:val="20"/>
          <w:lang w:val="hy-AM"/>
        </w:rPr>
        <w:t xml:space="preserve"> </w:t>
      </w:r>
      <w:r w:rsidRPr="00095A8A">
        <w:rPr>
          <w:rFonts w:ascii="GHEA Grapalat" w:hAnsi="GHEA Grapalat" w:cs="Sylfaen"/>
          <w:sz w:val="20"/>
          <w:lang w:val="hy-AM"/>
        </w:rPr>
        <w:t>պահից և գործում է մինչև</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կողմերի պայմանագրով</w:t>
      </w:r>
      <w:r w:rsidRPr="00095A8A">
        <w:rPr>
          <w:rFonts w:ascii="GHEA Grapalat" w:hAnsi="GHEA Grapalat" w:cs="Times Armenian"/>
          <w:sz w:val="20"/>
          <w:lang w:val="hy-AM"/>
        </w:rPr>
        <w:t xml:space="preserve"> </w:t>
      </w:r>
      <w:r w:rsidRPr="00095A8A">
        <w:rPr>
          <w:rFonts w:ascii="GHEA Grapalat" w:hAnsi="GHEA Grapalat" w:cs="Sylfaen"/>
          <w:sz w:val="20"/>
          <w:lang w:val="hy-AM"/>
        </w:rPr>
        <w:t>ստանձնած</w:t>
      </w:r>
      <w:r w:rsidRPr="00095A8A">
        <w:rPr>
          <w:rFonts w:ascii="GHEA Grapalat" w:hAnsi="GHEA Grapalat" w:cs="Times Armenian"/>
          <w:sz w:val="20"/>
          <w:lang w:val="hy-AM"/>
        </w:rPr>
        <w:t xml:space="preserve"> </w:t>
      </w:r>
      <w:r w:rsidRPr="00095A8A">
        <w:rPr>
          <w:rFonts w:ascii="GHEA Grapalat" w:hAnsi="GHEA Grapalat" w:cs="Sylfaen"/>
          <w:sz w:val="20"/>
          <w:lang w:val="hy-AM"/>
        </w:rPr>
        <w:t>պարտավորությունների</w:t>
      </w:r>
      <w:r w:rsidRPr="00095A8A">
        <w:rPr>
          <w:rFonts w:ascii="GHEA Grapalat" w:hAnsi="GHEA Grapalat" w:cs="Times Armenian"/>
          <w:sz w:val="20"/>
          <w:lang w:val="hy-AM"/>
        </w:rPr>
        <w:t xml:space="preserve"> </w:t>
      </w:r>
      <w:r w:rsidRPr="00095A8A">
        <w:rPr>
          <w:rFonts w:ascii="GHEA Grapalat" w:hAnsi="GHEA Grapalat" w:cs="Sylfaen"/>
          <w:sz w:val="20"/>
          <w:lang w:val="hy-AM"/>
        </w:rPr>
        <w:t>ողջ</w:t>
      </w:r>
      <w:r w:rsidRPr="00095A8A">
        <w:rPr>
          <w:rFonts w:ascii="GHEA Grapalat" w:hAnsi="GHEA Grapalat" w:cs="Times Armenian"/>
          <w:sz w:val="20"/>
          <w:lang w:val="hy-AM"/>
        </w:rPr>
        <w:t xml:space="preserve"> </w:t>
      </w:r>
      <w:r w:rsidRPr="00095A8A">
        <w:rPr>
          <w:rFonts w:ascii="GHEA Grapalat" w:hAnsi="GHEA Grapalat" w:cs="Sylfaen"/>
          <w:sz w:val="20"/>
          <w:lang w:val="hy-AM"/>
        </w:rPr>
        <w:t>ծավալով</w:t>
      </w:r>
      <w:r w:rsidRPr="00095A8A">
        <w:rPr>
          <w:rFonts w:ascii="GHEA Grapalat" w:hAnsi="GHEA Grapalat" w:cs="Times Armenian"/>
          <w:sz w:val="20"/>
          <w:lang w:val="hy-AM"/>
        </w:rPr>
        <w:t xml:space="preserve"> </w:t>
      </w:r>
      <w:r w:rsidRPr="00095A8A">
        <w:rPr>
          <w:rFonts w:ascii="GHEA Grapalat" w:hAnsi="GHEA Grapalat" w:cs="Sylfaen"/>
          <w:sz w:val="20"/>
          <w:lang w:val="hy-AM"/>
        </w:rPr>
        <w:t>կատարումը</w:t>
      </w:r>
      <w:r w:rsidRPr="00095A8A">
        <w:rPr>
          <w:rFonts w:ascii="GHEA Grapalat" w:hAnsi="GHEA Grapalat" w:cs="Times Armenian"/>
          <w:sz w:val="20"/>
          <w:lang w:val="hy-AM"/>
        </w:rPr>
        <w:t>։</w:t>
      </w:r>
      <w:r w:rsidRPr="00095A8A">
        <w:rPr>
          <w:rFonts w:ascii="GHEA Grapalat" w:hAnsi="GHEA Grapalat"/>
          <w:sz w:val="20"/>
          <w:lang w:val="hy-AM"/>
        </w:rPr>
        <w:t xml:space="preserve"> </w:t>
      </w:r>
    </w:p>
    <w:p w14:paraId="1BFE77B6" w14:textId="7376E489" w:rsidR="007678FA" w:rsidRPr="00095A8A" w:rsidRDefault="007678FA" w:rsidP="007678FA">
      <w:pPr>
        <w:ind w:firstLine="709"/>
        <w:jc w:val="both"/>
        <w:rPr>
          <w:rFonts w:ascii="GHEA Grapalat" w:hAnsi="GHEA Grapalat" w:cs="Sylfaen"/>
          <w:sz w:val="20"/>
          <w:lang w:val="hy-AM"/>
        </w:rPr>
      </w:pPr>
      <w:r w:rsidRPr="00095A8A">
        <w:rPr>
          <w:rFonts w:ascii="GHEA Grapalat" w:hAnsi="GHEA Grapalat" w:cs="Sylfaen"/>
          <w:sz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14:paraId="0C433B1D" w14:textId="77777777" w:rsidR="007678FA" w:rsidRPr="00095A8A" w:rsidRDefault="007678FA" w:rsidP="007678FA">
      <w:pPr>
        <w:ind w:firstLine="709"/>
        <w:jc w:val="both"/>
        <w:rPr>
          <w:rFonts w:ascii="GHEA Grapalat" w:hAnsi="GHEA Grapalat"/>
          <w:sz w:val="20"/>
          <w:lang w:val="hy-AM"/>
        </w:rPr>
      </w:pPr>
      <w:r w:rsidRPr="00095A8A">
        <w:rPr>
          <w:rFonts w:ascii="GHEA Grapalat" w:hAnsi="GHEA Grapalat"/>
          <w:sz w:val="20"/>
          <w:lang w:val="hy-AM"/>
        </w:rPr>
        <w:t>7.2 Պ</w:t>
      </w:r>
      <w:r w:rsidRPr="00095A8A">
        <w:rPr>
          <w:rFonts w:ascii="GHEA Grapalat" w:hAnsi="GHEA Grapalat" w:cs="Sylfaen"/>
          <w:sz w:val="20"/>
          <w:lang w:val="hy-AM"/>
        </w:rPr>
        <w:t>այմանագրից</w:t>
      </w:r>
      <w:r w:rsidRPr="00095A8A">
        <w:rPr>
          <w:rFonts w:ascii="GHEA Grapalat" w:hAnsi="GHEA Grapalat" w:cs="Times Armenian"/>
          <w:sz w:val="20"/>
          <w:lang w:val="hy-AM"/>
        </w:rPr>
        <w:t xml:space="preserve"> </w:t>
      </w:r>
      <w:r w:rsidRPr="00095A8A">
        <w:rPr>
          <w:rFonts w:ascii="GHEA Grapalat" w:hAnsi="GHEA Grapalat" w:cs="Sylfaen"/>
          <w:sz w:val="20"/>
          <w:lang w:val="hy-AM"/>
        </w:rPr>
        <w:t>ծագած</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կողմի</w:t>
      </w:r>
      <w:r w:rsidRPr="00095A8A">
        <w:rPr>
          <w:rFonts w:ascii="GHEA Grapalat" w:hAnsi="GHEA Grapalat" w:cs="Times Armenian"/>
          <w:sz w:val="20"/>
          <w:lang w:val="hy-AM"/>
        </w:rPr>
        <w:t xml:space="preserve"> </w:t>
      </w:r>
      <w:r w:rsidRPr="00095A8A">
        <w:rPr>
          <w:rFonts w:ascii="GHEA Grapalat" w:hAnsi="GHEA Grapalat" w:cs="Sylfaen"/>
          <w:sz w:val="20"/>
          <w:lang w:val="hy-AM"/>
        </w:rPr>
        <w:t>վճարային</w:t>
      </w:r>
      <w:r w:rsidRPr="00095A8A">
        <w:rPr>
          <w:rFonts w:ascii="GHEA Grapalat" w:hAnsi="GHEA Grapalat" w:cs="Times Armenian"/>
          <w:sz w:val="20"/>
          <w:lang w:val="hy-AM"/>
        </w:rPr>
        <w:t xml:space="preserve"> </w:t>
      </w:r>
      <w:r w:rsidRPr="00095A8A">
        <w:rPr>
          <w:rFonts w:ascii="GHEA Grapalat" w:hAnsi="GHEA Grapalat" w:cs="Sylfaen"/>
          <w:sz w:val="20"/>
          <w:lang w:val="hy-AM"/>
        </w:rPr>
        <w:t>պարտավորությունը</w:t>
      </w:r>
      <w:r w:rsidRPr="00095A8A">
        <w:rPr>
          <w:rFonts w:ascii="GHEA Grapalat" w:hAnsi="GHEA Grapalat" w:cs="Times Armenian"/>
          <w:sz w:val="20"/>
          <w:lang w:val="hy-AM"/>
        </w:rPr>
        <w:t xml:space="preserve"> </w:t>
      </w:r>
      <w:r w:rsidRPr="00095A8A">
        <w:rPr>
          <w:rFonts w:ascii="GHEA Grapalat" w:hAnsi="GHEA Grapalat" w:cs="Sylfaen"/>
          <w:sz w:val="20"/>
          <w:lang w:val="hy-AM"/>
        </w:rPr>
        <w:t>չի</w:t>
      </w:r>
      <w:r w:rsidRPr="00095A8A">
        <w:rPr>
          <w:rFonts w:ascii="GHEA Grapalat" w:hAnsi="GHEA Grapalat" w:cs="Times Armenian"/>
          <w:sz w:val="20"/>
          <w:lang w:val="hy-AM"/>
        </w:rPr>
        <w:t xml:space="preserve"> </w:t>
      </w:r>
      <w:r w:rsidRPr="00095A8A">
        <w:rPr>
          <w:rFonts w:ascii="GHEA Grapalat" w:hAnsi="GHEA Grapalat" w:cs="Sylfaen"/>
          <w:sz w:val="20"/>
          <w:lang w:val="hy-AM"/>
        </w:rPr>
        <w:t>կարող</w:t>
      </w:r>
      <w:r w:rsidRPr="00095A8A">
        <w:rPr>
          <w:rFonts w:ascii="GHEA Grapalat" w:hAnsi="GHEA Grapalat" w:cs="Times Armenian"/>
          <w:sz w:val="20"/>
          <w:lang w:val="hy-AM"/>
        </w:rPr>
        <w:t xml:space="preserve"> </w:t>
      </w:r>
      <w:r w:rsidRPr="00095A8A">
        <w:rPr>
          <w:rFonts w:ascii="GHEA Grapalat" w:hAnsi="GHEA Grapalat" w:cs="Sylfaen"/>
          <w:sz w:val="20"/>
          <w:lang w:val="hy-AM"/>
        </w:rPr>
        <w:t>դադարել</w:t>
      </w:r>
      <w:r w:rsidRPr="00095A8A">
        <w:rPr>
          <w:rFonts w:ascii="GHEA Grapalat" w:hAnsi="GHEA Grapalat" w:cs="Times Armenian"/>
          <w:sz w:val="20"/>
          <w:lang w:val="hy-AM"/>
        </w:rPr>
        <w:t xml:space="preserve"> </w:t>
      </w:r>
      <w:r w:rsidRPr="00095A8A">
        <w:rPr>
          <w:rFonts w:ascii="GHEA Grapalat" w:hAnsi="GHEA Grapalat" w:cs="Sylfaen"/>
          <w:sz w:val="20"/>
          <w:lang w:val="hy-AM"/>
        </w:rPr>
        <w:t>այլ</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պայմանագրից</w:t>
      </w:r>
      <w:r w:rsidRPr="00095A8A">
        <w:rPr>
          <w:rFonts w:ascii="GHEA Grapalat" w:hAnsi="GHEA Grapalat" w:cs="Times Armenian"/>
          <w:sz w:val="20"/>
          <w:lang w:val="hy-AM"/>
        </w:rPr>
        <w:t xml:space="preserve"> </w:t>
      </w:r>
      <w:r w:rsidRPr="00095A8A">
        <w:rPr>
          <w:rFonts w:ascii="GHEA Grapalat" w:hAnsi="GHEA Grapalat" w:cs="Sylfaen"/>
          <w:sz w:val="20"/>
          <w:lang w:val="hy-AM"/>
        </w:rPr>
        <w:t>ծագած՝</w:t>
      </w:r>
      <w:r w:rsidRPr="00095A8A">
        <w:rPr>
          <w:rFonts w:ascii="GHEA Grapalat" w:hAnsi="GHEA Grapalat" w:cs="Times Armenian"/>
          <w:sz w:val="20"/>
          <w:lang w:val="hy-AM"/>
        </w:rPr>
        <w:t xml:space="preserve"> </w:t>
      </w:r>
      <w:r w:rsidRPr="00095A8A">
        <w:rPr>
          <w:rFonts w:ascii="GHEA Grapalat" w:hAnsi="GHEA Grapalat" w:cs="Sylfaen"/>
          <w:sz w:val="20"/>
          <w:lang w:val="hy-AM"/>
        </w:rPr>
        <w:t>հակընդդեմ</w:t>
      </w:r>
      <w:r w:rsidRPr="00095A8A">
        <w:rPr>
          <w:rFonts w:ascii="GHEA Grapalat" w:hAnsi="GHEA Grapalat" w:cs="Times Armenian"/>
          <w:sz w:val="20"/>
          <w:lang w:val="hy-AM"/>
        </w:rPr>
        <w:t xml:space="preserve"> </w:t>
      </w:r>
      <w:r w:rsidRPr="00095A8A">
        <w:rPr>
          <w:rFonts w:ascii="GHEA Grapalat" w:hAnsi="GHEA Grapalat" w:cs="Sylfaen"/>
          <w:sz w:val="20"/>
          <w:lang w:val="hy-AM"/>
        </w:rPr>
        <w:t>պարտավորության</w:t>
      </w:r>
      <w:r w:rsidRPr="00095A8A">
        <w:rPr>
          <w:rFonts w:ascii="GHEA Grapalat" w:hAnsi="GHEA Grapalat" w:cs="Times Armenian"/>
          <w:sz w:val="20"/>
          <w:lang w:val="hy-AM"/>
        </w:rPr>
        <w:t xml:space="preserve"> </w:t>
      </w:r>
      <w:r w:rsidRPr="00095A8A">
        <w:rPr>
          <w:rFonts w:ascii="GHEA Grapalat" w:hAnsi="GHEA Grapalat" w:cs="Sylfaen"/>
          <w:sz w:val="20"/>
          <w:lang w:val="hy-AM"/>
        </w:rPr>
        <w:t>հաշվանցով</w:t>
      </w:r>
      <w:r w:rsidRPr="00095A8A">
        <w:rPr>
          <w:rFonts w:ascii="GHEA Grapalat" w:hAnsi="GHEA Grapalat" w:cs="Times Armenian"/>
          <w:sz w:val="20"/>
          <w:lang w:val="hy-AM"/>
        </w:rPr>
        <w:t xml:space="preserve">, </w:t>
      </w:r>
      <w:r w:rsidRPr="00095A8A">
        <w:rPr>
          <w:rFonts w:ascii="GHEA Grapalat" w:hAnsi="GHEA Grapalat" w:cs="Sylfaen"/>
          <w:sz w:val="20"/>
          <w:lang w:val="hy-AM"/>
        </w:rPr>
        <w:t>առանց</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կողմերի</w:t>
      </w:r>
      <w:r w:rsidRPr="00095A8A">
        <w:rPr>
          <w:rFonts w:ascii="GHEA Grapalat" w:hAnsi="GHEA Grapalat" w:cs="Times Armenian"/>
          <w:sz w:val="20"/>
          <w:lang w:val="hy-AM"/>
        </w:rPr>
        <w:t xml:space="preserve"> </w:t>
      </w:r>
      <w:r w:rsidRPr="00095A8A">
        <w:rPr>
          <w:rFonts w:ascii="GHEA Grapalat" w:hAnsi="GHEA Grapalat" w:cs="Sylfaen"/>
          <w:sz w:val="20"/>
          <w:lang w:val="hy-AM"/>
        </w:rPr>
        <w:t>գրավոր</w:t>
      </w:r>
      <w:r w:rsidRPr="00095A8A">
        <w:rPr>
          <w:rFonts w:ascii="GHEA Grapalat" w:hAnsi="GHEA Grapalat" w:cs="Times Armenian"/>
          <w:sz w:val="20"/>
          <w:lang w:val="hy-AM"/>
        </w:rPr>
        <w:t xml:space="preserve"> </w:t>
      </w:r>
      <w:r w:rsidRPr="00095A8A">
        <w:rPr>
          <w:rFonts w:ascii="GHEA Grapalat" w:hAnsi="GHEA Grapalat" w:cs="Sylfaen"/>
          <w:sz w:val="20"/>
          <w:lang w:val="hy-AM"/>
        </w:rPr>
        <w:t>և</w:t>
      </w:r>
      <w:r w:rsidRPr="00095A8A">
        <w:rPr>
          <w:rFonts w:ascii="GHEA Grapalat" w:hAnsi="GHEA Grapalat" w:cs="Times Armenian"/>
          <w:sz w:val="20"/>
          <w:lang w:val="hy-AM"/>
        </w:rPr>
        <w:t xml:space="preserve"> </w:t>
      </w:r>
      <w:r w:rsidRPr="00095A8A">
        <w:rPr>
          <w:rFonts w:ascii="GHEA Grapalat" w:hAnsi="GHEA Grapalat" w:cs="Sylfaen"/>
          <w:sz w:val="20"/>
          <w:lang w:val="hy-AM"/>
        </w:rPr>
        <w:t>կնիքով</w:t>
      </w:r>
      <w:r w:rsidRPr="00095A8A">
        <w:rPr>
          <w:rFonts w:ascii="GHEA Grapalat" w:hAnsi="GHEA Grapalat" w:cs="Times Armenian"/>
          <w:sz w:val="20"/>
          <w:lang w:val="hy-AM"/>
        </w:rPr>
        <w:t xml:space="preserve"> </w:t>
      </w:r>
      <w:r w:rsidRPr="00095A8A">
        <w:rPr>
          <w:rFonts w:ascii="GHEA Grapalat" w:hAnsi="GHEA Grapalat" w:cs="Sylfaen"/>
          <w:sz w:val="20"/>
          <w:lang w:val="hy-AM"/>
        </w:rPr>
        <w:t>հաստատված</w:t>
      </w:r>
      <w:r w:rsidRPr="00095A8A">
        <w:rPr>
          <w:rFonts w:ascii="GHEA Grapalat" w:hAnsi="GHEA Grapalat" w:cs="Times Armenian"/>
          <w:sz w:val="20"/>
          <w:lang w:val="hy-AM"/>
        </w:rPr>
        <w:t xml:space="preserve"> </w:t>
      </w:r>
      <w:r w:rsidRPr="00095A8A">
        <w:rPr>
          <w:rFonts w:ascii="GHEA Grapalat" w:hAnsi="GHEA Grapalat" w:cs="Sylfaen"/>
          <w:sz w:val="20"/>
          <w:lang w:val="hy-AM"/>
        </w:rPr>
        <w:t>համաձայնության</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Պայմանագրից</w:t>
      </w:r>
      <w:r w:rsidRPr="00095A8A">
        <w:rPr>
          <w:rFonts w:ascii="GHEA Grapalat" w:hAnsi="GHEA Grapalat" w:cs="Times Armenian"/>
          <w:sz w:val="20"/>
          <w:lang w:val="hy-AM"/>
        </w:rPr>
        <w:t xml:space="preserve"> </w:t>
      </w:r>
      <w:r w:rsidRPr="00095A8A">
        <w:rPr>
          <w:rFonts w:ascii="GHEA Grapalat" w:hAnsi="GHEA Grapalat" w:cs="Sylfaen"/>
          <w:sz w:val="20"/>
          <w:lang w:val="hy-AM"/>
        </w:rPr>
        <w:t>ծագած</w:t>
      </w:r>
      <w:r w:rsidRPr="00095A8A">
        <w:rPr>
          <w:rFonts w:ascii="GHEA Grapalat" w:hAnsi="GHEA Grapalat" w:cs="Times Armenian"/>
          <w:sz w:val="20"/>
          <w:lang w:val="hy-AM"/>
        </w:rPr>
        <w:t xml:space="preserve"> </w:t>
      </w:r>
      <w:r w:rsidRPr="00095A8A">
        <w:rPr>
          <w:rFonts w:ascii="GHEA Grapalat" w:hAnsi="GHEA Grapalat" w:cs="Sylfaen"/>
          <w:sz w:val="20"/>
          <w:lang w:val="hy-AM"/>
        </w:rPr>
        <w:t>պահանջի</w:t>
      </w:r>
      <w:r w:rsidRPr="00095A8A">
        <w:rPr>
          <w:rFonts w:ascii="GHEA Grapalat" w:hAnsi="GHEA Grapalat" w:cs="Times Armenian"/>
          <w:sz w:val="20"/>
          <w:lang w:val="hy-AM"/>
        </w:rPr>
        <w:t xml:space="preserve"> </w:t>
      </w:r>
      <w:r w:rsidRPr="00095A8A">
        <w:rPr>
          <w:rFonts w:ascii="GHEA Grapalat" w:hAnsi="GHEA Grapalat" w:cs="Sylfaen"/>
          <w:sz w:val="20"/>
          <w:lang w:val="hy-AM"/>
        </w:rPr>
        <w:t>իրավունքը</w:t>
      </w:r>
      <w:r w:rsidRPr="00095A8A">
        <w:rPr>
          <w:rFonts w:ascii="GHEA Grapalat" w:hAnsi="GHEA Grapalat" w:cs="Times Armenian"/>
          <w:sz w:val="20"/>
          <w:lang w:val="hy-AM"/>
        </w:rPr>
        <w:t xml:space="preserve"> </w:t>
      </w:r>
      <w:r w:rsidRPr="00095A8A">
        <w:rPr>
          <w:rFonts w:ascii="GHEA Grapalat" w:hAnsi="GHEA Grapalat" w:cs="Sylfaen"/>
          <w:sz w:val="20"/>
          <w:lang w:val="hy-AM"/>
        </w:rPr>
        <w:t>չի</w:t>
      </w:r>
      <w:r w:rsidRPr="00095A8A">
        <w:rPr>
          <w:rFonts w:ascii="GHEA Grapalat" w:hAnsi="GHEA Grapalat" w:cs="Times Armenian"/>
          <w:sz w:val="20"/>
          <w:lang w:val="hy-AM"/>
        </w:rPr>
        <w:t xml:space="preserve"> </w:t>
      </w:r>
      <w:r w:rsidRPr="00095A8A">
        <w:rPr>
          <w:rFonts w:ascii="GHEA Grapalat" w:hAnsi="GHEA Grapalat" w:cs="Sylfaen"/>
          <w:sz w:val="20"/>
          <w:lang w:val="hy-AM"/>
        </w:rPr>
        <w:t>կարող</w:t>
      </w:r>
      <w:r w:rsidRPr="00095A8A">
        <w:rPr>
          <w:rFonts w:ascii="GHEA Grapalat" w:hAnsi="GHEA Grapalat" w:cs="Times Armenian"/>
          <w:sz w:val="20"/>
          <w:lang w:val="hy-AM"/>
        </w:rPr>
        <w:t xml:space="preserve"> </w:t>
      </w:r>
      <w:r w:rsidRPr="00095A8A">
        <w:rPr>
          <w:rFonts w:ascii="GHEA Grapalat" w:hAnsi="GHEA Grapalat" w:cs="Sylfaen"/>
          <w:sz w:val="20"/>
          <w:lang w:val="hy-AM"/>
        </w:rPr>
        <w:t>փոխանցվել</w:t>
      </w:r>
      <w:r w:rsidRPr="00095A8A">
        <w:rPr>
          <w:rFonts w:ascii="GHEA Grapalat" w:hAnsi="GHEA Grapalat" w:cs="Times Armenian"/>
          <w:sz w:val="20"/>
          <w:lang w:val="hy-AM"/>
        </w:rPr>
        <w:t xml:space="preserve"> </w:t>
      </w:r>
      <w:r w:rsidRPr="00095A8A">
        <w:rPr>
          <w:rFonts w:ascii="GHEA Grapalat" w:hAnsi="GHEA Grapalat" w:cs="Sylfaen"/>
          <w:sz w:val="20"/>
          <w:lang w:val="hy-AM"/>
        </w:rPr>
        <w:t>այլ</w:t>
      </w:r>
      <w:r w:rsidRPr="00095A8A">
        <w:rPr>
          <w:rFonts w:ascii="GHEA Grapalat" w:hAnsi="GHEA Grapalat" w:cs="Times Armenian"/>
          <w:sz w:val="20"/>
          <w:lang w:val="hy-AM"/>
        </w:rPr>
        <w:t xml:space="preserve"> </w:t>
      </w:r>
      <w:r w:rsidRPr="00095A8A">
        <w:rPr>
          <w:rFonts w:ascii="GHEA Grapalat" w:hAnsi="GHEA Grapalat" w:cs="Sylfaen"/>
          <w:sz w:val="20"/>
          <w:lang w:val="hy-AM"/>
        </w:rPr>
        <w:t>անձի</w:t>
      </w:r>
      <w:r w:rsidRPr="00095A8A">
        <w:rPr>
          <w:rFonts w:ascii="GHEA Grapalat" w:hAnsi="GHEA Grapalat" w:cs="Times Armenian"/>
          <w:sz w:val="20"/>
          <w:lang w:val="hy-AM"/>
        </w:rPr>
        <w:t xml:space="preserve">, </w:t>
      </w:r>
      <w:r w:rsidRPr="00095A8A">
        <w:rPr>
          <w:rFonts w:ascii="GHEA Grapalat" w:hAnsi="GHEA Grapalat" w:cs="Sylfaen"/>
          <w:sz w:val="20"/>
          <w:lang w:val="hy-AM"/>
        </w:rPr>
        <w:t>առանց</w:t>
      </w:r>
      <w:r w:rsidRPr="00095A8A">
        <w:rPr>
          <w:rFonts w:ascii="GHEA Grapalat" w:hAnsi="GHEA Grapalat" w:cs="Times Armenian"/>
          <w:sz w:val="20"/>
          <w:lang w:val="hy-AM"/>
        </w:rPr>
        <w:t xml:space="preserve"> </w:t>
      </w:r>
      <w:r w:rsidRPr="00095A8A">
        <w:rPr>
          <w:rFonts w:ascii="GHEA Grapalat" w:hAnsi="GHEA Grapalat" w:cs="Sylfaen"/>
          <w:sz w:val="20"/>
          <w:lang w:val="hy-AM"/>
        </w:rPr>
        <w:t>պարտապան</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կողմի</w:t>
      </w:r>
      <w:r w:rsidRPr="00095A8A">
        <w:rPr>
          <w:rFonts w:ascii="GHEA Grapalat" w:hAnsi="GHEA Grapalat" w:cs="Times Armenian"/>
          <w:sz w:val="20"/>
          <w:lang w:val="hy-AM"/>
        </w:rPr>
        <w:t xml:space="preserve"> </w:t>
      </w:r>
      <w:r w:rsidRPr="00095A8A">
        <w:rPr>
          <w:rFonts w:ascii="GHEA Grapalat" w:hAnsi="GHEA Grapalat" w:cs="Sylfaen"/>
          <w:sz w:val="20"/>
          <w:lang w:val="hy-AM"/>
        </w:rPr>
        <w:t>գրավոր</w:t>
      </w:r>
      <w:r w:rsidRPr="00095A8A">
        <w:rPr>
          <w:rFonts w:ascii="GHEA Grapalat" w:hAnsi="GHEA Grapalat" w:cs="Times Armenian"/>
          <w:sz w:val="20"/>
          <w:lang w:val="hy-AM"/>
        </w:rPr>
        <w:t xml:space="preserve"> </w:t>
      </w:r>
      <w:r w:rsidRPr="00095A8A">
        <w:rPr>
          <w:rFonts w:ascii="GHEA Grapalat" w:hAnsi="GHEA Grapalat" w:cs="Sylfaen"/>
          <w:sz w:val="20"/>
          <w:lang w:val="hy-AM"/>
        </w:rPr>
        <w:t>համաձայնության</w:t>
      </w:r>
      <w:r w:rsidRPr="00095A8A">
        <w:rPr>
          <w:rFonts w:ascii="GHEA Grapalat" w:hAnsi="GHEA Grapalat" w:cs="Times Armenian"/>
          <w:sz w:val="20"/>
          <w:lang w:val="hy-AM"/>
        </w:rPr>
        <w:t>։</w:t>
      </w:r>
      <w:r w:rsidRPr="00095A8A">
        <w:rPr>
          <w:rFonts w:ascii="GHEA Grapalat" w:hAnsi="GHEA Grapalat"/>
          <w:sz w:val="20"/>
          <w:lang w:val="hy-AM"/>
        </w:rPr>
        <w:t xml:space="preserve"> </w:t>
      </w:r>
    </w:p>
    <w:p w14:paraId="0A3F91A5" w14:textId="77777777" w:rsidR="007678FA" w:rsidRPr="00095A8A" w:rsidRDefault="007678FA" w:rsidP="007678FA">
      <w:pPr>
        <w:tabs>
          <w:tab w:val="left" w:pos="720"/>
        </w:tabs>
        <w:jc w:val="both"/>
        <w:rPr>
          <w:rFonts w:ascii="GHEA Grapalat" w:hAnsi="GHEA Grapalat"/>
          <w:sz w:val="20"/>
          <w:lang w:val="hy-AM"/>
        </w:rPr>
      </w:pPr>
      <w:r w:rsidRPr="00095A8A">
        <w:rPr>
          <w:rFonts w:ascii="GHEA Grapalat" w:hAnsi="GHEA Grapalat"/>
          <w:sz w:val="20"/>
          <w:lang w:val="hy-AM"/>
        </w:rPr>
        <w:tab/>
        <w:t xml:space="preserve">7.3 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w:t>
      </w:r>
      <w:r w:rsidRPr="00095A8A">
        <w:rPr>
          <w:rFonts w:ascii="GHEA Grapalat" w:hAnsi="GHEA Grapalat"/>
          <w:sz w:val="20"/>
          <w:lang w:val="hy-AM"/>
        </w:rPr>
        <w:lastRenderedPageBreak/>
        <w:t>Հայաստանի Հանրապետության օրենսդրությանը, ապա այդ հիմքերն ի հայտ գալուց հետո Պատվիրատուն միակողմանիորեն լուծ</w:t>
      </w:r>
      <w:r w:rsidR="00CD7828" w:rsidRPr="00095A8A">
        <w:rPr>
          <w:rFonts w:ascii="GHEA Grapalat" w:hAnsi="GHEA Grapalat"/>
          <w:sz w:val="20"/>
          <w:lang w:val="hy-AM"/>
        </w:rPr>
        <w:t xml:space="preserve">ում է </w:t>
      </w:r>
      <w:r w:rsidRPr="00095A8A">
        <w:rPr>
          <w:rFonts w:ascii="GHEA Grapalat" w:hAnsi="GHEA Grapalat"/>
          <w:sz w:val="20"/>
          <w:lang w:val="hy-AM"/>
        </w:rPr>
        <w:t>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43C30CB5" w14:textId="77777777" w:rsidR="007678FA" w:rsidRPr="00095A8A" w:rsidRDefault="007678FA" w:rsidP="007678FA">
      <w:pPr>
        <w:tabs>
          <w:tab w:val="left" w:pos="1276"/>
        </w:tabs>
        <w:ind w:firstLine="720"/>
        <w:jc w:val="both"/>
        <w:rPr>
          <w:rFonts w:ascii="GHEA Grapalat" w:hAnsi="GHEA Grapalat" w:cs="Sylfaen"/>
          <w:sz w:val="20"/>
          <w:lang w:val="hy-AM"/>
        </w:rPr>
      </w:pPr>
      <w:r w:rsidRPr="00095A8A">
        <w:rPr>
          <w:rFonts w:ascii="GHEA Grapalat" w:hAnsi="GHEA Grapalat" w:cs="Sylfaen"/>
          <w:sz w:val="20"/>
          <w:lang w:val="hy-AM"/>
        </w:rPr>
        <w:t>7.4 Պայմանագրի հետ կապված վեճերը ենթակա են քննության Հայաստանի Հանրապետության դատարաններում։</w:t>
      </w:r>
    </w:p>
    <w:p w14:paraId="2CCB4436" w14:textId="77777777" w:rsidR="007678FA" w:rsidRPr="00095A8A" w:rsidRDefault="007678FA" w:rsidP="007678FA">
      <w:pPr>
        <w:tabs>
          <w:tab w:val="left" w:pos="720"/>
        </w:tabs>
        <w:jc w:val="both"/>
        <w:rPr>
          <w:rFonts w:ascii="GHEA Grapalat" w:hAnsi="GHEA Grapalat"/>
          <w:sz w:val="20"/>
          <w:lang w:val="hy-AM"/>
        </w:rPr>
      </w:pPr>
      <w:r w:rsidRPr="00095A8A">
        <w:rPr>
          <w:rFonts w:ascii="GHEA Grapalat" w:hAnsi="GHEA Grapalat"/>
          <w:sz w:val="20"/>
          <w:lang w:val="hy-AM"/>
        </w:rPr>
        <w:tab/>
        <w:t xml:space="preserve">7.5 </w:t>
      </w:r>
      <w:r w:rsidRPr="00095A8A">
        <w:rPr>
          <w:rFonts w:ascii="GHEA Grapalat" w:hAnsi="GHEA Grapalat" w:cs="Sylfaen"/>
          <w:sz w:val="20"/>
          <w:lang w:val="hy-AM"/>
        </w:rPr>
        <w:t>Պայմանագրում</w:t>
      </w:r>
      <w:r w:rsidRPr="00095A8A">
        <w:rPr>
          <w:rFonts w:ascii="GHEA Grapalat" w:hAnsi="GHEA Grapalat" w:cs="Times Armenian"/>
          <w:sz w:val="20"/>
          <w:lang w:val="hy-AM"/>
        </w:rPr>
        <w:t xml:space="preserve"> </w:t>
      </w:r>
      <w:r w:rsidRPr="00095A8A">
        <w:rPr>
          <w:rFonts w:ascii="GHEA Grapalat" w:hAnsi="GHEA Grapalat" w:cs="Sylfaen"/>
          <w:sz w:val="20"/>
          <w:lang w:val="hy-AM"/>
        </w:rPr>
        <w:t>փոփոխություններ</w:t>
      </w:r>
      <w:r w:rsidRPr="00095A8A">
        <w:rPr>
          <w:rFonts w:ascii="GHEA Grapalat" w:hAnsi="GHEA Grapalat" w:cs="Times Armenian"/>
          <w:sz w:val="20"/>
          <w:lang w:val="hy-AM"/>
        </w:rPr>
        <w:t xml:space="preserve"> </w:t>
      </w:r>
      <w:r w:rsidRPr="00095A8A">
        <w:rPr>
          <w:rFonts w:ascii="GHEA Grapalat" w:hAnsi="GHEA Grapalat" w:cs="Sylfaen"/>
          <w:sz w:val="20"/>
          <w:lang w:val="hy-AM"/>
        </w:rPr>
        <w:t>և</w:t>
      </w:r>
      <w:r w:rsidRPr="00095A8A">
        <w:rPr>
          <w:rFonts w:ascii="GHEA Grapalat" w:hAnsi="GHEA Grapalat" w:cs="Times Armenian"/>
          <w:sz w:val="20"/>
          <w:lang w:val="hy-AM"/>
        </w:rPr>
        <w:t xml:space="preserve"> </w:t>
      </w:r>
      <w:r w:rsidRPr="00095A8A">
        <w:rPr>
          <w:rFonts w:ascii="GHEA Grapalat" w:hAnsi="GHEA Grapalat" w:cs="Sylfaen"/>
          <w:sz w:val="20"/>
          <w:lang w:val="hy-AM"/>
        </w:rPr>
        <w:t>լրացումներ</w:t>
      </w:r>
      <w:r w:rsidRPr="00095A8A">
        <w:rPr>
          <w:rFonts w:ascii="GHEA Grapalat" w:hAnsi="GHEA Grapalat" w:cs="Times Armenian"/>
          <w:sz w:val="20"/>
          <w:lang w:val="hy-AM"/>
        </w:rPr>
        <w:t xml:space="preserve"> </w:t>
      </w:r>
      <w:r w:rsidRPr="00095A8A">
        <w:rPr>
          <w:rFonts w:ascii="GHEA Grapalat" w:hAnsi="GHEA Grapalat" w:cs="Sylfaen"/>
          <w:sz w:val="20"/>
          <w:lang w:val="hy-AM"/>
        </w:rPr>
        <w:t>կարող</w:t>
      </w:r>
      <w:r w:rsidRPr="00095A8A">
        <w:rPr>
          <w:rFonts w:ascii="GHEA Grapalat" w:hAnsi="GHEA Grapalat" w:cs="Times Armenian"/>
          <w:sz w:val="20"/>
          <w:lang w:val="hy-AM"/>
        </w:rPr>
        <w:t xml:space="preserve"> </w:t>
      </w:r>
      <w:r w:rsidRPr="00095A8A">
        <w:rPr>
          <w:rFonts w:ascii="GHEA Grapalat" w:hAnsi="GHEA Grapalat" w:cs="Sylfaen"/>
          <w:sz w:val="20"/>
          <w:lang w:val="hy-AM"/>
        </w:rPr>
        <w:t>են</w:t>
      </w:r>
      <w:r w:rsidRPr="00095A8A">
        <w:rPr>
          <w:rFonts w:ascii="GHEA Grapalat" w:hAnsi="GHEA Grapalat" w:cs="Times Armenian"/>
          <w:sz w:val="20"/>
          <w:lang w:val="hy-AM"/>
        </w:rPr>
        <w:t xml:space="preserve"> </w:t>
      </w:r>
      <w:r w:rsidRPr="00095A8A">
        <w:rPr>
          <w:rFonts w:ascii="GHEA Grapalat" w:hAnsi="GHEA Grapalat" w:cs="Sylfaen"/>
          <w:sz w:val="20"/>
          <w:lang w:val="hy-AM"/>
        </w:rPr>
        <w:t>կատարվել</w:t>
      </w:r>
      <w:r w:rsidRPr="00095A8A">
        <w:rPr>
          <w:rFonts w:ascii="GHEA Grapalat" w:hAnsi="GHEA Grapalat" w:cs="Times Armenian"/>
          <w:sz w:val="20"/>
          <w:lang w:val="hy-AM"/>
        </w:rPr>
        <w:t xml:space="preserve"> </w:t>
      </w:r>
      <w:r w:rsidRPr="00095A8A">
        <w:rPr>
          <w:rFonts w:ascii="GHEA Grapalat" w:hAnsi="GHEA Grapalat" w:cs="Sylfaen"/>
          <w:sz w:val="20"/>
          <w:lang w:val="hy-AM"/>
        </w:rPr>
        <w:t>միայն</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Կողմերի</w:t>
      </w:r>
      <w:r w:rsidRPr="00095A8A">
        <w:rPr>
          <w:rFonts w:ascii="GHEA Grapalat" w:hAnsi="GHEA Grapalat" w:cs="Times Armenian"/>
          <w:sz w:val="20"/>
          <w:lang w:val="hy-AM"/>
        </w:rPr>
        <w:t xml:space="preserve"> </w:t>
      </w:r>
      <w:r w:rsidRPr="00095A8A">
        <w:rPr>
          <w:rFonts w:ascii="GHEA Grapalat" w:hAnsi="GHEA Grapalat" w:cs="Sylfaen"/>
          <w:sz w:val="20"/>
          <w:lang w:val="hy-AM"/>
        </w:rPr>
        <w:t>փոխադարձ</w:t>
      </w:r>
      <w:r w:rsidRPr="00095A8A">
        <w:rPr>
          <w:rFonts w:ascii="GHEA Grapalat" w:hAnsi="GHEA Grapalat" w:cs="Times Armenian"/>
          <w:sz w:val="20"/>
          <w:lang w:val="hy-AM"/>
        </w:rPr>
        <w:t xml:space="preserve"> </w:t>
      </w:r>
      <w:r w:rsidRPr="00095A8A">
        <w:rPr>
          <w:rFonts w:ascii="GHEA Grapalat" w:hAnsi="GHEA Grapalat" w:cs="Sylfaen"/>
          <w:sz w:val="20"/>
          <w:lang w:val="hy-AM"/>
        </w:rPr>
        <w:t>համաձայնությամբ՝</w:t>
      </w:r>
      <w:r w:rsidRPr="00095A8A">
        <w:rPr>
          <w:rFonts w:ascii="GHEA Grapalat" w:hAnsi="GHEA Grapalat" w:cs="Times Armenian"/>
          <w:sz w:val="20"/>
          <w:lang w:val="hy-AM"/>
        </w:rPr>
        <w:t xml:space="preserve"> </w:t>
      </w:r>
      <w:r w:rsidRPr="00095A8A">
        <w:rPr>
          <w:rFonts w:ascii="GHEA Grapalat" w:hAnsi="GHEA Grapalat" w:cs="Sylfaen"/>
          <w:sz w:val="20"/>
          <w:lang w:val="hy-AM"/>
        </w:rPr>
        <w:t>համաձայնագիր</w:t>
      </w:r>
      <w:r w:rsidRPr="00095A8A">
        <w:rPr>
          <w:rFonts w:ascii="GHEA Grapalat" w:hAnsi="GHEA Grapalat" w:cs="Times Armenian"/>
          <w:sz w:val="20"/>
          <w:lang w:val="hy-AM"/>
        </w:rPr>
        <w:t xml:space="preserve"> </w:t>
      </w:r>
      <w:r w:rsidRPr="00095A8A">
        <w:rPr>
          <w:rFonts w:ascii="GHEA Grapalat" w:hAnsi="GHEA Grapalat" w:cs="Sylfaen"/>
          <w:sz w:val="20"/>
          <w:lang w:val="hy-AM"/>
        </w:rPr>
        <w:t>կնքելու</w:t>
      </w:r>
      <w:r w:rsidRPr="00095A8A">
        <w:rPr>
          <w:rFonts w:ascii="GHEA Grapalat" w:hAnsi="GHEA Grapalat" w:cs="Times Armenian"/>
          <w:sz w:val="20"/>
          <w:lang w:val="hy-AM"/>
        </w:rPr>
        <w:t xml:space="preserve"> </w:t>
      </w:r>
      <w:r w:rsidRPr="00095A8A">
        <w:rPr>
          <w:rFonts w:ascii="GHEA Grapalat" w:hAnsi="GHEA Grapalat" w:cs="Sylfaen"/>
          <w:sz w:val="20"/>
          <w:lang w:val="hy-AM"/>
        </w:rPr>
        <w:t>միջոցով</w:t>
      </w:r>
      <w:r w:rsidRPr="00095A8A">
        <w:rPr>
          <w:rFonts w:ascii="GHEA Grapalat" w:hAnsi="GHEA Grapalat" w:cs="Times Armenian"/>
          <w:sz w:val="20"/>
          <w:lang w:val="hy-AM"/>
        </w:rPr>
        <w:t xml:space="preserve">, </w:t>
      </w:r>
      <w:r w:rsidRPr="00095A8A">
        <w:rPr>
          <w:rFonts w:ascii="GHEA Grapalat" w:hAnsi="GHEA Grapalat" w:cs="Sylfaen"/>
          <w:sz w:val="20"/>
          <w:lang w:val="hy-AM"/>
        </w:rPr>
        <w:t>որը</w:t>
      </w:r>
      <w:r w:rsidRPr="00095A8A">
        <w:rPr>
          <w:rFonts w:ascii="GHEA Grapalat" w:hAnsi="GHEA Grapalat" w:cs="Times Armenian"/>
          <w:sz w:val="20"/>
          <w:lang w:val="hy-AM"/>
        </w:rPr>
        <w:t xml:space="preserve"> </w:t>
      </w:r>
      <w:r w:rsidRPr="00095A8A">
        <w:rPr>
          <w:rFonts w:ascii="GHEA Grapalat" w:hAnsi="GHEA Grapalat" w:cs="Sylfaen"/>
          <w:sz w:val="20"/>
          <w:lang w:val="hy-AM"/>
        </w:rPr>
        <w:t>կհանդիսանա</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պայմանագրի</w:t>
      </w:r>
      <w:r w:rsidRPr="00095A8A">
        <w:rPr>
          <w:rFonts w:ascii="GHEA Grapalat" w:hAnsi="GHEA Grapalat" w:cs="Times Armenian"/>
          <w:sz w:val="20"/>
          <w:lang w:val="hy-AM"/>
        </w:rPr>
        <w:t xml:space="preserve"> </w:t>
      </w:r>
      <w:r w:rsidRPr="00095A8A">
        <w:rPr>
          <w:rFonts w:ascii="GHEA Grapalat" w:hAnsi="GHEA Grapalat" w:cs="Sylfaen"/>
          <w:sz w:val="20"/>
          <w:lang w:val="hy-AM"/>
        </w:rPr>
        <w:t>անբաժանելի</w:t>
      </w:r>
      <w:r w:rsidRPr="00095A8A">
        <w:rPr>
          <w:rFonts w:ascii="GHEA Grapalat" w:hAnsi="GHEA Grapalat" w:cs="Times Armenian"/>
          <w:sz w:val="20"/>
          <w:lang w:val="hy-AM"/>
        </w:rPr>
        <w:t xml:space="preserve"> </w:t>
      </w:r>
      <w:r w:rsidRPr="00095A8A">
        <w:rPr>
          <w:rFonts w:ascii="GHEA Grapalat" w:hAnsi="GHEA Grapalat" w:cs="Sylfaen"/>
          <w:sz w:val="20"/>
          <w:lang w:val="hy-AM"/>
        </w:rPr>
        <w:t>մասը</w:t>
      </w:r>
      <w:r w:rsidRPr="00095A8A">
        <w:rPr>
          <w:rFonts w:ascii="GHEA Grapalat" w:hAnsi="GHEA Grapalat"/>
          <w:sz w:val="20"/>
          <w:lang w:val="hy-AM"/>
        </w:rPr>
        <w:t>։</w:t>
      </w:r>
    </w:p>
    <w:p w14:paraId="0D0497E6" w14:textId="5097861F" w:rsidR="007678FA" w:rsidRPr="00095A8A" w:rsidRDefault="000C1A1A" w:rsidP="007678FA">
      <w:pPr>
        <w:jc w:val="both"/>
        <w:rPr>
          <w:rFonts w:ascii="GHEA Grapalat" w:hAnsi="GHEA Grapalat"/>
          <w:sz w:val="20"/>
          <w:lang w:val="hy-AM"/>
        </w:rPr>
      </w:pPr>
      <w:r w:rsidRPr="00095A8A">
        <w:rPr>
          <w:rFonts w:ascii="GHEA Grapalat" w:hAnsi="GHEA Grapalat"/>
          <w:sz w:val="20"/>
          <w:lang w:val="hy-AM"/>
        </w:rPr>
        <w:tab/>
        <w:t>Արգելվում է պայմանագրում</w:t>
      </w:r>
      <w:r w:rsidR="007678FA" w:rsidRPr="00095A8A">
        <w:rPr>
          <w:rFonts w:ascii="GHEA Grapalat" w:hAnsi="GHEA Grapalat"/>
          <w:sz w:val="20"/>
          <w:lang w:val="hy-AM"/>
        </w:rPr>
        <w:t xml:space="preserve"> կատարել այնպիսի փոփոխություններ, որոնք հանգեցնում են գնվող ծառայության ծավալների կամ </w:t>
      </w:r>
      <w:r w:rsidR="007678FA" w:rsidRPr="00095A8A">
        <w:rPr>
          <w:rFonts w:ascii="GHEA Grapalat" w:hAnsi="GHEA Grapalat" w:cs="Sylfaen"/>
          <w:sz w:val="20"/>
          <w:lang w:val="hy-AM"/>
        </w:rPr>
        <w:t xml:space="preserve">ձեռք բերվող ծառայության միավորի գնի </w:t>
      </w:r>
      <w:r w:rsidR="007678FA" w:rsidRPr="00095A8A">
        <w:rPr>
          <w:rFonts w:ascii="GHEA Grapalat" w:hAnsi="GHEA Grapalat" w:cs="Times Armenian"/>
          <w:sz w:val="20"/>
          <w:lang w:val="hy-AM"/>
        </w:rPr>
        <w:t xml:space="preserve"> </w:t>
      </w:r>
      <w:r w:rsidR="007678FA" w:rsidRPr="00095A8A">
        <w:rPr>
          <w:rFonts w:ascii="GHEA Grapalat" w:hAnsi="GHEA Grapalat"/>
          <w:sz w:val="20"/>
          <w:lang w:val="hy-AM"/>
        </w:rPr>
        <w:t>կամ պայմանագրի գնի արհեստական փոփոխման։</w:t>
      </w:r>
    </w:p>
    <w:p w14:paraId="04440296" w14:textId="77777777" w:rsidR="007678FA" w:rsidRPr="00095A8A" w:rsidRDefault="007678FA" w:rsidP="007678FA">
      <w:pPr>
        <w:tabs>
          <w:tab w:val="left" w:pos="1276"/>
        </w:tabs>
        <w:ind w:firstLine="720"/>
        <w:jc w:val="both"/>
        <w:rPr>
          <w:rFonts w:ascii="GHEA Grapalat" w:hAnsi="GHEA Grapalat" w:cs="Times Armenian"/>
          <w:sz w:val="20"/>
          <w:lang w:val="hy-AM"/>
        </w:rPr>
      </w:pPr>
      <w:r w:rsidRPr="00095A8A">
        <w:rPr>
          <w:rFonts w:ascii="GHEA Grapalat" w:hAnsi="GHEA Grapalat" w:cs="Times Armenian"/>
          <w:sz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4023F887" w14:textId="77777777" w:rsidR="007678FA" w:rsidRPr="00095A8A" w:rsidRDefault="007678FA" w:rsidP="007678FA">
      <w:pPr>
        <w:tabs>
          <w:tab w:val="left" w:pos="1276"/>
        </w:tabs>
        <w:ind w:firstLine="720"/>
        <w:jc w:val="both"/>
        <w:rPr>
          <w:rFonts w:ascii="GHEA Grapalat" w:hAnsi="GHEA Grapalat"/>
          <w:sz w:val="20"/>
          <w:lang w:val="hy-AM"/>
        </w:rPr>
      </w:pPr>
      <w:r w:rsidRPr="00095A8A">
        <w:rPr>
          <w:rFonts w:ascii="GHEA Grapalat" w:hAnsi="GHEA Grapalat"/>
          <w:sz w:val="20"/>
          <w:lang w:val="pt-BR"/>
        </w:rPr>
        <w:t>7.6 Եթե պայմանագիրն  իրականացվ</w:t>
      </w:r>
      <w:r w:rsidRPr="00095A8A">
        <w:rPr>
          <w:rFonts w:ascii="GHEA Grapalat" w:hAnsi="GHEA Grapalat"/>
          <w:sz w:val="20"/>
          <w:lang w:val="hy-AM"/>
        </w:rPr>
        <w:t>ում է</w:t>
      </w:r>
      <w:r w:rsidRPr="00095A8A">
        <w:rPr>
          <w:rFonts w:ascii="GHEA Grapalat" w:hAnsi="GHEA Grapalat"/>
          <w:sz w:val="20"/>
          <w:lang w:val="pt-BR"/>
        </w:rPr>
        <w:t xml:space="preserve"> գործակալության պայմանագիր կնքելու միջոցով</w:t>
      </w:r>
    </w:p>
    <w:p w14:paraId="3F022A2F" w14:textId="77777777" w:rsidR="007678FA" w:rsidRPr="00095A8A" w:rsidRDefault="007678FA" w:rsidP="007678FA">
      <w:pPr>
        <w:tabs>
          <w:tab w:val="left" w:pos="1276"/>
        </w:tabs>
        <w:ind w:firstLine="720"/>
        <w:jc w:val="both"/>
        <w:rPr>
          <w:rFonts w:ascii="GHEA Grapalat" w:hAnsi="GHEA Grapalat"/>
          <w:sz w:val="20"/>
          <w:lang w:val="pt-BR"/>
        </w:rPr>
      </w:pPr>
      <w:r w:rsidRPr="00095A8A">
        <w:rPr>
          <w:rFonts w:ascii="GHEA Grapalat" w:hAnsi="GHEA Grapalat"/>
          <w:sz w:val="20"/>
          <w:lang w:val="hy-AM"/>
        </w:rPr>
        <w:t>1)</w:t>
      </w:r>
      <w:r w:rsidRPr="00095A8A">
        <w:rPr>
          <w:rFonts w:ascii="GHEA Grapalat" w:hAnsi="GHEA Grapalat"/>
          <w:sz w:val="20"/>
          <w:lang w:val="pt-BR"/>
        </w:rPr>
        <w:t xml:space="preserve"> </w:t>
      </w:r>
      <w:r w:rsidRPr="00095A8A">
        <w:rPr>
          <w:rFonts w:ascii="GHEA Grapalat" w:hAnsi="GHEA Grapalat"/>
          <w:sz w:val="20"/>
          <w:lang w:val="hy-AM"/>
        </w:rPr>
        <w:t>Կատարողը</w:t>
      </w:r>
      <w:r w:rsidRPr="00095A8A">
        <w:rPr>
          <w:rFonts w:ascii="GHEA Grapalat" w:hAnsi="GHEA Grapalat"/>
          <w:sz w:val="20"/>
          <w:lang w:val="pt-BR"/>
        </w:rPr>
        <w:t xml:space="preserve"> պատասխանատվություն է կրում գործակալի պարտավորությունների չկատարման կամ ոչ պատշաճ կատարման համար.</w:t>
      </w:r>
    </w:p>
    <w:p w14:paraId="5119306E" w14:textId="77777777" w:rsidR="007678FA" w:rsidRPr="00095A8A" w:rsidRDefault="007678FA" w:rsidP="007678FA">
      <w:pPr>
        <w:tabs>
          <w:tab w:val="left" w:pos="1276"/>
        </w:tabs>
        <w:ind w:firstLine="720"/>
        <w:jc w:val="both"/>
        <w:rPr>
          <w:rFonts w:ascii="GHEA Grapalat" w:hAnsi="GHEA Grapalat"/>
          <w:sz w:val="20"/>
          <w:lang w:val="pt-BR"/>
        </w:rPr>
      </w:pPr>
      <w:r w:rsidRPr="00095A8A">
        <w:rPr>
          <w:rFonts w:ascii="GHEA Grapalat" w:hAnsi="GHEA Grapalat"/>
          <w:sz w:val="20"/>
          <w:lang w:val="pt-BR"/>
        </w:rPr>
        <w:t xml:space="preserve">2) պայմանագրի կատարման ընթացքում գործակալի փոփոխման դեպքում </w:t>
      </w:r>
      <w:r w:rsidRPr="00095A8A">
        <w:rPr>
          <w:rFonts w:ascii="GHEA Grapalat" w:hAnsi="GHEA Grapalat"/>
          <w:sz w:val="20"/>
          <w:lang w:val="hy-AM"/>
        </w:rPr>
        <w:t>Կատարող</w:t>
      </w:r>
      <w:r w:rsidRPr="00095A8A">
        <w:rPr>
          <w:rFonts w:ascii="GHEA Grapalat" w:hAnsi="GHEA Grapalat"/>
          <w:sz w:val="20"/>
          <w:lang w:val="pt-BR"/>
        </w:rPr>
        <w:t xml:space="preserve">ը գրավոր տեղեկացնում է </w:t>
      </w:r>
      <w:r w:rsidRPr="00095A8A">
        <w:rPr>
          <w:rFonts w:ascii="GHEA Grapalat" w:hAnsi="GHEA Grapalat"/>
          <w:sz w:val="20"/>
          <w:lang w:val="hy-AM"/>
        </w:rPr>
        <w:t>Պ</w:t>
      </w:r>
      <w:r w:rsidRPr="00095A8A">
        <w:rPr>
          <w:rFonts w:ascii="GHEA Grapalat" w:hAnsi="GHEA Grapalat"/>
          <w:sz w:val="20"/>
          <w:lang w:val="pt-BR"/>
        </w:rPr>
        <w:t>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r w:rsidR="007B297E" w:rsidRPr="00095A8A">
        <w:rPr>
          <w:rFonts w:ascii="GHEA Grapalat" w:hAnsi="GHEA Grapalat"/>
          <w:sz w:val="22"/>
          <w:szCs w:val="22"/>
          <w:vertAlign w:val="superscript"/>
          <w:lang w:val="hy-AM"/>
        </w:rPr>
        <w:t>23</w:t>
      </w:r>
      <w:r w:rsidRPr="00095A8A">
        <w:rPr>
          <w:rStyle w:val="af6"/>
          <w:rFonts w:ascii="GHEA Grapalat" w:hAnsi="GHEA Grapalat"/>
          <w:color w:val="FFFFFF"/>
          <w:sz w:val="20"/>
          <w:lang w:val="pt-BR"/>
        </w:rPr>
        <w:footnoteReference w:id="5"/>
      </w:r>
    </w:p>
    <w:p w14:paraId="4E63C041" w14:textId="77777777" w:rsidR="007678FA" w:rsidRPr="00095A8A" w:rsidRDefault="007678FA" w:rsidP="007678FA">
      <w:pPr>
        <w:tabs>
          <w:tab w:val="left" w:pos="1276"/>
        </w:tabs>
        <w:ind w:firstLine="720"/>
        <w:jc w:val="both"/>
        <w:rPr>
          <w:rFonts w:ascii="GHEA Grapalat" w:hAnsi="GHEA Grapalat"/>
          <w:sz w:val="20"/>
          <w:lang w:val="pt-BR"/>
        </w:rPr>
      </w:pPr>
      <w:r w:rsidRPr="00095A8A">
        <w:rPr>
          <w:rFonts w:ascii="GHEA Grapalat" w:hAnsi="GHEA Grapalat"/>
          <w:sz w:val="20"/>
          <w:lang w:val="pt-BR"/>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00586E28" w:rsidRPr="00095A8A">
        <w:rPr>
          <w:rFonts w:ascii="GHEA Grapalat" w:hAnsi="GHEA Grapalat"/>
          <w:sz w:val="20"/>
          <w:vertAlign w:val="superscript"/>
          <w:lang w:val="hy-AM"/>
        </w:rPr>
        <w:t>24</w:t>
      </w:r>
      <w:r w:rsidRPr="00095A8A">
        <w:rPr>
          <w:rStyle w:val="af6"/>
          <w:rFonts w:ascii="GHEA Grapalat" w:hAnsi="GHEA Grapalat"/>
          <w:color w:val="FFFFFF"/>
          <w:sz w:val="20"/>
          <w:lang w:val="pt-BR"/>
        </w:rPr>
        <w:footnoteReference w:id="6"/>
      </w:r>
    </w:p>
    <w:p w14:paraId="63D364B6" w14:textId="30E80818" w:rsidR="007678FA" w:rsidRPr="00095A8A" w:rsidRDefault="007678FA" w:rsidP="00FF70BF">
      <w:pPr>
        <w:tabs>
          <w:tab w:val="left" w:pos="1276"/>
        </w:tabs>
        <w:ind w:firstLine="720"/>
        <w:jc w:val="both"/>
        <w:rPr>
          <w:rFonts w:ascii="GHEA Grapalat" w:hAnsi="GHEA Grapalat"/>
          <w:sz w:val="20"/>
          <w:lang w:val="pt-BR"/>
        </w:rPr>
      </w:pPr>
      <w:r w:rsidRPr="00095A8A">
        <w:rPr>
          <w:rFonts w:ascii="GHEA Grapalat" w:hAnsi="GHEA Grapalat" w:cs="Times Armenian"/>
          <w:sz w:val="20"/>
          <w:lang w:val="pt-BR"/>
        </w:rPr>
        <w:t>7.8 Ծառայության</w:t>
      </w:r>
      <w:r w:rsidRPr="00095A8A">
        <w:rPr>
          <w:rFonts w:ascii="GHEA Grapalat" w:hAnsi="GHEA Grapalat" w:cs="Times Armenian"/>
          <w:sz w:val="20"/>
          <w:lang w:val="hy-AM"/>
        </w:rPr>
        <w:t xml:space="preserve"> </w:t>
      </w:r>
      <w:r w:rsidRPr="00095A8A">
        <w:rPr>
          <w:rFonts w:ascii="GHEA Grapalat" w:hAnsi="GHEA Grapalat" w:cs="Times Armenian"/>
          <w:sz w:val="20"/>
        </w:rPr>
        <w:t>մատուց</w:t>
      </w:r>
      <w:r w:rsidRPr="00095A8A">
        <w:rPr>
          <w:rFonts w:ascii="GHEA Grapalat" w:hAnsi="GHEA Grapalat" w:cs="Sylfaen"/>
          <w:sz w:val="20"/>
          <w:lang w:val="hy-AM"/>
        </w:rPr>
        <w:t>ման</w:t>
      </w:r>
      <w:r w:rsidRPr="00095A8A">
        <w:rPr>
          <w:rFonts w:ascii="GHEA Grapalat" w:hAnsi="GHEA Grapalat" w:cs="Times Armenian"/>
          <w:sz w:val="20"/>
          <w:lang w:val="hy-AM"/>
        </w:rPr>
        <w:t xml:space="preserve"> </w:t>
      </w:r>
      <w:r w:rsidRPr="00095A8A">
        <w:rPr>
          <w:rFonts w:ascii="GHEA Grapalat" w:hAnsi="GHEA Grapalat" w:cs="Sylfaen"/>
          <w:sz w:val="20"/>
          <w:lang w:val="hy-AM"/>
        </w:rPr>
        <w:t>ժամկետը</w:t>
      </w:r>
      <w:r w:rsidRPr="00095A8A">
        <w:rPr>
          <w:rFonts w:ascii="GHEA Grapalat" w:hAnsi="GHEA Grapalat" w:cs="Times Armenian"/>
          <w:sz w:val="20"/>
          <w:lang w:val="hy-AM"/>
        </w:rPr>
        <w:t xml:space="preserve"> </w:t>
      </w:r>
      <w:r w:rsidRPr="00095A8A">
        <w:rPr>
          <w:rFonts w:ascii="GHEA Grapalat" w:hAnsi="GHEA Grapalat" w:cs="Sylfaen"/>
          <w:sz w:val="20"/>
          <w:lang w:val="hy-AM"/>
        </w:rPr>
        <w:t>կարող</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w:t>
      </w:r>
      <w:r w:rsidRPr="00095A8A">
        <w:rPr>
          <w:rFonts w:ascii="GHEA Grapalat" w:hAnsi="GHEA Grapalat" w:cs="Sylfaen"/>
          <w:sz w:val="20"/>
          <w:lang w:val="hy-AM"/>
        </w:rPr>
        <w:t>երկարաձգվել</w:t>
      </w:r>
      <w:r w:rsidRPr="00095A8A">
        <w:rPr>
          <w:rFonts w:ascii="GHEA Grapalat" w:hAnsi="GHEA Grapalat" w:cs="Times Armenian"/>
          <w:sz w:val="20"/>
          <w:lang w:val="hy-AM"/>
        </w:rPr>
        <w:t xml:space="preserve"> </w:t>
      </w:r>
      <w:r w:rsidRPr="00095A8A">
        <w:rPr>
          <w:rFonts w:ascii="GHEA Grapalat" w:hAnsi="GHEA Grapalat" w:cs="Sylfaen"/>
          <w:sz w:val="20"/>
          <w:lang w:val="hy-AM"/>
        </w:rPr>
        <w:t>մինչև</w:t>
      </w:r>
      <w:r w:rsidRPr="00095A8A">
        <w:rPr>
          <w:rFonts w:ascii="GHEA Grapalat" w:hAnsi="GHEA Grapalat" w:cs="Times Armenian"/>
          <w:sz w:val="20"/>
          <w:lang w:val="hy-AM"/>
        </w:rPr>
        <w:t xml:space="preserve"> պայմանագրով </w:t>
      </w:r>
      <w:r w:rsidRPr="00095A8A">
        <w:rPr>
          <w:rFonts w:ascii="GHEA Grapalat" w:hAnsi="GHEA Grapalat" w:cs="Sylfaen"/>
          <w:sz w:val="20"/>
          <w:lang w:val="hy-AM"/>
        </w:rPr>
        <w:t>այդ</w:t>
      </w:r>
      <w:r w:rsidRPr="00095A8A">
        <w:rPr>
          <w:rFonts w:ascii="GHEA Grapalat" w:hAnsi="GHEA Grapalat" w:cs="Times Armenian"/>
          <w:sz w:val="20"/>
          <w:lang w:val="hy-AM"/>
        </w:rPr>
        <w:t xml:space="preserve"> </w:t>
      </w:r>
      <w:r w:rsidRPr="00095A8A">
        <w:rPr>
          <w:rFonts w:ascii="GHEA Grapalat" w:hAnsi="GHEA Grapalat" w:cs="Sylfaen"/>
          <w:sz w:val="20"/>
          <w:lang w:val="hy-AM"/>
        </w:rPr>
        <w:t>ժամկետը</w:t>
      </w:r>
      <w:r w:rsidRPr="00095A8A">
        <w:rPr>
          <w:rFonts w:ascii="GHEA Grapalat" w:hAnsi="GHEA Grapalat" w:cs="Times Armenian"/>
          <w:sz w:val="20"/>
          <w:lang w:val="hy-AM"/>
        </w:rPr>
        <w:t xml:space="preserve"> </w:t>
      </w:r>
      <w:r w:rsidRPr="00095A8A">
        <w:rPr>
          <w:rFonts w:ascii="GHEA Grapalat" w:hAnsi="GHEA Grapalat" w:cs="Sylfaen"/>
          <w:sz w:val="20"/>
          <w:lang w:val="hy-AM"/>
        </w:rPr>
        <w:t>լրանալը</w:t>
      </w:r>
      <w:r w:rsidRPr="00095A8A">
        <w:rPr>
          <w:rFonts w:ascii="GHEA Grapalat" w:hAnsi="GHEA Grapalat" w:cs="Sylfaen"/>
          <w:sz w:val="20"/>
          <w:lang w:val="pt-BR"/>
        </w:rPr>
        <w:t>`</w:t>
      </w:r>
      <w:r w:rsidRPr="00095A8A">
        <w:rPr>
          <w:rFonts w:ascii="GHEA Grapalat" w:hAnsi="GHEA Grapalat" w:cs="Times Armenian"/>
          <w:sz w:val="20"/>
          <w:lang w:val="hy-AM"/>
        </w:rPr>
        <w:t xml:space="preserve"> </w:t>
      </w:r>
      <w:r w:rsidRPr="00095A8A">
        <w:rPr>
          <w:rFonts w:ascii="GHEA Grapalat" w:hAnsi="GHEA Grapalat" w:cs="Times Armenian"/>
          <w:sz w:val="20"/>
        </w:rPr>
        <w:t>Կատարող</w:t>
      </w:r>
      <w:r w:rsidRPr="00095A8A">
        <w:rPr>
          <w:rFonts w:ascii="GHEA Grapalat" w:hAnsi="GHEA Grapalat" w:cs="Sylfaen"/>
          <w:sz w:val="20"/>
        </w:rPr>
        <w:t>ի</w:t>
      </w:r>
      <w:r w:rsidRPr="00095A8A">
        <w:rPr>
          <w:rFonts w:ascii="GHEA Grapalat" w:hAnsi="GHEA Grapalat" w:cs="Times Armenian"/>
          <w:sz w:val="20"/>
          <w:lang w:val="hy-AM"/>
        </w:rPr>
        <w:t xml:space="preserve"> </w:t>
      </w:r>
      <w:r w:rsidRPr="00095A8A">
        <w:rPr>
          <w:rFonts w:ascii="GHEA Grapalat" w:hAnsi="GHEA Grapalat" w:cs="Sylfaen"/>
          <w:sz w:val="20"/>
          <w:lang w:val="hy-AM"/>
        </w:rPr>
        <w:t>առաջարկության</w:t>
      </w:r>
      <w:r w:rsidRPr="00095A8A">
        <w:rPr>
          <w:rFonts w:ascii="GHEA Grapalat" w:hAnsi="GHEA Grapalat" w:cs="Times Armenian"/>
          <w:sz w:val="20"/>
          <w:lang w:val="hy-AM"/>
        </w:rPr>
        <w:t xml:space="preserve"> </w:t>
      </w:r>
      <w:r w:rsidRPr="00095A8A">
        <w:rPr>
          <w:rFonts w:ascii="GHEA Grapalat" w:hAnsi="GHEA Grapalat" w:cs="Sylfaen"/>
          <w:sz w:val="20"/>
          <w:lang w:val="hy-AM"/>
        </w:rPr>
        <w:t>առկայության</w:t>
      </w:r>
      <w:r w:rsidRPr="00095A8A">
        <w:rPr>
          <w:rFonts w:ascii="GHEA Grapalat" w:hAnsi="GHEA Grapalat" w:cs="Times Armenian"/>
          <w:sz w:val="20"/>
          <w:lang w:val="hy-AM"/>
        </w:rPr>
        <w:t xml:space="preserve"> </w:t>
      </w:r>
      <w:r w:rsidRPr="00095A8A">
        <w:rPr>
          <w:rFonts w:ascii="GHEA Grapalat" w:hAnsi="GHEA Grapalat" w:cs="Sylfaen"/>
          <w:sz w:val="20"/>
          <w:lang w:val="hy-AM"/>
        </w:rPr>
        <w:t>դեպքում</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պայմանով</w:t>
      </w:r>
      <w:r w:rsidRPr="00095A8A">
        <w:rPr>
          <w:rFonts w:ascii="GHEA Grapalat" w:hAnsi="GHEA Grapalat" w:cs="Times Armenian"/>
          <w:sz w:val="20"/>
          <w:lang w:val="hy-AM"/>
        </w:rPr>
        <w:t xml:space="preserve">, </w:t>
      </w:r>
      <w:r w:rsidRPr="00095A8A">
        <w:rPr>
          <w:rFonts w:ascii="GHEA Grapalat" w:hAnsi="GHEA Grapalat" w:cs="Sylfaen"/>
          <w:sz w:val="20"/>
          <w:lang w:val="hy-AM"/>
        </w:rPr>
        <w:t>որ</w:t>
      </w:r>
      <w:r w:rsidRPr="00095A8A">
        <w:rPr>
          <w:rFonts w:ascii="GHEA Grapalat" w:hAnsi="GHEA Grapalat" w:cs="Sylfaen"/>
          <w:sz w:val="20"/>
          <w:lang w:val="pt-BR"/>
        </w:rPr>
        <w:t xml:space="preserve"> </w:t>
      </w:r>
      <w:r w:rsidRPr="00095A8A">
        <w:rPr>
          <w:rFonts w:ascii="GHEA Grapalat" w:hAnsi="GHEA Grapalat"/>
          <w:sz w:val="20"/>
          <w:lang w:val="hy-AM"/>
        </w:rPr>
        <w:t>Պատվիրատուի</w:t>
      </w:r>
      <w:r w:rsidRPr="00095A8A">
        <w:rPr>
          <w:rFonts w:ascii="GHEA Grapalat" w:hAnsi="GHEA Grapalat" w:cs="Times Armenian"/>
          <w:sz w:val="20"/>
          <w:lang w:val="hy-AM"/>
        </w:rPr>
        <w:t xml:space="preserve"> </w:t>
      </w:r>
      <w:r w:rsidRPr="00095A8A">
        <w:rPr>
          <w:rFonts w:ascii="GHEA Grapalat" w:hAnsi="GHEA Grapalat" w:cs="Sylfaen"/>
          <w:sz w:val="20"/>
          <w:lang w:val="hy-AM"/>
        </w:rPr>
        <w:t>մոտ</w:t>
      </w:r>
      <w:r w:rsidRPr="00095A8A">
        <w:rPr>
          <w:rFonts w:ascii="GHEA Grapalat" w:hAnsi="GHEA Grapalat" w:cs="Times Armenian"/>
          <w:sz w:val="20"/>
          <w:lang w:val="hy-AM"/>
        </w:rPr>
        <w:t xml:space="preserve"> </w:t>
      </w:r>
      <w:r w:rsidRPr="00095A8A">
        <w:rPr>
          <w:rFonts w:ascii="GHEA Grapalat" w:hAnsi="GHEA Grapalat" w:cs="Sylfaen"/>
          <w:sz w:val="20"/>
          <w:lang w:val="hy-AM"/>
        </w:rPr>
        <w:t>չի</w:t>
      </w:r>
      <w:r w:rsidRPr="00095A8A">
        <w:rPr>
          <w:rFonts w:ascii="GHEA Grapalat" w:hAnsi="GHEA Grapalat" w:cs="Times Armenian"/>
          <w:sz w:val="20"/>
          <w:lang w:val="hy-AM"/>
        </w:rPr>
        <w:t xml:space="preserve"> </w:t>
      </w:r>
      <w:r w:rsidRPr="00095A8A">
        <w:rPr>
          <w:rFonts w:ascii="GHEA Grapalat" w:hAnsi="GHEA Grapalat" w:cs="Sylfaen"/>
          <w:sz w:val="20"/>
          <w:lang w:val="hy-AM"/>
        </w:rPr>
        <w:t>վերացել</w:t>
      </w:r>
      <w:r w:rsidRPr="00095A8A">
        <w:rPr>
          <w:rFonts w:ascii="GHEA Grapalat" w:hAnsi="GHEA Grapalat" w:cs="Times Armenian"/>
          <w:sz w:val="20"/>
          <w:lang w:val="hy-AM"/>
        </w:rPr>
        <w:t xml:space="preserve"> </w:t>
      </w:r>
      <w:r w:rsidRPr="00095A8A">
        <w:rPr>
          <w:rFonts w:ascii="GHEA Grapalat" w:hAnsi="GHEA Grapalat" w:cs="Times Armenian"/>
          <w:sz w:val="20"/>
        </w:rPr>
        <w:t>ծառայության</w:t>
      </w:r>
      <w:r w:rsidRPr="00095A8A">
        <w:rPr>
          <w:rFonts w:ascii="GHEA Grapalat" w:hAnsi="GHEA Grapalat" w:cs="Times Armenian"/>
          <w:sz w:val="20"/>
          <w:lang w:val="hy-AM"/>
        </w:rPr>
        <w:t xml:space="preserve"> </w:t>
      </w:r>
      <w:r w:rsidRPr="00095A8A">
        <w:rPr>
          <w:rFonts w:ascii="GHEA Grapalat" w:hAnsi="GHEA Grapalat" w:cs="Sylfaen"/>
          <w:sz w:val="20"/>
          <w:lang w:val="hy-AM"/>
        </w:rPr>
        <w:t>օգտագործման</w:t>
      </w:r>
      <w:r w:rsidRPr="00095A8A">
        <w:rPr>
          <w:rFonts w:ascii="GHEA Grapalat" w:hAnsi="GHEA Grapalat" w:cs="Times Armenian"/>
          <w:sz w:val="20"/>
          <w:lang w:val="hy-AM"/>
        </w:rPr>
        <w:t xml:space="preserve"> </w:t>
      </w:r>
      <w:r w:rsidRPr="00095A8A">
        <w:rPr>
          <w:rFonts w:ascii="GHEA Grapalat" w:hAnsi="GHEA Grapalat" w:cs="Sylfaen"/>
          <w:sz w:val="20"/>
          <w:lang w:val="hy-AM"/>
        </w:rPr>
        <w:t>պահանջը</w:t>
      </w:r>
      <w:r w:rsidRPr="00095A8A">
        <w:rPr>
          <w:rFonts w:ascii="GHEA Grapalat" w:hAnsi="GHEA Grapalat" w:cs="Sylfaen"/>
          <w:sz w:val="20"/>
          <w:lang w:val="pt-BR"/>
        </w:rPr>
        <w:t xml:space="preserve">, </w:t>
      </w:r>
      <w:r w:rsidRPr="00095A8A">
        <w:rPr>
          <w:rFonts w:ascii="GHEA Grapalat" w:hAnsi="GHEA Grapalat" w:cs="Sylfaen"/>
          <w:sz w:val="20"/>
        </w:rPr>
        <w:t>իսկ</w:t>
      </w:r>
      <w:r w:rsidRPr="00095A8A">
        <w:rPr>
          <w:rFonts w:ascii="GHEA Grapalat" w:hAnsi="GHEA Grapalat" w:cs="Sylfaen"/>
          <w:sz w:val="20"/>
          <w:lang w:val="pt-BR"/>
        </w:rPr>
        <w:t xml:space="preserve"> </w:t>
      </w:r>
      <w:r w:rsidRPr="00095A8A">
        <w:rPr>
          <w:rFonts w:ascii="GHEA Grapalat" w:hAnsi="GHEA Grapalat" w:cs="Sylfaen"/>
          <w:sz w:val="20"/>
        </w:rPr>
        <w:t>Կատարողի</w:t>
      </w:r>
      <w:r w:rsidRPr="00095A8A">
        <w:rPr>
          <w:rFonts w:ascii="GHEA Grapalat" w:hAnsi="GHEA Grapalat" w:cs="Sylfaen"/>
          <w:sz w:val="20"/>
          <w:lang w:val="pt-BR"/>
        </w:rPr>
        <w:t xml:space="preserve"> </w:t>
      </w:r>
      <w:r w:rsidRPr="00095A8A">
        <w:rPr>
          <w:rFonts w:ascii="GHEA Grapalat" w:hAnsi="GHEA Grapalat" w:cs="Sylfaen"/>
          <w:sz w:val="20"/>
        </w:rPr>
        <w:t>առաջարկությունը</w:t>
      </w:r>
      <w:r w:rsidRPr="00095A8A">
        <w:rPr>
          <w:rFonts w:ascii="GHEA Grapalat" w:hAnsi="GHEA Grapalat" w:cs="Sylfaen"/>
          <w:sz w:val="20"/>
          <w:lang w:val="pt-BR"/>
        </w:rPr>
        <w:t xml:space="preserve"> </w:t>
      </w:r>
      <w:r w:rsidRPr="00095A8A">
        <w:rPr>
          <w:rFonts w:ascii="GHEA Grapalat" w:hAnsi="GHEA Grapalat" w:cs="Sylfaen"/>
          <w:sz w:val="20"/>
        </w:rPr>
        <w:t>ներկայացվել</w:t>
      </w:r>
      <w:r w:rsidRPr="00095A8A">
        <w:rPr>
          <w:rFonts w:ascii="GHEA Grapalat" w:hAnsi="GHEA Grapalat" w:cs="Sylfaen"/>
          <w:sz w:val="20"/>
          <w:lang w:val="pt-BR"/>
        </w:rPr>
        <w:t xml:space="preserve"> </w:t>
      </w:r>
      <w:r w:rsidRPr="00095A8A">
        <w:rPr>
          <w:rFonts w:ascii="GHEA Grapalat" w:hAnsi="GHEA Grapalat" w:cs="Sylfaen"/>
          <w:sz w:val="20"/>
        </w:rPr>
        <w:t>է</w:t>
      </w:r>
      <w:r w:rsidRPr="00095A8A">
        <w:rPr>
          <w:rFonts w:ascii="GHEA Grapalat" w:hAnsi="GHEA Grapalat" w:cs="Sylfaen"/>
          <w:sz w:val="20"/>
          <w:lang w:val="pt-BR"/>
        </w:rPr>
        <w:t xml:space="preserve"> </w:t>
      </w:r>
      <w:r w:rsidRPr="00095A8A">
        <w:rPr>
          <w:rFonts w:ascii="GHEA Grapalat" w:hAnsi="GHEA Grapalat" w:cs="Sylfaen"/>
          <w:sz w:val="20"/>
        </w:rPr>
        <w:t>ոչ</w:t>
      </w:r>
      <w:r w:rsidRPr="00095A8A">
        <w:rPr>
          <w:rFonts w:ascii="GHEA Grapalat" w:hAnsi="GHEA Grapalat" w:cs="Sylfaen"/>
          <w:sz w:val="20"/>
          <w:lang w:val="pt-BR"/>
        </w:rPr>
        <w:t xml:space="preserve"> </w:t>
      </w:r>
      <w:r w:rsidRPr="00095A8A">
        <w:rPr>
          <w:rFonts w:ascii="GHEA Grapalat" w:hAnsi="GHEA Grapalat" w:cs="Sylfaen"/>
          <w:sz w:val="20"/>
        </w:rPr>
        <w:t>ուշ</w:t>
      </w:r>
      <w:r w:rsidRPr="00095A8A">
        <w:rPr>
          <w:rFonts w:ascii="GHEA Grapalat" w:hAnsi="GHEA Grapalat" w:cs="Sylfaen"/>
          <w:sz w:val="20"/>
          <w:lang w:val="pt-BR"/>
        </w:rPr>
        <w:t xml:space="preserve">, </w:t>
      </w:r>
      <w:r w:rsidRPr="00095A8A">
        <w:rPr>
          <w:rFonts w:ascii="GHEA Grapalat" w:hAnsi="GHEA Grapalat" w:cs="Sylfaen"/>
          <w:sz w:val="20"/>
        </w:rPr>
        <w:t>քան</w:t>
      </w:r>
      <w:r w:rsidRPr="00095A8A">
        <w:rPr>
          <w:rFonts w:ascii="GHEA Grapalat" w:hAnsi="GHEA Grapalat" w:cs="Sylfaen"/>
          <w:sz w:val="20"/>
          <w:lang w:val="pt-BR"/>
        </w:rPr>
        <w:t xml:space="preserve"> </w:t>
      </w:r>
      <w:r w:rsidRPr="00095A8A">
        <w:rPr>
          <w:rFonts w:ascii="GHEA Grapalat" w:hAnsi="GHEA Grapalat" w:cs="Sylfaen"/>
          <w:sz w:val="20"/>
        </w:rPr>
        <w:t>պայմանագրով</w:t>
      </w:r>
      <w:r w:rsidRPr="00095A8A">
        <w:rPr>
          <w:rFonts w:ascii="GHEA Grapalat" w:hAnsi="GHEA Grapalat" w:cs="Sylfaen"/>
          <w:sz w:val="20"/>
          <w:lang w:val="pt-BR"/>
        </w:rPr>
        <w:t xml:space="preserve"> </w:t>
      </w:r>
      <w:r w:rsidRPr="00095A8A">
        <w:rPr>
          <w:rFonts w:ascii="GHEA Grapalat" w:hAnsi="GHEA Grapalat" w:cs="Sylfaen"/>
          <w:sz w:val="20"/>
        </w:rPr>
        <w:t>ի</w:t>
      </w:r>
      <w:r w:rsidRPr="00095A8A">
        <w:rPr>
          <w:rFonts w:ascii="GHEA Grapalat" w:hAnsi="GHEA Grapalat" w:cs="Sylfaen"/>
          <w:sz w:val="20"/>
          <w:lang w:val="pt-BR"/>
        </w:rPr>
        <w:t xml:space="preserve"> </w:t>
      </w:r>
      <w:r w:rsidRPr="00095A8A">
        <w:rPr>
          <w:rFonts w:ascii="GHEA Grapalat" w:hAnsi="GHEA Grapalat" w:cs="Sylfaen"/>
          <w:sz w:val="20"/>
        </w:rPr>
        <w:t>սկզբանե</w:t>
      </w:r>
      <w:r w:rsidRPr="00095A8A">
        <w:rPr>
          <w:rFonts w:ascii="GHEA Grapalat" w:hAnsi="GHEA Grapalat" w:cs="Sylfaen"/>
          <w:sz w:val="20"/>
          <w:lang w:val="pt-BR"/>
        </w:rPr>
        <w:t xml:space="preserve"> </w:t>
      </w:r>
      <w:r w:rsidRPr="00095A8A">
        <w:rPr>
          <w:rFonts w:ascii="GHEA Grapalat" w:hAnsi="GHEA Grapalat" w:cs="Sylfaen"/>
          <w:sz w:val="20"/>
        </w:rPr>
        <w:t>ծառայությունների</w:t>
      </w:r>
      <w:r w:rsidRPr="00095A8A">
        <w:rPr>
          <w:rFonts w:ascii="GHEA Grapalat" w:hAnsi="GHEA Grapalat" w:cs="Sylfaen"/>
          <w:sz w:val="20"/>
          <w:lang w:val="pt-BR"/>
        </w:rPr>
        <w:t xml:space="preserve"> </w:t>
      </w:r>
      <w:r w:rsidRPr="00095A8A">
        <w:rPr>
          <w:rFonts w:ascii="GHEA Grapalat" w:hAnsi="GHEA Grapalat" w:cs="Sylfaen"/>
          <w:sz w:val="20"/>
        </w:rPr>
        <w:t>մատուցման</w:t>
      </w:r>
      <w:r w:rsidRPr="00095A8A">
        <w:rPr>
          <w:rFonts w:ascii="GHEA Grapalat" w:hAnsi="GHEA Grapalat" w:cs="Sylfaen"/>
          <w:sz w:val="20"/>
          <w:lang w:val="pt-BR"/>
        </w:rPr>
        <w:t xml:space="preserve"> </w:t>
      </w:r>
      <w:r w:rsidRPr="00095A8A">
        <w:rPr>
          <w:rFonts w:ascii="GHEA Grapalat" w:hAnsi="GHEA Grapalat" w:cs="Sylfaen"/>
          <w:sz w:val="20"/>
        </w:rPr>
        <w:t>համար</w:t>
      </w:r>
      <w:r w:rsidRPr="00095A8A">
        <w:rPr>
          <w:rFonts w:ascii="GHEA Grapalat" w:hAnsi="GHEA Grapalat" w:cs="Sylfaen"/>
          <w:sz w:val="20"/>
          <w:lang w:val="pt-BR"/>
        </w:rPr>
        <w:t xml:space="preserve"> </w:t>
      </w:r>
      <w:r w:rsidRPr="00095A8A">
        <w:rPr>
          <w:rFonts w:ascii="GHEA Grapalat" w:hAnsi="GHEA Grapalat" w:cs="Sylfaen"/>
          <w:sz w:val="20"/>
        </w:rPr>
        <w:t>սահմանված</w:t>
      </w:r>
      <w:r w:rsidRPr="00095A8A">
        <w:rPr>
          <w:rFonts w:ascii="GHEA Grapalat" w:hAnsi="GHEA Grapalat" w:cs="Sylfaen"/>
          <w:sz w:val="20"/>
          <w:lang w:val="pt-BR"/>
        </w:rPr>
        <w:t xml:space="preserve"> </w:t>
      </w:r>
      <w:r w:rsidRPr="00095A8A">
        <w:rPr>
          <w:rFonts w:ascii="GHEA Grapalat" w:hAnsi="GHEA Grapalat" w:cs="Sylfaen"/>
          <w:sz w:val="20"/>
        </w:rPr>
        <w:t>ժամկետը</w:t>
      </w:r>
      <w:r w:rsidRPr="00095A8A">
        <w:rPr>
          <w:rFonts w:ascii="GHEA Grapalat" w:hAnsi="GHEA Grapalat" w:cs="Sylfaen"/>
          <w:sz w:val="20"/>
          <w:lang w:val="pt-BR"/>
        </w:rPr>
        <w:t xml:space="preserve"> </w:t>
      </w:r>
      <w:r w:rsidRPr="00095A8A">
        <w:rPr>
          <w:rFonts w:ascii="GHEA Grapalat" w:hAnsi="GHEA Grapalat" w:cs="Sylfaen"/>
          <w:sz w:val="20"/>
        </w:rPr>
        <w:t>լրանալուց</w:t>
      </w:r>
      <w:r w:rsidRPr="00095A8A">
        <w:rPr>
          <w:rFonts w:ascii="GHEA Grapalat" w:hAnsi="GHEA Grapalat" w:cs="Sylfaen"/>
          <w:sz w:val="20"/>
          <w:lang w:val="pt-BR"/>
        </w:rPr>
        <w:t xml:space="preserve"> </w:t>
      </w:r>
      <w:r w:rsidRPr="00095A8A">
        <w:rPr>
          <w:rFonts w:ascii="GHEA Grapalat" w:hAnsi="GHEA Grapalat" w:cs="Sylfaen"/>
          <w:sz w:val="20"/>
        </w:rPr>
        <w:t>առնվազն</w:t>
      </w:r>
      <w:r w:rsidRPr="00095A8A">
        <w:rPr>
          <w:rFonts w:ascii="GHEA Grapalat" w:hAnsi="GHEA Grapalat" w:cs="Sylfaen"/>
          <w:sz w:val="20"/>
          <w:lang w:val="pt-BR"/>
        </w:rPr>
        <w:t xml:space="preserve"> 5 </w:t>
      </w:r>
      <w:r w:rsidRPr="00095A8A">
        <w:rPr>
          <w:rFonts w:ascii="GHEA Grapalat" w:hAnsi="GHEA Grapalat" w:cs="Sylfaen"/>
          <w:sz w:val="20"/>
        </w:rPr>
        <w:t>օրացուցային</w:t>
      </w:r>
      <w:r w:rsidRPr="00095A8A">
        <w:rPr>
          <w:rFonts w:ascii="GHEA Grapalat" w:hAnsi="GHEA Grapalat" w:cs="Sylfaen"/>
          <w:sz w:val="20"/>
          <w:lang w:val="pt-BR"/>
        </w:rPr>
        <w:t xml:space="preserve"> </w:t>
      </w:r>
      <w:r w:rsidRPr="00095A8A">
        <w:rPr>
          <w:rFonts w:ascii="GHEA Grapalat" w:hAnsi="GHEA Grapalat" w:cs="Sylfaen"/>
          <w:sz w:val="20"/>
        </w:rPr>
        <w:t>օր</w:t>
      </w:r>
      <w:r w:rsidRPr="00095A8A">
        <w:rPr>
          <w:rFonts w:ascii="GHEA Grapalat" w:hAnsi="GHEA Grapalat" w:cs="Sylfaen"/>
          <w:sz w:val="20"/>
          <w:lang w:val="pt-BR"/>
        </w:rPr>
        <w:t xml:space="preserve"> </w:t>
      </w:r>
      <w:r w:rsidRPr="00095A8A">
        <w:rPr>
          <w:rFonts w:ascii="GHEA Grapalat" w:hAnsi="GHEA Grapalat" w:cs="Sylfaen"/>
          <w:sz w:val="20"/>
        </w:rPr>
        <w:t>առաջ</w:t>
      </w:r>
      <w:r w:rsidRPr="00095A8A">
        <w:rPr>
          <w:rFonts w:ascii="GHEA Grapalat" w:hAnsi="GHEA Grapalat" w:cs="Sylfaen"/>
          <w:sz w:val="20"/>
          <w:lang w:val="pt-BR"/>
        </w:rPr>
        <w:t>: Ընդ որում սույն կետով սահմանված դեպքում ծ</w:t>
      </w:r>
      <w:r w:rsidRPr="00095A8A">
        <w:rPr>
          <w:rFonts w:ascii="GHEA Grapalat" w:hAnsi="GHEA Grapalat" w:cs="Times Armenian"/>
          <w:sz w:val="20"/>
          <w:lang w:val="pt-BR"/>
        </w:rPr>
        <w:t>առայության</w:t>
      </w:r>
      <w:r w:rsidRPr="00095A8A">
        <w:rPr>
          <w:rFonts w:ascii="GHEA Grapalat" w:hAnsi="GHEA Grapalat" w:cs="Times Armenian"/>
          <w:sz w:val="20"/>
          <w:lang w:val="hy-AM"/>
        </w:rPr>
        <w:t xml:space="preserve"> </w:t>
      </w:r>
      <w:r w:rsidRPr="00095A8A">
        <w:rPr>
          <w:rFonts w:ascii="GHEA Grapalat" w:hAnsi="GHEA Grapalat" w:cs="Times Armenian"/>
          <w:sz w:val="20"/>
        </w:rPr>
        <w:t>մատուց</w:t>
      </w:r>
      <w:r w:rsidRPr="00095A8A">
        <w:rPr>
          <w:rFonts w:ascii="GHEA Grapalat" w:hAnsi="GHEA Grapalat" w:cs="Sylfaen"/>
          <w:sz w:val="20"/>
          <w:lang w:val="hy-AM"/>
        </w:rPr>
        <w:t>ման</w:t>
      </w:r>
      <w:r w:rsidRPr="00095A8A">
        <w:rPr>
          <w:rFonts w:ascii="GHEA Grapalat" w:hAnsi="GHEA Grapalat" w:cs="Times Armenian"/>
          <w:sz w:val="20"/>
          <w:lang w:val="hy-AM"/>
        </w:rPr>
        <w:t xml:space="preserve"> </w:t>
      </w:r>
      <w:r w:rsidRPr="00095A8A">
        <w:rPr>
          <w:rFonts w:ascii="GHEA Grapalat" w:hAnsi="GHEA Grapalat" w:cs="Sylfaen"/>
          <w:sz w:val="20"/>
          <w:lang w:val="hy-AM"/>
        </w:rPr>
        <w:t>ժամկետը</w:t>
      </w:r>
      <w:r w:rsidRPr="00095A8A">
        <w:rPr>
          <w:rFonts w:ascii="GHEA Grapalat" w:hAnsi="GHEA Grapalat" w:cs="Times Armenian"/>
          <w:sz w:val="20"/>
          <w:lang w:val="hy-AM"/>
        </w:rPr>
        <w:t xml:space="preserve"> </w:t>
      </w:r>
      <w:r w:rsidRPr="00095A8A">
        <w:rPr>
          <w:rFonts w:ascii="GHEA Grapalat" w:hAnsi="GHEA Grapalat" w:cs="Sylfaen"/>
          <w:sz w:val="20"/>
          <w:lang w:val="hy-AM"/>
        </w:rPr>
        <w:t>կարող</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w:t>
      </w:r>
      <w:r w:rsidRPr="00095A8A">
        <w:rPr>
          <w:rFonts w:ascii="GHEA Grapalat" w:hAnsi="GHEA Grapalat" w:cs="Sylfaen"/>
          <w:sz w:val="20"/>
          <w:lang w:val="hy-AM"/>
        </w:rPr>
        <w:t>երկարաձգվել</w:t>
      </w:r>
      <w:r w:rsidRPr="00095A8A">
        <w:rPr>
          <w:rFonts w:ascii="GHEA Grapalat" w:hAnsi="GHEA Grapalat" w:cs="Times Armenian"/>
          <w:sz w:val="20"/>
          <w:lang w:val="hy-AM"/>
        </w:rPr>
        <w:t xml:space="preserve"> </w:t>
      </w:r>
      <w:r w:rsidRPr="00095A8A">
        <w:rPr>
          <w:rFonts w:ascii="GHEA Grapalat" w:hAnsi="GHEA Grapalat" w:cs="Times Armenian"/>
          <w:sz w:val="20"/>
        </w:rPr>
        <w:t>մեկ</w:t>
      </w:r>
      <w:r w:rsidRPr="00095A8A">
        <w:rPr>
          <w:rFonts w:ascii="GHEA Grapalat" w:hAnsi="GHEA Grapalat" w:cs="Times Armenian"/>
          <w:sz w:val="20"/>
          <w:lang w:val="pt-BR"/>
        </w:rPr>
        <w:t xml:space="preserve"> </w:t>
      </w:r>
      <w:r w:rsidRPr="00095A8A">
        <w:rPr>
          <w:rFonts w:ascii="GHEA Grapalat" w:hAnsi="GHEA Grapalat" w:cs="Times Armenian"/>
          <w:sz w:val="20"/>
        </w:rPr>
        <w:t>անգամ</w:t>
      </w:r>
      <w:r w:rsidRPr="00095A8A">
        <w:rPr>
          <w:rFonts w:ascii="GHEA Grapalat" w:hAnsi="GHEA Grapalat" w:cs="Times Armenian"/>
          <w:sz w:val="20"/>
          <w:lang w:val="pt-BR"/>
        </w:rPr>
        <w:t xml:space="preserve"> </w:t>
      </w:r>
      <w:r w:rsidRPr="00095A8A">
        <w:rPr>
          <w:rFonts w:ascii="GHEA Grapalat" w:hAnsi="GHEA Grapalat" w:cs="Sylfaen"/>
          <w:sz w:val="20"/>
          <w:lang w:val="hy-AM"/>
        </w:rPr>
        <w:t>մինչև</w:t>
      </w:r>
      <w:r w:rsidRPr="00095A8A">
        <w:rPr>
          <w:rFonts w:ascii="GHEA Grapalat" w:hAnsi="GHEA Grapalat" w:cs="Sylfaen"/>
          <w:sz w:val="20"/>
          <w:lang w:val="pt-BR"/>
        </w:rPr>
        <w:t xml:space="preserve"> 30 </w:t>
      </w:r>
      <w:r w:rsidRPr="00095A8A">
        <w:rPr>
          <w:rFonts w:ascii="GHEA Grapalat" w:hAnsi="GHEA Grapalat" w:cs="Sylfaen"/>
          <w:sz w:val="20"/>
        </w:rPr>
        <w:t>օրացուցային</w:t>
      </w:r>
      <w:r w:rsidRPr="00095A8A">
        <w:rPr>
          <w:rFonts w:ascii="GHEA Grapalat" w:hAnsi="GHEA Grapalat" w:cs="Sylfaen"/>
          <w:sz w:val="20"/>
          <w:lang w:val="pt-BR"/>
        </w:rPr>
        <w:t xml:space="preserve"> </w:t>
      </w:r>
      <w:r w:rsidRPr="00095A8A">
        <w:rPr>
          <w:rFonts w:ascii="GHEA Grapalat" w:hAnsi="GHEA Grapalat" w:cs="Sylfaen"/>
          <w:sz w:val="20"/>
        </w:rPr>
        <w:t>օրով</w:t>
      </w:r>
      <w:r w:rsidR="00FF70BF" w:rsidRPr="00196C92">
        <w:rPr>
          <w:rFonts w:ascii="GHEA Grapalat" w:hAnsi="GHEA Grapalat" w:cs="Sylfaen"/>
          <w:sz w:val="20"/>
          <w:lang w:val="pt-BR"/>
        </w:rPr>
        <w:t xml:space="preserve"> </w:t>
      </w:r>
      <w:r w:rsidR="00FF70BF" w:rsidRPr="00095A8A">
        <w:rPr>
          <w:rFonts w:ascii="GHEA Grapalat" w:hAnsi="GHEA Grapalat" w:cs="Sylfaen"/>
          <w:sz w:val="20"/>
          <w:szCs w:val="20"/>
          <w:lang w:val="hy-AM"/>
        </w:rPr>
        <w:t>(անհրաժեշտության դեպքում երաշխիքի ձևով ներկայացրած ապահովման ժամկետի երկարաձգումը հավաստող փաստաթղթի առկայությամբ)</w:t>
      </w:r>
      <w:r w:rsidR="00FF70BF" w:rsidRPr="00095A8A">
        <w:rPr>
          <w:rFonts w:ascii="GHEA Grapalat" w:hAnsi="GHEA Grapalat" w:cs="Sylfaen"/>
          <w:sz w:val="20"/>
          <w:lang w:val="pt-BR"/>
        </w:rPr>
        <w:t>:</w:t>
      </w:r>
    </w:p>
    <w:p w14:paraId="3FCB97EC" w14:textId="77777777" w:rsidR="007678FA" w:rsidRPr="00095A8A" w:rsidRDefault="007678FA" w:rsidP="007678FA">
      <w:pPr>
        <w:tabs>
          <w:tab w:val="left" w:pos="720"/>
        </w:tabs>
        <w:jc w:val="both"/>
        <w:rPr>
          <w:rFonts w:ascii="GHEA Grapalat" w:hAnsi="GHEA Grapalat"/>
          <w:sz w:val="20"/>
          <w:lang w:val="hy-AM"/>
        </w:rPr>
      </w:pPr>
      <w:r w:rsidRPr="00095A8A">
        <w:rPr>
          <w:rFonts w:ascii="GHEA Grapalat" w:hAnsi="GHEA Grapalat"/>
          <w:sz w:val="20"/>
          <w:lang w:val="hy-AM"/>
        </w:rPr>
        <w:tab/>
        <w:t>7.9 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14:paraId="0090119B" w14:textId="77777777" w:rsidR="007678FA" w:rsidRPr="00095A8A" w:rsidRDefault="007678FA" w:rsidP="007678FA">
      <w:pPr>
        <w:tabs>
          <w:tab w:val="left" w:pos="720"/>
        </w:tabs>
        <w:jc w:val="both"/>
        <w:rPr>
          <w:rFonts w:ascii="GHEA Grapalat" w:hAnsi="GHEA Grapalat"/>
          <w:sz w:val="20"/>
          <w:lang w:val="hy-AM"/>
        </w:rPr>
      </w:pPr>
      <w:r w:rsidRPr="00095A8A">
        <w:rPr>
          <w:rFonts w:ascii="GHEA Grapalat" w:hAnsi="GHEA Grapalat"/>
          <w:sz w:val="20"/>
          <w:lang w:val="hy-AM"/>
        </w:rPr>
        <w:tab/>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14:paraId="320004C2" w14:textId="77777777" w:rsidR="007678FA" w:rsidRPr="00095A8A" w:rsidRDefault="007678FA" w:rsidP="007678FA">
      <w:pPr>
        <w:ind w:firstLine="567"/>
        <w:jc w:val="both"/>
        <w:rPr>
          <w:rFonts w:ascii="GHEA Grapalat" w:hAnsi="GHEA Grapalat"/>
          <w:sz w:val="20"/>
          <w:szCs w:val="20"/>
          <w:lang w:val="hy-AM" w:eastAsia="ru-RU"/>
        </w:rPr>
      </w:pPr>
      <w:r w:rsidRPr="00095A8A">
        <w:rPr>
          <w:rFonts w:ascii="GHEA Grapalat" w:hAnsi="GHEA Grapalat"/>
          <w:sz w:val="20"/>
          <w:lang w:val="hy-AM"/>
        </w:rPr>
        <w:tab/>
        <w:t>7.10 Պ</w:t>
      </w:r>
      <w:r w:rsidRPr="00095A8A">
        <w:rPr>
          <w:rFonts w:ascii="GHEA Grapalat" w:hAnsi="GHEA Grapalat"/>
          <w:spacing w:val="-4"/>
          <w:sz w:val="20"/>
          <w:szCs w:val="20"/>
          <w:lang w:val="hy-AM" w:eastAsia="ru-RU"/>
        </w:rPr>
        <w:t xml:space="preserve">այմանագիրը չի </w:t>
      </w:r>
      <w:r w:rsidRPr="00095A8A">
        <w:rPr>
          <w:rFonts w:ascii="GHEA Grapalat" w:hAnsi="GHEA Grapalat"/>
          <w:sz w:val="20"/>
          <w:szCs w:val="20"/>
          <w:lang w:val="hy-AM" w:eastAsia="ru-RU"/>
        </w:rPr>
        <w:t>կարող փոփոխվել կողմերի պարտա</w:t>
      </w:r>
      <w:r w:rsidRPr="00095A8A">
        <w:rPr>
          <w:rFonts w:ascii="GHEA Grapalat" w:hAnsi="GHEA Grapalat"/>
          <w:sz w:val="20"/>
          <w:szCs w:val="20"/>
          <w:lang w:val="hy-AM" w:eastAsia="ru-RU"/>
        </w:rPr>
        <w:softHyphen/>
        <w:t>վորու</w:t>
      </w:r>
      <w:r w:rsidRPr="00095A8A">
        <w:rPr>
          <w:rFonts w:ascii="GHEA Grapalat" w:hAnsi="GHEA Grapalat"/>
          <w:sz w:val="20"/>
          <w:szCs w:val="20"/>
          <w:lang w:val="hy-AM" w:eastAsia="ru-RU"/>
        </w:rPr>
        <w:softHyphen/>
        <w:t>թյունների մասնակի չկատարման հետևանքով</w:t>
      </w:r>
      <w:r w:rsidRPr="00095A8A" w:rsidDel="00591DE3">
        <w:rPr>
          <w:rFonts w:ascii="GHEA Grapalat" w:hAnsi="GHEA Grapalat"/>
          <w:sz w:val="20"/>
          <w:szCs w:val="20"/>
          <w:lang w:val="hy-AM" w:eastAsia="ru-RU"/>
        </w:rPr>
        <w:t xml:space="preserve"> </w:t>
      </w:r>
      <w:r w:rsidRPr="00095A8A">
        <w:rPr>
          <w:rFonts w:ascii="GHEA Grapalat" w:hAnsi="GHEA Grapalat"/>
          <w:sz w:val="20"/>
          <w:szCs w:val="20"/>
          <w:lang w:val="hy-AM" w:eastAsia="ru-RU"/>
        </w:rPr>
        <w:t xml:space="preserve">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14:paraId="45C348B7" w14:textId="77777777" w:rsidR="007678FA" w:rsidRPr="00095A8A" w:rsidRDefault="007678FA" w:rsidP="007678FA">
      <w:pPr>
        <w:ind w:firstLine="567"/>
        <w:jc w:val="both"/>
        <w:rPr>
          <w:rFonts w:ascii="GHEA Grapalat" w:hAnsi="GHEA Grapalat"/>
          <w:sz w:val="20"/>
          <w:szCs w:val="20"/>
          <w:lang w:val="hy-AM" w:eastAsia="ru-RU"/>
        </w:rPr>
      </w:pPr>
      <w:r w:rsidRPr="00095A8A">
        <w:rPr>
          <w:rFonts w:ascii="GHEA Grapalat" w:hAnsi="GHEA Grapalat"/>
          <w:sz w:val="20"/>
          <w:szCs w:val="20"/>
          <w:lang w:val="hy-AM" w:eastAsia="ru-RU"/>
        </w:rPr>
        <w:t>7.11 Կատարողի կողմից ստանձնած պարտավորությունները չկատա</w:t>
      </w:r>
      <w:r w:rsidRPr="00095A8A">
        <w:rPr>
          <w:rFonts w:ascii="GHEA Grapalat" w:hAnsi="GHEA Grapalat"/>
          <w:sz w:val="20"/>
          <w:szCs w:val="20"/>
          <w:lang w:val="hy-AM" w:eastAsia="ru-RU"/>
        </w:rPr>
        <w:softHyphen/>
        <w:t xml:space="preserve">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Կատարողը, պայմանագիրը </w:t>
      </w:r>
      <w:r w:rsidRPr="00095A8A">
        <w:rPr>
          <w:rFonts w:ascii="GHEA Grapalat" w:hAnsi="GHEA Grapalat"/>
          <w:sz w:val="20"/>
          <w:szCs w:val="20"/>
          <w:lang w:val="hy-AM" w:eastAsia="ru-RU"/>
        </w:rPr>
        <w:lastRenderedPageBreak/>
        <w:t>միակողմանի լուծելու վերաբերյալ, համարվում է պատշաճ ծանուցված` ծանուցումը, սույն կետով սահմանված հրապարակվելուն հաջորդող օրվանից:</w:t>
      </w:r>
      <w:r w:rsidR="00D740FE" w:rsidRPr="00095A8A">
        <w:rPr>
          <w:rFonts w:ascii="GHEA Grapalat" w:hAnsi="GHEA Grapalat"/>
          <w:sz w:val="20"/>
          <w:szCs w:val="20"/>
          <w:lang w:val="hy-AM" w:eastAsia="ru-RU"/>
        </w:rPr>
        <w:t xml:space="preserve">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14:paraId="545CA9DC" w14:textId="49A3C0BF" w:rsidR="006B213E" w:rsidRPr="00095A8A" w:rsidRDefault="00AB5980" w:rsidP="00AB5980">
      <w:pPr>
        <w:tabs>
          <w:tab w:val="left" w:pos="1276"/>
        </w:tabs>
        <w:jc w:val="both"/>
        <w:rPr>
          <w:rFonts w:ascii="GHEA Grapalat" w:hAnsi="GHEA Grapalat"/>
          <w:sz w:val="20"/>
          <w:szCs w:val="20"/>
          <w:lang w:val="hy-AM"/>
        </w:rPr>
      </w:pPr>
      <w:r w:rsidRPr="00196C92">
        <w:rPr>
          <w:rFonts w:ascii="GHEA Grapalat" w:hAnsi="GHEA Grapalat"/>
          <w:sz w:val="20"/>
          <w:lang w:val="hy-AM"/>
        </w:rPr>
        <w:t xml:space="preserve">         </w:t>
      </w:r>
      <w:r w:rsidR="007678FA" w:rsidRPr="00095A8A">
        <w:rPr>
          <w:rFonts w:ascii="GHEA Grapalat" w:hAnsi="GHEA Grapalat"/>
          <w:sz w:val="20"/>
          <w:lang w:val="hy-AM"/>
        </w:rPr>
        <w:t>7.12</w:t>
      </w:r>
      <w:r w:rsidR="006B213E" w:rsidRPr="00196C92">
        <w:rPr>
          <w:rFonts w:ascii="GHEA Grapalat" w:hAnsi="GHEA Grapalat"/>
          <w:sz w:val="20"/>
          <w:lang w:val="hy-AM"/>
        </w:rPr>
        <w:t xml:space="preserve"> </w:t>
      </w:r>
      <w:r w:rsidR="006B213E" w:rsidRPr="00095A8A">
        <w:rPr>
          <w:rFonts w:ascii="GHEA Grapalat" w:hAnsi="GHEA Grapalat"/>
          <w:sz w:val="20"/>
          <w:szCs w:val="20"/>
          <w:lang w:val="hy-AM" w:eastAsia="ru-RU"/>
        </w:rPr>
        <w:t xml:space="preserve">Պայմանագրի վավերապայմաններում Կատարողի </w:t>
      </w:r>
      <w:r w:rsidR="006B213E" w:rsidRPr="00196C92">
        <w:rPr>
          <w:rFonts w:ascii="GHEA Grapalat" w:hAnsi="GHEA Grapalat"/>
          <w:sz w:val="20"/>
          <w:szCs w:val="20"/>
          <w:lang w:val="hy-AM" w:eastAsia="ru-RU"/>
        </w:rPr>
        <w:t xml:space="preserve">կողմից </w:t>
      </w:r>
      <w:r w:rsidR="006B213E" w:rsidRPr="00095A8A">
        <w:rPr>
          <w:rFonts w:ascii="GHEA Grapalat" w:hAnsi="GHEA Grapalat"/>
          <w:sz w:val="20"/>
          <w:szCs w:val="20"/>
          <w:lang w:val="hy-AM" w:eastAsia="ru-RU"/>
        </w:rPr>
        <w:t>նշված բանկային տվյալները պետք է համապատասխանեն միակողմանի հաստատված հայտարարության՝ տուժանքի ձևով պայմանագրի և/կամ որակավորման ապահովումների և դրանց կից վճարման պահանջագրերի բանկային տվյալներին:</w:t>
      </w:r>
    </w:p>
    <w:p w14:paraId="6FC96956" w14:textId="7F255D8D" w:rsidR="007678FA" w:rsidRPr="00095A8A" w:rsidRDefault="006B213E" w:rsidP="007678FA">
      <w:pPr>
        <w:ind w:firstLine="567"/>
        <w:jc w:val="both"/>
        <w:rPr>
          <w:rFonts w:ascii="GHEA Grapalat" w:hAnsi="GHEA Grapalat"/>
          <w:sz w:val="20"/>
          <w:lang w:val="hy-AM"/>
        </w:rPr>
      </w:pPr>
      <w:r w:rsidRPr="00196C92">
        <w:rPr>
          <w:rFonts w:ascii="GHEA Grapalat" w:hAnsi="GHEA Grapalat"/>
          <w:sz w:val="20"/>
          <w:lang w:val="hy-AM"/>
        </w:rPr>
        <w:t>7.13</w:t>
      </w:r>
      <w:r w:rsidR="007678FA" w:rsidRPr="00095A8A">
        <w:rPr>
          <w:rFonts w:ascii="GHEA Grapalat" w:hAnsi="GHEA Grapalat"/>
          <w:sz w:val="20"/>
          <w:lang w:val="hy-AM"/>
        </w:rPr>
        <w:t xml:space="preserve"> Սույն պայմանագրի կապակցությամբ ծագած</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վեճերը</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լուծվում</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են</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բանակցությունների</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միջոցով։</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Համաձայնություն</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ձեռք</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չբերելու</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դեպքում</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վեճերը</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լուծվում</w:t>
      </w:r>
      <w:r w:rsidR="007678FA" w:rsidRPr="00095A8A">
        <w:rPr>
          <w:rFonts w:ascii="GHEA Grapalat" w:hAnsi="GHEA Grapalat" w:cs="Times Armenian"/>
          <w:sz w:val="20"/>
          <w:lang w:val="hy-AM"/>
        </w:rPr>
        <w:t xml:space="preserve"> </w:t>
      </w:r>
      <w:r w:rsidR="007678FA" w:rsidRPr="00095A8A">
        <w:rPr>
          <w:rFonts w:ascii="GHEA Grapalat" w:hAnsi="GHEA Grapalat" w:cs="Sylfaen"/>
          <w:sz w:val="20"/>
          <w:lang w:val="hy-AM"/>
        </w:rPr>
        <w:t>են</w:t>
      </w:r>
      <w:r w:rsidR="007678FA" w:rsidRPr="00095A8A">
        <w:rPr>
          <w:rFonts w:ascii="GHEA Grapalat" w:hAnsi="GHEA Grapalat" w:cs="Times Armenian"/>
          <w:sz w:val="20"/>
          <w:lang w:val="hy-AM"/>
        </w:rPr>
        <w:t xml:space="preserve"> ՀՀ </w:t>
      </w:r>
      <w:r w:rsidR="007678FA" w:rsidRPr="00095A8A">
        <w:rPr>
          <w:rFonts w:ascii="GHEA Grapalat" w:hAnsi="GHEA Grapalat" w:cs="Sylfaen"/>
          <w:sz w:val="20"/>
          <w:lang w:val="hy-AM"/>
        </w:rPr>
        <w:t>դատարաններում</w:t>
      </w:r>
      <w:r w:rsidR="007678FA" w:rsidRPr="00095A8A">
        <w:rPr>
          <w:rFonts w:ascii="GHEA Grapalat" w:hAnsi="GHEA Grapalat"/>
          <w:sz w:val="20"/>
          <w:lang w:val="hy-AM"/>
        </w:rPr>
        <w:t>։</w:t>
      </w:r>
    </w:p>
    <w:p w14:paraId="1CDAEA1A" w14:textId="06068365" w:rsidR="007678FA" w:rsidRPr="00095A8A" w:rsidRDefault="007678FA" w:rsidP="007678FA">
      <w:pPr>
        <w:ind w:firstLine="567"/>
        <w:jc w:val="both"/>
        <w:rPr>
          <w:rFonts w:ascii="GHEA Grapalat" w:hAnsi="GHEA Grapalat"/>
          <w:sz w:val="20"/>
          <w:lang w:val="hy-AM"/>
        </w:rPr>
      </w:pPr>
      <w:r w:rsidRPr="00095A8A">
        <w:rPr>
          <w:rFonts w:ascii="GHEA Grapalat" w:hAnsi="GHEA Grapalat"/>
          <w:sz w:val="20"/>
          <w:lang w:val="hy-AM"/>
        </w:rPr>
        <w:t xml:space="preserve">7.13 </w:t>
      </w:r>
      <w:r w:rsidRPr="00095A8A">
        <w:rPr>
          <w:rFonts w:ascii="GHEA Grapalat" w:hAnsi="GHEA Grapalat" w:cs="Sylfaen"/>
          <w:sz w:val="20"/>
          <w:lang w:val="hy-AM"/>
        </w:rPr>
        <w:t>Սույն</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պայմանագիրը</w:t>
      </w:r>
      <w:r w:rsidRPr="00095A8A">
        <w:rPr>
          <w:rFonts w:ascii="GHEA Grapalat" w:hAnsi="GHEA Grapalat" w:cs="Times Armenian"/>
          <w:sz w:val="20"/>
          <w:lang w:val="hy-AM"/>
        </w:rPr>
        <w:t xml:space="preserve"> </w:t>
      </w:r>
      <w:r w:rsidRPr="00095A8A">
        <w:rPr>
          <w:rFonts w:ascii="GHEA Grapalat" w:hAnsi="GHEA Grapalat" w:cs="Sylfaen"/>
          <w:sz w:val="20"/>
          <w:lang w:val="hy-AM"/>
        </w:rPr>
        <w:t>կազմված</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w:t>
      </w:r>
      <w:r w:rsidRPr="00095A8A">
        <w:rPr>
          <w:rFonts w:ascii="GHEA Grapalat" w:hAnsi="GHEA Grapalat" w:cs="Times Armenian"/>
          <w:b/>
          <w:sz w:val="20"/>
          <w:lang w:val="hy-AM"/>
        </w:rPr>
        <w:t xml:space="preserve">____ </w:t>
      </w:r>
      <w:r w:rsidRPr="00095A8A">
        <w:rPr>
          <w:rFonts w:ascii="GHEA Grapalat" w:hAnsi="GHEA Grapalat" w:cs="Sylfaen"/>
          <w:sz w:val="20"/>
          <w:lang w:val="hy-AM"/>
        </w:rPr>
        <w:t>էջից</w:t>
      </w:r>
      <w:r w:rsidRPr="00095A8A">
        <w:rPr>
          <w:rFonts w:ascii="GHEA Grapalat" w:hAnsi="GHEA Grapalat" w:cs="Times Armenian"/>
          <w:sz w:val="20"/>
          <w:lang w:val="hy-AM"/>
        </w:rPr>
        <w:t xml:space="preserve">, </w:t>
      </w:r>
      <w:r w:rsidRPr="00095A8A">
        <w:rPr>
          <w:rFonts w:ascii="GHEA Grapalat" w:hAnsi="GHEA Grapalat" w:cs="Sylfaen"/>
          <w:sz w:val="20"/>
          <w:lang w:val="hy-AM"/>
        </w:rPr>
        <w:t>կնքվում</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w:t>
      </w:r>
      <w:r w:rsidRPr="00095A8A">
        <w:rPr>
          <w:rFonts w:ascii="GHEA Grapalat" w:hAnsi="GHEA Grapalat" w:cs="Sylfaen"/>
          <w:sz w:val="20"/>
          <w:lang w:val="hy-AM"/>
        </w:rPr>
        <w:t>երկու</w:t>
      </w:r>
      <w:r w:rsidRPr="00095A8A">
        <w:rPr>
          <w:rFonts w:ascii="GHEA Grapalat" w:hAnsi="GHEA Grapalat" w:cs="Times Armenian"/>
          <w:sz w:val="20"/>
          <w:lang w:val="hy-AM"/>
        </w:rPr>
        <w:t xml:space="preserve"> </w:t>
      </w:r>
      <w:r w:rsidRPr="00095A8A">
        <w:rPr>
          <w:rFonts w:ascii="GHEA Grapalat" w:hAnsi="GHEA Grapalat" w:cs="Sylfaen"/>
          <w:sz w:val="20"/>
          <w:lang w:val="hy-AM"/>
        </w:rPr>
        <w:t>օրինակից</w:t>
      </w:r>
      <w:r w:rsidRPr="00095A8A">
        <w:rPr>
          <w:rFonts w:ascii="GHEA Grapalat" w:hAnsi="GHEA Grapalat" w:cs="Times Armenian"/>
          <w:sz w:val="20"/>
          <w:lang w:val="hy-AM"/>
        </w:rPr>
        <w:t xml:space="preserve">, </w:t>
      </w:r>
      <w:r w:rsidRPr="00095A8A">
        <w:rPr>
          <w:rFonts w:ascii="GHEA Grapalat" w:hAnsi="GHEA Grapalat" w:cs="Sylfaen"/>
          <w:sz w:val="20"/>
          <w:lang w:val="hy-AM"/>
        </w:rPr>
        <w:t>որոնք</w:t>
      </w:r>
      <w:r w:rsidRPr="00095A8A">
        <w:rPr>
          <w:rFonts w:ascii="GHEA Grapalat" w:hAnsi="GHEA Grapalat" w:cs="Times Armenian"/>
          <w:sz w:val="20"/>
          <w:lang w:val="hy-AM"/>
        </w:rPr>
        <w:t xml:space="preserve"> </w:t>
      </w:r>
      <w:r w:rsidRPr="00095A8A">
        <w:rPr>
          <w:rFonts w:ascii="GHEA Grapalat" w:hAnsi="GHEA Grapalat" w:cs="Sylfaen"/>
          <w:sz w:val="20"/>
          <w:lang w:val="hy-AM"/>
        </w:rPr>
        <w:t>ունեն</w:t>
      </w:r>
      <w:r w:rsidRPr="00095A8A">
        <w:rPr>
          <w:rFonts w:ascii="GHEA Grapalat" w:hAnsi="GHEA Grapalat" w:cs="Times Armenian"/>
          <w:sz w:val="20"/>
          <w:lang w:val="hy-AM"/>
        </w:rPr>
        <w:t xml:space="preserve"> </w:t>
      </w:r>
      <w:r w:rsidRPr="00095A8A">
        <w:rPr>
          <w:rFonts w:ascii="GHEA Grapalat" w:hAnsi="GHEA Grapalat" w:cs="Sylfaen"/>
          <w:sz w:val="20"/>
          <w:lang w:val="hy-AM"/>
        </w:rPr>
        <w:t>հավասարազոր</w:t>
      </w:r>
      <w:r w:rsidRPr="00095A8A">
        <w:rPr>
          <w:rFonts w:ascii="GHEA Grapalat" w:hAnsi="GHEA Grapalat" w:cs="Times Armenian"/>
          <w:sz w:val="20"/>
          <w:lang w:val="hy-AM"/>
        </w:rPr>
        <w:t xml:space="preserve"> </w:t>
      </w:r>
      <w:r w:rsidRPr="00095A8A">
        <w:rPr>
          <w:rFonts w:ascii="GHEA Grapalat" w:hAnsi="GHEA Grapalat" w:cs="Sylfaen"/>
          <w:sz w:val="20"/>
          <w:lang w:val="hy-AM"/>
        </w:rPr>
        <w:t>իրավաբանական</w:t>
      </w:r>
      <w:r w:rsidRPr="00095A8A">
        <w:rPr>
          <w:rFonts w:ascii="GHEA Grapalat" w:hAnsi="GHEA Grapalat" w:cs="Times Armenian"/>
          <w:sz w:val="20"/>
          <w:lang w:val="hy-AM"/>
        </w:rPr>
        <w:t xml:space="preserve"> </w:t>
      </w:r>
      <w:r w:rsidRPr="00095A8A">
        <w:rPr>
          <w:rFonts w:ascii="GHEA Grapalat" w:hAnsi="GHEA Grapalat" w:cs="Sylfaen"/>
          <w:sz w:val="20"/>
          <w:lang w:val="hy-AM"/>
        </w:rPr>
        <w:t>ուժ</w:t>
      </w:r>
      <w:r w:rsidRPr="00095A8A">
        <w:rPr>
          <w:rFonts w:ascii="GHEA Grapalat" w:hAnsi="GHEA Grapalat" w:cs="Times Armenian"/>
          <w:sz w:val="20"/>
          <w:lang w:val="hy-AM"/>
        </w:rPr>
        <w:t xml:space="preserve">։ </w:t>
      </w:r>
      <w:r w:rsidRPr="00095A8A">
        <w:rPr>
          <w:rFonts w:ascii="GHEA Grapalat" w:hAnsi="GHEA Grapalat" w:cs="Sylfaen"/>
          <w:sz w:val="20"/>
          <w:lang w:val="hy-AM"/>
        </w:rPr>
        <w:t>Սույն</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պայմանագրի</w:t>
      </w:r>
      <w:r w:rsidR="009A46AF" w:rsidRPr="00095A8A">
        <w:rPr>
          <w:rFonts w:ascii="GHEA Grapalat" w:hAnsi="GHEA Grapalat" w:cs="Times Armenian"/>
          <w:sz w:val="20"/>
          <w:lang w:val="hy-AM"/>
        </w:rPr>
        <w:t xml:space="preserve"> N 1, N 2, N 3, </w:t>
      </w:r>
      <w:r w:rsidRPr="00095A8A">
        <w:rPr>
          <w:rFonts w:ascii="GHEA Grapalat" w:hAnsi="GHEA Grapalat" w:cs="Times Armenian"/>
          <w:sz w:val="20"/>
          <w:lang w:val="hy-AM"/>
        </w:rPr>
        <w:t>N 3.1</w:t>
      </w:r>
      <w:r w:rsidR="009A46AF" w:rsidRPr="00196C92">
        <w:rPr>
          <w:rFonts w:ascii="GHEA Grapalat" w:hAnsi="GHEA Grapalat" w:cs="Times Armenian"/>
          <w:sz w:val="20"/>
          <w:lang w:val="hy-AM"/>
        </w:rPr>
        <w:t xml:space="preserve">, </w:t>
      </w:r>
      <w:r w:rsidR="009A46AF" w:rsidRPr="00095A8A">
        <w:rPr>
          <w:rFonts w:ascii="GHEA Grapalat" w:hAnsi="GHEA Grapalat" w:cs="Times Armenian"/>
          <w:sz w:val="20"/>
          <w:lang w:val="hy-AM"/>
        </w:rPr>
        <w:t>N 4 և N 5</w:t>
      </w:r>
      <w:r w:rsidRPr="00095A8A">
        <w:rPr>
          <w:rFonts w:ascii="GHEA Grapalat" w:hAnsi="GHEA Grapalat" w:cs="Times Armenian"/>
          <w:sz w:val="20"/>
          <w:lang w:val="hy-AM"/>
        </w:rPr>
        <w:t xml:space="preserve"> </w:t>
      </w:r>
      <w:r w:rsidRPr="00095A8A">
        <w:rPr>
          <w:rFonts w:ascii="GHEA Grapalat" w:hAnsi="GHEA Grapalat" w:cs="Sylfaen"/>
          <w:sz w:val="20"/>
          <w:lang w:val="hy-AM"/>
        </w:rPr>
        <w:t>հավելվածները</w:t>
      </w:r>
      <w:r w:rsidRPr="00095A8A">
        <w:rPr>
          <w:rFonts w:ascii="GHEA Grapalat" w:hAnsi="GHEA Grapalat" w:cs="Times Armenian"/>
          <w:sz w:val="20"/>
          <w:lang w:val="hy-AM"/>
        </w:rPr>
        <w:t xml:space="preserve"> </w:t>
      </w:r>
      <w:r w:rsidRPr="00095A8A">
        <w:rPr>
          <w:rFonts w:ascii="GHEA Grapalat" w:hAnsi="GHEA Grapalat" w:cs="Sylfaen"/>
          <w:sz w:val="20"/>
          <w:lang w:val="hy-AM"/>
        </w:rPr>
        <w:t>հանդիսանում</w:t>
      </w:r>
      <w:r w:rsidRPr="00095A8A">
        <w:rPr>
          <w:rFonts w:ascii="GHEA Grapalat" w:hAnsi="GHEA Grapalat" w:cs="Times Armenian"/>
          <w:sz w:val="20"/>
          <w:lang w:val="hy-AM"/>
        </w:rPr>
        <w:t xml:space="preserve"> </w:t>
      </w:r>
      <w:r w:rsidRPr="00095A8A">
        <w:rPr>
          <w:rFonts w:ascii="GHEA Grapalat" w:hAnsi="GHEA Grapalat" w:cs="Sylfaen"/>
          <w:sz w:val="20"/>
          <w:lang w:val="hy-AM"/>
        </w:rPr>
        <w:t>են</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պայմանագրի</w:t>
      </w:r>
      <w:r w:rsidRPr="00095A8A">
        <w:rPr>
          <w:rFonts w:ascii="GHEA Grapalat" w:hAnsi="GHEA Grapalat" w:cs="Times Armenian"/>
          <w:sz w:val="20"/>
          <w:lang w:val="hy-AM"/>
        </w:rPr>
        <w:t xml:space="preserve"> </w:t>
      </w:r>
      <w:r w:rsidRPr="00095A8A">
        <w:rPr>
          <w:rFonts w:ascii="GHEA Grapalat" w:hAnsi="GHEA Grapalat" w:cs="Sylfaen"/>
          <w:sz w:val="20"/>
          <w:lang w:val="hy-AM"/>
        </w:rPr>
        <w:t>անբաժանելի</w:t>
      </w:r>
      <w:r w:rsidRPr="00095A8A">
        <w:rPr>
          <w:rFonts w:ascii="GHEA Grapalat" w:hAnsi="GHEA Grapalat" w:cs="Times Armenian"/>
          <w:sz w:val="20"/>
          <w:lang w:val="hy-AM"/>
        </w:rPr>
        <w:t xml:space="preserve"> </w:t>
      </w:r>
      <w:r w:rsidRPr="00095A8A">
        <w:rPr>
          <w:rFonts w:ascii="GHEA Grapalat" w:hAnsi="GHEA Grapalat" w:cs="Sylfaen"/>
          <w:sz w:val="20"/>
          <w:lang w:val="hy-AM"/>
        </w:rPr>
        <w:t>մասը</w:t>
      </w:r>
      <w:r w:rsidRPr="00095A8A">
        <w:rPr>
          <w:rFonts w:ascii="GHEA Grapalat" w:hAnsi="GHEA Grapalat" w:cs="Times Armenian"/>
          <w:sz w:val="20"/>
          <w:lang w:val="hy-AM"/>
        </w:rPr>
        <w:t xml:space="preserve">, </w:t>
      </w:r>
      <w:r w:rsidRPr="00095A8A">
        <w:rPr>
          <w:rFonts w:ascii="GHEA Grapalat" w:hAnsi="GHEA Grapalat" w:cs="Sylfaen"/>
          <w:sz w:val="20"/>
          <w:lang w:val="hy-AM"/>
        </w:rPr>
        <w:t>յուրաքանչյուր</w:t>
      </w:r>
      <w:r w:rsidRPr="00095A8A">
        <w:rPr>
          <w:rFonts w:ascii="GHEA Grapalat" w:hAnsi="GHEA Grapalat" w:cs="Times Armenian"/>
          <w:sz w:val="20"/>
          <w:lang w:val="hy-AM"/>
        </w:rPr>
        <w:t xml:space="preserve"> </w:t>
      </w:r>
      <w:r w:rsidRPr="00095A8A">
        <w:rPr>
          <w:rFonts w:ascii="GHEA Grapalat" w:hAnsi="GHEA Grapalat" w:cs="Sylfaen"/>
          <w:sz w:val="20"/>
          <w:lang w:val="hy-AM"/>
        </w:rPr>
        <w:t>կողմին</w:t>
      </w:r>
      <w:r w:rsidRPr="00095A8A">
        <w:rPr>
          <w:rFonts w:ascii="GHEA Grapalat" w:hAnsi="GHEA Grapalat" w:cs="Times Armenian"/>
          <w:sz w:val="20"/>
          <w:lang w:val="hy-AM"/>
        </w:rPr>
        <w:t xml:space="preserve"> </w:t>
      </w:r>
      <w:r w:rsidRPr="00095A8A">
        <w:rPr>
          <w:rFonts w:ascii="GHEA Grapalat" w:hAnsi="GHEA Grapalat" w:cs="Sylfaen"/>
          <w:sz w:val="20"/>
          <w:lang w:val="hy-AM"/>
        </w:rPr>
        <w:t>տրվում</w:t>
      </w:r>
      <w:r w:rsidRPr="00095A8A">
        <w:rPr>
          <w:rFonts w:ascii="GHEA Grapalat" w:hAnsi="GHEA Grapalat" w:cs="Times Armenian"/>
          <w:sz w:val="20"/>
          <w:lang w:val="hy-AM"/>
        </w:rPr>
        <w:t xml:space="preserve"> </w:t>
      </w:r>
      <w:r w:rsidRPr="00095A8A">
        <w:rPr>
          <w:rFonts w:ascii="GHEA Grapalat" w:hAnsi="GHEA Grapalat" w:cs="Sylfaen"/>
          <w:sz w:val="20"/>
          <w:lang w:val="hy-AM"/>
        </w:rPr>
        <w:t>է պայմանագրի</w:t>
      </w:r>
      <w:r w:rsidRPr="00095A8A">
        <w:rPr>
          <w:rFonts w:ascii="GHEA Grapalat" w:hAnsi="GHEA Grapalat" w:cs="Times Armenian"/>
          <w:sz w:val="20"/>
          <w:lang w:val="hy-AM"/>
        </w:rPr>
        <w:t xml:space="preserve"> </w:t>
      </w:r>
      <w:r w:rsidRPr="00095A8A">
        <w:rPr>
          <w:rFonts w:ascii="GHEA Grapalat" w:hAnsi="GHEA Grapalat" w:cs="Sylfaen"/>
          <w:sz w:val="20"/>
          <w:lang w:val="hy-AM"/>
        </w:rPr>
        <w:t>մեկ</w:t>
      </w:r>
      <w:r w:rsidRPr="00095A8A">
        <w:rPr>
          <w:rFonts w:ascii="GHEA Grapalat" w:hAnsi="GHEA Grapalat" w:cs="Times Armenian"/>
          <w:sz w:val="20"/>
          <w:lang w:val="hy-AM"/>
        </w:rPr>
        <w:t xml:space="preserve"> </w:t>
      </w:r>
      <w:r w:rsidRPr="00095A8A">
        <w:rPr>
          <w:rFonts w:ascii="GHEA Grapalat" w:hAnsi="GHEA Grapalat" w:cs="Sylfaen"/>
          <w:sz w:val="20"/>
          <w:lang w:val="hy-AM"/>
        </w:rPr>
        <w:t>օրինակ</w:t>
      </w:r>
      <w:r w:rsidRPr="00095A8A">
        <w:rPr>
          <w:rFonts w:ascii="GHEA Grapalat" w:hAnsi="GHEA Grapalat"/>
          <w:sz w:val="20"/>
          <w:lang w:val="hy-AM"/>
        </w:rPr>
        <w:t>։</w:t>
      </w:r>
    </w:p>
    <w:p w14:paraId="1553A39E" w14:textId="77777777" w:rsidR="007678FA" w:rsidRPr="00095A8A" w:rsidRDefault="007678FA" w:rsidP="007678FA">
      <w:pPr>
        <w:ind w:firstLine="567"/>
        <w:jc w:val="both"/>
        <w:rPr>
          <w:rFonts w:ascii="GHEA Grapalat" w:hAnsi="GHEA Grapalat"/>
          <w:bCs/>
          <w:sz w:val="20"/>
          <w:lang w:val="hy-AM"/>
        </w:rPr>
      </w:pPr>
      <w:r w:rsidRPr="00095A8A">
        <w:rPr>
          <w:rFonts w:ascii="GHEA Grapalat" w:hAnsi="GHEA Grapalat"/>
          <w:sz w:val="20"/>
          <w:lang w:val="hy-AM"/>
        </w:rPr>
        <w:t xml:space="preserve">7.14 </w:t>
      </w:r>
      <w:r w:rsidRPr="00095A8A">
        <w:rPr>
          <w:rFonts w:ascii="GHEA Grapalat" w:hAnsi="GHEA Grapalat" w:cs="Sylfaen"/>
          <w:sz w:val="20"/>
          <w:lang w:val="hy-AM"/>
        </w:rPr>
        <w:t>Սույն</w:t>
      </w:r>
      <w:r w:rsidRPr="00095A8A">
        <w:rPr>
          <w:rFonts w:ascii="GHEA Grapalat" w:hAnsi="GHEA Grapalat" w:cs="Times Armenian"/>
          <w:sz w:val="20"/>
          <w:lang w:val="hy-AM"/>
        </w:rPr>
        <w:t xml:space="preserve"> </w:t>
      </w:r>
      <w:r w:rsidRPr="00095A8A">
        <w:rPr>
          <w:rFonts w:ascii="GHEA Grapalat" w:hAnsi="GHEA Grapalat" w:cs="Sylfaen"/>
          <w:sz w:val="20"/>
          <w:lang w:val="hy-AM"/>
        </w:rPr>
        <w:t>պայմանագրի</w:t>
      </w:r>
      <w:r w:rsidRPr="00095A8A">
        <w:rPr>
          <w:rFonts w:ascii="GHEA Grapalat" w:hAnsi="GHEA Grapalat" w:cs="Times Armenian"/>
          <w:sz w:val="20"/>
          <w:lang w:val="hy-AM"/>
        </w:rPr>
        <w:t xml:space="preserve"> </w:t>
      </w:r>
      <w:r w:rsidRPr="00095A8A">
        <w:rPr>
          <w:rFonts w:ascii="GHEA Grapalat" w:hAnsi="GHEA Grapalat" w:cs="Sylfaen"/>
          <w:sz w:val="20"/>
          <w:lang w:val="hy-AM"/>
        </w:rPr>
        <w:t>նկատմամբ</w:t>
      </w:r>
      <w:r w:rsidRPr="00095A8A">
        <w:rPr>
          <w:rFonts w:ascii="GHEA Grapalat" w:hAnsi="GHEA Grapalat" w:cs="Times Armenian"/>
          <w:sz w:val="20"/>
          <w:lang w:val="hy-AM"/>
        </w:rPr>
        <w:t xml:space="preserve"> </w:t>
      </w:r>
      <w:r w:rsidRPr="00095A8A">
        <w:rPr>
          <w:rFonts w:ascii="GHEA Grapalat" w:hAnsi="GHEA Grapalat" w:cs="Sylfaen"/>
          <w:sz w:val="20"/>
          <w:lang w:val="hy-AM"/>
        </w:rPr>
        <w:t>կիրառվում</w:t>
      </w:r>
      <w:r w:rsidRPr="00095A8A">
        <w:rPr>
          <w:rFonts w:ascii="GHEA Grapalat" w:hAnsi="GHEA Grapalat" w:cs="Times Armenian"/>
          <w:sz w:val="20"/>
          <w:lang w:val="hy-AM"/>
        </w:rPr>
        <w:t xml:space="preserve"> </w:t>
      </w:r>
      <w:r w:rsidRPr="00095A8A">
        <w:rPr>
          <w:rFonts w:ascii="GHEA Grapalat" w:hAnsi="GHEA Grapalat" w:cs="Sylfaen"/>
          <w:sz w:val="20"/>
          <w:lang w:val="hy-AM"/>
        </w:rPr>
        <w:t>է</w:t>
      </w:r>
      <w:r w:rsidRPr="00095A8A">
        <w:rPr>
          <w:rFonts w:ascii="GHEA Grapalat" w:hAnsi="GHEA Grapalat" w:cs="Times Armenian"/>
          <w:sz w:val="20"/>
          <w:lang w:val="hy-AM"/>
        </w:rPr>
        <w:t xml:space="preserve"> </w:t>
      </w:r>
      <w:r w:rsidRPr="00095A8A">
        <w:rPr>
          <w:rFonts w:ascii="GHEA Grapalat" w:hAnsi="GHEA Grapalat" w:cs="Sylfaen"/>
          <w:sz w:val="20"/>
          <w:lang w:val="hy-AM"/>
        </w:rPr>
        <w:t>Հայաստանի Հանրապետության</w:t>
      </w:r>
      <w:r w:rsidRPr="00095A8A">
        <w:rPr>
          <w:rFonts w:ascii="GHEA Grapalat" w:hAnsi="GHEA Grapalat" w:cs="Times Armenian"/>
          <w:sz w:val="20"/>
          <w:lang w:val="hy-AM"/>
        </w:rPr>
        <w:t xml:space="preserve"> </w:t>
      </w:r>
      <w:r w:rsidRPr="00095A8A">
        <w:rPr>
          <w:rFonts w:ascii="GHEA Grapalat" w:hAnsi="GHEA Grapalat" w:cs="Sylfaen"/>
          <w:sz w:val="20"/>
          <w:lang w:val="hy-AM"/>
        </w:rPr>
        <w:t>իրավունքը</w:t>
      </w:r>
      <w:r w:rsidRPr="00095A8A">
        <w:rPr>
          <w:rFonts w:ascii="GHEA Grapalat" w:hAnsi="GHEA Grapalat"/>
          <w:sz w:val="20"/>
          <w:lang w:val="hy-AM"/>
        </w:rPr>
        <w:t>։</w:t>
      </w:r>
    </w:p>
    <w:p w14:paraId="77D5677C" w14:textId="223EF646" w:rsidR="00E528AD" w:rsidRPr="00095A8A" w:rsidRDefault="007678FA" w:rsidP="009A46AF">
      <w:pPr>
        <w:ind w:firstLine="567"/>
        <w:jc w:val="both"/>
        <w:rPr>
          <w:rFonts w:ascii="GHEA Grapalat" w:hAnsi="GHEA Grapalat" w:cs="Sylfaen"/>
          <w:sz w:val="20"/>
          <w:u w:val="single"/>
          <w:lang w:val="hy-AM"/>
        </w:rPr>
      </w:pPr>
      <w:r w:rsidRPr="00095A8A">
        <w:rPr>
          <w:rFonts w:ascii="GHEA Grapalat" w:hAnsi="GHEA Grapalat"/>
          <w:sz w:val="20"/>
          <w:szCs w:val="20"/>
          <w:lang w:val="hy-AM" w:eastAsia="ru-RU"/>
        </w:rPr>
        <w:t xml:space="preserve">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Պատվիրատուի կողմից համաձայնագիր կկնքվի, եթե Կատարողի կողմից տուժանքի ձևով ներկայացված </w:t>
      </w:r>
      <w:r w:rsidR="00CD31D5" w:rsidRPr="00095A8A">
        <w:rPr>
          <w:rFonts w:ascii="GHEA Grapalat" w:hAnsi="GHEA Grapalat"/>
          <w:sz w:val="20"/>
          <w:szCs w:val="20"/>
          <w:lang w:val="hy-AM" w:eastAsia="ru-RU"/>
        </w:rPr>
        <w:t xml:space="preserve">որակավորման և </w:t>
      </w:r>
      <w:r w:rsidRPr="00095A8A">
        <w:rPr>
          <w:rFonts w:ascii="GHEA Grapalat" w:hAnsi="GHEA Grapalat"/>
          <w:sz w:val="20"/>
          <w:szCs w:val="20"/>
          <w:lang w:val="hy-AM" w:eastAsia="ru-RU"/>
        </w:rPr>
        <w:t>պայմանագրի ապահովում</w:t>
      </w:r>
      <w:r w:rsidR="00CD31D5" w:rsidRPr="00095A8A">
        <w:rPr>
          <w:rFonts w:ascii="GHEA Grapalat" w:hAnsi="GHEA Grapalat"/>
          <w:sz w:val="20"/>
          <w:szCs w:val="20"/>
          <w:lang w:val="hy-AM" w:eastAsia="ru-RU"/>
        </w:rPr>
        <w:t>ներ</w:t>
      </w:r>
      <w:r w:rsidRPr="00095A8A">
        <w:rPr>
          <w:rFonts w:ascii="GHEA Grapalat" w:hAnsi="GHEA Grapalat"/>
          <w:sz w:val="20"/>
          <w:szCs w:val="20"/>
          <w:lang w:val="hy-AM" w:eastAsia="ru-RU"/>
        </w:rPr>
        <w:t xml:space="preserve">ը` նախատեսված ֆինանսական միջոցների չափով, փոխարինվում է  երաշխիքով կամ կանխիկ փողով: Ընդ որում, Կատարողը համաձայնագիրը կնքում, իսկ տուժանքի ձևով ներկայացված </w:t>
      </w:r>
      <w:r w:rsidR="00CD31D5" w:rsidRPr="00095A8A">
        <w:rPr>
          <w:rFonts w:ascii="GHEA Grapalat" w:hAnsi="GHEA Grapalat"/>
          <w:sz w:val="20"/>
          <w:szCs w:val="20"/>
          <w:lang w:val="hy-AM" w:eastAsia="ru-RU"/>
        </w:rPr>
        <w:t xml:space="preserve">որակավորման և </w:t>
      </w:r>
      <w:r w:rsidRPr="00095A8A">
        <w:rPr>
          <w:rFonts w:ascii="GHEA Grapalat" w:hAnsi="GHEA Grapalat"/>
          <w:sz w:val="20"/>
          <w:szCs w:val="20"/>
          <w:lang w:val="hy-AM" w:eastAsia="ru-RU"/>
        </w:rPr>
        <w:t>պայմանագրի ապահով</w:t>
      </w:r>
      <w:r w:rsidR="00CD31D5" w:rsidRPr="00095A8A">
        <w:rPr>
          <w:rFonts w:ascii="GHEA Grapalat" w:hAnsi="GHEA Grapalat"/>
          <w:sz w:val="20"/>
          <w:szCs w:val="20"/>
          <w:lang w:val="hy-AM" w:eastAsia="ru-RU"/>
        </w:rPr>
        <w:t>ումների</w:t>
      </w:r>
      <w:r w:rsidRPr="00095A8A">
        <w:rPr>
          <w:rFonts w:ascii="GHEA Grapalat" w:hAnsi="GHEA Grapalat"/>
          <w:sz w:val="20"/>
          <w:szCs w:val="20"/>
          <w:lang w:val="hy-AM" w:eastAsia="ru-RU"/>
        </w:rPr>
        <w:t xml:space="preserve"> փոխարինման դեպքում նաև նոր ապահովում</w:t>
      </w:r>
      <w:r w:rsidR="00CD31D5" w:rsidRPr="00095A8A">
        <w:rPr>
          <w:rFonts w:ascii="GHEA Grapalat" w:hAnsi="GHEA Grapalat"/>
          <w:sz w:val="20"/>
          <w:szCs w:val="20"/>
          <w:lang w:val="hy-AM" w:eastAsia="ru-RU"/>
        </w:rPr>
        <w:t>ներ</w:t>
      </w:r>
      <w:r w:rsidRPr="00095A8A">
        <w:rPr>
          <w:rFonts w:ascii="GHEA Grapalat" w:hAnsi="GHEA Grapalat"/>
          <w:sz w:val="20"/>
          <w:szCs w:val="20"/>
          <w:lang w:val="hy-AM" w:eastAsia="ru-RU"/>
        </w:rPr>
        <w:t>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14:paraId="214C542D" w14:textId="6094EE43" w:rsidR="007678FA" w:rsidRPr="00095A8A" w:rsidRDefault="007678FA" w:rsidP="007678FA">
      <w:pPr>
        <w:tabs>
          <w:tab w:val="left" w:pos="1276"/>
        </w:tabs>
        <w:ind w:firstLine="720"/>
        <w:jc w:val="both"/>
        <w:rPr>
          <w:rFonts w:ascii="GHEA Grapalat" w:hAnsi="GHEA Grapalat" w:cs="Sylfaen"/>
          <w:sz w:val="18"/>
          <w:szCs w:val="18"/>
          <w:u w:val="single"/>
          <w:lang w:val="nb-NO"/>
        </w:rPr>
      </w:pPr>
    </w:p>
    <w:p w14:paraId="4C85778D" w14:textId="374835B0" w:rsidR="009A46AF" w:rsidRPr="00095A8A" w:rsidRDefault="009A46AF" w:rsidP="007678FA">
      <w:pPr>
        <w:tabs>
          <w:tab w:val="left" w:pos="1276"/>
        </w:tabs>
        <w:ind w:firstLine="720"/>
        <w:jc w:val="both"/>
        <w:rPr>
          <w:rFonts w:ascii="GHEA Grapalat" w:hAnsi="GHEA Grapalat" w:cs="Sylfaen"/>
          <w:sz w:val="18"/>
          <w:szCs w:val="18"/>
          <w:u w:val="single"/>
          <w:lang w:val="nb-NO"/>
        </w:rPr>
      </w:pPr>
    </w:p>
    <w:p w14:paraId="68407621" w14:textId="77777777" w:rsidR="009A46AF" w:rsidRPr="00095A8A" w:rsidRDefault="009A46AF" w:rsidP="007678FA">
      <w:pPr>
        <w:tabs>
          <w:tab w:val="left" w:pos="1276"/>
        </w:tabs>
        <w:ind w:firstLine="720"/>
        <w:jc w:val="both"/>
        <w:rPr>
          <w:rFonts w:ascii="GHEA Grapalat" w:hAnsi="GHEA Grapalat" w:cs="Sylfaen"/>
          <w:sz w:val="18"/>
          <w:szCs w:val="18"/>
          <w:u w:val="single"/>
          <w:lang w:val="nb-NO"/>
        </w:rPr>
      </w:pPr>
    </w:p>
    <w:p w14:paraId="084602A4" w14:textId="77777777" w:rsidR="007678FA" w:rsidRPr="00095A8A" w:rsidRDefault="007678FA" w:rsidP="007678FA">
      <w:pPr>
        <w:rPr>
          <w:rFonts w:ascii="GHEA Grapalat" w:hAnsi="GHEA Grapalat"/>
          <w:sz w:val="20"/>
          <w:lang w:val="hy-AM"/>
        </w:rPr>
      </w:pPr>
    </w:p>
    <w:p w14:paraId="00DFFB37" w14:textId="77777777" w:rsidR="007678FA" w:rsidRPr="00095A8A" w:rsidRDefault="007678FA" w:rsidP="007678FA">
      <w:pPr>
        <w:ind w:firstLine="720"/>
        <w:jc w:val="both"/>
        <w:rPr>
          <w:rFonts w:ascii="GHEA Grapalat" w:hAnsi="GHEA Grapalat" w:cs="Sylfaen"/>
          <w:sz w:val="20"/>
          <w:lang w:val="hy-AM"/>
        </w:rPr>
      </w:pPr>
      <w:r w:rsidRPr="00095A8A">
        <w:rPr>
          <w:rFonts w:ascii="GHEA Grapalat" w:hAnsi="GHEA Grapalat" w:cs="Sylfaen"/>
          <w:b/>
          <w:sz w:val="20"/>
          <w:lang w:val="hy-AM"/>
        </w:rPr>
        <w:t>8.</w:t>
      </w:r>
      <w:r w:rsidRPr="00095A8A">
        <w:rPr>
          <w:rFonts w:ascii="GHEA Grapalat" w:hAnsi="GHEA Grapalat" w:cs="Sylfaen"/>
          <w:sz w:val="20"/>
          <w:lang w:val="hy-AM"/>
        </w:rPr>
        <w:t xml:space="preserve"> </w:t>
      </w:r>
      <w:r w:rsidRPr="00095A8A">
        <w:rPr>
          <w:rFonts w:ascii="GHEA Grapalat" w:hAnsi="GHEA Grapalat" w:cs="Sylfaen"/>
          <w:b/>
          <w:sz w:val="20"/>
          <w:lang w:val="nb-NO"/>
        </w:rPr>
        <w:t>ԿՈՂՄԵՐԻ</w:t>
      </w:r>
      <w:r w:rsidRPr="00095A8A">
        <w:rPr>
          <w:rFonts w:ascii="GHEA Grapalat" w:hAnsi="GHEA Grapalat" w:cs="Times Armenian"/>
          <w:b/>
          <w:sz w:val="20"/>
          <w:lang w:val="nb-NO"/>
        </w:rPr>
        <w:t xml:space="preserve"> </w:t>
      </w:r>
      <w:r w:rsidRPr="00095A8A">
        <w:rPr>
          <w:rFonts w:ascii="GHEA Grapalat" w:hAnsi="GHEA Grapalat" w:cs="Sylfaen"/>
          <w:b/>
          <w:sz w:val="20"/>
          <w:lang w:val="nb-NO"/>
        </w:rPr>
        <w:t>ՀԱՍՑԵՆԵՐԸ</w:t>
      </w:r>
      <w:r w:rsidRPr="00095A8A">
        <w:rPr>
          <w:rFonts w:ascii="GHEA Grapalat" w:hAnsi="GHEA Grapalat" w:cs="Times Armenian"/>
          <w:b/>
          <w:sz w:val="20"/>
          <w:lang w:val="nb-NO"/>
        </w:rPr>
        <w:t xml:space="preserve">, </w:t>
      </w:r>
      <w:r w:rsidRPr="00095A8A">
        <w:rPr>
          <w:rFonts w:ascii="GHEA Grapalat" w:hAnsi="GHEA Grapalat" w:cs="Sylfaen"/>
          <w:b/>
          <w:sz w:val="20"/>
          <w:lang w:val="nb-NO"/>
        </w:rPr>
        <w:t>ԲԱՆԿԱՅԻՆ</w:t>
      </w:r>
      <w:r w:rsidRPr="00095A8A">
        <w:rPr>
          <w:rFonts w:ascii="GHEA Grapalat" w:hAnsi="GHEA Grapalat" w:cs="Times Armenian"/>
          <w:b/>
          <w:sz w:val="20"/>
          <w:lang w:val="nb-NO"/>
        </w:rPr>
        <w:t xml:space="preserve"> </w:t>
      </w:r>
      <w:r w:rsidRPr="00095A8A">
        <w:rPr>
          <w:rFonts w:ascii="GHEA Grapalat" w:hAnsi="GHEA Grapalat" w:cs="Sylfaen"/>
          <w:b/>
          <w:sz w:val="20"/>
          <w:lang w:val="nb-NO"/>
        </w:rPr>
        <w:t>ՎԱՎԵՐԱՊԱՅՄԱՆՆԵՐԸ</w:t>
      </w:r>
      <w:r w:rsidRPr="00095A8A">
        <w:rPr>
          <w:rFonts w:ascii="GHEA Grapalat" w:hAnsi="GHEA Grapalat" w:cs="Times Armenian"/>
          <w:b/>
          <w:sz w:val="20"/>
          <w:lang w:val="nb-NO"/>
        </w:rPr>
        <w:t xml:space="preserve"> </w:t>
      </w:r>
      <w:r w:rsidRPr="00095A8A">
        <w:rPr>
          <w:rFonts w:ascii="GHEA Grapalat" w:hAnsi="GHEA Grapalat" w:cs="Sylfaen"/>
          <w:b/>
          <w:sz w:val="20"/>
          <w:lang w:val="nb-NO"/>
        </w:rPr>
        <w:t>ԵՎ</w:t>
      </w:r>
      <w:r w:rsidRPr="00095A8A">
        <w:rPr>
          <w:rFonts w:ascii="GHEA Grapalat" w:hAnsi="GHEA Grapalat" w:cs="Times Armenian"/>
          <w:b/>
          <w:sz w:val="20"/>
          <w:lang w:val="nb-NO"/>
        </w:rPr>
        <w:t xml:space="preserve"> </w:t>
      </w:r>
      <w:r w:rsidRPr="00095A8A">
        <w:rPr>
          <w:rFonts w:ascii="GHEA Grapalat" w:hAnsi="GHEA Grapalat" w:cs="Sylfaen"/>
          <w:b/>
          <w:sz w:val="20"/>
          <w:lang w:val="nb-NO"/>
        </w:rPr>
        <w:t>ՍՏՈՐԱԳՐՈՒԹՅՈՒՆՆԵՐԸ</w:t>
      </w:r>
    </w:p>
    <w:p w14:paraId="2BB511D9" w14:textId="77777777" w:rsidR="007678FA" w:rsidRPr="00095A8A" w:rsidRDefault="007678FA" w:rsidP="007678FA">
      <w:pPr>
        <w:jc w:val="both"/>
        <w:rPr>
          <w:rFonts w:ascii="GHEA Grapalat" w:hAnsi="GHEA Grapalat" w:cs="TimesArmenianPSMT"/>
          <w:sz w:val="18"/>
          <w:szCs w:val="18"/>
          <w:lang w:val="hy-AM"/>
        </w:rPr>
      </w:pPr>
      <w:r w:rsidRPr="00095A8A">
        <w:rPr>
          <w:rFonts w:ascii="GHEA Grapalat" w:hAnsi="GHEA Grapalat"/>
          <w:i/>
          <w:sz w:val="20"/>
          <w:lang w:val="hy-AM" w:eastAsia="zh-CN"/>
        </w:rPr>
        <w:t xml:space="preserve"> </w:t>
      </w:r>
    </w:p>
    <w:p w14:paraId="5C7A7365" w14:textId="77777777" w:rsidR="007678FA" w:rsidRPr="00095A8A"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095A8A" w14:paraId="2CBE2923" w14:textId="77777777" w:rsidTr="00E53C12">
        <w:tc>
          <w:tcPr>
            <w:tcW w:w="4536" w:type="dxa"/>
          </w:tcPr>
          <w:p w14:paraId="60A9CC8F" w14:textId="77777777" w:rsidR="007678FA" w:rsidRPr="00095A8A" w:rsidRDefault="007678FA" w:rsidP="00E53C12">
            <w:pPr>
              <w:jc w:val="center"/>
              <w:rPr>
                <w:rFonts w:ascii="GHEA Grapalat" w:hAnsi="GHEA Grapalat"/>
                <w:b/>
                <w:sz w:val="20"/>
                <w:lang w:val="hy-AM"/>
              </w:rPr>
            </w:pPr>
            <w:r w:rsidRPr="00095A8A">
              <w:rPr>
                <w:rFonts w:ascii="GHEA Grapalat" w:hAnsi="GHEA Grapalat"/>
                <w:b/>
                <w:sz w:val="20"/>
                <w:lang w:val="hy-AM"/>
              </w:rPr>
              <w:t>Պ Ա Տ Վ Ի Ր Ա Տ ՈՒ</w:t>
            </w:r>
          </w:p>
          <w:p w14:paraId="6D196A74" w14:textId="77777777" w:rsidR="007678FA" w:rsidRPr="00095A8A" w:rsidRDefault="007678FA" w:rsidP="00E53C12">
            <w:pPr>
              <w:jc w:val="center"/>
              <w:rPr>
                <w:rFonts w:ascii="GHEA Grapalat" w:hAnsi="GHEA Grapalat"/>
                <w:b/>
                <w:sz w:val="20"/>
                <w:lang w:val="hy-AM"/>
              </w:rPr>
            </w:pPr>
          </w:p>
          <w:p w14:paraId="0315E28C" w14:textId="77777777" w:rsidR="007678FA" w:rsidRPr="00095A8A" w:rsidRDefault="007678FA" w:rsidP="00E53C12">
            <w:pPr>
              <w:rPr>
                <w:rFonts w:ascii="GHEA Grapalat" w:hAnsi="GHEA Grapalat"/>
                <w:sz w:val="20"/>
                <w:lang w:val="hy-AM"/>
              </w:rPr>
            </w:pPr>
          </w:p>
          <w:p w14:paraId="79A0D8D1" w14:textId="77777777" w:rsidR="007678FA" w:rsidRPr="00095A8A" w:rsidRDefault="007678FA" w:rsidP="00E53C12">
            <w:pPr>
              <w:rPr>
                <w:rFonts w:ascii="GHEA Grapalat" w:hAnsi="GHEA Grapalat"/>
                <w:sz w:val="20"/>
                <w:lang w:val="hy-AM"/>
              </w:rPr>
            </w:pPr>
          </w:p>
          <w:p w14:paraId="2AAAC077" w14:textId="77777777" w:rsidR="007678FA" w:rsidRPr="00095A8A" w:rsidRDefault="007678FA" w:rsidP="00E53C12">
            <w:pPr>
              <w:rPr>
                <w:rFonts w:ascii="GHEA Grapalat" w:hAnsi="GHEA Grapalat"/>
                <w:sz w:val="20"/>
                <w:lang w:val="hy-AM"/>
              </w:rPr>
            </w:pPr>
            <w:r w:rsidRPr="00095A8A">
              <w:rPr>
                <w:rFonts w:ascii="GHEA Grapalat" w:hAnsi="GHEA Grapalat"/>
                <w:sz w:val="20"/>
                <w:lang w:val="hy-AM"/>
              </w:rPr>
              <w:t xml:space="preserve">           --------------------------------------------</w:t>
            </w:r>
          </w:p>
          <w:p w14:paraId="73A66D6B" w14:textId="77777777" w:rsidR="007678FA" w:rsidRPr="00095A8A" w:rsidRDefault="007678FA" w:rsidP="00E53C12">
            <w:pPr>
              <w:rPr>
                <w:rFonts w:ascii="GHEA Grapalat" w:hAnsi="GHEA Grapalat"/>
                <w:sz w:val="16"/>
                <w:szCs w:val="16"/>
                <w:lang w:val="pt-BR"/>
              </w:rPr>
            </w:pPr>
            <w:r w:rsidRPr="00095A8A">
              <w:rPr>
                <w:rFonts w:ascii="GHEA Grapalat" w:hAnsi="GHEA Grapalat"/>
                <w:sz w:val="20"/>
                <w:lang w:val="hy-AM"/>
              </w:rPr>
              <w:t xml:space="preserve">                       </w:t>
            </w:r>
            <w:r w:rsidRPr="00095A8A">
              <w:rPr>
                <w:rFonts w:ascii="GHEA Grapalat" w:hAnsi="GHEA Grapalat"/>
                <w:sz w:val="16"/>
                <w:szCs w:val="16"/>
                <w:lang w:val="pt-BR"/>
              </w:rPr>
              <w:t>(ստորագրություն)</w:t>
            </w:r>
          </w:p>
          <w:p w14:paraId="52C09A0E" w14:textId="77777777" w:rsidR="007678FA" w:rsidRPr="00095A8A" w:rsidRDefault="007678FA" w:rsidP="00E53C12">
            <w:pPr>
              <w:rPr>
                <w:rFonts w:ascii="GHEA Grapalat" w:hAnsi="GHEA Grapalat"/>
                <w:sz w:val="16"/>
                <w:szCs w:val="16"/>
                <w:lang w:val="pt-BR"/>
              </w:rPr>
            </w:pPr>
            <w:r w:rsidRPr="00095A8A">
              <w:rPr>
                <w:rFonts w:ascii="GHEA Grapalat" w:hAnsi="GHEA Grapalat"/>
                <w:sz w:val="16"/>
                <w:szCs w:val="16"/>
                <w:lang w:val="pt-BR"/>
              </w:rPr>
              <w:t xml:space="preserve">                                  </w:t>
            </w:r>
          </w:p>
          <w:p w14:paraId="41E2F26A" w14:textId="77777777" w:rsidR="007678FA" w:rsidRPr="00095A8A" w:rsidRDefault="007678FA" w:rsidP="00E53C12">
            <w:pPr>
              <w:rPr>
                <w:rFonts w:ascii="GHEA Grapalat" w:hAnsi="GHEA Grapalat"/>
                <w:sz w:val="16"/>
                <w:szCs w:val="16"/>
                <w:lang w:val="pt-BR"/>
              </w:rPr>
            </w:pPr>
            <w:r w:rsidRPr="00095A8A">
              <w:rPr>
                <w:rFonts w:ascii="GHEA Grapalat" w:hAnsi="GHEA Grapalat"/>
                <w:sz w:val="16"/>
                <w:szCs w:val="16"/>
                <w:lang w:val="pt-BR"/>
              </w:rPr>
              <w:t xml:space="preserve">                                         Կ.Տ.</w:t>
            </w:r>
          </w:p>
          <w:p w14:paraId="3A7A927E" w14:textId="77777777" w:rsidR="007678FA" w:rsidRPr="00095A8A" w:rsidRDefault="007678FA" w:rsidP="00E53C12">
            <w:pPr>
              <w:rPr>
                <w:rFonts w:ascii="GHEA Grapalat" w:hAnsi="GHEA Grapalat"/>
                <w:sz w:val="20"/>
                <w:lang w:val="pt-BR"/>
              </w:rPr>
            </w:pPr>
          </w:p>
          <w:p w14:paraId="0B52B847" w14:textId="77777777" w:rsidR="007678FA" w:rsidRPr="00095A8A" w:rsidRDefault="007678FA" w:rsidP="00E53C12">
            <w:pPr>
              <w:rPr>
                <w:rFonts w:ascii="GHEA Grapalat" w:hAnsi="GHEA Grapalat"/>
                <w:sz w:val="20"/>
                <w:lang w:val="pt-BR"/>
              </w:rPr>
            </w:pPr>
          </w:p>
        </w:tc>
        <w:tc>
          <w:tcPr>
            <w:tcW w:w="4111" w:type="dxa"/>
          </w:tcPr>
          <w:p w14:paraId="7F7440B9" w14:textId="77777777" w:rsidR="007678FA" w:rsidRPr="00095A8A" w:rsidRDefault="007678FA" w:rsidP="00E53C12">
            <w:pPr>
              <w:spacing w:line="360" w:lineRule="auto"/>
              <w:jc w:val="center"/>
              <w:rPr>
                <w:rFonts w:ascii="GHEA Grapalat" w:hAnsi="GHEA Grapalat"/>
                <w:b/>
                <w:sz w:val="20"/>
                <w:lang w:val="nb-NO"/>
              </w:rPr>
            </w:pPr>
            <w:r w:rsidRPr="00095A8A">
              <w:rPr>
                <w:rFonts w:ascii="GHEA Grapalat" w:hAnsi="GHEA Grapalat"/>
                <w:b/>
                <w:sz w:val="20"/>
                <w:lang w:val="nb-NO"/>
              </w:rPr>
              <w:t>Կ Ա Տ Ա Ր Ո Ղ</w:t>
            </w:r>
          </w:p>
          <w:p w14:paraId="29E3FD9B" w14:textId="77777777" w:rsidR="007678FA" w:rsidRPr="00095A8A" w:rsidRDefault="007678FA" w:rsidP="00E53C12">
            <w:pPr>
              <w:spacing w:line="360" w:lineRule="auto"/>
              <w:jc w:val="center"/>
              <w:rPr>
                <w:rFonts w:ascii="GHEA Grapalat" w:hAnsi="GHEA Grapalat"/>
                <w:b/>
                <w:sz w:val="20"/>
                <w:lang w:val="nb-NO"/>
              </w:rPr>
            </w:pPr>
          </w:p>
          <w:p w14:paraId="2A84FBA7" w14:textId="77777777" w:rsidR="007678FA" w:rsidRPr="00095A8A" w:rsidRDefault="007678FA" w:rsidP="00E53C12">
            <w:pPr>
              <w:rPr>
                <w:rFonts w:ascii="GHEA Grapalat" w:hAnsi="GHEA Grapalat"/>
                <w:sz w:val="20"/>
                <w:lang w:val="pt-BR"/>
              </w:rPr>
            </w:pPr>
            <w:r w:rsidRPr="00095A8A">
              <w:rPr>
                <w:rFonts w:ascii="GHEA Grapalat" w:hAnsi="GHEA Grapalat"/>
                <w:sz w:val="20"/>
                <w:lang w:val="pt-BR"/>
              </w:rPr>
              <w:t xml:space="preserve">       </w:t>
            </w:r>
          </w:p>
          <w:p w14:paraId="4AB6EF10" w14:textId="77777777" w:rsidR="007678FA" w:rsidRPr="00095A8A" w:rsidRDefault="007678FA" w:rsidP="00E53C12">
            <w:pPr>
              <w:rPr>
                <w:rFonts w:ascii="GHEA Grapalat" w:hAnsi="GHEA Grapalat"/>
                <w:sz w:val="20"/>
                <w:lang w:val="pt-BR"/>
              </w:rPr>
            </w:pPr>
            <w:r w:rsidRPr="00095A8A">
              <w:rPr>
                <w:rFonts w:ascii="GHEA Grapalat" w:hAnsi="GHEA Grapalat"/>
                <w:sz w:val="20"/>
                <w:lang w:val="pt-BR"/>
              </w:rPr>
              <w:t xml:space="preserve">         --------------------------------------------</w:t>
            </w:r>
          </w:p>
          <w:p w14:paraId="66FE17E5" w14:textId="77777777" w:rsidR="007678FA" w:rsidRPr="00095A8A" w:rsidRDefault="007678FA" w:rsidP="00E53C12">
            <w:pPr>
              <w:rPr>
                <w:rFonts w:ascii="GHEA Grapalat" w:hAnsi="GHEA Grapalat"/>
                <w:sz w:val="16"/>
                <w:szCs w:val="16"/>
                <w:lang w:val="pt-BR"/>
              </w:rPr>
            </w:pPr>
            <w:r w:rsidRPr="00095A8A">
              <w:rPr>
                <w:rFonts w:ascii="GHEA Grapalat" w:hAnsi="GHEA Grapalat"/>
                <w:sz w:val="20"/>
                <w:lang w:val="pt-BR"/>
              </w:rPr>
              <w:t xml:space="preserve">                       </w:t>
            </w:r>
            <w:r w:rsidRPr="00095A8A">
              <w:rPr>
                <w:rFonts w:ascii="GHEA Grapalat" w:hAnsi="GHEA Grapalat"/>
                <w:sz w:val="16"/>
                <w:szCs w:val="16"/>
                <w:lang w:val="pt-BR"/>
              </w:rPr>
              <w:t>(ստորագրություն)</w:t>
            </w:r>
          </w:p>
          <w:p w14:paraId="3CE7994A" w14:textId="77777777" w:rsidR="007678FA" w:rsidRPr="00095A8A" w:rsidRDefault="007678FA" w:rsidP="00E53C12">
            <w:pPr>
              <w:rPr>
                <w:rFonts w:ascii="GHEA Grapalat" w:hAnsi="GHEA Grapalat"/>
                <w:sz w:val="16"/>
                <w:szCs w:val="16"/>
                <w:lang w:val="pt-BR"/>
              </w:rPr>
            </w:pPr>
            <w:r w:rsidRPr="00095A8A">
              <w:rPr>
                <w:rFonts w:ascii="GHEA Grapalat" w:hAnsi="GHEA Grapalat"/>
                <w:sz w:val="16"/>
                <w:szCs w:val="16"/>
                <w:lang w:val="pt-BR"/>
              </w:rPr>
              <w:t xml:space="preserve">                                  </w:t>
            </w:r>
          </w:p>
          <w:p w14:paraId="1BF07158" w14:textId="77777777" w:rsidR="007678FA" w:rsidRPr="00095A8A" w:rsidRDefault="007678FA" w:rsidP="00E53C12">
            <w:pPr>
              <w:rPr>
                <w:rFonts w:ascii="GHEA Grapalat" w:hAnsi="GHEA Grapalat"/>
                <w:sz w:val="16"/>
                <w:szCs w:val="16"/>
                <w:lang w:val="pt-BR"/>
              </w:rPr>
            </w:pPr>
            <w:r w:rsidRPr="00095A8A">
              <w:rPr>
                <w:rFonts w:ascii="GHEA Grapalat" w:hAnsi="GHEA Grapalat"/>
                <w:sz w:val="16"/>
                <w:szCs w:val="16"/>
                <w:lang w:val="pt-BR"/>
              </w:rPr>
              <w:t xml:space="preserve">                                        Կ.Տ.</w:t>
            </w:r>
          </w:p>
          <w:p w14:paraId="7238FF0E" w14:textId="77777777" w:rsidR="007678FA" w:rsidRPr="00095A8A" w:rsidRDefault="007678FA" w:rsidP="00E53C12">
            <w:pPr>
              <w:rPr>
                <w:rFonts w:ascii="GHEA Grapalat" w:hAnsi="GHEA Grapalat"/>
                <w:sz w:val="20"/>
                <w:lang w:val="pt-BR"/>
              </w:rPr>
            </w:pPr>
          </w:p>
          <w:p w14:paraId="0F9D9DDF" w14:textId="77777777" w:rsidR="007678FA" w:rsidRPr="00095A8A" w:rsidRDefault="007678FA" w:rsidP="00E53C12">
            <w:pPr>
              <w:spacing w:line="360" w:lineRule="auto"/>
              <w:jc w:val="center"/>
              <w:rPr>
                <w:rFonts w:ascii="GHEA Grapalat" w:hAnsi="GHEA Grapalat"/>
                <w:b/>
                <w:sz w:val="20"/>
                <w:lang w:val="nb-NO"/>
              </w:rPr>
            </w:pPr>
          </w:p>
        </w:tc>
      </w:tr>
    </w:tbl>
    <w:p w14:paraId="163CF53D" w14:textId="77777777" w:rsidR="007678FA" w:rsidRPr="00095A8A" w:rsidRDefault="007678FA" w:rsidP="007678FA">
      <w:pPr>
        <w:ind w:firstLine="709"/>
        <w:jc w:val="center"/>
        <w:rPr>
          <w:rFonts w:ascii="GHEA Grapalat" w:hAnsi="GHEA Grapalat"/>
          <w:b/>
          <w:sz w:val="20"/>
          <w:lang w:val="nb-NO"/>
        </w:rPr>
      </w:pPr>
    </w:p>
    <w:p w14:paraId="75538D80" w14:textId="77777777" w:rsidR="007678FA" w:rsidRPr="00095A8A" w:rsidRDefault="007678FA" w:rsidP="007678FA">
      <w:pPr>
        <w:autoSpaceDE w:val="0"/>
        <w:autoSpaceDN w:val="0"/>
        <w:adjustRightInd w:val="0"/>
        <w:jc w:val="right"/>
        <w:rPr>
          <w:rFonts w:ascii="GHEA Grapalat" w:hAnsi="GHEA Grapalat" w:cs="TimesArmenianPSMT"/>
          <w:sz w:val="20"/>
          <w:szCs w:val="20"/>
          <w:lang w:val="nb-NO"/>
        </w:rPr>
      </w:pPr>
    </w:p>
    <w:p w14:paraId="216858DE" w14:textId="77777777" w:rsidR="007678FA" w:rsidRPr="00095A8A" w:rsidRDefault="007678FA" w:rsidP="007678FA">
      <w:pPr>
        <w:rPr>
          <w:rFonts w:ascii="GHEA Grapalat" w:hAnsi="GHEA Grapalat"/>
          <w:sz w:val="20"/>
          <w:szCs w:val="20"/>
          <w:lang w:val="hy-AM"/>
        </w:rPr>
      </w:pPr>
    </w:p>
    <w:p w14:paraId="7FBF8B98" w14:textId="77777777" w:rsidR="00042B57" w:rsidRPr="00095A8A" w:rsidRDefault="007678FA" w:rsidP="00042B57">
      <w:pPr>
        <w:jc w:val="right"/>
        <w:rPr>
          <w:rFonts w:ascii="GHEA Grapalat" w:hAnsi="GHEA Grapalat"/>
          <w:sz w:val="20"/>
          <w:szCs w:val="20"/>
          <w:lang w:val="hy-AM"/>
        </w:rPr>
      </w:pPr>
      <w:r w:rsidRPr="00095A8A">
        <w:rPr>
          <w:rFonts w:ascii="GHEA Grapalat" w:hAnsi="GHEA Grapalat"/>
          <w:i/>
          <w:sz w:val="18"/>
          <w:lang w:val="hy-AM"/>
        </w:rPr>
        <w:br w:type="page"/>
      </w:r>
      <w:r w:rsidR="00042B57" w:rsidRPr="00095A8A">
        <w:rPr>
          <w:rFonts w:ascii="GHEA Grapalat" w:hAnsi="GHEA Grapalat"/>
          <w:sz w:val="20"/>
          <w:szCs w:val="20"/>
          <w:lang w:val="hy-AM"/>
        </w:rPr>
        <w:lastRenderedPageBreak/>
        <w:t>Հավելված N 1</w:t>
      </w:r>
    </w:p>
    <w:p w14:paraId="725B4A3D" w14:textId="043B3FE1" w:rsidR="00042B57" w:rsidRPr="00095A8A" w:rsidRDefault="00547D6C" w:rsidP="00042B57">
      <w:pPr>
        <w:jc w:val="right"/>
        <w:rPr>
          <w:rFonts w:ascii="GHEA Grapalat" w:hAnsi="GHEA Grapalat"/>
          <w:sz w:val="20"/>
          <w:szCs w:val="20"/>
          <w:lang w:val="hy-AM"/>
        </w:rPr>
      </w:pPr>
      <w:r>
        <w:rPr>
          <w:rFonts w:ascii="GHEA Grapalat" w:hAnsi="GHEA Grapalat"/>
          <w:sz w:val="20"/>
          <w:szCs w:val="20"/>
          <w:lang w:val="hy-AM"/>
        </w:rPr>
        <w:t xml:space="preserve"> </w:t>
      </w:r>
      <w:r w:rsidR="00042B57" w:rsidRPr="00095A8A">
        <w:rPr>
          <w:rFonts w:ascii="GHEA Grapalat" w:hAnsi="GHEA Grapalat"/>
          <w:sz w:val="20"/>
          <w:szCs w:val="20"/>
          <w:lang w:val="hy-AM"/>
        </w:rPr>
        <w:t>202</w:t>
      </w:r>
      <w:r w:rsidR="00042B57" w:rsidRPr="00095A8A">
        <w:rPr>
          <w:rFonts w:ascii="GHEA Grapalat" w:hAnsi="GHEA Grapalat"/>
          <w:sz w:val="20"/>
          <w:szCs w:val="20"/>
          <w:lang w:val="nb-NO"/>
        </w:rPr>
        <w:t>2</w:t>
      </w:r>
      <w:r w:rsidR="00042B57" w:rsidRPr="00095A8A">
        <w:rPr>
          <w:rFonts w:ascii="GHEA Grapalat" w:hAnsi="GHEA Grapalat"/>
          <w:sz w:val="20"/>
          <w:szCs w:val="20"/>
          <w:lang w:val="hy-AM"/>
        </w:rPr>
        <w:t xml:space="preserve"> թ. կնքված </w:t>
      </w:r>
    </w:p>
    <w:p w14:paraId="333C0876" w14:textId="198790CF" w:rsidR="00042B57" w:rsidRPr="00095A8A" w:rsidRDefault="00042B57" w:rsidP="00042B57">
      <w:pPr>
        <w:jc w:val="right"/>
        <w:rPr>
          <w:rFonts w:ascii="GHEA Grapalat" w:hAnsi="GHEA Grapalat"/>
          <w:sz w:val="20"/>
          <w:szCs w:val="20"/>
          <w:lang w:val="hy-AM"/>
        </w:rPr>
      </w:pPr>
      <w:r w:rsidRPr="00095A8A">
        <w:rPr>
          <w:rFonts w:ascii="GHEA Grapalat" w:hAnsi="GHEA Grapalat"/>
          <w:sz w:val="20"/>
          <w:szCs w:val="20"/>
          <w:lang w:val="hy-AM"/>
        </w:rPr>
        <w:t xml:space="preserve">                  </w:t>
      </w:r>
      <w:r w:rsidR="00547D6C">
        <w:rPr>
          <w:rFonts w:ascii="GHEA Grapalat" w:hAnsi="GHEA Grapalat"/>
          <w:sz w:val="20"/>
          <w:szCs w:val="20"/>
          <w:lang w:val="hy-AM"/>
        </w:rPr>
        <w:t xml:space="preserve">    </w:t>
      </w:r>
      <w:r w:rsidRPr="00095A8A">
        <w:rPr>
          <w:rFonts w:ascii="GHEA Grapalat" w:hAnsi="GHEA Grapalat"/>
          <w:sz w:val="20"/>
          <w:szCs w:val="20"/>
          <w:lang w:val="hy-AM"/>
        </w:rPr>
        <w:t>Ք</w:t>
      </w:r>
      <w:r w:rsidR="00547D6C">
        <w:rPr>
          <w:rFonts w:ascii="GHEA Grapalat" w:hAnsi="GHEA Grapalat"/>
          <w:sz w:val="20"/>
          <w:szCs w:val="20"/>
          <w:lang w:val="hy-AM"/>
        </w:rPr>
        <w:t>Բ</w:t>
      </w:r>
      <w:r w:rsidRPr="00095A8A">
        <w:rPr>
          <w:rFonts w:ascii="GHEA Grapalat" w:hAnsi="GHEA Grapalat"/>
          <w:sz w:val="20"/>
          <w:szCs w:val="20"/>
          <w:lang w:val="hy-AM"/>
        </w:rPr>
        <w:t>Կ-ԳՀԽԾՁԲ-</w:t>
      </w:r>
      <w:r w:rsidR="00265551">
        <w:rPr>
          <w:rFonts w:ascii="GHEA Grapalat" w:hAnsi="GHEA Grapalat"/>
          <w:sz w:val="20"/>
          <w:szCs w:val="20"/>
          <w:lang w:val="hy-AM"/>
        </w:rPr>
        <w:t>22/18</w:t>
      </w:r>
      <w:r w:rsidRPr="00095A8A">
        <w:rPr>
          <w:rFonts w:ascii="GHEA Grapalat" w:hAnsi="GHEA Grapalat"/>
          <w:sz w:val="20"/>
          <w:szCs w:val="20"/>
          <w:lang w:val="hy-AM"/>
        </w:rPr>
        <w:t xml:space="preserve"> պայմանագրի</w:t>
      </w:r>
    </w:p>
    <w:p w14:paraId="7BB021CA" w14:textId="3E312E07" w:rsidR="007678FA" w:rsidRPr="00095A8A" w:rsidRDefault="007678FA" w:rsidP="00042B57">
      <w:pPr>
        <w:jc w:val="right"/>
        <w:rPr>
          <w:rFonts w:ascii="GHEA Grapalat" w:hAnsi="GHEA Grapalat"/>
          <w:sz w:val="18"/>
          <w:lang w:val="hy-AM"/>
        </w:rPr>
      </w:pPr>
    </w:p>
    <w:p w14:paraId="2F0D3E8A" w14:textId="77777777" w:rsidR="007678FA" w:rsidRPr="00095A8A" w:rsidRDefault="007678FA" w:rsidP="007678FA">
      <w:pPr>
        <w:jc w:val="center"/>
        <w:rPr>
          <w:rFonts w:ascii="GHEA Grapalat" w:hAnsi="GHEA Grapalat"/>
          <w:sz w:val="20"/>
          <w:lang w:val="hy-AM"/>
        </w:rPr>
      </w:pPr>
    </w:p>
    <w:p w14:paraId="2A250D39" w14:textId="42A0595A" w:rsidR="007678FA" w:rsidRPr="00095A8A" w:rsidRDefault="007678FA" w:rsidP="007678FA">
      <w:pPr>
        <w:jc w:val="center"/>
        <w:rPr>
          <w:rFonts w:ascii="GHEA Grapalat" w:hAnsi="GHEA Grapalat"/>
          <w:sz w:val="20"/>
          <w:lang w:val="hy-AM"/>
        </w:rPr>
      </w:pPr>
      <w:r w:rsidRPr="00095A8A">
        <w:rPr>
          <w:rFonts w:ascii="GHEA Grapalat" w:hAnsi="GHEA Grapalat"/>
          <w:sz w:val="20"/>
          <w:lang w:val="hy-AM"/>
        </w:rPr>
        <w:t>ՏԵԽՆԻԿԱԿԱՆ ԲՆՈՒԹԱԳԻՐ - ԳՆՄԱՆ ԺԱՄԱՆԱԿԱՑՈՒՅՑ</w:t>
      </w:r>
    </w:p>
    <w:p w14:paraId="6A791C6B" w14:textId="77777777" w:rsidR="007678FA" w:rsidRPr="00095A8A" w:rsidRDefault="007678FA" w:rsidP="007678FA">
      <w:pPr>
        <w:jc w:val="right"/>
        <w:rPr>
          <w:rFonts w:ascii="GHEA Grapalat" w:hAnsi="GHEA Grapalat"/>
          <w:sz w:val="20"/>
          <w:lang w:val="hy-AM"/>
        </w:rPr>
      </w:pPr>
      <w:r w:rsidRPr="00095A8A">
        <w:rPr>
          <w:rFonts w:ascii="GHEA Grapalat" w:hAnsi="GHEA Grapalat"/>
          <w:sz w:val="20"/>
          <w:lang w:val="hy-AM"/>
        </w:rPr>
        <w:tab/>
      </w:r>
      <w:r w:rsidRPr="00095A8A">
        <w:rPr>
          <w:rFonts w:ascii="GHEA Grapalat" w:hAnsi="GHEA Grapalat"/>
          <w:sz w:val="20"/>
          <w:lang w:val="hy-AM"/>
        </w:rPr>
        <w:tab/>
      </w:r>
      <w:r w:rsidRPr="00095A8A">
        <w:rPr>
          <w:rFonts w:ascii="GHEA Grapalat" w:hAnsi="GHEA Grapalat"/>
          <w:sz w:val="20"/>
          <w:lang w:val="hy-AM"/>
        </w:rPr>
        <w:tab/>
      </w:r>
      <w:r w:rsidRPr="00095A8A">
        <w:rPr>
          <w:rFonts w:ascii="GHEA Grapalat" w:hAnsi="GHEA Grapalat"/>
          <w:sz w:val="20"/>
          <w:lang w:val="hy-AM"/>
        </w:rPr>
        <w:tab/>
      </w:r>
      <w:r w:rsidRPr="00095A8A">
        <w:rPr>
          <w:rFonts w:ascii="GHEA Grapalat" w:hAnsi="GHEA Grapalat"/>
          <w:sz w:val="20"/>
          <w:lang w:val="hy-AM"/>
        </w:rPr>
        <w:tab/>
      </w:r>
      <w:r w:rsidRPr="00095A8A">
        <w:rPr>
          <w:rFonts w:ascii="GHEA Grapalat" w:hAnsi="GHEA Grapalat"/>
          <w:sz w:val="20"/>
          <w:lang w:val="hy-AM"/>
        </w:rPr>
        <w:tab/>
      </w:r>
      <w:r w:rsidRPr="00095A8A">
        <w:rPr>
          <w:rFonts w:ascii="GHEA Grapalat" w:hAnsi="GHEA Grapalat"/>
          <w:sz w:val="20"/>
          <w:lang w:val="hy-AM"/>
        </w:rPr>
        <w:tab/>
      </w:r>
      <w:r w:rsidRPr="00095A8A">
        <w:rPr>
          <w:rFonts w:ascii="GHEA Grapalat" w:hAnsi="GHEA Grapalat"/>
          <w:sz w:val="20"/>
          <w:lang w:val="hy-AM"/>
        </w:rPr>
        <w:tab/>
      </w:r>
      <w:r w:rsidRPr="00095A8A">
        <w:rPr>
          <w:rFonts w:ascii="GHEA Grapalat" w:hAnsi="GHEA Grapalat"/>
          <w:sz w:val="20"/>
          <w:lang w:val="hy-AM"/>
        </w:rPr>
        <w:tab/>
      </w:r>
      <w:r w:rsidRPr="00095A8A">
        <w:rPr>
          <w:rFonts w:ascii="GHEA Grapalat" w:hAnsi="GHEA Grapalat"/>
          <w:sz w:val="20"/>
          <w:lang w:val="hy-AM"/>
        </w:rPr>
        <w:tab/>
      </w:r>
      <w:r w:rsidRPr="00095A8A">
        <w:rPr>
          <w:rFonts w:ascii="GHEA Grapalat" w:hAnsi="GHEA Grapalat"/>
          <w:sz w:val="20"/>
          <w:lang w:val="hy-AM"/>
        </w:rPr>
        <w:tab/>
        <w:t xml:space="preserve">                                                                ՀՀ դրամ</w:t>
      </w:r>
    </w:p>
    <w:tbl>
      <w:tblPr>
        <w:tblW w:w="110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5"/>
        <w:gridCol w:w="2631"/>
        <w:gridCol w:w="1158"/>
        <w:gridCol w:w="34"/>
        <w:gridCol w:w="790"/>
        <w:gridCol w:w="910"/>
        <w:gridCol w:w="933"/>
        <w:gridCol w:w="1017"/>
        <w:gridCol w:w="1870"/>
      </w:tblGrid>
      <w:tr w:rsidR="00E16F35" w:rsidRPr="00F566BF" w14:paraId="31604D38" w14:textId="77777777" w:rsidTr="00256998">
        <w:tc>
          <w:tcPr>
            <w:tcW w:w="11018" w:type="dxa"/>
            <w:gridSpan w:val="9"/>
          </w:tcPr>
          <w:p w14:paraId="42758446" w14:textId="77777777" w:rsidR="00E16F35" w:rsidRPr="00F566BF" w:rsidRDefault="00E16F35" w:rsidP="002F61F9">
            <w:pPr>
              <w:jc w:val="center"/>
              <w:rPr>
                <w:rFonts w:ascii="GHEA Grapalat" w:hAnsi="GHEA Grapalat"/>
                <w:sz w:val="18"/>
              </w:rPr>
            </w:pPr>
            <w:r w:rsidRPr="00F566BF">
              <w:rPr>
                <w:rFonts w:ascii="GHEA Grapalat" w:hAnsi="GHEA Grapalat"/>
                <w:sz w:val="18"/>
              </w:rPr>
              <w:t>Ծառայության</w:t>
            </w:r>
          </w:p>
        </w:tc>
      </w:tr>
      <w:tr w:rsidR="00E16F35" w:rsidRPr="00F566BF" w14:paraId="3A88A990" w14:textId="77777777" w:rsidTr="00256998">
        <w:trPr>
          <w:trHeight w:val="219"/>
        </w:trPr>
        <w:tc>
          <w:tcPr>
            <w:tcW w:w="1675" w:type="dxa"/>
            <w:vMerge w:val="restart"/>
            <w:vAlign w:val="center"/>
          </w:tcPr>
          <w:p w14:paraId="567F2460" w14:textId="77777777" w:rsidR="00E16F35" w:rsidRPr="00667EEE" w:rsidRDefault="00E16F35" w:rsidP="002F61F9">
            <w:pPr>
              <w:jc w:val="center"/>
              <w:rPr>
                <w:rFonts w:ascii="GHEA Grapalat" w:hAnsi="GHEA Grapalat"/>
                <w:sz w:val="16"/>
                <w:szCs w:val="16"/>
              </w:rPr>
            </w:pPr>
            <w:r w:rsidRPr="00667EEE">
              <w:rPr>
                <w:rFonts w:ascii="GHEA Grapalat" w:hAnsi="GHEA Grapalat"/>
                <w:sz w:val="16"/>
                <w:szCs w:val="16"/>
              </w:rPr>
              <w:t>հրավերով նախատեսված չափաբաժնի համարը</w:t>
            </w:r>
          </w:p>
        </w:tc>
        <w:tc>
          <w:tcPr>
            <w:tcW w:w="2631" w:type="dxa"/>
            <w:vMerge w:val="restart"/>
            <w:vAlign w:val="center"/>
          </w:tcPr>
          <w:p w14:paraId="66A35834" w14:textId="77777777" w:rsidR="00E16F35" w:rsidRPr="00667EEE" w:rsidRDefault="00E16F35" w:rsidP="002F61F9">
            <w:pPr>
              <w:ind w:left="-93" w:right="-147"/>
              <w:jc w:val="center"/>
              <w:rPr>
                <w:rFonts w:ascii="GHEA Grapalat" w:hAnsi="GHEA Grapalat"/>
                <w:sz w:val="16"/>
                <w:szCs w:val="16"/>
              </w:rPr>
            </w:pPr>
            <w:r w:rsidRPr="00667EEE">
              <w:rPr>
                <w:rFonts w:ascii="GHEA Grapalat" w:hAnsi="GHEA Grapalat"/>
                <w:sz w:val="16"/>
                <w:szCs w:val="16"/>
              </w:rPr>
              <w:t>գնումների պլանով նախատեսված միջանցիկ ծածկագիրը` ըստ ԳՄԱ դասակարգման (CPV)</w:t>
            </w:r>
          </w:p>
        </w:tc>
        <w:tc>
          <w:tcPr>
            <w:tcW w:w="1158" w:type="dxa"/>
            <w:vMerge w:val="restart"/>
            <w:vAlign w:val="center"/>
          </w:tcPr>
          <w:p w14:paraId="237BC139" w14:textId="77777777" w:rsidR="00E16F35" w:rsidRPr="00667EEE" w:rsidRDefault="00E16F35" w:rsidP="002F61F9">
            <w:pPr>
              <w:ind w:left="-112" w:right="-148"/>
              <w:jc w:val="center"/>
              <w:rPr>
                <w:rFonts w:ascii="GHEA Grapalat" w:hAnsi="GHEA Grapalat"/>
                <w:sz w:val="16"/>
                <w:szCs w:val="16"/>
              </w:rPr>
            </w:pPr>
            <w:r w:rsidRPr="00667EEE">
              <w:rPr>
                <w:rFonts w:ascii="GHEA Grapalat" w:hAnsi="GHEA Grapalat"/>
                <w:sz w:val="16"/>
                <w:szCs w:val="16"/>
              </w:rPr>
              <w:t>տեխնիկական բնութագիրը</w:t>
            </w:r>
          </w:p>
        </w:tc>
        <w:tc>
          <w:tcPr>
            <w:tcW w:w="824" w:type="dxa"/>
            <w:gridSpan w:val="2"/>
            <w:vMerge w:val="restart"/>
            <w:vAlign w:val="center"/>
          </w:tcPr>
          <w:p w14:paraId="5DB0649F" w14:textId="77777777" w:rsidR="00E16F35" w:rsidRPr="00667EEE" w:rsidRDefault="00E16F35" w:rsidP="002F61F9">
            <w:pPr>
              <w:ind w:left="-57" w:right="-43"/>
              <w:jc w:val="center"/>
              <w:rPr>
                <w:rFonts w:ascii="GHEA Grapalat" w:hAnsi="GHEA Grapalat"/>
                <w:sz w:val="16"/>
                <w:szCs w:val="16"/>
              </w:rPr>
            </w:pPr>
            <w:r w:rsidRPr="00667EEE">
              <w:rPr>
                <w:rFonts w:ascii="GHEA Grapalat" w:hAnsi="GHEA Grapalat"/>
                <w:sz w:val="16"/>
                <w:szCs w:val="16"/>
              </w:rPr>
              <w:t>չափման միավորը</w:t>
            </w:r>
          </w:p>
        </w:tc>
        <w:tc>
          <w:tcPr>
            <w:tcW w:w="910" w:type="dxa"/>
            <w:vMerge w:val="restart"/>
            <w:vAlign w:val="center"/>
          </w:tcPr>
          <w:p w14:paraId="53111B73" w14:textId="77777777" w:rsidR="00E16F35" w:rsidRPr="00667EEE" w:rsidRDefault="00E16F35" w:rsidP="002F61F9">
            <w:pPr>
              <w:ind w:left="-112" w:right="-94"/>
              <w:jc w:val="center"/>
              <w:rPr>
                <w:rFonts w:ascii="GHEA Grapalat" w:hAnsi="GHEA Grapalat"/>
                <w:sz w:val="16"/>
                <w:szCs w:val="16"/>
              </w:rPr>
            </w:pPr>
            <w:r w:rsidRPr="00667EEE">
              <w:rPr>
                <w:rFonts w:ascii="GHEA Grapalat" w:hAnsi="GHEA Grapalat"/>
                <w:sz w:val="16"/>
                <w:szCs w:val="16"/>
              </w:rPr>
              <w:t>ընդհանուր գինը/ՀՀ դրամ</w:t>
            </w:r>
          </w:p>
        </w:tc>
        <w:tc>
          <w:tcPr>
            <w:tcW w:w="933" w:type="dxa"/>
            <w:vMerge w:val="restart"/>
            <w:vAlign w:val="center"/>
          </w:tcPr>
          <w:p w14:paraId="5256F600" w14:textId="77777777" w:rsidR="00E16F35" w:rsidRPr="00667EEE" w:rsidRDefault="00E16F35" w:rsidP="002F61F9">
            <w:pPr>
              <w:ind w:left="-88" w:right="-118"/>
              <w:jc w:val="center"/>
              <w:rPr>
                <w:rFonts w:ascii="GHEA Grapalat" w:hAnsi="GHEA Grapalat"/>
                <w:sz w:val="16"/>
                <w:szCs w:val="16"/>
              </w:rPr>
            </w:pPr>
            <w:r w:rsidRPr="00667EEE">
              <w:rPr>
                <w:rFonts w:ascii="GHEA Grapalat" w:hAnsi="GHEA Grapalat"/>
                <w:sz w:val="16"/>
                <w:szCs w:val="16"/>
              </w:rPr>
              <w:t>ընդհանուր քանակը</w:t>
            </w:r>
          </w:p>
        </w:tc>
        <w:tc>
          <w:tcPr>
            <w:tcW w:w="2887" w:type="dxa"/>
            <w:gridSpan w:val="2"/>
            <w:vAlign w:val="center"/>
          </w:tcPr>
          <w:p w14:paraId="6D283510" w14:textId="77777777" w:rsidR="00E16F35" w:rsidRPr="00667EEE" w:rsidRDefault="00E16F35" w:rsidP="002F61F9">
            <w:pPr>
              <w:jc w:val="center"/>
              <w:rPr>
                <w:rFonts w:ascii="GHEA Grapalat" w:hAnsi="GHEA Grapalat"/>
                <w:sz w:val="16"/>
                <w:szCs w:val="16"/>
              </w:rPr>
            </w:pPr>
            <w:r w:rsidRPr="00667EEE">
              <w:rPr>
                <w:rFonts w:ascii="GHEA Grapalat" w:hAnsi="GHEA Grapalat"/>
                <w:sz w:val="16"/>
                <w:szCs w:val="16"/>
              </w:rPr>
              <w:t>մատուցման</w:t>
            </w:r>
          </w:p>
        </w:tc>
      </w:tr>
      <w:tr w:rsidR="00E16F35" w:rsidRPr="00F566BF" w14:paraId="22FE09CB" w14:textId="77777777" w:rsidTr="00256998">
        <w:trPr>
          <w:trHeight w:val="445"/>
        </w:trPr>
        <w:tc>
          <w:tcPr>
            <w:tcW w:w="1675" w:type="dxa"/>
            <w:vMerge/>
            <w:vAlign w:val="center"/>
          </w:tcPr>
          <w:p w14:paraId="27DDD1CE" w14:textId="77777777" w:rsidR="00E16F35" w:rsidRPr="00667EEE" w:rsidRDefault="00E16F35" w:rsidP="002F61F9">
            <w:pPr>
              <w:jc w:val="center"/>
              <w:rPr>
                <w:rFonts w:ascii="GHEA Grapalat" w:hAnsi="GHEA Grapalat"/>
                <w:sz w:val="16"/>
                <w:szCs w:val="16"/>
              </w:rPr>
            </w:pPr>
          </w:p>
        </w:tc>
        <w:tc>
          <w:tcPr>
            <w:tcW w:w="2631" w:type="dxa"/>
            <w:vMerge/>
            <w:vAlign w:val="center"/>
          </w:tcPr>
          <w:p w14:paraId="03C6932C" w14:textId="77777777" w:rsidR="00E16F35" w:rsidRPr="00667EEE" w:rsidRDefault="00E16F35" w:rsidP="002F61F9">
            <w:pPr>
              <w:ind w:left="-93" w:right="-147"/>
              <w:jc w:val="center"/>
              <w:rPr>
                <w:rFonts w:ascii="GHEA Grapalat" w:hAnsi="GHEA Grapalat"/>
                <w:sz w:val="16"/>
                <w:szCs w:val="16"/>
              </w:rPr>
            </w:pPr>
          </w:p>
        </w:tc>
        <w:tc>
          <w:tcPr>
            <w:tcW w:w="1158" w:type="dxa"/>
            <w:vMerge/>
            <w:vAlign w:val="center"/>
          </w:tcPr>
          <w:p w14:paraId="7408AF76" w14:textId="77777777" w:rsidR="00E16F35" w:rsidRPr="00667EEE" w:rsidRDefault="00E16F35" w:rsidP="002F61F9">
            <w:pPr>
              <w:jc w:val="center"/>
              <w:rPr>
                <w:rFonts w:ascii="GHEA Grapalat" w:hAnsi="GHEA Grapalat"/>
                <w:sz w:val="16"/>
                <w:szCs w:val="16"/>
              </w:rPr>
            </w:pPr>
          </w:p>
        </w:tc>
        <w:tc>
          <w:tcPr>
            <w:tcW w:w="824" w:type="dxa"/>
            <w:gridSpan w:val="2"/>
            <w:vMerge/>
            <w:vAlign w:val="center"/>
          </w:tcPr>
          <w:p w14:paraId="0C402FB7" w14:textId="77777777" w:rsidR="00E16F35" w:rsidRPr="00667EEE" w:rsidRDefault="00E16F35" w:rsidP="002F61F9">
            <w:pPr>
              <w:ind w:left="-57" w:right="-43"/>
              <w:jc w:val="center"/>
              <w:rPr>
                <w:rFonts w:ascii="GHEA Grapalat" w:hAnsi="GHEA Grapalat"/>
                <w:sz w:val="16"/>
                <w:szCs w:val="16"/>
              </w:rPr>
            </w:pPr>
          </w:p>
        </w:tc>
        <w:tc>
          <w:tcPr>
            <w:tcW w:w="910" w:type="dxa"/>
            <w:vMerge/>
            <w:vAlign w:val="center"/>
          </w:tcPr>
          <w:p w14:paraId="15733E0C" w14:textId="77777777" w:rsidR="00E16F35" w:rsidRPr="00667EEE" w:rsidRDefault="00E16F35" w:rsidP="002F61F9">
            <w:pPr>
              <w:ind w:left="-112" w:right="-94"/>
              <w:jc w:val="center"/>
              <w:rPr>
                <w:rFonts w:ascii="GHEA Grapalat" w:hAnsi="GHEA Grapalat"/>
                <w:sz w:val="16"/>
                <w:szCs w:val="16"/>
              </w:rPr>
            </w:pPr>
          </w:p>
        </w:tc>
        <w:tc>
          <w:tcPr>
            <w:tcW w:w="933" w:type="dxa"/>
            <w:vMerge/>
            <w:vAlign w:val="center"/>
          </w:tcPr>
          <w:p w14:paraId="01201F8A" w14:textId="77777777" w:rsidR="00E16F35" w:rsidRPr="00667EEE" w:rsidRDefault="00E16F35" w:rsidP="002F61F9">
            <w:pPr>
              <w:ind w:left="-88" w:right="-118"/>
              <w:jc w:val="center"/>
              <w:rPr>
                <w:rFonts w:ascii="GHEA Grapalat" w:hAnsi="GHEA Grapalat"/>
                <w:sz w:val="16"/>
                <w:szCs w:val="16"/>
              </w:rPr>
            </w:pPr>
          </w:p>
        </w:tc>
        <w:tc>
          <w:tcPr>
            <w:tcW w:w="1017" w:type="dxa"/>
            <w:vAlign w:val="center"/>
          </w:tcPr>
          <w:p w14:paraId="4866A80E" w14:textId="77777777" w:rsidR="00E16F35" w:rsidRPr="00667EEE" w:rsidRDefault="00E16F35" w:rsidP="002F61F9">
            <w:pPr>
              <w:ind w:left="-76" w:right="-33" w:hanging="48"/>
              <w:jc w:val="center"/>
              <w:rPr>
                <w:rFonts w:ascii="GHEA Grapalat" w:hAnsi="GHEA Grapalat"/>
                <w:sz w:val="16"/>
                <w:szCs w:val="16"/>
              </w:rPr>
            </w:pPr>
            <w:r w:rsidRPr="00667EEE">
              <w:rPr>
                <w:rFonts w:ascii="GHEA Grapalat" w:hAnsi="GHEA Grapalat"/>
                <w:sz w:val="16"/>
                <w:szCs w:val="16"/>
              </w:rPr>
              <w:t>հասցեն</w:t>
            </w:r>
          </w:p>
        </w:tc>
        <w:tc>
          <w:tcPr>
            <w:tcW w:w="1870" w:type="dxa"/>
            <w:vAlign w:val="center"/>
          </w:tcPr>
          <w:p w14:paraId="254A0066" w14:textId="77777777" w:rsidR="00E16F35" w:rsidRPr="00667EEE" w:rsidRDefault="00E16F35" w:rsidP="002F61F9">
            <w:pPr>
              <w:jc w:val="center"/>
              <w:rPr>
                <w:rFonts w:ascii="GHEA Grapalat" w:hAnsi="GHEA Grapalat"/>
                <w:sz w:val="16"/>
                <w:szCs w:val="16"/>
              </w:rPr>
            </w:pPr>
            <w:r w:rsidRPr="00667EEE">
              <w:rPr>
                <w:rFonts w:ascii="GHEA Grapalat" w:hAnsi="GHEA Grapalat"/>
                <w:sz w:val="16"/>
                <w:szCs w:val="16"/>
              </w:rPr>
              <w:t>Ժամկետը</w:t>
            </w:r>
          </w:p>
        </w:tc>
      </w:tr>
      <w:tr w:rsidR="00E16F35" w:rsidRPr="00B563CF" w14:paraId="68563B86" w14:textId="77777777" w:rsidTr="00256998">
        <w:trPr>
          <w:trHeight w:val="246"/>
        </w:trPr>
        <w:tc>
          <w:tcPr>
            <w:tcW w:w="1675" w:type="dxa"/>
            <w:vAlign w:val="center"/>
          </w:tcPr>
          <w:p w14:paraId="06CA8831" w14:textId="77777777" w:rsidR="00E16F35" w:rsidRPr="00366CB2" w:rsidRDefault="00E16F35" w:rsidP="002F61F9">
            <w:pPr>
              <w:ind w:left="-70" w:right="-116"/>
              <w:jc w:val="center"/>
              <w:rPr>
                <w:rFonts w:ascii="GHEA Grapalat" w:hAnsi="GHEA Grapalat"/>
                <w:sz w:val="20"/>
                <w:szCs w:val="20"/>
                <w:lang w:val="hy-AM"/>
              </w:rPr>
            </w:pPr>
            <w:r w:rsidRPr="00366CB2">
              <w:rPr>
                <w:rFonts w:ascii="GHEA Grapalat" w:hAnsi="GHEA Grapalat"/>
                <w:sz w:val="20"/>
                <w:szCs w:val="20"/>
                <w:lang w:val="hy-AM"/>
              </w:rPr>
              <w:t>1</w:t>
            </w:r>
          </w:p>
        </w:tc>
        <w:tc>
          <w:tcPr>
            <w:tcW w:w="2631" w:type="dxa"/>
            <w:vAlign w:val="center"/>
          </w:tcPr>
          <w:p w14:paraId="22D7724E" w14:textId="09426734" w:rsidR="00E16F35" w:rsidRPr="00366CB2" w:rsidRDefault="00E16F35" w:rsidP="002F61F9">
            <w:pPr>
              <w:ind w:left="-93" w:right="-147"/>
              <w:jc w:val="center"/>
              <w:rPr>
                <w:rFonts w:ascii="GHEA Grapalat" w:hAnsi="GHEA Grapalat"/>
                <w:sz w:val="20"/>
                <w:szCs w:val="20"/>
                <w:lang w:val="hy-AM"/>
              </w:rPr>
            </w:pPr>
            <w:r w:rsidRPr="00095A8A">
              <w:rPr>
                <w:rFonts w:ascii="GHEA Grapalat" w:hAnsi="GHEA Grapalat"/>
                <w:sz w:val="18"/>
                <w:szCs w:val="18"/>
              </w:rPr>
              <w:t>71351540/1</w:t>
            </w:r>
          </w:p>
        </w:tc>
        <w:tc>
          <w:tcPr>
            <w:tcW w:w="1158" w:type="dxa"/>
            <w:vAlign w:val="center"/>
          </w:tcPr>
          <w:p w14:paraId="3E48DE25" w14:textId="77777777" w:rsidR="00E16F35" w:rsidRPr="0045173B" w:rsidRDefault="00E16F35" w:rsidP="002F61F9">
            <w:pPr>
              <w:jc w:val="center"/>
              <w:rPr>
                <w:rFonts w:ascii="GHEA Grapalat" w:hAnsi="GHEA Grapalat"/>
                <w:sz w:val="16"/>
                <w:szCs w:val="16"/>
                <w:lang w:val="hy-AM"/>
              </w:rPr>
            </w:pPr>
            <w:r w:rsidRPr="0045173B">
              <w:rPr>
                <w:rFonts w:ascii="GHEA Grapalat" w:hAnsi="GHEA Grapalat"/>
                <w:sz w:val="16"/>
                <w:szCs w:val="16"/>
                <w:lang w:val="hy-AM"/>
              </w:rPr>
              <w:t>Նայել ստորև</w:t>
            </w:r>
          </w:p>
        </w:tc>
        <w:tc>
          <w:tcPr>
            <w:tcW w:w="824" w:type="dxa"/>
            <w:gridSpan w:val="2"/>
            <w:vAlign w:val="center"/>
          </w:tcPr>
          <w:p w14:paraId="0C7F1A0B" w14:textId="77777777" w:rsidR="00E16F35" w:rsidRPr="0045173B" w:rsidRDefault="00E16F35" w:rsidP="002F61F9">
            <w:pPr>
              <w:ind w:left="-57" w:right="-43"/>
              <w:jc w:val="center"/>
              <w:rPr>
                <w:rFonts w:ascii="GHEA Grapalat" w:hAnsi="GHEA Grapalat"/>
                <w:sz w:val="16"/>
                <w:szCs w:val="16"/>
                <w:lang w:val="hy-AM"/>
              </w:rPr>
            </w:pPr>
            <w:r w:rsidRPr="0045173B">
              <w:rPr>
                <w:rFonts w:ascii="GHEA Grapalat" w:hAnsi="GHEA Grapalat"/>
                <w:sz w:val="16"/>
                <w:szCs w:val="16"/>
                <w:lang w:val="hy-AM"/>
              </w:rPr>
              <w:t>դրամ</w:t>
            </w:r>
          </w:p>
        </w:tc>
        <w:tc>
          <w:tcPr>
            <w:tcW w:w="910" w:type="dxa"/>
            <w:vAlign w:val="center"/>
          </w:tcPr>
          <w:p w14:paraId="0316E15B" w14:textId="77777777" w:rsidR="00E16F35" w:rsidRPr="0045173B" w:rsidRDefault="00E16F35" w:rsidP="002F61F9">
            <w:pPr>
              <w:ind w:left="-112" w:right="-94"/>
              <w:jc w:val="center"/>
              <w:rPr>
                <w:rFonts w:ascii="GHEA Grapalat" w:hAnsi="GHEA Grapalat"/>
                <w:sz w:val="16"/>
                <w:szCs w:val="16"/>
              </w:rPr>
            </w:pPr>
          </w:p>
        </w:tc>
        <w:tc>
          <w:tcPr>
            <w:tcW w:w="933" w:type="dxa"/>
            <w:vAlign w:val="center"/>
          </w:tcPr>
          <w:p w14:paraId="1FD00CDE" w14:textId="77777777" w:rsidR="00E16F35" w:rsidRPr="0045173B" w:rsidRDefault="00E16F35" w:rsidP="002F61F9">
            <w:pPr>
              <w:ind w:left="-88" w:right="-118"/>
              <w:jc w:val="center"/>
              <w:rPr>
                <w:rFonts w:ascii="GHEA Grapalat" w:hAnsi="GHEA Grapalat"/>
                <w:sz w:val="16"/>
                <w:szCs w:val="16"/>
                <w:lang w:val="hy-AM"/>
              </w:rPr>
            </w:pPr>
            <w:r w:rsidRPr="0045173B">
              <w:rPr>
                <w:rFonts w:ascii="GHEA Grapalat" w:hAnsi="GHEA Grapalat"/>
                <w:sz w:val="16"/>
                <w:szCs w:val="16"/>
                <w:lang w:val="hy-AM"/>
              </w:rPr>
              <w:t>1</w:t>
            </w:r>
          </w:p>
        </w:tc>
        <w:tc>
          <w:tcPr>
            <w:tcW w:w="1017" w:type="dxa"/>
            <w:vAlign w:val="center"/>
          </w:tcPr>
          <w:p w14:paraId="0B8A6BF5" w14:textId="5E341B1B" w:rsidR="00E16F35" w:rsidRPr="0045173B" w:rsidRDefault="00E16F35" w:rsidP="002F61F9">
            <w:pPr>
              <w:ind w:left="-76" w:right="-33" w:hanging="48"/>
              <w:jc w:val="center"/>
              <w:rPr>
                <w:rFonts w:ascii="Cambria Math" w:hAnsi="Cambria Math"/>
                <w:sz w:val="16"/>
                <w:szCs w:val="16"/>
                <w:lang w:val="hy-AM"/>
              </w:rPr>
            </w:pPr>
            <w:r>
              <w:rPr>
                <w:rFonts w:ascii="GHEA Grapalat" w:hAnsi="GHEA Grapalat"/>
                <w:sz w:val="16"/>
                <w:szCs w:val="16"/>
                <w:lang w:val="hy-AM"/>
              </w:rPr>
              <w:t>ք. Երևան, Կոմիտաս 54 Բ</w:t>
            </w:r>
          </w:p>
        </w:tc>
        <w:tc>
          <w:tcPr>
            <w:tcW w:w="1870" w:type="dxa"/>
            <w:vAlign w:val="center"/>
          </w:tcPr>
          <w:p w14:paraId="585C4F2C" w14:textId="082F8192" w:rsidR="00E16F35" w:rsidRPr="0045173B" w:rsidRDefault="00E16F35" w:rsidP="002F61F9">
            <w:pPr>
              <w:jc w:val="center"/>
              <w:rPr>
                <w:rFonts w:ascii="GHEA Grapalat" w:hAnsi="GHEA Grapalat"/>
                <w:sz w:val="16"/>
                <w:szCs w:val="16"/>
                <w:lang w:val="hy-AM"/>
              </w:rPr>
            </w:pPr>
            <w:r w:rsidRPr="00E16F35">
              <w:rPr>
                <w:rFonts w:ascii="GHEA Grapalat" w:hAnsi="GHEA Grapalat"/>
                <w:sz w:val="16"/>
                <w:szCs w:val="16"/>
                <w:lang w:val="hy-AM"/>
              </w:rPr>
              <w:t>Մինչև համապատասխան շինարարական աշխատանքների կատարման ավարտը</w:t>
            </w:r>
          </w:p>
        </w:tc>
      </w:tr>
      <w:tr w:rsidR="00E16F35" w:rsidRPr="00E16F35" w14:paraId="786B9269" w14:textId="77777777" w:rsidTr="002F61F9">
        <w:tc>
          <w:tcPr>
            <w:tcW w:w="11018" w:type="dxa"/>
            <w:gridSpan w:val="9"/>
          </w:tcPr>
          <w:p w14:paraId="4F367D23" w14:textId="77777777" w:rsidR="00E16F35" w:rsidRPr="001971AF" w:rsidRDefault="00E16F35" w:rsidP="002F61F9">
            <w:pPr>
              <w:jc w:val="center"/>
              <w:rPr>
                <w:rFonts w:ascii="GHEA Grapalat" w:hAnsi="GHEA Grapalat"/>
                <w:sz w:val="16"/>
                <w:szCs w:val="16"/>
                <w:lang w:val="hy-AM"/>
              </w:rPr>
            </w:pPr>
            <w:r>
              <w:rPr>
                <w:rFonts w:ascii="GHEA Grapalat" w:hAnsi="GHEA Grapalat"/>
                <w:sz w:val="16"/>
                <w:szCs w:val="16"/>
                <w:lang w:val="hy-AM"/>
              </w:rPr>
              <w:t xml:space="preserve">*Տեխնիկական բնութագիրը՝ </w:t>
            </w:r>
          </w:p>
        </w:tc>
      </w:tr>
      <w:tr w:rsidR="00E16F35" w:rsidRPr="00B563CF" w14:paraId="039D10DF" w14:textId="77777777" w:rsidTr="00256998">
        <w:tblPrEx>
          <w:tblLook w:val="01E0" w:firstRow="1" w:lastRow="1" w:firstColumn="1" w:lastColumn="1" w:noHBand="0" w:noVBand="0"/>
        </w:tblPrEx>
        <w:trPr>
          <w:trHeight w:val="233"/>
        </w:trPr>
        <w:tc>
          <w:tcPr>
            <w:tcW w:w="1675" w:type="dxa"/>
          </w:tcPr>
          <w:p w14:paraId="51DCB929" w14:textId="77777777" w:rsidR="00E16F35" w:rsidRPr="00567370" w:rsidRDefault="00E16F35" w:rsidP="002F61F9">
            <w:pPr>
              <w:rPr>
                <w:rFonts w:ascii="Sylfaen" w:hAnsi="Sylfaen"/>
                <w:b/>
                <w:i/>
                <w:sz w:val="18"/>
                <w:szCs w:val="18"/>
                <w:lang w:val="hy-AM"/>
              </w:rPr>
            </w:pPr>
            <w:r w:rsidRPr="001971AF">
              <w:rPr>
                <w:rFonts w:ascii="GHEA Grapalat" w:hAnsi="GHEA Grapalat"/>
                <w:sz w:val="20"/>
                <w:lang w:val="hy-AM"/>
              </w:rPr>
              <w:t xml:space="preserve"> </w:t>
            </w:r>
            <w:r>
              <w:rPr>
                <w:rFonts w:ascii="Sylfaen" w:hAnsi="Sylfaen"/>
                <w:b/>
                <w:i/>
                <w:sz w:val="18"/>
                <w:szCs w:val="18"/>
                <w:lang w:val="hy-AM"/>
              </w:rPr>
              <w:t>Ծրագրի  անվանումը</w:t>
            </w:r>
          </w:p>
        </w:tc>
        <w:tc>
          <w:tcPr>
            <w:tcW w:w="9343" w:type="dxa"/>
            <w:gridSpan w:val="8"/>
          </w:tcPr>
          <w:p w14:paraId="1BB82CD8" w14:textId="1FDC4B4F" w:rsidR="00E16F35" w:rsidRPr="00256998" w:rsidRDefault="00256998" w:rsidP="00256998">
            <w:pPr>
              <w:jc w:val="both"/>
              <w:rPr>
                <w:rFonts w:ascii="GHEA Grapalat" w:hAnsi="GHEA Grapalat"/>
                <w:sz w:val="16"/>
                <w:szCs w:val="16"/>
                <w:lang w:val="hy-AM"/>
              </w:rPr>
            </w:pPr>
            <w:r w:rsidRPr="00256998">
              <w:rPr>
                <w:rFonts w:ascii="GHEA Grapalat" w:hAnsi="GHEA Grapalat"/>
                <w:sz w:val="16"/>
                <w:szCs w:val="16"/>
                <w:lang w:val="hy-AM"/>
              </w:rPr>
              <w:t>«Քրեակատարողական բժշկության կենտրոն» ՊՈԱԿ-ի տարածքի ներքին պատերի, մանրահատակի ապամոնտաժման, ներքին վերանորոգման, նոր օդափոխության համակարգի լարանցման իրականացման  աշխատանքների որակի տեխնիկական հսկողության խորհրդատվական ծառայության</w:t>
            </w:r>
          </w:p>
        </w:tc>
      </w:tr>
      <w:tr w:rsidR="00E16F35" w:rsidRPr="00B563CF" w14:paraId="16A01F6B" w14:textId="77777777" w:rsidTr="00256998">
        <w:tblPrEx>
          <w:tblLook w:val="01E0" w:firstRow="1" w:lastRow="1" w:firstColumn="1" w:lastColumn="1" w:noHBand="0" w:noVBand="0"/>
        </w:tblPrEx>
        <w:tc>
          <w:tcPr>
            <w:tcW w:w="1675" w:type="dxa"/>
          </w:tcPr>
          <w:p w14:paraId="3B9CE98B" w14:textId="77777777" w:rsidR="00E16F35" w:rsidRPr="00567370" w:rsidRDefault="00E16F35" w:rsidP="002F61F9">
            <w:pPr>
              <w:rPr>
                <w:rFonts w:ascii="Sylfaen" w:hAnsi="Sylfaen"/>
                <w:b/>
                <w:i/>
                <w:sz w:val="18"/>
                <w:szCs w:val="18"/>
                <w:lang w:val="hy-AM"/>
              </w:rPr>
            </w:pPr>
            <w:r w:rsidRPr="00567370">
              <w:rPr>
                <w:rFonts w:ascii="Sylfaen" w:hAnsi="Sylfaen"/>
                <w:b/>
                <w:i/>
                <w:sz w:val="18"/>
                <w:szCs w:val="18"/>
                <w:lang w:val="hy-AM"/>
              </w:rPr>
              <w:t>Ծառայության մատուցման ընդհանուր պահանջներ</w:t>
            </w:r>
          </w:p>
          <w:p w14:paraId="0DB84B9F" w14:textId="77777777" w:rsidR="00E16F35" w:rsidRPr="00567370" w:rsidRDefault="00E16F35" w:rsidP="002F61F9">
            <w:pPr>
              <w:jc w:val="center"/>
              <w:rPr>
                <w:rFonts w:ascii="Sylfaen" w:hAnsi="Sylfaen"/>
                <w:b/>
                <w:i/>
                <w:sz w:val="18"/>
                <w:szCs w:val="18"/>
                <w:lang w:val="hy-AM"/>
              </w:rPr>
            </w:pPr>
          </w:p>
          <w:p w14:paraId="7239C93B" w14:textId="77777777" w:rsidR="00E16F35" w:rsidRPr="00567370" w:rsidRDefault="00E16F35" w:rsidP="002F61F9">
            <w:pPr>
              <w:jc w:val="center"/>
              <w:rPr>
                <w:rFonts w:ascii="Sylfaen" w:hAnsi="Sylfaen"/>
                <w:b/>
                <w:i/>
                <w:sz w:val="18"/>
                <w:szCs w:val="18"/>
                <w:lang w:val="hy-AM"/>
              </w:rPr>
            </w:pPr>
          </w:p>
          <w:p w14:paraId="2DE9DEA9" w14:textId="77777777" w:rsidR="00E16F35" w:rsidRPr="00567370" w:rsidRDefault="00E16F35" w:rsidP="002F61F9">
            <w:pPr>
              <w:jc w:val="center"/>
              <w:rPr>
                <w:rFonts w:ascii="Sylfaen" w:hAnsi="Sylfaen"/>
                <w:b/>
                <w:i/>
                <w:sz w:val="18"/>
                <w:szCs w:val="18"/>
                <w:lang w:val="hy-AM"/>
              </w:rPr>
            </w:pPr>
          </w:p>
          <w:p w14:paraId="000FC78D" w14:textId="77777777" w:rsidR="00E16F35" w:rsidRPr="00567370" w:rsidRDefault="00E16F35" w:rsidP="002F61F9">
            <w:pPr>
              <w:jc w:val="center"/>
              <w:rPr>
                <w:rFonts w:ascii="Sylfaen" w:hAnsi="Sylfaen"/>
                <w:b/>
                <w:i/>
                <w:sz w:val="18"/>
                <w:szCs w:val="18"/>
                <w:lang w:val="hy-AM"/>
              </w:rPr>
            </w:pPr>
          </w:p>
          <w:p w14:paraId="78670AA4" w14:textId="77777777" w:rsidR="00E16F35" w:rsidRPr="00567370" w:rsidRDefault="00E16F35" w:rsidP="002F61F9">
            <w:pPr>
              <w:jc w:val="center"/>
              <w:rPr>
                <w:rFonts w:ascii="Sylfaen" w:hAnsi="Sylfaen"/>
                <w:b/>
                <w:i/>
                <w:sz w:val="18"/>
                <w:szCs w:val="18"/>
                <w:lang w:val="hy-AM"/>
              </w:rPr>
            </w:pPr>
          </w:p>
          <w:p w14:paraId="24102C0B" w14:textId="77777777" w:rsidR="00E16F35" w:rsidRPr="00567370" w:rsidRDefault="00E16F35" w:rsidP="002F61F9">
            <w:pPr>
              <w:jc w:val="center"/>
              <w:rPr>
                <w:rFonts w:ascii="Sylfaen" w:hAnsi="Sylfaen"/>
                <w:b/>
                <w:i/>
                <w:sz w:val="18"/>
                <w:szCs w:val="18"/>
                <w:lang w:val="hy-AM"/>
              </w:rPr>
            </w:pPr>
          </w:p>
          <w:p w14:paraId="1B7669DB" w14:textId="77777777" w:rsidR="00E16F35" w:rsidRPr="00567370" w:rsidRDefault="00E16F35" w:rsidP="002F61F9">
            <w:pPr>
              <w:jc w:val="center"/>
              <w:rPr>
                <w:rFonts w:ascii="Sylfaen" w:hAnsi="Sylfaen"/>
                <w:b/>
                <w:i/>
                <w:sz w:val="18"/>
                <w:szCs w:val="18"/>
                <w:lang w:val="hy-AM"/>
              </w:rPr>
            </w:pPr>
          </w:p>
          <w:p w14:paraId="28C7B174" w14:textId="77777777" w:rsidR="00E16F35" w:rsidRPr="00567370" w:rsidRDefault="00E16F35" w:rsidP="002F61F9">
            <w:pPr>
              <w:jc w:val="center"/>
              <w:rPr>
                <w:rFonts w:ascii="Sylfaen" w:hAnsi="Sylfaen"/>
                <w:b/>
                <w:i/>
                <w:sz w:val="18"/>
                <w:szCs w:val="18"/>
                <w:lang w:val="hy-AM"/>
              </w:rPr>
            </w:pPr>
          </w:p>
          <w:p w14:paraId="0FEF8024" w14:textId="77777777" w:rsidR="00E16F35" w:rsidRPr="00567370" w:rsidRDefault="00E16F35" w:rsidP="002F61F9">
            <w:pPr>
              <w:jc w:val="center"/>
              <w:rPr>
                <w:rFonts w:ascii="Sylfaen" w:hAnsi="Sylfaen"/>
                <w:b/>
                <w:i/>
                <w:sz w:val="18"/>
                <w:szCs w:val="18"/>
                <w:lang w:val="hy-AM"/>
              </w:rPr>
            </w:pPr>
          </w:p>
          <w:p w14:paraId="7213A61D" w14:textId="77777777" w:rsidR="00E16F35" w:rsidRPr="00567370" w:rsidRDefault="00E16F35" w:rsidP="002F61F9">
            <w:pPr>
              <w:jc w:val="center"/>
              <w:rPr>
                <w:rFonts w:ascii="Sylfaen" w:hAnsi="Sylfaen"/>
                <w:b/>
                <w:i/>
                <w:sz w:val="18"/>
                <w:szCs w:val="18"/>
                <w:lang w:val="hy-AM"/>
              </w:rPr>
            </w:pPr>
          </w:p>
          <w:p w14:paraId="76D899D9" w14:textId="77777777" w:rsidR="00E16F35" w:rsidRPr="00567370" w:rsidRDefault="00E16F35" w:rsidP="002F61F9">
            <w:pPr>
              <w:jc w:val="center"/>
              <w:rPr>
                <w:rFonts w:ascii="Sylfaen" w:hAnsi="Sylfaen"/>
                <w:b/>
                <w:i/>
                <w:sz w:val="18"/>
                <w:szCs w:val="18"/>
                <w:lang w:val="hy-AM"/>
              </w:rPr>
            </w:pPr>
          </w:p>
        </w:tc>
        <w:tc>
          <w:tcPr>
            <w:tcW w:w="9343" w:type="dxa"/>
            <w:gridSpan w:val="8"/>
          </w:tcPr>
          <w:p w14:paraId="19BFBB06" w14:textId="2D6137B1" w:rsidR="00E16F35" w:rsidRPr="0094596B" w:rsidRDefault="00E16F35" w:rsidP="00E16F35">
            <w:pPr>
              <w:numPr>
                <w:ilvl w:val="0"/>
                <w:numId w:val="44"/>
              </w:numPr>
              <w:tabs>
                <w:tab w:val="num" w:pos="252"/>
              </w:tabs>
              <w:ind w:left="252" w:hanging="252"/>
              <w:jc w:val="both"/>
              <w:rPr>
                <w:rFonts w:ascii="Sylfaen" w:hAnsi="Sylfaen"/>
                <w:sz w:val="18"/>
                <w:szCs w:val="18"/>
                <w:lang w:val="hy-AM"/>
              </w:rPr>
            </w:pPr>
            <w:r w:rsidRPr="0094596B">
              <w:rPr>
                <w:rFonts w:ascii="Sylfaen" w:hAnsi="Sylfaen"/>
                <w:sz w:val="18"/>
                <w:szCs w:val="18"/>
                <w:lang w:val="hy-AM"/>
              </w:rPr>
              <w:t>Իրականացնել ամենօրյա տեխնիկական հսկողություն</w:t>
            </w:r>
            <w:r w:rsidR="0094596B">
              <w:rPr>
                <w:rFonts w:ascii="Sylfaen" w:hAnsi="Sylfaen"/>
                <w:sz w:val="18"/>
                <w:szCs w:val="18"/>
                <w:lang w:val="hy-AM"/>
              </w:rPr>
              <w:t xml:space="preserve">: </w:t>
            </w:r>
            <w:r w:rsidRPr="0094596B">
              <w:rPr>
                <w:rFonts w:ascii="Sylfaen" w:hAnsi="Sylfaen"/>
                <w:sz w:val="18"/>
                <w:szCs w:val="18"/>
                <w:lang w:val="hy-AM"/>
              </w:rPr>
              <w:t>Հսկել շինարարական աշխատանքների ընթացքը, համապատասխանությունն  ապահովելու նպատակով`  աշխատանքային նախագծին, կապալի  պայմանագրի  դրույթներին  և գործող շինարարական նորմերին</w:t>
            </w:r>
            <w:r w:rsidR="0094596B">
              <w:rPr>
                <w:rFonts w:ascii="Sylfaen" w:hAnsi="Sylfaen"/>
                <w:sz w:val="18"/>
                <w:szCs w:val="18"/>
                <w:lang w:val="hy-AM"/>
              </w:rPr>
              <w:t>,</w:t>
            </w:r>
          </w:p>
          <w:p w14:paraId="6B768C40" w14:textId="77777777"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sz w:val="18"/>
                <w:szCs w:val="18"/>
                <w:lang w:val="hy-AM"/>
              </w:rPr>
              <w:t>Հաստատել և հսկել աշխատանքների իրականացման ծրագիրը</w:t>
            </w:r>
          </w:p>
          <w:p w14:paraId="3DEF607F" w14:textId="77777777"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sz w:val="18"/>
                <w:szCs w:val="18"/>
                <w:lang w:val="hy-AM"/>
              </w:rPr>
              <w:t>Ստուգել և հսկել նյութերի որակը և շինարարական աշխատանքների ընթացքը։ Արգելել կամ փոփոխել այն նյութերը, որոնք չեն համապատասխանում անհրաժեշտ պահանջներին</w:t>
            </w:r>
          </w:p>
          <w:p w14:paraId="2355BBAF" w14:textId="77777777"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sz w:val="18"/>
                <w:szCs w:val="18"/>
                <w:lang w:val="hy-AM"/>
              </w:rPr>
              <w:t>Գնահատել և հսկել շինարարական աշխատանքների ընթացքը,</w:t>
            </w:r>
            <w:r w:rsidRPr="00254116">
              <w:rPr>
                <w:rFonts w:ascii="Sylfaen" w:hAnsi="Sylfaen"/>
                <w:sz w:val="18"/>
                <w:szCs w:val="18"/>
                <w:lang w:val="hy-AM"/>
              </w:rPr>
              <w:t xml:space="preserve"> </w:t>
            </w:r>
            <w:r w:rsidRPr="00254116">
              <w:rPr>
                <w:rFonts w:ascii="Sylfaen" w:hAnsi="Sylfaen"/>
                <w:color w:val="FF0000"/>
                <w:sz w:val="18"/>
                <w:szCs w:val="18"/>
                <w:lang w:val="hy-AM"/>
              </w:rPr>
              <w:t>կանխել աշխատանքների կատարման ակնհայտ ձգձգում-ուշացումները,</w:t>
            </w:r>
            <w:r w:rsidRPr="00567370">
              <w:rPr>
                <w:rFonts w:ascii="Sylfaen" w:hAnsi="Sylfaen"/>
                <w:sz w:val="18"/>
                <w:szCs w:val="18"/>
                <w:lang w:val="hy-AM"/>
              </w:rPr>
              <w:t xml:space="preserve"> որպեսզի ապահովվի շինարարական աշխատանքների ավարտը՝ համաձայն պայմանագրի մեջ նշված ժամանակացույցի</w:t>
            </w:r>
          </w:p>
          <w:p w14:paraId="2B0DF05B" w14:textId="77777777"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sz w:val="18"/>
                <w:szCs w:val="18"/>
                <w:lang w:val="hy-AM"/>
              </w:rPr>
              <w:t>Ստուգել բոլոր այն լաբորատոր փորձարկումների արդյունքները, որոնք անհրաժեշտ են որակի ապահովման համար</w:t>
            </w:r>
          </w:p>
          <w:p w14:paraId="0A690474" w14:textId="5D15D623"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sz w:val="18"/>
                <w:szCs w:val="18"/>
                <w:lang w:val="hy-AM"/>
              </w:rPr>
              <w:t>Կատարել որակի և կ</w:t>
            </w:r>
            <w:r w:rsidR="0094596B">
              <w:rPr>
                <w:rFonts w:ascii="Sylfaen" w:hAnsi="Sylfaen"/>
                <w:sz w:val="18"/>
                <w:szCs w:val="18"/>
                <w:lang w:val="hy-AM"/>
              </w:rPr>
              <w:t>ատարված ծավալի ամենօրյա հսկում</w:t>
            </w:r>
          </w:p>
          <w:p w14:paraId="79DC96CD" w14:textId="77777777" w:rsidR="00E16F35" w:rsidRPr="00CE25C8" w:rsidRDefault="00E16F35" w:rsidP="00E16F35">
            <w:pPr>
              <w:numPr>
                <w:ilvl w:val="0"/>
                <w:numId w:val="44"/>
              </w:numPr>
              <w:tabs>
                <w:tab w:val="num" w:pos="252"/>
              </w:tabs>
              <w:ind w:left="252" w:hanging="252"/>
              <w:jc w:val="both"/>
              <w:rPr>
                <w:rFonts w:ascii="Sylfaen" w:hAnsi="Sylfaen"/>
                <w:sz w:val="18"/>
                <w:szCs w:val="18"/>
                <w:lang w:val="hy-AM"/>
              </w:rPr>
            </w:pPr>
            <w:r w:rsidRPr="00CE25C8">
              <w:rPr>
                <w:rFonts w:ascii="Sylfaen" w:hAnsi="Sylfaen"/>
                <w:sz w:val="18"/>
                <w:szCs w:val="18"/>
                <w:lang w:val="hy-AM"/>
              </w:rPr>
              <w:t>Կապալառուին պարզաբանել նախագծային փաստաթղթերի հետ կապված հարցերը: Իրականացնել հսկողություն աշխատանքային տեղամասերում շինարարական աշխատանքների անվտանգությունը ապահովելու նպատակով։ Հրահանգել կապալառուին ապահովել աշխատանքային տեղամասերում անհրաժեշտ նշանների, լուսավորության, անվտանգության այլ միջոցների առկայությունը</w:t>
            </w:r>
          </w:p>
          <w:p w14:paraId="1E922D50" w14:textId="77777777"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sz w:val="18"/>
                <w:szCs w:val="18"/>
                <w:lang w:val="hy-AM"/>
              </w:rPr>
              <w:t>Կատարել անհրաժեշտ օրական գրառումներ, որոնք անհրաժեշտ են պայմանագրի ընթացքի տեխնիկական հսկման համար (ընդգրկելով կատարված աշխատանքների օրական հավաստագրերը և այլ անհրաժեշտ փաստաթղթեր)</w:t>
            </w:r>
          </w:p>
          <w:p w14:paraId="68E10CD5" w14:textId="77777777" w:rsidR="00E16F35" w:rsidRPr="00254116"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sz w:val="18"/>
                <w:szCs w:val="18"/>
                <w:lang w:val="hy-AM"/>
              </w:rPr>
              <w:t>Ստուգել և հաստատել կապալառուի կողմից նախապատրաստված կատարողական գծագրերը:</w:t>
            </w:r>
          </w:p>
          <w:p w14:paraId="1CB63F1E" w14:textId="35C16A3D" w:rsidR="00F47C32" w:rsidRPr="00F47C32" w:rsidRDefault="00E16F35" w:rsidP="00F47C32">
            <w:pPr>
              <w:numPr>
                <w:ilvl w:val="0"/>
                <w:numId w:val="44"/>
              </w:numPr>
              <w:tabs>
                <w:tab w:val="num" w:pos="252"/>
              </w:tabs>
              <w:ind w:left="252" w:hanging="252"/>
              <w:jc w:val="both"/>
              <w:rPr>
                <w:rFonts w:ascii="Sylfaen" w:hAnsi="Sylfaen"/>
                <w:sz w:val="18"/>
                <w:szCs w:val="18"/>
                <w:lang w:val="hy-AM"/>
              </w:rPr>
            </w:pPr>
            <w:r w:rsidRPr="00966253">
              <w:rPr>
                <w:rFonts w:ascii="Sylfaen" w:hAnsi="Sylfaen"/>
                <w:sz w:val="18"/>
                <w:szCs w:val="18"/>
                <w:lang w:val="hy-AM"/>
              </w:rPr>
              <w:t xml:space="preserve">Պարտադիր պահանջ`  </w:t>
            </w:r>
            <w:r w:rsidRPr="00FC262A">
              <w:rPr>
                <w:rFonts w:ascii="Sylfaen" w:hAnsi="Sylfaen"/>
                <w:color w:val="FF0000"/>
                <w:sz w:val="18"/>
                <w:szCs w:val="18"/>
                <w:lang w:val="hy-AM"/>
              </w:rPr>
              <w:t xml:space="preserve">լիցենզիա </w:t>
            </w:r>
            <w:r w:rsidRPr="00FC262A">
              <w:rPr>
                <w:rFonts w:ascii="GHEA Grapalat" w:hAnsi="GHEA Grapalat" w:cs="Sylfaen"/>
                <w:color w:val="FF0000"/>
                <w:sz w:val="18"/>
                <w:szCs w:val="18"/>
                <w:lang w:val="hy-AM"/>
              </w:rPr>
              <w:t>քաղաքաշինության բնագավառում շինարարության որակի տեխնիկական հսկողություն</w:t>
            </w:r>
            <w:r w:rsidRPr="00694F88">
              <w:rPr>
                <w:rFonts w:ascii="GHEA Grapalat" w:hAnsi="GHEA Grapalat" w:cs="Sylfaen"/>
                <w:color w:val="FF0000"/>
                <w:sz w:val="18"/>
                <w:szCs w:val="18"/>
                <w:lang w:val="hy-AM"/>
              </w:rPr>
              <w:t xml:space="preserve"> </w:t>
            </w:r>
            <w:r w:rsidRPr="00FC1B00">
              <w:rPr>
                <w:rFonts w:ascii="GHEA Grapalat" w:hAnsi="GHEA Grapalat" w:cs="Sylfaen"/>
                <w:color w:val="FF0000"/>
                <w:sz w:val="18"/>
                <w:szCs w:val="18"/>
                <w:lang w:val="hy-AM"/>
              </w:rPr>
              <w:t>բնակելի, հասարակական, արտադրական</w:t>
            </w:r>
            <w:r w:rsidRPr="00FC262A">
              <w:rPr>
                <w:rFonts w:ascii="GHEA Grapalat" w:hAnsi="GHEA Grapalat" w:cs="Sylfaen"/>
                <w:color w:val="FF0000"/>
                <w:sz w:val="18"/>
                <w:szCs w:val="18"/>
                <w:lang w:val="hy-AM"/>
              </w:rPr>
              <w:t xml:space="preserve">  ոլորտում` ներառյալ  ներդիր</w:t>
            </w:r>
          </w:p>
        </w:tc>
      </w:tr>
      <w:tr w:rsidR="00E16F35" w:rsidRPr="00B563CF" w14:paraId="75DF11F9" w14:textId="77777777" w:rsidTr="00256998">
        <w:tblPrEx>
          <w:tblLook w:val="01E0" w:firstRow="1" w:lastRow="1" w:firstColumn="1" w:lastColumn="1" w:noHBand="0" w:noVBand="0"/>
        </w:tblPrEx>
        <w:tc>
          <w:tcPr>
            <w:tcW w:w="1675" w:type="dxa"/>
            <w:hideMark/>
          </w:tcPr>
          <w:p w14:paraId="17E20438" w14:textId="77777777" w:rsidR="00E16F35" w:rsidRPr="00567370" w:rsidRDefault="00E16F35" w:rsidP="002F61F9">
            <w:pPr>
              <w:rPr>
                <w:rFonts w:ascii="Sylfaen" w:hAnsi="Sylfaen"/>
                <w:b/>
                <w:i/>
                <w:sz w:val="18"/>
                <w:szCs w:val="18"/>
              </w:rPr>
            </w:pPr>
            <w:r w:rsidRPr="00567370">
              <w:rPr>
                <w:rFonts w:ascii="Sylfaen" w:hAnsi="Sylfaen"/>
                <w:b/>
                <w:i/>
                <w:sz w:val="18"/>
                <w:szCs w:val="18"/>
              </w:rPr>
              <w:t xml:space="preserve">Հաշվետվության ներկայացման պահանջներ </w:t>
            </w:r>
          </w:p>
        </w:tc>
        <w:tc>
          <w:tcPr>
            <w:tcW w:w="9343" w:type="dxa"/>
            <w:gridSpan w:val="8"/>
          </w:tcPr>
          <w:p w14:paraId="54C8A299" w14:textId="77777777"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sz w:val="18"/>
                <w:szCs w:val="18"/>
              </w:rPr>
              <w:t xml:space="preserve">Կատարողը  պարտավոր է ներկայացնել Պատվիրատուին Ծառայությունների վերաբերյալ </w:t>
            </w:r>
            <w:r w:rsidRPr="00567370">
              <w:rPr>
                <w:rFonts w:ascii="Sylfaen" w:hAnsi="Sylfaen"/>
                <w:b/>
                <w:sz w:val="18"/>
                <w:szCs w:val="18"/>
                <w:u w:val="single"/>
              </w:rPr>
              <w:t>ընթացիկ և ավարտական հաշվետվություններ</w:t>
            </w:r>
            <w:r w:rsidRPr="00567370">
              <w:rPr>
                <w:rFonts w:ascii="Sylfaen" w:hAnsi="Sylfaen"/>
                <w:sz w:val="18"/>
                <w:szCs w:val="18"/>
              </w:rPr>
              <w:t>, որոնք հանդիսանում են Ծառայություննների հանձնման-ընդունման արձանագրությունները հիմնավորող փաստաթղթեր:</w:t>
            </w:r>
          </w:p>
          <w:p w14:paraId="3012A1A6" w14:textId="77777777" w:rsidR="00E16F35" w:rsidRPr="00567370" w:rsidRDefault="00E16F35" w:rsidP="00E16F35">
            <w:pPr>
              <w:numPr>
                <w:ilvl w:val="0"/>
                <w:numId w:val="44"/>
              </w:numPr>
              <w:tabs>
                <w:tab w:val="num" w:pos="252"/>
              </w:tabs>
              <w:ind w:left="252" w:right="-108" w:hanging="252"/>
              <w:jc w:val="both"/>
              <w:rPr>
                <w:rFonts w:ascii="Sylfaen" w:hAnsi="Sylfaen"/>
                <w:sz w:val="18"/>
                <w:szCs w:val="18"/>
                <w:lang w:val="hy-AM"/>
              </w:rPr>
            </w:pPr>
            <w:r w:rsidRPr="00567370">
              <w:rPr>
                <w:rFonts w:ascii="Sylfaen" w:hAnsi="Sylfaen"/>
                <w:b/>
                <w:i/>
                <w:sz w:val="18"/>
                <w:szCs w:val="18"/>
                <w:u w:val="single"/>
                <w:lang w:val="hy-AM"/>
              </w:rPr>
              <w:t>Ընթացիկ հաշվետվությունները</w:t>
            </w:r>
            <w:r w:rsidRPr="00567370">
              <w:rPr>
                <w:rFonts w:ascii="Sylfaen" w:hAnsi="Sylfaen"/>
                <w:sz w:val="18"/>
                <w:szCs w:val="18"/>
                <w:lang w:val="hy-AM"/>
              </w:rPr>
              <w:t xml:space="preserve"> ներկայացվում են շինարարական աշխատանքների յուրաքանչյուր կատարողական ակտի ժամանակահատվածին համապատասխան, ընդգրկելով իրականացված ծառայությունները և կատարված աշխատանքները հավաստող ու հիմնավորող տեխնիկական փաստաթղթերի պատճենները (համառոտ նկարագրություն տվյալ ժամանակահատվածում իրականացված շինարարական աշխատանքների  և տեխ.հսկողության ծառայություննների վերաբերյալ, տեղեկանք (Ձև 2), լաբորատոր փորձարկումների արդյունքներ, նյութերի, կոնստրուկցիաների որակի համապատասխանության հավաստագրեր, ծածկված (միջանկյալ) աշխատանքների ընդունման ակտեր, ծածկված (միջանկյալ) աշխատանքների լուսանկարներ (տպագրված և էլեկտրոնային կրիչով), սխեմաներ, թույլտվություններ,   և այլ անհրաժեշտ փաստաթղթեր):</w:t>
            </w:r>
          </w:p>
          <w:p w14:paraId="55D01D84" w14:textId="77777777" w:rsidR="00E16F35" w:rsidRPr="00567370" w:rsidRDefault="00E16F35" w:rsidP="002F61F9">
            <w:pPr>
              <w:ind w:left="252"/>
              <w:jc w:val="both"/>
              <w:rPr>
                <w:rFonts w:ascii="Sylfaen" w:hAnsi="Sylfaen"/>
                <w:sz w:val="18"/>
                <w:szCs w:val="18"/>
                <w:lang w:val="hy-AM"/>
              </w:rPr>
            </w:pPr>
            <w:r w:rsidRPr="00567370">
              <w:rPr>
                <w:rFonts w:ascii="Sylfaen" w:hAnsi="Sylfaen"/>
                <w:b/>
                <w:i/>
                <w:sz w:val="18"/>
                <w:szCs w:val="18"/>
                <w:u w:val="single"/>
                <w:lang w:val="hy-AM"/>
              </w:rPr>
              <w:t>Ավարտական հաշվետվությունը</w:t>
            </w:r>
            <w:r w:rsidRPr="00567370">
              <w:rPr>
                <w:rFonts w:ascii="Sylfaen" w:hAnsi="Sylfaen"/>
                <w:sz w:val="18"/>
                <w:szCs w:val="18"/>
                <w:lang w:val="hy-AM"/>
              </w:rPr>
              <w:t xml:space="preserve"> պետք է ընդգրկի հետևյալ փաստաթղթերի պատճենները՝ ավարտական կատարողական գծագրեր, ավարտական կատարողական ակտ, ամփոփ նկարագրական տեղեկանք իրականացված շինարարական աշխատանքների ամբողջ ժամանակահատվածի համար, ավարտված շինարարական օբյեկտի  լուսանկարներ (տպագրված և էլեկտրոնային կրիչով)</w:t>
            </w:r>
          </w:p>
          <w:p w14:paraId="2C094458" w14:textId="77777777"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b/>
                <w:i/>
                <w:sz w:val="18"/>
                <w:szCs w:val="18"/>
                <w:u w:val="single"/>
                <w:lang w:val="hy-AM"/>
              </w:rPr>
              <w:t>Ընթացիկ հաշվետվությունները</w:t>
            </w:r>
            <w:r w:rsidRPr="00567370">
              <w:rPr>
                <w:rFonts w:ascii="Sylfaen" w:hAnsi="Sylfaen"/>
                <w:sz w:val="18"/>
                <w:szCs w:val="18"/>
                <w:lang w:val="hy-AM"/>
              </w:rPr>
              <w:t xml:space="preserve"> ներկայացվում են շինարարական աշխատանքների յուրաքանչյուր կատարողական ակտը Ծառայություն մատուցողի կողմից ստորագրելուց հետո երկօրյա ժամկետում` Ծառայություննների հանձնման-ընդունման արձանագրությունների հետ մեկտեղ:  </w:t>
            </w:r>
          </w:p>
          <w:p w14:paraId="7A8FB351" w14:textId="77777777"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b/>
                <w:i/>
                <w:sz w:val="18"/>
                <w:szCs w:val="18"/>
                <w:u w:val="single"/>
                <w:lang w:val="hy-AM"/>
              </w:rPr>
              <w:t>Ավարտական հաշվետվությունը</w:t>
            </w:r>
            <w:r w:rsidRPr="00567370">
              <w:rPr>
                <w:rFonts w:ascii="Sylfaen" w:hAnsi="Sylfaen"/>
                <w:sz w:val="18"/>
                <w:szCs w:val="18"/>
                <w:lang w:val="hy-AM"/>
              </w:rPr>
              <w:t xml:space="preserve"> ներկայացվում է շինարարական աշխատանքների ավարտական կատարողական ակտը Ծառայություն մատուցողի կողմից ստորագրելուց հետո երկօրյա ժամկետում:  </w:t>
            </w:r>
          </w:p>
        </w:tc>
      </w:tr>
      <w:tr w:rsidR="00E16F35" w:rsidRPr="00B563CF" w14:paraId="5CA86C55" w14:textId="77777777" w:rsidTr="00256998">
        <w:tblPrEx>
          <w:tblLook w:val="01E0" w:firstRow="1" w:lastRow="1" w:firstColumn="1" w:lastColumn="1" w:noHBand="0" w:noVBand="0"/>
        </w:tblPrEx>
        <w:tc>
          <w:tcPr>
            <w:tcW w:w="1675" w:type="dxa"/>
            <w:hideMark/>
          </w:tcPr>
          <w:p w14:paraId="09C17EDD" w14:textId="77777777" w:rsidR="00E16F35" w:rsidRPr="00567370" w:rsidRDefault="00E16F35" w:rsidP="002F61F9">
            <w:pPr>
              <w:rPr>
                <w:rFonts w:ascii="Sylfaen" w:hAnsi="Sylfaen"/>
                <w:b/>
                <w:i/>
                <w:sz w:val="18"/>
                <w:szCs w:val="18"/>
                <w:lang w:val="hy-AM"/>
              </w:rPr>
            </w:pPr>
            <w:r w:rsidRPr="00567370">
              <w:rPr>
                <w:rFonts w:ascii="Sylfaen" w:hAnsi="Sylfaen"/>
                <w:b/>
                <w:i/>
                <w:sz w:val="18"/>
                <w:szCs w:val="18"/>
                <w:lang w:val="hy-AM"/>
              </w:rPr>
              <w:lastRenderedPageBreak/>
              <w:t xml:space="preserve">Նորմատիվային </w:t>
            </w:r>
            <w:r w:rsidRPr="00567370">
              <w:rPr>
                <w:rFonts w:ascii="Sylfaen" w:hAnsi="Sylfaen"/>
                <w:b/>
                <w:i/>
                <w:sz w:val="18"/>
                <w:szCs w:val="18"/>
              </w:rPr>
              <w:t xml:space="preserve">                      </w:t>
            </w:r>
            <w:r w:rsidRPr="00567370">
              <w:rPr>
                <w:rFonts w:ascii="Sylfaen" w:hAnsi="Sylfaen"/>
                <w:b/>
                <w:i/>
                <w:sz w:val="18"/>
                <w:szCs w:val="18"/>
                <w:lang w:val="hy-AM"/>
              </w:rPr>
              <w:t>պահանջներ</w:t>
            </w:r>
          </w:p>
        </w:tc>
        <w:tc>
          <w:tcPr>
            <w:tcW w:w="9343" w:type="dxa"/>
            <w:gridSpan w:val="8"/>
            <w:hideMark/>
          </w:tcPr>
          <w:p w14:paraId="5F2C8C12" w14:textId="77777777" w:rsidR="00E16F35" w:rsidRPr="00567370" w:rsidRDefault="00E16F35" w:rsidP="002F61F9">
            <w:pPr>
              <w:jc w:val="both"/>
              <w:rPr>
                <w:rFonts w:ascii="Sylfaen" w:hAnsi="Sylfaen"/>
                <w:sz w:val="18"/>
                <w:szCs w:val="18"/>
                <w:lang w:val="hy-AM"/>
              </w:rPr>
            </w:pPr>
            <w:r w:rsidRPr="00567370">
              <w:rPr>
                <w:rFonts w:ascii="Sylfaen" w:hAnsi="Sylfaen"/>
                <w:sz w:val="18"/>
                <w:szCs w:val="18"/>
                <w:lang w:val="hy-AM"/>
              </w:rPr>
              <w:t>Տեխնիկական հսկողության ծառայությունները իրականացնել համաձայն՝</w:t>
            </w:r>
          </w:p>
          <w:p w14:paraId="4B0679B0" w14:textId="77777777"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sz w:val="18"/>
                <w:szCs w:val="18"/>
                <w:lang w:val="hy-AM"/>
              </w:rPr>
              <w:t>ՀՀ քաղաքաշինության մասին օրենքի</w:t>
            </w:r>
          </w:p>
          <w:p w14:paraId="52772509" w14:textId="77777777"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sz w:val="18"/>
                <w:szCs w:val="18"/>
                <w:lang w:val="hy-AM"/>
              </w:rPr>
              <w:t xml:space="preserve">Քաղաքաշինության նախարարի թիվ 44 առ 28.04.1998թ. «Շինարարության որակի տեխնիկական հսկողության իրականացման հրահանգե հրամանի </w:t>
            </w:r>
          </w:p>
          <w:p w14:paraId="3FD4AAC7" w14:textId="77777777" w:rsidR="00E16F35" w:rsidRPr="00567370" w:rsidRDefault="00E16F35" w:rsidP="00E16F35">
            <w:pPr>
              <w:numPr>
                <w:ilvl w:val="0"/>
                <w:numId w:val="44"/>
              </w:numPr>
              <w:tabs>
                <w:tab w:val="num" w:pos="252"/>
              </w:tabs>
              <w:ind w:left="252" w:hanging="252"/>
              <w:jc w:val="both"/>
              <w:rPr>
                <w:rFonts w:ascii="Sylfaen" w:hAnsi="Sylfaen"/>
                <w:sz w:val="18"/>
                <w:szCs w:val="18"/>
                <w:lang w:val="hy-AM"/>
              </w:rPr>
            </w:pPr>
            <w:r w:rsidRPr="00567370">
              <w:rPr>
                <w:rFonts w:ascii="Sylfaen" w:hAnsi="Sylfaen"/>
                <w:sz w:val="18"/>
                <w:szCs w:val="18"/>
                <w:lang w:val="hy-AM"/>
              </w:rPr>
              <w:t>ՀՀ կառավարության թիվ N 526-Ն 04 մայիսի  2017թ. որոշման</w:t>
            </w:r>
          </w:p>
        </w:tc>
      </w:tr>
      <w:tr w:rsidR="00E16F35" w:rsidRPr="00E254CF" w14:paraId="6E263231" w14:textId="77777777" w:rsidTr="002F61F9">
        <w:tblPrEx>
          <w:tblLook w:val="01E0" w:firstRow="1" w:lastRow="1" w:firstColumn="1" w:lastColumn="1" w:noHBand="0" w:noVBand="0"/>
        </w:tblPrEx>
        <w:trPr>
          <w:trHeight w:val="249"/>
        </w:trPr>
        <w:tc>
          <w:tcPr>
            <w:tcW w:w="11018" w:type="dxa"/>
            <w:gridSpan w:val="9"/>
          </w:tcPr>
          <w:p w14:paraId="4450E321" w14:textId="77777777" w:rsidR="00E16F35" w:rsidRPr="00E254CF" w:rsidRDefault="00E16F35" w:rsidP="002F61F9">
            <w:pPr>
              <w:jc w:val="center"/>
              <w:rPr>
                <w:rFonts w:ascii="Arial Armenian" w:hAnsi="Arial Armenian"/>
                <w:b/>
                <w:i/>
                <w:sz w:val="22"/>
                <w:szCs w:val="22"/>
                <w:lang w:val="hy-AM"/>
              </w:rPr>
            </w:pPr>
            <w:r w:rsidRPr="00E254CF">
              <w:rPr>
                <w:rFonts w:ascii="GHEA Grapalat" w:hAnsi="GHEA Grapalat"/>
                <w:b/>
                <w:i/>
                <w:sz w:val="22"/>
                <w:szCs w:val="22"/>
              </w:rPr>
              <w:t>Ծառայության</w:t>
            </w:r>
            <w:r w:rsidRPr="00E254CF">
              <w:rPr>
                <w:rFonts w:ascii="Arial Armenian" w:hAnsi="Arial Armenian"/>
                <w:b/>
                <w:i/>
                <w:sz w:val="22"/>
                <w:szCs w:val="22"/>
              </w:rPr>
              <w:t xml:space="preserve"> </w:t>
            </w:r>
            <w:r w:rsidRPr="00E254CF">
              <w:rPr>
                <w:rFonts w:ascii="GHEA Grapalat" w:hAnsi="GHEA Grapalat"/>
                <w:b/>
                <w:i/>
                <w:sz w:val="22"/>
                <w:szCs w:val="22"/>
              </w:rPr>
              <w:t>մատուցման</w:t>
            </w:r>
            <w:r w:rsidRPr="00E254CF">
              <w:rPr>
                <w:rFonts w:ascii="Arial Armenian" w:hAnsi="Arial Armenian"/>
                <w:b/>
                <w:i/>
                <w:sz w:val="22"/>
                <w:szCs w:val="22"/>
              </w:rPr>
              <w:t xml:space="preserve"> </w:t>
            </w:r>
            <w:r w:rsidRPr="00E254CF">
              <w:rPr>
                <w:rFonts w:ascii="GHEA Grapalat" w:hAnsi="GHEA Grapalat"/>
                <w:b/>
                <w:i/>
                <w:sz w:val="22"/>
                <w:szCs w:val="22"/>
                <w:lang w:val="hy-AM"/>
              </w:rPr>
              <w:t>ժամկետը</w:t>
            </w:r>
          </w:p>
        </w:tc>
      </w:tr>
      <w:tr w:rsidR="00E16F35" w:rsidRPr="00E254CF" w14:paraId="09B09CBB" w14:textId="77777777" w:rsidTr="00256998">
        <w:tblPrEx>
          <w:tblLook w:val="01E0" w:firstRow="1" w:lastRow="1" w:firstColumn="1" w:lastColumn="1" w:noHBand="0" w:noVBand="0"/>
        </w:tblPrEx>
        <w:trPr>
          <w:trHeight w:val="226"/>
        </w:trPr>
        <w:tc>
          <w:tcPr>
            <w:tcW w:w="5498" w:type="dxa"/>
            <w:gridSpan w:val="4"/>
          </w:tcPr>
          <w:p w14:paraId="4A606D66" w14:textId="77777777" w:rsidR="00E16F35" w:rsidRPr="00E254CF" w:rsidRDefault="00E16F35" w:rsidP="002F61F9">
            <w:pPr>
              <w:jc w:val="center"/>
              <w:rPr>
                <w:rFonts w:ascii="Arial Armenian" w:hAnsi="Arial Armenian"/>
                <w:b/>
                <w:i/>
                <w:lang w:val="hy-AM"/>
              </w:rPr>
            </w:pPr>
            <w:r w:rsidRPr="00E254CF">
              <w:rPr>
                <w:rFonts w:ascii="GHEA Grapalat" w:hAnsi="GHEA Grapalat"/>
                <w:b/>
                <w:i/>
                <w:lang w:val="hy-AM"/>
              </w:rPr>
              <w:t>սկիզբը</w:t>
            </w:r>
          </w:p>
        </w:tc>
        <w:tc>
          <w:tcPr>
            <w:tcW w:w="5520" w:type="dxa"/>
            <w:gridSpan w:val="5"/>
          </w:tcPr>
          <w:p w14:paraId="7051B599" w14:textId="77777777" w:rsidR="00E16F35" w:rsidRPr="00E254CF" w:rsidRDefault="00E16F35" w:rsidP="002F61F9">
            <w:pPr>
              <w:jc w:val="center"/>
              <w:rPr>
                <w:rFonts w:ascii="Arial Armenian" w:hAnsi="Arial Armenian"/>
                <w:b/>
                <w:i/>
                <w:lang w:val="hy-AM"/>
              </w:rPr>
            </w:pPr>
            <w:r w:rsidRPr="00E254CF">
              <w:rPr>
                <w:rFonts w:ascii="GHEA Grapalat" w:hAnsi="GHEA Grapalat"/>
                <w:b/>
                <w:i/>
                <w:lang w:val="hy-AM"/>
              </w:rPr>
              <w:t>ավարտը</w:t>
            </w:r>
          </w:p>
        </w:tc>
      </w:tr>
      <w:tr w:rsidR="00E16F35" w:rsidRPr="00B563CF" w14:paraId="7EB3C045" w14:textId="77777777" w:rsidTr="00256998">
        <w:tblPrEx>
          <w:tblLook w:val="01E0" w:firstRow="1" w:lastRow="1" w:firstColumn="1" w:lastColumn="1" w:noHBand="0" w:noVBand="0"/>
        </w:tblPrEx>
        <w:trPr>
          <w:trHeight w:val="652"/>
        </w:trPr>
        <w:tc>
          <w:tcPr>
            <w:tcW w:w="5498" w:type="dxa"/>
            <w:gridSpan w:val="4"/>
          </w:tcPr>
          <w:p w14:paraId="674B3DC8" w14:textId="4F6A9C91" w:rsidR="00E16F35" w:rsidRPr="009E7BA3" w:rsidRDefault="00E2654C" w:rsidP="002F61F9">
            <w:pPr>
              <w:jc w:val="center"/>
              <w:rPr>
                <w:rFonts w:ascii="GHEA Grapalat" w:hAnsi="GHEA Grapalat"/>
                <w:sz w:val="18"/>
                <w:szCs w:val="18"/>
                <w:lang w:val="hy-AM"/>
              </w:rPr>
            </w:pPr>
            <w:r w:rsidRPr="00C548CB">
              <w:rPr>
                <w:rFonts w:ascii="GHEA Grapalat" w:hAnsi="GHEA Grapalat"/>
                <w:sz w:val="18"/>
                <w:szCs w:val="18"/>
                <w:lang w:val="hy-AM"/>
              </w:rPr>
              <w:t>2022 թ. համապատասխան ֆինանսական միջոցներ նախատեսվելու դեպքում կողմերի միջև կնքվող համաձայնագիրն ուժի մեջ մտնելու օրվանից</w:t>
            </w:r>
          </w:p>
        </w:tc>
        <w:tc>
          <w:tcPr>
            <w:tcW w:w="5520" w:type="dxa"/>
            <w:gridSpan w:val="5"/>
          </w:tcPr>
          <w:p w14:paraId="4C8E0071" w14:textId="77777777" w:rsidR="00E16F35" w:rsidRPr="00E665CC" w:rsidRDefault="00E16F35" w:rsidP="002F61F9">
            <w:pPr>
              <w:contextualSpacing/>
              <w:jc w:val="both"/>
              <w:rPr>
                <w:rFonts w:ascii="Arial Armenian" w:hAnsi="Arial Armenian" w:cs="Sylfaen"/>
                <w:sz w:val="18"/>
                <w:szCs w:val="18"/>
                <w:lang w:val="hy-AM"/>
              </w:rPr>
            </w:pPr>
            <w:r w:rsidRPr="00E665CC">
              <w:rPr>
                <w:rFonts w:ascii="GHEA Grapalat" w:hAnsi="GHEA Grapalat" w:cs="Sylfaen"/>
                <w:sz w:val="18"/>
                <w:szCs w:val="18"/>
                <w:lang w:val="hy-AM"/>
              </w:rPr>
              <w:t>Մինչև</w:t>
            </w:r>
            <w:r w:rsidRPr="00E665CC">
              <w:rPr>
                <w:rFonts w:ascii="Arial Armenian" w:hAnsi="Arial Armenian" w:cs="Sylfaen"/>
                <w:sz w:val="18"/>
                <w:szCs w:val="18"/>
                <w:lang w:val="hy-AM"/>
              </w:rPr>
              <w:t xml:space="preserve"> </w:t>
            </w:r>
            <w:r w:rsidRPr="00E665CC">
              <w:rPr>
                <w:rFonts w:ascii="GHEA Grapalat" w:hAnsi="GHEA Grapalat" w:cs="Sylfaen"/>
                <w:sz w:val="18"/>
                <w:szCs w:val="18"/>
                <w:lang w:val="hy-AM"/>
              </w:rPr>
              <w:t>համապատասխան</w:t>
            </w:r>
            <w:r w:rsidRPr="00E665CC">
              <w:rPr>
                <w:rFonts w:ascii="Arial Armenian" w:hAnsi="Arial Armenian" w:cs="Sylfaen"/>
                <w:sz w:val="18"/>
                <w:szCs w:val="18"/>
                <w:lang w:val="hy-AM"/>
              </w:rPr>
              <w:t xml:space="preserve"> </w:t>
            </w:r>
            <w:r w:rsidRPr="00E665CC">
              <w:rPr>
                <w:rFonts w:ascii="GHEA Grapalat" w:hAnsi="GHEA Grapalat" w:cs="Sylfaen"/>
                <w:sz w:val="18"/>
                <w:szCs w:val="18"/>
                <w:lang w:val="hy-AM"/>
              </w:rPr>
              <w:t>շինարարական</w:t>
            </w:r>
            <w:r w:rsidRPr="00E665CC">
              <w:rPr>
                <w:rFonts w:ascii="Arial Armenian" w:hAnsi="Arial Armenian" w:cs="Sylfaen"/>
                <w:sz w:val="18"/>
                <w:szCs w:val="18"/>
                <w:lang w:val="hy-AM"/>
              </w:rPr>
              <w:t xml:space="preserve"> </w:t>
            </w:r>
            <w:r w:rsidRPr="00E665CC">
              <w:rPr>
                <w:rFonts w:ascii="GHEA Grapalat" w:hAnsi="GHEA Grapalat" w:cs="Sylfaen"/>
                <w:sz w:val="18"/>
                <w:szCs w:val="18"/>
                <w:lang w:val="hy-AM"/>
              </w:rPr>
              <w:t>աշխատանքների</w:t>
            </w:r>
            <w:r w:rsidRPr="00E665CC">
              <w:rPr>
                <w:rFonts w:ascii="Arial Armenian" w:hAnsi="Arial Armenian" w:cs="Sylfaen"/>
                <w:sz w:val="18"/>
                <w:szCs w:val="18"/>
                <w:lang w:val="hy-AM"/>
              </w:rPr>
              <w:t xml:space="preserve"> </w:t>
            </w:r>
            <w:r w:rsidRPr="00E665CC">
              <w:rPr>
                <w:rFonts w:ascii="GHEA Grapalat" w:hAnsi="GHEA Grapalat" w:cs="Sylfaen"/>
                <w:sz w:val="18"/>
                <w:szCs w:val="18"/>
                <w:lang w:val="hy-AM"/>
              </w:rPr>
              <w:t>կատարման</w:t>
            </w:r>
            <w:r w:rsidRPr="00E665CC">
              <w:rPr>
                <w:rFonts w:ascii="Arial Armenian" w:hAnsi="Arial Armenian" w:cs="Sylfaen"/>
                <w:sz w:val="18"/>
                <w:szCs w:val="18"/>
                <w:lang w:val="hy-AM"/>
              </w:rPr>
              <w:t xml:space="preserve"> </w:t>
            </w:r>
            <w:r w:rsidRPr="00E665CC">
              <w:rPr>
                <w:rFonts w:ascii="GHEA Grapalat" w:hAnsi="GHEA Grapalat" w:cs="Sylfaen"/>
                <w:sz w:val="18"/>
                <w:szCs w:val="18"/>
                <w:lang w:val="hy-AM"/>
              </w:rPr>
              <w:t>ավարտը</w:t>
            </w:r>
          </w:p>
        </w:tc>
      </w:tr>
    </w:tbl>
    <w:p w14:paraId="5848440B" w14:textId="0885FF05" w:rsidR="007678FA" w:rsidRPr="00E16F35" w:rsidRDefault="007678FA" w:rsidP="007678FA">
      <w:pPr>
        <w:jc w:val="center"/>
        <w:rPr>
          <w:rFonts w:ascii="GHEA Grapalat" w:hAnsi="GHEA Grapalat"/>
          <w:sz w:val="20"/>
          <w:lang w:val="hy-AM"/>
        </w:rPr>
      </w:pPr>
    </w:p>
    <w:p w14:paraId="179520B6" w14:textId="4F149AF1" w:rsidR="008F5B7B" w:rsidRPr="00E16F35" w:rsidRDefault="008F5B7B" w:rsidP="007678FA">
      <w:pPr>
        <w:jc w:val="center"/>
        <w:rPr>
          <w:rFonts w:ascii="GHEA Grapalat" w:hAnsi="GHEA Grapalat"/>
          <w:sz w:val="20"/>
          <w:lang w:val="hy-AM"/>
        </w:rPr>
      </w:pPr>
    </w:p>
    <w:p w14:paraId="6488EB90" w14:textId="73C1CF3F" w:rsidR="008F5B7B" w:rsidRPr="00E16F35" w:rsidRDefault="008F5B7B" w:rsidP="007678FA">
      <w:pPr>
        <w:jc w:val="center"/>
        <w:rPr>
          <w:rFonts w:ascii="GHEA Grapalat" w:hAnsi="GHEA Grapalat"/>
          <w:sz w:val="20"/>
          <w:lang w:val="hy-AM"/>
        </w:rPr>
      </w:pPr>
    </w:p>
    <w:p w14:paraId="6D389F37" w14:textId="77777777" w:rsidR="008F5B7B" w:rsidRPr="00E16F35" w:rsidRDefault="008F5B7B" w:rsidP="007678FA">
      <w:pPr>
        <w:jc w:val="center"/>
        <w:rPr>
          <w:rFonts w:ascii="GHEA Grapalat" w:hAnsi="GHEA Grapalat"/>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7678FA" w:rsidRPr="00095A8A" w14:paraId="3367EA3C" w14:textId="77777777" w:rsidTr="00E53C12">
        <w:trPr>
          <w:jc w:val="center"/>
        </w:trPr>
        <w:tc>
          <w:tcPr>
            <w:tcW w:w="4536" w:type="dxa"/>
          </w:tcPr>
          <w:p w14:paraId="6767466A" w14:textId="77777777" w:rsidR="007678FA" w:rsidRPr="00095A8A" w:rsidRDefault="007678FA" w:rsidP="00E53C12">
            <w:pPr>
              <w:spacing w:line="360" w:lineRule="auto"/>
              <w:jc w:val="center"/>
              <w:rPr>
                <w:rFonts w:ascii="GHEA Grapalat" w:hAnsi="GHEA Grapalat" w:cs="Sylfaen"/>
                <w:b/>
                <w:bCs/>
                <w:lang w:val="nb-NO"/>
              </w:rPr>
            </w:pPr>
            <w:r w:rsidRPr="00095A8A">
              <w:rPr>
                <w:rFonts w:ascii="GHEA Grapalat" w:hAnsi="GHEA Grapalat" w:cs="Sylfaen"/>
                <w:b/>
                <w:bCs/>
                <w:lang w:val="nb-NO"/>
              </w:rPr>
              <w:t>ՊԱՏՎԻՐԱՏՈՒ</w:t>
            </w:r>
          </w:p>
          <w:p w14:paraId="00054A58" w14:textId="77777777" w:rsidR="007678FA" w:rsidRPr="00095A8A" w:rsidRDefault="007678FA" w:rsidP="00E53C12">
            <w:pPr>
              <w:rPr>
                <w:rFonts w:ascii="GHEA Grapalat" w:hAnsi="GHEA Grapalat"/>
                <w:sz w:val="22"/>
                <w:szCs w:val="22"/>
                <w:lang w:val="ru-RU"/>
              </w:rPr>
            </w:pPr>
          </w:p>
          <w:p w14:paraId="1890B2FF" w14:textId="77777777" w:rsidR="007678FA" w:rsidRPr="00095A8A" w:rsidRDefault="007678FA" w:rsidP="00E53C12">
            <w:pPr>
              <w:rPr>
                <w:rFonts w:ascii="GHEA Grapalat" w:hAnsi="GHEA Grapalat"/>
                <w:lang w:val="ru-RU"/>
              </w:rPr>
            </w:pPr>
          </w:p>
          <w:p w14:paraId="022FA44D" w14:textId="77777777" w:rsidR="007678FA" w:rsidRPr="00095A8A" w:rsidRDefault="007678FA" w:rsidP="00E53C12">
            <w:pPr>
              <w:jc w:val="center"/>
              <w:rPr>
                <w:rFonts w:ascii="GHEA Grapalat" w:hAnsi="GHEA Grapalat"/>
                <w:lang w:val="ru-RU"/>
              </w:rPr>
            </w:pPr>
            <w:r w:rsidRPr="00095A8A">
              <w:rPr>
                <w:rFonts w:ascii="GHEA Grapalat" w:hAnsi="GHEA Grapalat"/>
                <w:lang w:val="ru-RU"/>
              </w:rPr>
              <w:t>---------------------------------</w:t>
            </w:r>
          </w:p>
          <w:p w14:paraId="78BED245" w14:textId="77777777" w:rsidR="007678FA" w:rsidRPr="00095A8A" w:rsidRDefault="007678FA" w:rsidP="00E53C12">
            <w:pPr>
              <w:jc w:val="center"/>
              <w:rPr>
                <w:rFonts w:ascii="GHEA Grapalat" w:hAnsi="GHEA Grapalat"/>
                <w:sz w:val="18"/>
                <w:szCs w:val="18"/>
              </w:rPr>
            </w:pPr>
            <w:r w:rsidRPr="00095A8A">
              <w:rPr>
                <w:rFonts w:ascii="GHEA Grapalat" w:hAnsi="GHEA Grapalat"/>
                <w:sz w:val="18"/>
                <w:szCs w:val="18"/>
              </w:rPr>
              <w:t>/</w:t>
            </w:r>
            <w:r w:rsidRPr="00095A8A">
              <w:rPr>
                <w:rFonts w:ascii="GHEA Grapalat" w:hAnsi="GHEA Grapalat" w:cs="Sylfaen"/>
                <w:sz w:val="18"/>
                <w:szCs w:val="18"/>
                <w:lang w:val="ru-RU"/>
              </w:rPr>
              <w:t>ստորագրություն</w:t>
            </w:r>
            <w:r w:rsidRPr="00095A8A">
              <w:rPr>
                <w:rFonts w:ascii="GHEA Grapalat" w:hAnsi="GHEA Grapalat"/>
                <w:sz w:val="18"/>
                <w:szCs w:val="18"/>
              </w:rPr>
              <w:t>/</w:t>
            </w:r>
          </w:p>
          <w:p w14:paraId="4B959907" w14:textId="77777777" w:rsidR="007678FA" w:rsidRPr="00095A8A" w:rsidRDefault="007678FA" w:rsidP="00E53C12">
            <w:pPr>
              <w:jc w:val="center"/>
              <w:rPr>
                <w:rFonts w:ascii="GHEA Grapalat" w:hAnsi="GHEA Grapalat"/>
                <w:sz w:val="18"/>
                <w:szCs w:val="18"/>
                <w:lang w:val="ru-RU"/>
              </w:rPr>
            </w:pPr>
            <w:r w:rsidRPr="00095A8A">
              <w:rPr>
                <w:rFonts w:ascii="GHEA Grapalat" w:hAnsi="GHEA Grapalat" w:cs="Sylfaen"/>
                <w:sz w:val="18"/>
                <w:szCs w:val="18"/>
                <w:lang w:val="ru-RU"/>
              </w:rPr>
              <w:t>Կ</w:t>
            </w:r>
            <w:r w:rsidRPr="00095A8A">
              <w:rPr>
                <w:rFonts w:ascii="GHEA Grapalat" w:hAnsi="GHEA Grapalat"/>
                <w:sz w:val="18"/>
                <w:szCs w:val="18"/>
                <w:lang w:val="ru-RU"/>
              </w:rPr>
              <w:t>.</w:t>
            </w:r>
            <w:r w:rsidRPr="00095A8A">
              <w:rPr>
                <w:rFonts w:ascii="GHEA Grapalat" w:hAnsi="GHEA Grapalat" w:cs="Sylfaen"/>
                <w:sz w:val="18"/>
                <w:szCs w:val="18"/>
                <w:lang w:val="ru-RU"/>
              </w:rPr>
              <w:t>Տ</w:t>
            </w:r>
          </w:p>
        </w:tc>
        <w:tc>
          <w:tcPr>
            <w:tcW w:w="760" w:type="dxa"/>
          </w:tcPr>
          <w:p w14:paraId="451C8AF8" w14:textId="77777777" w:rsidR="007678FA" w:rsidRPr="00095A8A" w:rsidRDefault="007678FA" w:rsidP="00E53C12">
            <w:pPr>
              <w:spacing w:line="360" w:lineRule="auto"/>
              <w:jc w:val="center"/>
              <w:rPr>
                <w:rFonts w:ascii="GHEA Grapalat" w:hAnsi="GHEA Grapalat"/>
                <w:lang w:val="ru-RU"/>
              </w:rPr>
            </w:pPr>
          </w:p>
        </w:tc>
        <w:tc>
          <w:tcPr>
            <w:tcW w:w="4343" w:type="dxa"/>
          </w:tcPr>
          <w:p w14:paraId="730C155F" w14:textId="77777777" w:rsidR="007678FA" w:rsidRPr="00095A8A" w:rsidRDefault="007678FA" w:rsidP="00E53C12">
            <w:pPr>
              <w:spacing w:line="360" w:lineRule="auto"/>
              <w:jc w:val="center"/>
              <w:rPr>
                <w:rFonts w:ascii="GHEA Grapalat" w:hAnsi="GHEA Grapalat" w:cs="Sylfaen"/>
                <w:b/>
                <w:bCs/>
                <w:lang w:val="ru-RU"/>
              </w:rPr>
            </w:pPr>
            <w:r w:rsidRPr="00095A8A">
              <w:rPr>
                <w:rFonts w:ascii="GHEA Grapalat" w:hAnsi="GHEA Grapalat" w:cs="Sylfaen"/>
                <w:b/>
                <w:bCs/>
                <w:lang w:val="pt-BR"/>
              </w:rPr>
              <w:t>ԿԱՏԱՐՈՂ</w:t>
            </w:r>
          </w:p>
          <w:p w14:paraId="319CD014" w14:textId="77777777" w:rsidR="007678FA" w:rsidRPr="00095A8A" w:rsidRDefault="007678FA" w:rsidP="00E53C12">
            <w:pPr>
              <w:jc w:val="center"/>
              <w:rPr>
                <w:rFonts w:ascii="GHEA Grapalat" w:hAnsi="GHEA Grapalat"/>
                <w:lang w:val="ru-RU"/>
              </w:rPr>
            </w:pPr>
          </w:p>
          <w:p w14:paraId="322B5454" w14:textId="77777777" w:rsidR="007678FA" w:rsidRPr="00095A8A" w:rsidRDefault="007678FA" w:rsidP="00E53C12">
            <w:pPr>
              <w:jc w:val="center"/>
              <w:rPr>
                <w:rFonts w:ascii="GHEA Grapalat" w:hAnsi="GHEA Grapalat"/>
                <w:lang w:val="ru-RU"/>
              </w:rPr>
            </w:pPr>
          </w:p>
          <w:p w14:paraId="35B6E1D2" w14:textId="77777777" w:rsidR="007678FA" w:rsidRPr="00095A8A" w:rsidRDefault="007678FA" w:rsidP="00E53C12">
            <w:pPr>
              <w:jc w:val="center"/>
              <w:rPr>
                <w:rFonts w:ascii="GHEA Grapalat" w:hAnsi="GHEA Grapalat"/>
                <w:lang w:val="ru-RU"/>
              </w:rPr>
            </w:pPr>
            <w:r w:rsidRPr="00095A8A">
              <w:rPr>
                <w:rFonts w:ascii="GHEA Grapalat" w:hAnsi="GHEA Grapalat"/>
                <w:lang w:val="ru-RU"/>
              </w:rPr>
              <w:t>---------------------------------</w:t>
            </w:r>
          </w:p>
          <w:p w14:paraId="440205E9" w14:textId="77777777" w:rsidR="007678FA" w:rsidRPr="00095A8A" w:rsidRDefault="007678FA" w:rsidP="00E53C12">
            <w:pPr>
              <w:jc w:val="center"/>
              <w:rPr>
                <w:rFonts w:ascii="GHEA Grapalat" w:hAnsi="GHEA Grapalat"/>
                <w:sz w:val="18"/>
                <w:szCs w:val="18"/>
              </w:rPr>
            </w:pPr>
            <w:r w:rsidRPr="00095A8A">
              <w:rPr>
                <w:rFonts w:ascii="GHEA Grapalat" w:hAnsi="GHEA Grapalat"/>
                <w:sz w:val="18"/>
                <w:szCs w:val="18"/>
              </w:rPr>
              <w:t>/</w:t>
            </w:r>
            <w:r w:rsidRPr="00095A8A">
              <w:rPr>
                <w:rFonts w:ascii="GHEA Grapalat" w:hAnsi="GHEA Grapalat" w:cs="Sylfaen"/>
                <w:sz w:val="18"/>
                <w:szCs w:val="18"/>
                <w:lang w:val="ru-RU"/>
              </w:rPr>
              <w:t>ստորագրություն</w:t>
            </w:r>
            <w:r w:rsidRPr="00095A8A">
              <w:rPr>
                <w:rFonts w:ascii="GHEA Grapalat" w:hAnsi="GHEA Grapalat"/>
                <w:sz w:val="18"/>
                <w:szCs w:val="18"/>
              </w:rPr>
              <w:t>/</w:t>
            </w:r>
          </w:p>
          <w:p w14:paraId="1CA9A692" w14:textId="77777777" w:rsidR="007678FA" w:rsidRPr="00095A8A" w:rsidRDefault="007678FA" w:rsidP="00E53C12">
            <w:pPr>
              <w:jc w:val="center"/>
              <w:rPr>
                <w:rFonts w:ascii="GHEA Grapalat" w:hAnsi="GHEA Grapalat"/>
                <w:sz w:val="22"/>
                <w:szCs w:val="22"/>
                <w:lang w:val="ru-RU"/>
              </w:rPr>
            </w:pPr>
            <w:r w:rsidRPr="00095A8A">
              <w:rPr>
                <w:rFonts w:ascii="GHEA Grapalat" w:hAnsi="GHEA Grapalat" w:cs="Sylfaen"/>
                <w:sz w:val="18"/>
                <w:szCs w:val="18"/>
                <w:lang w:val="ru-RU"/>
              </w:rPr>
              <w:t>Կ</w:t>
            </w:r>
            <w:r w:rsidRPr="00095A8A">
              <w:rPr>
                <w:rFonts w:ascii="GHEA Grapalat" w:hAnsi="GHEA Grapalat"/>
                <w:sz w:val="18"/>
                <w:szCs w:val="18"/>
                <w:lang w:val="ru-RU"/>
              </w:rPr>
              <w:t>.</w:t>
            </w:r>
            <w:r w:rsidRPr="00095A8A">
              <w:rPr>
                <w:rFonts w:ascii="GHEA Grapalat" w:hAnsi="GHEA Grapalat" w:cs="Sylfaen"/>
                <w:sz w:val="18"/>
                <w:szCs w:val="18"/>
                <w:lang w:val="ru-RU"/>
              </w:rPr>
              <w:t>Տ</w:t>
            </w:r>
          </w:p>
        </w:tc>
      </w:tr>
    </w:tbl>
    <w:p w14:paraId="3491C64E" w14:textId="77777777" w:rsidR="005E7CE7" w:rsidRPr="00095A8A" w:rsidRDefault="007678FA" w:rsidP="005E7CE7">
      <w:pPr>
        <w:autoSpaceDE w:val="0"/>
        <w:autoSpaceDN w:val="0"/>
        <w:adjustRightInd w:val="0"/>
        <w:jc w:val="right"/>
        <w:rPr>
          <w:rFonts w:ascii="GHEA Grapalat" w:hAnsi="GHEA Grapalat" w:cs="TimesArmenianPSMT"/>
          <w:i/>
          <w:sz w:val="20"/>
          <w:szCs w:val="16"/>
          <w:lang w:val="hy-AM"/>
        </w:rPr>
      </w:pPr>
      <w:r w:rsidRPr="00095A8A">
        <w:rPr>
          <w:rFonts w:ascii="GHEA Grapalat" w:hAnsi="GHEA Grapalat"/>
          <w:sz w:val="20"/>
        </w:rPr>
        <w:br w:type="page"/>
      </w:r>
    </w:p>
    <w:p w14:paraId="07FD8427" w14:textId="77777777" w:rsidR="00193F14" w:rsidRPr="00095A8A" w:rsidRDefault="00193F14" w:rsidP="007678FA">
      <w:pPr>
        <w:jc w:val="center"/>
        <w:rPr>
          <w:rFonts w:ascii="GHEA Grapalat" w:hAnsi="GHEA Grapalat"/>
          <w:sz w:val="20"/>
          <w:lang w:val="hy-AM"/>
        </w:rPr>
      </w:pPr>
    </w:p>
    <w:p w14:paraId="23C36FB0" w14:textId="77777777" w:rsidR="007678FA" w:rsidRPr="00095A8A" w:rsidRDefault="007678FA" w:rsidP="007678FA">
      <w:pPr>
        <w:jc w:val="right"/>
        <w:rPr>
          <w:rFonts w:ascii="GHEA Grapalat" w:hAnsi="GHEA Grapalat"/>
          <w:sz w:val="20"/>
        </w:rPr>
      </w:pPr>
    </w:p>
    <w:p w14:paraId="1BA06A2A" w14:textId="77777777" w:rsidR="007678FA" w:rsidRPr="00095A8A" w:rsidRDefault="007678FA" w:rsidP="007678FA">
      <w:pPr>
        <w:jc w:val="right"/>
        <w:rPr>
          <w:rFonts w:ascii="GHEA Grapalat" w:hAnsi="GHEA Grapalat"/>
          <w:sz w:val="20"/>
          <w:szCs w:val="20"/>
          <w:lang w:val="hy-AM"/>
        </w:rPr>
      </w:pPr>
      <w:r w:rsidRPr="00095A8A">
        <w:rPr>
          <w:rFonts w:ascii="GHEA Grapalat" w:hAnsi="GHEA Grapalat"/>
          <w:sz w:val="20"/>
          <w:szCs w:val="20"/>
          <w:lang w:val="hy-AM"/>
        </w:rPr>
        <w:t>Հավելված N 2</w:t>
      </w:r>
    </w:p>
    <w:p w14:paraId="4C444BD1" w14:textId="77777777" w:rsidR="00547D6C" w:rsidRPr="00095A8A" w:rsidRDefault="00547D6C" w:rsidP="00547D6C">
      <w:pPr>
        <w:jc w:val="right"/>
        <w:rPr>
          <w:rFonts w:ascii="GHEA Grapalat" w:hAnsi="GHEA Grapalat"/>
          <w:sz w:val="20"/>
          <w:szCs w:val="20"/>
          <w:lang w:val="hy-AM"/>
        </w:rPr>
      </w:pPr>
      <w:r w:rsidRPr="00095A8A">
        <w:rPr>
          <w:rFonts w:ascii="GHEA Grapalat" w:hAnsi="GHEA Grapalat"/>
          <w:sz w:val="20"/>
          <w:szCs w:val="20"/>
          <w:lang w:val="hy-AM"/>
        </w:rPr>
        <w:t>202</w:t>
      </w:r>
      <w:r w:rsidRPr="00095A8A">
        <w:rPr>
          <w:rFonts w:ascii="GHEA Grapalat" w:hAnsi="GHEA Grapalat"/>
          <w:sz w:val="20"/>
          <w:szCs w:val="20"/>
          <w:lang w:val="nb-NO"/>
        </w:rPr>
        <w:t>2</w:t>
      </w:r>
      <w:r w:rsidRPr="00095A8A">
        <w:rPr>
          <w:rFonts w:ascii="GHEA Grapalat" w:hAnsi="GHEA Grapalat"/>
          <w:sz w:val="20"/>
          <w:szCs w:val="20"/>
          <w:lang w:val="hy-AM"/>
        </w:rPr>
        <w:t xml:space="preserve"> թ. կնքված </w:t>
      </w:r>
    </w:p>
    <w:p w14:paraId="74D0AA77" w14:textId="731D78B3" w:rsidR="00ED38E0" w:rsidRPr="00095A8A" w:rsidRDefault="00547D6C" w:rsidP="00547D6C">
      <w:pPr>
        <w:jc w:val="right"/>
        <w:rPr>
          <w:rFonts w:ascii="GHEA Grapalat" w:hAnsi="GHEA Grapalat"/>
          <w:sz w:val="20"/>
          <w:szCs w:val="20"/>
          <w:lang w:val="hy-AM"/>
        </w:rPr>
      </w:pPr>
      <w:r w:rsidRPr="00095A8A">
        <w:rPr>
          <w:rFonts w:ascii="GHEA Grapalat" w:hAnsi="GHEA Grapalat"/>
          <w:sz w:val="20"/>
          <w:szCs w:val="20"/>
          <w:lang w:val="hy-AM"/>
        </w:rPr>
        <w:t xml:space="preserve">                  </w:t>
      </w:r>
      <w:r>
        <w:rPr>
          <w:rFonts w:ascii="GHEA Grapalat" w:hAnsi="GHEA Grapalat"/>
          <w:sz w:val="20"/>
          <w:szCs w:val="20"/>
          <w:lang w:val="hy-AM"/>
        </w:rPr>
        <w:t xml:space="preserve">    </w:t>
      </w:r>
      <w:r w:rsidRPr="00095A8A">
        <w:rPr>
          <w:rFonts w:ascii="GHEA Grapalat" w:hAnsi="GHEA Grapalat"/>
          <w:sz w:val="20"/>
          <w:szCs w:val="20"/>
          <w:lang w:val="hy-AM"/>
        </w:rPr>
        <w:t>Ք</w:t>
      </w:r>
      <w:r>
        <w:rPr>
          <w:rFonts w:ascii="GHEA Grapalat" w:hAnsi="GHEA Grapalat"/>
          <w:sz w:val="20"/>
          <w:szCs w:val="20"/>
          <w:lang w:val="hy-AM"/>
        </w:rPr>
        <w:t>Բ</w:t>
      </w:r>
      <w:r w:rsidRPr="00095A8A">
        <w:rPr>
          <w:rFonts w:ascii="GHEA Grapalat" w:hAnsi="GHEA Grapalat"/>
          <w:sz w:val="20"/>
          <w:szCs w:val="20"/>
          <w:lang w:val="hy-AM"/>
        </w:rPr>
        <w:t>Կ-ԳՀԽԾՁԲ-</w:t>
      </w:r>
      <w:r>
        <w:rPr>
          <w:rFonts w:ascii="GHEA Grapalat" w:hAnsi="GHEA Grapalat"/>
          <w:sz w:val="20"/>
          <w:szCs w:val="20"/>
          <w:lang w:val="hy-AM"/>
        </w:rPr>
        <w:t>22/18</w:t>
      </w:r>
      <w:r w:rsidRPr="00095A8A">
        <w:rPr>
          <w:rFonts w:ascii="GHEA Grapalat" w:hAnsi="GHEA Grapalat"/>
          <w:sz w:val="20"/>
          <w:szCs w:val="20"/>
          <w:lang w:val="hy-AM"/>
        </w:rPr>
        <w:t xml:space="preserve"> պայմանագրի</w:t>
      </w:r>
    </w:p>
    <w:p w14:paraId="3697B5E2" w14:textId="77777777" w:rsidR="007678FA" w:rsidRPr="00095A8A" w:rsidRDefault="007678FA" w:rsidP="007678FA">
      <w:pPr>
        <w:tabs>
          <w:tab w:val="left" w:pos="9540"/>
        </w:tabs>
        <w:rPr>
          <w:rFonts w:ascii="GHEA Grapalat" w:hAnsi="GHEA Grapalat"/>
          <w:sz w:val="20"/>
        </w:rPr>
      </w:pPr>
    </w:p>
    <w:p w14:paraId="752981A1" w14:textId="77777777" w:rsidR="007678FA" w:rsidRPr="00095A8A" w:rsidRDefault="007678FA" w:rsidP="007678FA">
      <w:pPr>
        <w:tabs>
          <w:tab w:val="left" w:pos="9540"/>
        </w:tabs>
        <w:rPr>
          <w:rFonts w:ascii="GHEA Grapalat" w:hAnsi="GHEA Grapalat"/>
          <w:sz w:val="20"/>
        </w:rPr>
      </w:pPr>
    </w:p>
    <w:p w14:paraId="545EF838" w14:textId="77777777" w:rsidR="007678FA" w:rsidRPr="00095A8A" w:rsidRDefault="007678FA" w:rsidP="007678FA">
      <w:pPr>
        <w:jc w:val="center"/>
        <w:rPr>
          <w:rFonts w:ascii="GHEA Grapalat" w:hAnsi="GHEA Grapalat"/>
          <w:sz w:val="20"/>
        </w:rPr>
      </w:pP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cs="Sylfaen"/>
          <w:b/>
          <w:sz w:val="22"/>
          <w:szCs w:val="22"/>
        </w:rPr>
        <w:softHyphen/>
      </w:r>
      <w:r w:rsidRPr="00095A8A">
        <w:rPr>
          <w:rFonts w:ascii="GHEA Grapalat" w:hAnsi="GHEA Grapalat"/>
          <w:sz w:val="20"/>
        </w:rPr>
        <w:t>ՎՃԱՐՄԱՆ ԺԱՄԱՆԱԿԱՑՈՒՅՑ*</w:t>
      </w:r>
    </w:p>
    <w:p w14:paraId="5A656A90" w14:textId="77777777" w:rsidR="007678FA" w:rsidRPr="00095A8A" w:rsidRDefault="007678FA" w:rsidP="007678FA">
      <w:pPr>
        <w:jc w:val="right"/>
        <w:rPr>
          <w:rFonts w:ascii="GHEA Grapalat" w:hAnsi="GHEA Grapalat"/>
          <w:sz w:val="20"/>
        </w:rPr>
      </w:pPr>
      <w:r w:rsidRPr="00095A8A">
        <w:rPr>
          <w:rFonts w:ascii="GHEA Grapalat" w:hAnsi="GHEA Grapalat"/>
          <w:sz w:val="20"/>
        </w:rPr>
        <w:t xml:space="preserve">                                                                                                                                                                                                            </w:t>
      </w:r>
      <w:r w:rsidRPr="00095A8A">
        <w:rPr>
          <w:rFonts w:ascii="GHEA Grapalat" w:hAnsi="GHEA Grapalat" w:cs="Sylfaen"/>
          <w:sz w:val="18"/>
        </w:rPr>
        <w:t>ՀՀ</w:t>
      </w:r>
      <w:r w:rsidRPr="00095A8A">
        <w:rPr>
          <w:rFonts w:ascii="GHEA Grapalat" w:hAnsi="GHEA Grapalat" w:cs="Sylfaen"/>
          <w:sz w:val="18"/>
          <w:lang w:val="es-ES"/>
        </w:rPr>
        <w:t xml:space="preserve"> </w:t>
      </w:r>
      <w:r w:rsidRPr="00095A8A">
        <w:rPr>
          <w:rFonts w:ascii="GHEA Grapalat" w:hAnsi="GHEA Grapalat" w:cs="Sylfaen"/>
          <w:sz w:val="18"/>
        </w:rPr>
        <w:t>դրամ</w:t>
      </w:r>
    </w:p>
    <w:tbl>
      <w:tblPr>
        <w:tblW w:w="103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1409"/>
        <w:gridCol w:w="2011"/>
        <w:gridCol w:w="404"/>
        <w:gridCol w:w="404"/>
        <w:gridCol w:w="404"/>
        <w:gridCol w:w="405"/>
        <w:gridCol w:w="404"/>
        <w:gridCol w:w="404"/>
        <w:gridCol w:w="405"/>
        <w:gridCol w:w="405"/>
        <w:gridCol w:w="450"/>
        <w:gridCol w:w="360"/>
        <w:gridCol w:w="337"/>
        <w:gridCol w:w="563"/>
        <w:gridCol w:w="1170"/>
      </w:tblGrid>
      <w:tr w:rsidR="00ED38E0" w:rsidRPr="00095A8A" w14:paraId="015FB73B" w14:textId="77777777" w:rsidTr="00ED38E0">
        <w:trPr>
          <w:trHeight w:val="237"/>
          <w:jc w:val="center"/>
        </w:trPr>
        <w:tc>
          <w:tcPr>
            <w:tcW w:w="10345" w:type="dxa"/>
            <w:gridSpan w:val="16"/>
          </w:tcPr>
          <w:p w14:paraId="194EDC22" w14:textId="3BFB2D0C" w:rsidR="00ED38E0" w:rsidRPr="00095A8A" w:rsidRDefault="00ED38E0" w:rsidP="00034ACB">
            <w:pPr>
              <w:jc w:val="center"/>
              <w:rPr>
                <w:rFonts w:ascii="GHEA Grapalat" w:hAnsi="GHEA Grapalat"/>
                <w:sz w:val="18"/>
                <w:lang w:val="es-ES"/>
              </w:rPr>
            </w:pPr>
            <w:r w:rsidRPr="00095A8A">
              <w:rPr>
                <w:rFonts w:ascii="GHEA Grapalat" w:hAnsi="GHEA Grapalat"/>
                <w:i/>
                <w:sz w:val="18"/>
                <w:szCs w:val="18"/>
              </w:rPr>
              <w:br w:type="page"/>
            </w:r>
            <w:r w:rsidRPr="00095A8A">
              <w:rPr>
                <w:rFonts w:ascii="GHEA Grapalat" w:hAnsi="GHEA Grapalat"/>
                <w:sz w:val="18"/>
                <w:lang w:val="es-ES"/>
              </w:rPr>
              <w:t>Ծառայության</w:t>
            </w:r>
          </w:p>
        </w:tc>
      </w:tr>
      <w:tr w:rsidR="00ED38E0" w:rsidRPr="00B563CF" w14:paraId="58F6E63C" w14:textId="77777777" w:rsidTr="00ED38E0">
        <w:trPr>
          <w:trHeight w:val="800"/>
          <w:jc w:val="center"/>
        </w:trPr>
        <w:tc>
          <w:tcPr>
            <w:tcW w:w="810" w:type="dxa"/>
            <w:vMerge w:val="restart"/>
            <w:vAlign w:val="center"/>
          </w:tcPr>
          <w:p w14:paraId="500512B9" w14:textId="77777777" w:rsidR="00ED38E0" w:rsidRPr="00095A8A" w:rsidRDefault="00ED38E0" w:rsidP="00034ACB">
            <w:pPr>
              <w:jc w:val="center"/>
              <w:rPr>
                <w:rFonts w:ascii="GHEA Grapalat" w:hAnsi="GHEA Grapalat"/>
                <w:sz w:val="18"/>
                <w:lang w:val="es-ES"/>
              </w:rPr>
            </w:pPr>
            <w:r w:rsidRPr="00095A8A">
              <w:rPr>
                <w:rFonts w:ascii="GHEA Grapalat" w:hAnsi="GHEA Grapalat"/>
                <w:sz w:val="18"/>
              </w:rPr>
              <w:t>հրավերով նախատեսված չափաբաժնի համարը</w:t>
            </w:r>
          </w:p>
        </w:tc>
        <w:tc>
          <w:tcPr>
            <w:tcW w:w="1409" w:type="dxa"/>
            <w:vMerge w:val="restart"/>
            <w:vAlign w:val="center"/>
          </w:tcPr>
          <w:p w14:paraId="6DAC1733" w14:textId="77777777" w:rsidR="00ED38E0" w:rsidRPr="00095A8A" w:rsidRDefault="00ED38E0" w:rsidP="00034ACB">
            <w:pPr>
              <w:jc w:val="center"/>
              <w:rPr>
                <w:rFonts w:ascii="GHEA Grapalat" w:hAnsi="GHEA Grapalat"/>
                <w:sz w:val="18"/>
                <w:lang w:val="es-ES"/>
              </w:rPr>
            </w:pPr>
            <w:r w:rsidRPr="00095A8A">
              <w:rPr>
                <w:rFonts w:ascii="GHEA Grapalat" w:hAnsi="GHEA Grapalat"/>
                <w:sz w:val="18"/>
              </w:rPr>
              <w:t>գնումների</w:t>
            </w:r>
            <w:r w:rsidRPr="00095A8A">
              <w:rPr>
                <w:rFonts w:ascii="GHEA Grapalat" w:hAnsi="GHEA Grapalat"/>
                <w:sz w:val="18"/>
                <w:lang w:val="es-ES"/>
              </w:rPr>
              <w:t xml:space="preserve"> </w:t>
            </w:r>
            <w:r w:rsidRPr="00095A8A">
              <w:rPr>
                <w:rFonts w:ascii="GHEA Grapalat" w:hAnsi="GHEA Grapalat"/>
                <w:sz w:val="18"/>
              </w:rPr>
              <w:t>պլանով</w:t>
            </w:r>
            <w:r w:rsidRPr="00095A8A">
              <w:rPr>
                <w:rFonts w:ascii="GHEA Grapalat" w:hAnsi="GHEA Grapalat"/>
                <w:sz w:val="18"/>
                <w:lang w:val="es-ES"/>
              </w:rPr>
              <w:t xml:space="preserve"> </w:t>
            </w:r>
            <w:r w:rsidRPr="00095A8A">
              <w:rPr>
                <w:rFonts w:ascii="GHEA Grapalat" w:hAnsi="GHEA Grapalat"/>
                <w:sz w:val="18"/>
              </w:rPr>
              <w:t>նախատեսված</w:t>
            </w:r>
            <w:r w:rsidRPr="00095A8A">
              <w:rPr>
                <w:rFonts w:ascii="GHEA Grapalat" w:hAnsi="GHEA Grapalat"/>
                <w:sz w:val="18"/>
                <w:lang w:val="es-ES"/>
              </w:rPr>
              <w:t xml:space="preserve"> </w:t>
            </w:r>
            <w:r w:rsidRPr="00095A8A">
              <w:rPr>
                <w:rFonts w:ascii="GHEA Grapalat" w:hAnsi="GHEA Grapalat"/>
                <w:sz w:val="18"/>
              </w:rPr>
              <w:t>միջանցիկ</w:t>
            </w:r>
            <w:r w:rsidRPr="00095A8A">
              <w:rPr>
                <w:rFonts w:ascii="GHEA Grapalat" w:hAnsi="GHEA Grapalat"/>
                <w:sz w:val="18"/>
                <w:lang w:val="es-ES"/>
              </w:rPr>
              <w:t xml:space="preserve"> </w:t>
            </w:r>
            <w:r w:rsidRPr="00095A8A">
              <w:rPr>
                <w:rFonts w:ascii="GHEA Grapalat" w:hAnsi="GHEA Grapalat"/>
                <w:sz w:val="18"/>
              </w:rPr>
              <w:t>ծածկագիրը</w:t>
            </w:r>
            <w:r w:rsidRPr="00095A8A">
              <w:rPr>
                <w:rFonts w:ascii="GHEA Grapalat" w:hAnsi="GHEA Grapalat"/>
                <w:sz w:val="18"/>
                <w:lang w:val="es-ES"/>
              </w:rPr>
              <w:t xml:space="preserve">` </w:t>
            </w:r>
            <w:r w:rsidRPr="00095A8A">
              <w:rPr>
                <w:rFonts w:ascii="GHEA Grapalat" w:hAnsi="GHEA Grapalat"/>
                <w:sz w:val="18"/>
              </w:rPr>
              <w:t>ըստ</w:t>
            </w:r>
            <w:r w:rsidRPr="00095A8A">
              <w:rPr>
                <w:rFonts w:ascii="GHEA Grapalat" w:hAnsi="GHEA Grapalat"/>
                <w:sz w:val="18"/>
                <w:lang w:val="es-ES"/>
              </w:rPr>
              <w:t xml:space="preserve"> </w:t>
            </w:r>
            <w:r w:rsidRPr="00095A8A">
              <w:rPr>
                <w:rFonts w:ascii="GHEA Grapalat" w:hAnsi="GHEA Grapalat"/>
                <w:sz w:val="18"/>
              </w:rPr>
              <w:t>ԳՄԱ</w:t>
            </w:r>
            <w:r w:rsidRPr="00095A8A">
              <w:rPr>
                <w:rFonts w:ascii="GHEA Grapalat" w:hAnsi="GHEA Grapalat"/>
                <w:sz w:val="18"/>
                <w:lang w:val="es-ES"/>
              </w:rPr>
              <w:t xml:space="preserve"> </w:t>
            </w:r>
            <w:r w:rsidRPr="00095A8A">
              <w:rPr>
                <w:rFonts w:ascii="GHEA Grapalat" w:hAnsi="GHEA Grapalat"/>
                <w:sz w:val="18"/>
              </w:rPr>
              <w:t>դասակարգման</w:t>
            </w:r>
            <w:r w:rsidRPr="00095A8A">
              <w:rPr>
                <w:rFonts w:ascii="GHEA Grapalat" w:hAnsi="GHEA Grapalat"/>
                <w:sz w:val="18"/>
                <w:lang w:val="es-ES"/>
              </w:rPr>
              <w:t xml:space="preserve"> (CPV)</w:t>
            </w:r>
          </w:p>
        </w:tc>
        <w:tc>
          <w:tcPr>
            <w:tcW w:w="2011" w:type="dxa"/>
            <w:vMerge w:val="restart"/>
            <w:vAlign w:val="center"/>
          </w:tcPr>
          <w:p w14:paraId="7E02FC94" w14:textId="77777777" w:rsidR="00ED38E0" w:rsidRPr="00095A8A" w:rsidRDefault="00ED38E0" w:rsidP="00034ACB">
            <w:pPr>
              <w:jc w:val="center"/>
              <w:rPr>
                <w:rFonts w:ascii="GHEA Grapalat" w:hAnsi="GHEA Grapalat"/>
                <w:sz w:val="18"/>
                <w:lang w:val="es-ES"/>
              </w:rPr>
            </w:pPr>
            <w:r w:rsidRPr="00095A8A">
              <w:rPr>
                <w:rFonts w:ascii="GHEA Grapalat" w:hAnsi="GHEA Grapalat"/>
                <w:sz w:val="18"/>
              </w:rPr>
              <w:t>անվանումը</w:t>
            </w:r>
          </w:p>
        </w:tc>
        <w:tc>
          <w:tcPr>
            <w:tcW w:w="6115" w:type="dxa"/>
            <w:gridSpan w:val="13"/>
            <w:vAlign w:val="center"/>
          </w:tcPr>
          <w:p w14:paraId="53A0C01C" w14:textId="4014F94F" w:rsidR="00ED38E0" w:rsidRPr="00095A8A" w:rsidRDefault="00D369EB" w:rsidP="00D369EB">
            <w:pPr>
              <w:jc w:val="both"/>
              <w:rPr>
                <w:rFonts w:ascii="GHEA Grapalat" w:hAnsi="GHEA Grapalat"/>
                <w:sz w:val="18"/>
                <w:lang w:val="es-ES"/>
              </w:rPr>
            </w:pPr>
            <w:r w:rsidRPr="00095A8A">
              <w:rPr>
                <w:rFonts w:ascii="GHEA Grapalat" w:hAnsi="GHEA Grapalat"/>
                <w:sz w:val="18"/>
                <w:lang w:val="es-ES"/>
              </w:rPr>
              <w:t>դիմաց վճարումները նախատեսվում է իրականացնել 2022թ.` ըստ ամիսների, այդ թվում**</w:t>
            </w:r>
          </w:p>
        </w:tc>
      </w:tr>
      <w:tr w:rsidR="00ED38E0" w:rsidRPr="00095A8A" w14:paraId="4164B459" w14:textId="77777777" w:rsidTr="00ED38E0">
        <w:trPr>
          <w:trHeight w:val="1548"/>
          <w:jc w:val="center"/>
        </w:trPr>
        <w:tc>
          <w:tcPr>
            <w:tcW w:w="810" w:type="dxa"/>
            <w:vMerge/>
          </w:tcPr>
          <w:p w14:paraId="12EB7380" w14:textId="77777777" w:rsidR="00ED38E0" w:rsidRPr="00095A8A" w:rsidRDefault="00ED38E0" w:rsidP="00034ACB">
            <w:pPr>
              <w:jc w:val="center"/>
              <w:rPr>
                <w:rFonts w:ascii="GHEA Grapalat" w:hAnsi="GHEA Grapalat"/>
                <w:sz w:val="20"/>
                <w:lang w:val="es-ES"/>
              </w:rPr>
            </w:pPr>
          </w:p>
        </w:tc>
        <w:tc>
          <w:tcPr>
            <w:tcW w:w="1409" w:type="dxa"/>
            <w:vMerge/>
          </w:tcPr>
          <w:p w14:paraId="6DBAB7F5" w14:textId="77777777" w:rsidR="00ED38E0" w:rsidRPr="00095A8A" w:rsidRDefault="00ED38E0" w:rsidP="00034ACB">
            <w:pPr>
              <w:jc w:val="center"/>
              <w:rPr>
                <w:rFonts w:ascii="GHEA Grapalat" w:hAnsi="GHEA Grapalat"/>
                <w:sz w:val="20"/>
                <w:lang w:val="es-ES"/>
              </w:rPr>
            </w:pPr>
          </w:p>
        </w:tc>
        <w:tc>
          <w:tcPr>
            <w:tcW w:w="2011" w:type="dxa"/>
            <w:vMerge/>
          </w:tcPr>
          <w:p w14:paraId="2F3036A1" w14:textId="77777777" w:rsidR="00ED38E0" w:rsidRPr="00095A8A" w:rsidRDefault="00ED38E0" w:rsidP="00034ACB">
            <w:pPr>
              <w:jc w:val="center"/>
              <w:rPr>
                <w:rFonts w:ascii="GHEA Grapalat" w:hAnsi="GHEA Grapalat"/>
                <w:sz w:val="20"/>
                <w:lang w:val="es-ES"/>
              </w:rPr>
            </w:pPr>
          </w:p>
        </w:tc>
        <w:tc>
          <w:tcPr>
            <w:tcW w:w="404" w:type="dxa"/>
            <w:textDirection w:val="btLr"/>
            <w:vAlign w:val="center"/>
          </w:tcPr>
          <w:p w14:paraId="67AC8571" w14:textId="77777777" w:rsidR="00ED38E0" w:rsidRPr="00095A8A" w:rsidRDefault="00ED38E0" w:rsidP="00034ACB">
            <w:pPr>
              <w:ind w:left="113" w:right="-7"/>
              <w:jc w:val="center"/>
              <w:rPr>
                <w:rFonts w:ascii="GHEA Grapalat" w:hAnsi="GHEA Grapalat"/>
                <w:sz w:val="18"/>
                <w:lang w:val="pt-BR"/>
              </w:rPr>
            </w:pPr>
            <w:r w:rsidRPr="00095A8A">
              <w:rPr>
                <w:rFonts w:ascii="GHEA Grapalat" w:hAnsi="GHEA Grapalat" w:cs="Sylfaen"/>
                <w:sz w:val="18"/>
                <w:szCs w:val="22"/>
                <w:lang w:val="pt-BR"/>
              </w:rPr>
              <w:t>հունվար</w:t>
            </w:r>
          </w:p>
        </w:tc>
        <w:tc>
          <w:tcPr>
            <w:tcW w:w="404" w:type="dxa"/>
            <w:textDirection w:val="btLr"/>
            <w:vAlign w:val="center"/>
          </w:tcPr>
          <w:p w14:paraId="608840C7" w14:textId="77777777" w:rsidR="00ED38E0" w:rsidRPr="00095A8A" w:rsidRDefault="00ED38E0" w:rsidP="00034ACB">
            <w:pPr>
              <w:ind w:left="113" w:right="-7"/>
              <w:jc w:val="center"/>
              <w:rPr>
                <w:rFonts w:ascii="GHEA Grapalat" w:hAnsi="GHEA Grapalat" w:cs="Sylfaen"/>
                <w:sz w:val="18"/>
                <w:lang w:val="pt-BR"/>
              </w:rPr>
            </w:pPr>
            <w:r w:rsidRPr="00095A8A">
              <w:rPr>
                <w:rFonts w:ascii="GHEA Grapalat" w:hAnsi="GHEA Grapalat" w:cs="Sylfaen"/>
                <w:sz w:val="18"/>
                <w:szCs w:val="22"/>
                <w:lang w:val="pt-BR"/>
              </w:rPr>
              <w:t>փետրվար</w:t>
            </w:r>
          </w:p>
        </w:tc>
        <w:tc>
          <w:tcPr>
            <w:tcW w:w="404" w:type="dxa"/>
            <w:textDirection w:val="btLr"/>
            <w:vAlign w:val="center"/>
          </w:tcPr>
          <w:p w14:paraId="6629EE61" w14:textId="77777777" w:rsidR="00ED38E0" w:rsidRPr="00095A8A" w:rsidRDefault="00ED38E0" w:rsidP="00034ACB">
            <w:pPr>
              <w:ind w:left="113" w:right="-7"/>
              <w:jc w:val="center"/>
              <w:rPr>
                <w:rFonts w:ascii="GHEA Grapalat" w:hAnsi="GHEA Grapalat"/>
                <w:sz w:val="18"/>
                <w:lang w:val="pt-BR"/>
              </w:rPr>
            </w:pPr>
            <w:r w:rsidRPr="00095A8A">
              <w:rPr>
                <w:rFonts w:ascii="GHEA Grapalat" w:hAnsi="GHEA Grapalat" w:cs="Sylfaen"/>
                <w:sz w:val="18"/>
                <w:szCs w:val="22"/>
                <w:lang w:val="pt-BR"/>
              </w:rPr>
              <w:t>մարտ</w:t>
            </w:r>
          </w:p>
        </w:tc>
        <w:tc>
          <w:tcPr>
            <w:tcW w:w="405" w:type="dxa"/>
            <w:textDirection w:val="btLr"/>
            <w:vAlign w:val="center"/>
          </w:tcPr>
          <w:p w14:paraId="71AAE224" w14:textId="77777777" w:rsidR="00ED38E0" w:rsidRPr="00095A8A" w:rsidRDefault="00ED38E0" w:rsidP="00034ACB">
            <w:pPr>
              <w:ind w:left="113" w:right="-7"/>
              <w:jc w:val="center"/>
              <w:rPr>
                <w:rFonts w:ascii="GHEA Grapalat" w:hAnsi="GHEA Grapalat" w:cs="Sylfaen"/>
                <w:sz w:val="18"/>
                <w:lang w:val="pt-BR"/>
              </w:rPr>
            </w:pPr>
            <w:r w:rsidRPr="00095A8A">
              <w:rPr>
                <w:rFonts w:ascii="GHEA Grapalat" w:hAnsi="GHEA Grapalat" w:cs="Sylfaen"/>
                <w:sz w:val="18"/>
                <w:szCs w:val="22"/>
                <w:lang w:val="pt-BR"/>
              </w:rPr>
              <w:t>ապրիլ</w:t>
            </w:r>
          </w:p>
        </w:tc>
        <w:tc>
          <w:tcPr>
            <w:tcW w:w="404" w:type="dxa"/>
            <w:textDirection w:val="btLr"/>
            <w:vAlign w:val="center"/>
          </w:tcPr>
          <w:p w14:paraId="43B2764A" w14:textId="77777777" w:rsidR="00ED38E0" w:rsidRPr="00095A8A" w:rsidRDefault="00ED38E0" w:rsidP="00034ACB">
            <w:pPr>
              <w:ind w:left="113" w:right="-7"/>
              <w:jc w:val="center"/>
              <w:rPr>
                <w:rFonts w:ascii="GHEA Grapalat" w:hAnsi="GHEA Grapalat"/>
                <w:sz w:val="18"/>
                <w:lang w:val="pt-BR"/>
              </w:rPr>
            </w:pPr>
            <w:r w:rsidRPr="00095A8A">
              <w:rPr>
                <w:rFonts w:ascii="GHEA Grapalat" w:hAnsi="GHEA Grapalat" w:cs="Sylfaen"/>
                <w:sz w:val="18"/>
                <w:szCs w:val="22"/>
                <w:lang w:val="pt-BR"/>
              </w:rPr>
              <w:t>մայիս</w:t>
            </w:r>
          </w:p>
        </w:tc>
        <w:tc>
          <w:tcPr>
            <w:tcW w:w="404" w:type="dxa"/>
            <w:textDirection w:val="btLr"/>
            <w:vAlign w:val="center"/>
          </w:tcPr>
          <w:p w14:paraId="3070CE6C" w14:textId="77777777" w:rsidR="00ED38E0" w:rsidRPr="00095A8A" w:rsidRDefault="00ED38E0" w:rsidP="00034ACB">
            <w:pPr>
              <w:ind w:left="113" w:right="-7"/>
              <w:jc w:val="center"/>
              <w:rPr>
                <w:rFonts w:ascii="GHEA Grapalat" w:hAnsi="GHEA Grapalat"/>
                <w:sz w:val="18"/>
                <w:lang w:val="pt-BR"/>
              </w:rPr>
            </w:pPr>
            <w:r w:rsidRPr="00095A8A">
              <w:rPr>
                <w:rFonts w:ascii="GHEA Grapalat" w:hAnsi="GHEA Grapalat" w:cs="Sylfaen"/>
                <w:sz w:val="18"/>
                <w:szCs w:val="22"/>
                <w:lang w:val="pt-BR"/>
              </w:rPr>
              <w:t>հունիս</w:t>
            </w:r>
          </w:p>
        </w:tc>
        <w:tc>
          <w:tcPr>
            <w:tcW w:w="405" w:type="dxa"/>
            <w:textDirection w:val="btLr"/>
            <w:vAlign w:val="center"/>
          </w:tcPr>
          <w:p w14:paraId="72ABE165" w14:textId="77777777" w:rsidR="00ED38E0" w:rsidRPr="00095A8A" w:rsidRDefault="00ED38E0" w:rsidP="00034ACB">
            <w:pPr>
              <w:ind w:left="113" w:right="-7"/>
              <w:jc w:val="center"/>
              <w:rPr>
                <w:rFonts w:ascii="GHEA Grapalat" w:hAnsi="GHEA Grapalat"/>
                <w:sz w:val="18"/>
                <w:lang w:val="pt-BR"/>
              </w:rPr>
            </w:pPr>
            <w:r w:rsidRPr="00095A8A">
              <w:rPr>
                <w:rFonts w:ascii="GHEA Grapalat" w:hAnsi="GHEA Grapalat" w:cs="Sylfaen"/>
                <w:sz w:val="18"/>
                <w:szCs w:val="22"/>
                <w:lang w:val="pt-BR"/>
              </w:rPr>
              <w:t>հուլիս</w:t>
            </w:r>
            <w:r w:rsidRPr="00095A8A">
              <w:rPr>
                <w:rFonts w:ascii="GHEA Grapalat" w:hAnsi="GHEA Grapalat" w:cs="Times Armenian"/>
                <w:sz w:val="18"/>
                <w:szCs w:val="22"/>
                <w:lang w:val="pt-BR"/>
              </w:rPr>
              <w:t xml:space="preserve"> </w:t>
            </w:r>
          </w:p>
        </w:tc>
        <w:tc>
          <w:tcPr>
            <w:tcW w:w="405" w:type="dxa"/>
            <w:textDirection w:val="btLr"/>
            <w:vAlign w:val="center"/>
          </w:tcPr>
          <w:p w14:paraId="46F2C991" w14:textId="77777777" w:rsidR="00ED38E0" w:rsidRPr="00095A8A" w:rsidRDefault="00ED38E0" w:rsidP="00034ACB">
            <w:pPr>
              <w:ind w:left="113" w:right="-7"/>
              <w:jc w:val="center"/>
              <w:rPr>
                <w:rFonts w:ascii="GHEA Grapalat" w:hAnsi="GHEA Grapalat"/>
                <w:sz w:val="18"/>
                <w:lang w:val="pt-BR"/>
              </w:rPr>
            </w:pPr>
            <w:r w:rsidRPr="00095A8A">
              <w:rPr>
                <w:rFonts w:ascii="GHEA Grapalat" w:hAnsi="GHEA Grapalat" w:cs="Sylfaen"/>
                <w:sz w:val="18"/>
                <w:szCs w:val="22"/>
                <w:lang w:val="pt-BR"/>
              </w:rPr>
              <w:t>օգոստոս</w:t>
            </w:r>
          </w:p>
        </w:tc>
        <w:tc>
          <w:tcPr>
            <w:tcW w:w="450" w:type="dxa"/>
            <w:textDirection w:val="btLr"/>
            <w:vAlign w:val="center"/>
          </w:tcPr>
          <w:p w14:paraId="6B2B8C7A" w14:textId="77777777" w:rsidR="00ED38E0" w:rsidRPr="00095A8A" w:rsidRDefault="00ED38E0" w:rsidP="00034ACB">
            <w:pPr>
              <w:ind w:left="113" w:right="-7"/>
              <w:jc w:val="center"/>
              <w:rPr>
                <w:rFonts w:ascii="GHEA Grapalat" w:hAnsi="GHEA Grapalat"/>
                <w:sz w:val="18"/>
                <w:lang w:val="pt-BR"/>
              </w:rPr>
            </w:pPr>
            <w:r w:rsidRPr="00095A8A">
              <w:rPr>
                <w:rFonts w:ascii="GHEA Grapalat" w:hAnsi="GHEA Grapalat" w:cs="Sylfaen"/>
                <w:sz w:val="18"/>
                <w:szCs w:val="22"/>
                <w:lang w:val="pt-BR"/>
              </w:rPr>
              <w:t>սեպտեմբեր</w:t>
            </w:r>
            <w:r w:rsidRPr="00095A8A">
              <w:rPr>
                <w:rFonts w:ascii="GHEA Grapalat" w:hAnsi="GHEA Grapalat" w:cs="Times Armenian"/>
                <w:sz w:val="18"/>
                <w:szCs w:val="22"/>
                <w:lang w:val="pt-BR"/>
              </w:rPr>
              <w:t xml:space="preserve"> </w:t>
            </w:r>
          </w:p>
        </w:tc>
        <w:tc>
          <w:tcPr>
            <w:tcW w:w="360" w:type="dxa"/>
            <w:textDirection w:val="btLr"/>
            <w:vAlign w:val="center"/>
          </w:tcPr>
          <w:p w14:paraId="00B90522" w14:textId="77777777" w:rsidR="00ED38E0" w:rsidRPr="00095A8A" w:rsidRDefault="00ED38E0" w:rsidP="00034ACB">
            <w:pPr>
              <w:ind w:left="113" w:right="-7"/>
              <w:jc w:val="center"/>
              <w:rPr>
                <w:rFonts w:ascii="GHEA Grapalat" w:hAnsi="GHEA Grapalat"/>
                <w:sz w:val="18"/>
                <w:lang w:val="pt-BR"/>
              </w:rPr>
            </w:pPr>
            <w:r w:rsidRPr="00095A8A">
              <w:rPr>
                <w:rFonts w:ascii="GHEA Grapalat" w:hAnsi="GHEA Grapalat" w:cs="Sylfaen"/>
                <w:sz w:val="18"/>
                <w:szCs w:val="22"/>
                <w:lang w:val="pt-BR"/>
              </w:rPr>
              <w:t>հոկտեմբեր</w:t>
            </w:r>
          </w:p>
        </w:tc>
        <w:tc>
          <w:tcPr>
            <w:tcW w:w="337" w:type="dxa"/>
            <w:textDirection w:val="btLr"/>
            <w:vAlign w:val="center"/>
          </w:tcPr>
          <w:p w14:paraId="5506908A" w14:textId="77777777" w:rsidR="00ED38E0" w:rsidRPr="00095A8A" w:rsidRDefault="00ED38E0" w:rsidP="00034ACB">
            <w:pPr>
              <w:ind w:left="113" w:right="-7"/>
              <w:jc w:val="center"/>
              <w:rPr>
                <w:rFonts w:ascii="GHEA Grapalat" w:hAnsi="GHEA Grapalat"/>
                <w:sz w:val="18"/>
                <w:lang w:val="pt-BR"/>
              </w:rPr>
            </w:pPr>
            <w:r w:rsidRPr="00095A8A">
              <w:rPr>
                <w:rFonts w:ascii="GHEA Grapalat" w:hAnsi="GHEA Grapalat"/>
                <w:sz w:val="18"/>
              </w:rPr>
              <w:t xml:space="preserve"> </w:t>
            </w:r>
            <w:r w:rsidRPr="00095A8A">
              <w:rPr>
                <w:rFonts w:ascii="GHEA Grapalat" w:hAnsi="GHEA Grapalat" w:cs="Sylfaen"/>
                <w:sz w:val="18"/>
                <w:szCs w:val="22"/>
                <w:lang w:val="pt-BR"/>
              </w:rPr>
              <w:t>նոյեմբեր</w:t>
            </w:r>
          </w:p>
        </w:tc>
        <w:tc>
          <w:tcPr>
            <w:tcW w:w="563" w:type="dxa"/>
            <w:textDirection w:val="btLr"/>
            <w:vAlign w:val="center"/>
          </w:tcPr>
          <w:p w14:paraId="77E3D7E5" w14:textId="77777777" w:rsidR="00ED38E0" w:rsidRPr="00095A8A" w:rsidRDefault="00ED38E0" w:rsidP="00034ACB">
            <w:pPr>
              <w:ind w:left="113" w:right="-7"/>
              <w:jc w:val="center"/>
              <w:rPr>
                <w:rFonts w:ascii="GHEA Grapalat" w:hAnsi="GHEA Grapalat"/>
                <w:sz w:val="18"/>
                <w:lang w:val="pt-BR"/>
              </w:rPr>
            </w:pPr>
            <w:r w:rsidRPr="00095A8A">
              <w:rPr>
                <w:rFonts w:ascii="GHEA Grapalat" w:hAnsi="GHEA Grapalat" w:cs="Sylfaen"/>
                <w:sz w:val="18"/>
                <w:szCs w:val="22"/>
                <w:lang w:val="pt-BR"/>
              </w:rPr>
              <w:t>դեկտեմբեր</w:t>
            </w:r>
          </w:p>
        </w:tc>
        <w:tc>
          <w:tcPr>
            <w:tcW w:w="1170" w:type="dxa"/>
            <w:vAlign w:val="center"/>
          </w:tcPr>
          <w:p w14:paraId="7ADE68B8" w14:textId="77777777" w:rsidR="00ED38E0" w:rsidRPr="00095A8A" w:rsidRDefault="00ED38E0" w:rsidP="00034ACB">
            <w:pPr>
              <w:ind w:right="-1"/>
              <w:jc w:val="center"/>
              <w:rPr>
                <w:rFonts w:ascii="GHEA Grapalat" w:hAnsi="GHEA Grapalat"/>
                <w:sz w:val="18"/>
                <w:lang w:val="pt-BR"/>
              </w:rPr>
            </w:pPr>
            <w:r w:rsidRPr="00095A8A">
              <w:rPr>
                <w:rFonts w:ascii="GHEA Grapalat" w:hAnsi="GHEA Grapalat" w:cs="Sylfaen"/>
                <w:sz w:val="18"/>
                <w:szCs w:val="22"/>
                <w:lang w:val="pt-BR"/>
              </w:rPr>
              <w:t>Ընդամենը</w:t>
            </w:r>
          </w:p>
          <w:p w14:paraId="416456DA" w14:textId="77777777" w:rsidR="00ED38E0" w:rsidRPr="00095A8A" w:rsidRDefault="00ED38E0" w:rsidP="00034ACB">
            <w:pPr>
              <w:jc w:val="center"/>
              <w:rPr>
                <w:rFonts w:ascii="GHEA Grapalat" w:hAnsi="GHEA Grapalat"/>
                <w:sz w:val="18"/>
                <w:lang w:val="es-ES"/>
              </w:rPr>
            </w:pPr>
          </w:p>
        </w:tc>
      </w:tr>
      <w:tr w:rsidR="00C52457" w:rsidRPr="00095A8A" w14:paraId="2D589FE7" w14:textId="77777777" w:rsidTr="004D3C47">
        <w:trPr>
          <w:cantSplit/>
          <w:trHeight w:val="1844"/>
          <w:jc w:val="center"/>
        </w:trPr>
        <w:tc>
          <w:tcPr>
            <w:tcW w:w="810" w:type="dxa"/>
            <w:vAlign w:val="center"/>
          </w:tcPr>
          <w:p w14:paraId="4F679B4A" w14:textId="77777777" w:rsidR="00C52457" w:rsidRPr="00095A8A" w:rsidRDefault="00C52457" w:rsidP="00BE46C3">
            <w:pPr>
              <w:jc w:val="center"/>
              <w:rPr>
                <w:rFonts w:ascii="GHEA Grapalat" w:hAnsi="GHEA Grapalat"/>
                <w:sz w:val="18"/>
                <w:szCs w:val="18"/>
                <w:lang w:val="es-ES"/>
              </w:rPr>
            </w:pPr>
            <w:r w:rsidRPr="00095A8A">
              <w:rPr>
                <w:rFonts w:ascii="GHEA Grapalat" w:hAnsi="GHEA Grapalat"/>
                <w:sz w:val="18"/>
                <w:szCs w:val="18"/>
                <w:lang w:val="es-ES"/>
              </w:rPr>
              <w:t>1</w:t>
            </w:r>
          </w:p>
        </w:tc>
        <w:tc>
          <w:tcPr>
            <w:tcW w:w="1409" w:type="dxa"/>
            <w:vAlign w:val="center"/>
          </w:tcPr>
          <w:p w14:paraId="7B81AB08" w14:textId="19C7AA16" w:rsidR="00C52457" w:rsidRPr="00095A8A" w:rsidRDefault="00C52457" w:rsidP="00A14F40">
            <w:pPr>
              <w:ind w:left="113" w:right="-7"/>
              <w:jc w:val="center"/>
              <w:rPr>
                <w:rFonts w:ascii="GHEA Grapalat" w:hAnsi="GHEA Grapalat"/>
                <w:sz w:val="18"/>
                <w:szCs w:val="18"/>
                <w:lang w:val="es-ES"/>
              </w:rPr>
            </w:pPr>
            <w:r w:rsidRPr="00095A8A">
              <w:rPr>
                <w:rFonts w:ascii="GHEA Grapalat" w:hAnsi="GHEA Grapalat"/>
                <w:sz w:val="18"/>
                <w:szCs w:val="18"/>
              </w:rPr>
              <w:t>71351540/1</w:t>
            </w:r>
          </w:p>
        </w:tc>
        <w:tc>
          <w:tcPr>
            <w:tcW w:w="2011" w:type="dxa"/>
          </w:tcPr>
          <w:p w14:paraId="388B43B9" w14:textId="0D388316" w:rsidR="00C52457" w:rsidRPr="00A14F40" w:rsidRDefault="00A14F40" w:rsidP="00A14F40">
            <w:pPr>
              <w:ind w:left="113" w:right="-7"/>
              <w:jc w:val="center"/>
              <w:rPr>
                <w:rFonts w:ascii="GHEA Grapalat" w:hAnsi="GHEA Grapalat" w:cs="Sylfaen"/>
                <w:sz w:val="18"/>
                <w:szCs w:val="22"/>
                <w:lang w:val="pt-BR"/>
              </w:rPr>
            </w:pPr>
            <w:r w:rsidRPr="00A14F40">
              <w:rPr>
                <w:rFonts w:ascii="GHEA Grapalat" w:hAnsi="GHEA Grapalat" w:cs="Sylfaen"/>
                <w:sz w:val="18"/>
                <w:szCs w:val="22"/>
                <w:lang w:val="pt-BR"/>
              </w:rPr>
              <w:t>ներքին պատերի, մանրահատակի ապամոնտաժման, ներքին վերանորոգման, նոր օդափոխության համակարգի լարանցման իրականացման  աշխատանքների որակի տեխնիկական հսկողության խորհրդատվական ծառայության</w:t>
            </w:r>
          </w:p>
        </w:tc>
        <w:tc>
          <w:tcPr>
            <w:tcW w:w="404" w:type="dxa"/>
            <w:textDirection w:val="btLr"/>
            <w:vAlign w:val="center"/>
          </w:tcPr>
          <w:p w14:paraId="51B1E6C0" w14:textId="77777777" w:rsidR="00C52457" w:rsidRPr="00095A8A" w:rsidRDefault="00C52457" w:rsidP="004D3C47">
            <w:pPr>
              <w:ind w:left="113" w:right="113"/>
              <w:jc w:val="center"/>
              <w:rPr>
                <w:rFonts w:ascii="GHEA Grapalat" w:hAnsi="GHEA Grapalat"/>
                <w:sz w:val="18"/>
                <w:szCs w:val="18"/>
                <w:lang w:val="pt-BR"/>
              </w:rPr>
            </w:pPr>
            <w:r w:rsidRPr="00095A8A">
              <w:rPr>
                <w:rFonts w:ascii="GHEA Grapalat" w:hAnsi="GHEA Grapalat"/>
                <w:sz w:val="18"/>
                <w:szCs w:val="18"/>
                <w:lang w:val="pt-BR"/>
              </w:rPr>
              <w:t>-</w:t>
            </w:r>
          </w:p>
        </w:tc>
        <w:tc>
          <w:tcPr>
            <w:tcW w:w="404" w:type="dxa"/>
            <w:textDirection w:val="btLr"/>
            <w:vAlign w:val="center"/>
          </w:tcPr>
          <w:p w14:paraId="30EE25B9" w14:textId="77777777" w:rsidR="00C52457" w:rsidRPr="00095A8A" w:rsidRDefault="00C52457" w:rsidP="004D3C47">
            <w:pPr>
              <w:ind w:left="113" w:right="113"/>
              <w:jc w:val="center"/>
              <w:rPr>
                <w:rFonts w:ascii="GHEA Grapalat" w:hAnsi="GHEA Grapalat"/>
                <w:sz w:val="18"/>
                <w:szCs w:val="18"/>
                <w:lang w:val="pt-BR"/>
              </w:rPr>
            </w:pPr>
            <w:r w:rsidRPr="00095A8A">
              <w:rPr>
                <w:rFonts w:ascii="GHEA Grapalat" w:hAnsi="GHEA Grapalat"/>
                <w:sz w:val="18"/>
                <w:szCs w:val="18"/>
                <w:lang w:val="pt-BR"/>
              </w:rPr>
              <w:t>-</w:t>
            </w:r>
          </w:p>
        </w:tc>
        <w:tc>
          <w:tcPr>
            <w:tcW w:w="404" w:type="dxa"/>
            <w:textDirection w:val="btLr"/>
            <w:vAlign w:val="center"/>
          </w:tcPr>
          <w:p w14:paraId="3B29F91B" w14:textId="77777777" w:rsidR="00C52457" w:rsidRPr="00095A8A" w:rsidRDefault="00C52457" w:rsidP="004D3C47">
            <w:pPr>
              <w:ind w:left="113" w:right="113"/>
              <w:jc w:val="center"/>
              <w:rPr>
                <w:rFonts w:ascii="GHEA Grapalat" w:hAnsi="GHEA Grapalat" w:cs="Arial"/>
                <w:sz w:val="18"/>
                <w:szCs w:val="18"/>
                <w:lang w:val="pt-BR"/>
              </w:rPr>
            </w:pPr>
            <w:r w:rsidRPr="00095A8A">
              <w:rPr>
                <w:rFonts w:ascii="GHEA Grapalat" w:hAnsi="GHEA Grapalat" w:cs="Arial"/>
                <w:sz w:val="18"/>
                <w:szCs w:val="18"/>
                <w:lang w:val="pt-BR"/>
              </w:rPr>
              <w:t>-</w:t>
            </w:r>
          </w:p>
        </w:tc>
        <w:tc>
          <w:tcPr>
            <w:tcW w:w="405" w:type="dxa"/>
            <w:textDirection w:val="btLr"/>
            <w:vAlign w:val="center"/>
          </w:tcPr>
          <w:p w14:paraId="544664E9" w14:textId="77777777" w:rsidR="00C52457" w:rsidRPr="00095A8A" w:rsidRDefault="00C52457" w:rsidP="004D3C47">
            <w:pPr>
              <w:ind w:left="113" w:right="113"/>
              <w:jc w:val="center"/>
              <w:rPr>
                <w:rFonts w:ascii="GHEA Grapalat" w:hAnsi="GHEA Grapalat" w:cs="Arial"/>
                <w:sz w:val="18"/>
                <w:szCs w:val="18"/>
                <w:lang w:val="pt-BR"/>
              </w:rPr>
            </w:pPr>
            <w:r w:rsidRPr="00095A8A">
              <w:rPr>
                <w:rFonts w:ascii="GHEA Grapalat" w:hAnsi="GHEA Grapalat" w:cs="Arial"/>
                <w:sz w:val="18"/>
                <w:szCs w:val="18"/>
                <w:lang w:val="pt-BR"/>
              </w:rPr>
              <w:t>-</w:t>
            </w:r>
          </w:p>
        </w:tc>
        <w:tc>
          <w:tcPr>
            <w:tcW w:w="404" w:type="dxa"/>
            <w:textDirection w:val="btLr"/>
            <w:vAlign w:val="center"/>
          </w:tcPr>
          <w:p w14:paraId="2B9A3243" w14:textId="77777777" w:rsidR="00C52457" w:rsidRPr="00095A8A" w:rsidRDefault="00C52457" w:rsidP="004D3C47">
            <w:pPr>
              <w:ind w:left="113" w:right="113"/>
              <w:jc w:val="center"/>
              <w:rPr>
                <w:rFonts w:ascii="GHEA Grapalat" w:hAnsi="GHEA Grapalat" w:cs="Arial"/>
                <w:sz w:val="18"/>
                <w:szCs w:val="18"/>
                <w:lang w:val="pt-BR"/>
              </w:rPr>
            </w:pPr>
            <w:r w:rsidRPr="00095A8A">
              <w:rPr>
                <w:rFonts w:ascii="GHEA Grapalat" w:hAnsi="GHEA Grapalat" w:cs="Arial"/>
                <w:sz w:val="18"/>
                <w:szCs w:val="18"/>
                <w:lang w:val="pt-BR"/>
              </w:rPr>
              <w:t>-</w:t>
            </w:r>
          </w:p>
        </w:tc>
        <w:tc>
          <w:tcPr>
            <w:tcW w:w="404" w:type="dxa"/>
            <w:textDirection w:val="btLr"/>
            <w:vAlign w:val="center"/>
          </w:tcPr>
          <w:p w14:paraId="5586F23B" w14:textId="77777777" w:rsidR="00C52457" w:rsidRPr="00095A8A" w:rsidRDefault="00C52457" w:rsidP="004D3C47">
            <w:pPr>
              <w:ind w:left="113" w:right="113"/>
              <w:jc w:val="center"/>
              <w:rPr>
                <w:rFonts w:ascii="GHEA Grapalat" w:hAnsi="GHEA Grapalat" w:cs="Arial"/>
                <w:sz w:val="18"/>
                <w:szCs w:val="18"/>
                <w:lang w:val="pt-BR"/>
              </w:rPr>
            </w:pPr>
            <w:r w:rsidRPr="00095A8A">
              <w:rPr>
                <w:rFonts w:ascii="GHEA Grapalat" w:hAnsi="GHEA Grapalat" w:cs="Arial"/>
                <w:sz w:val="18"/>
                <w:szCs w:val="18"/>
                <w:lang w:val="pt-BR"/>
              </w:rPr>
              <w:t>-</w:t>
            </w:r>
          </w:p>
        </w:tc>
        <w:tc>
          <w:tcPr>
            <w:tcW w:w="405" w:type="dxa"/>
            <w:textDirection w:val="btLr"/>
            <w:vAlign w:val="center"/>
          </w:tcPr>
          <w:p w14:paraId="35079C9F" w14:textId="77777777" w:rsidR="00C52457" w:rsidRPr="00095A8A" w:rsidRDefault="00C52457" w:rsidP="004D3C47">
            <w:pPr>
              <w:ind w:left="113" w:right="113"/>
              <w:jc w:val="center"/>
              <w:rPr>
                <w:rFonts w:ascii="GHEA Grapalat" w:hAnsi="GHEA Grapalat" w:cs="Arial"/>
                <w:sz w:val="18"/>
                <w:szCs w:val="18"/>
                <w:lang w:val="pt-BR"/>
              </w:rPr>
            </w:pPr>
            <w:r w:rsidRPr="00095A8A">
              <w:rPr>
                <w:rFonts w:ascii="GHEA Grapalat" w:hAnsi="GHEA Grapalat" w:cs="Arial"/>
                <w:sz w:val="18"/>
                <w:szCs w:val="18"/>
                <w:lang w:val="pt-BR"/>
              </w:rPr>
              <w:t>-</w:t>
            </w:r>
          </w:p>
        </w:tc>
        <w:tc>
          <w:tcPr>
            <w:tcW w:w="405" w:type="dxa"/>
            <w:textDirection w:val="btLr"/>
            <w:vAlign w:val="center"/>
          </w:tcPr>
          <w:p w14:paraId="0E9D96DF" w14:textId="2E0D8D42" w:rsidR="00C52457" w:rsidRPr="00095A8A" w:rsidRDefault="00C52457" w:rsidP="00BE46C3">
            <w:pPr>
              <w:jc w:val="center"/>
              <w:rPr>
                <w:rFonts w:ascii="GHEA Grapalat" w:hAnsi="GHEA Grapalat" w:cs="Arial"/>
                <w:sz w:val="18"/>
                <w:szCs w:val="18"/>
                <w:lang w:val="pt-BR"/>
              </w:rPr>
            </w:pPr>
            <w:r w:rsidRPr="00095A8A">
              <w:rPr>
                <w:rFonts w:ascii="GHEA Grapalat" w:hAnsi="GHEA Grapalat" w:cs="Arial"/>
                <w:sz w:val="18"/>
                <w:szCs w:val="18"/>
                <w:lang w:val="pt-BR"/>
              </w:rPr>
              <w:t>-</w:t>
            </w:r>
          </w:p>
        </w:tc>
        <w:tc>
          <w:tcPr>
            <w:tcW w:w="450" w:type="dxa"/>
            <w:textDirection w:val="btLr"/>
          </w:tcPr>
          <w:p w14:paraId="0E126F26" w14:textId="67381A28" w:rsidR="00C52457" w:rsidRPr="00095A8A" w:rsidRDefault="00C52457" w:rsidP="00BE46C3">
            <w:pPr>
              <w:ind w:left="113" w:right="113"/>
              <w:jc w:val="center"/>
              <w:rPr>
                <w:rFonts w:ascii="GHEA Grapalat" w:hAnsi="GHEA Grapalat" w:cs="Arial"/>
                <w:sz w:val="18"/>
                <w:szCs w:val="18"/>
                <w:lang w:val="pt-BR"/>
              </w:rPr>
            </w:pPr>
            <w:r w:rsidRPr="00095A8A">
              <w:rPr>
                <w:rFonts w:ascii="GHEA Grapalat" w:hAnsi="GHEA Grapalat" w:cs="Arial"/>
                <w:sz w:val="18"/>
                <w:szCs w:val="18"/>
                <w:lang w:val="pt-BR"/>
              </w:rPr>
              <w:t>%</w:t>
            </w:r>
          </w:p>
        </w:tc>
        <w:tc>
          <w:tcPr>
            <w:tcW w:w="360" w:type="dxa"/>
            <w:textDirection w:val="btLr"/>
          </w:tcPr>
          <w:p w14:paraId="242DBF78" w14:textId="4D3E39B1" w:rsidR="00C52457" w:rsidRPr="00095A8A" w:rsidRDefault="00C52457" w:rsidP="00BE46C3">
            <w:pPr>
              <w:ind w:left="113" w:right="113"/>
              <w:jc w:val="center"/>
              <w:rPr>
                <w:rFonts w:ascii="GHEA Grapalat" w:hAnsi="GHEA Grapalat" w:cs="Arial"/>
                <w:sz w:val="18"/>
                <w:szCs w:val="18"/>
                <w:lang w:val="pt-BR"/>
              </w:rPr>
            </w:pPr>
            <w:r w:rsidRPr="00095A8A">
              <w:rPr>
                <w:rFonts w:ascii="GHEA Grapalat" w:hAnsi="GHEA Grapalat" w:cs="Arial"/>
                <w:sz w:val="18"/>
                <w:szCs w:val="18"/>
                <w:lang w:val="pt-BR"/>
              </w:rPr>
              <w:t>%</w:t>
            </w:r>
          </w:p>
        </w:tc>
        <w:tc>
          <w:tcPr>
            <w:tcW w:w="337" w:type="dxa"/>
            <w:textDirection w:val="btLr"/>
          </w:tcPr>
          <w:p w14:paraId="35E2E2C2" w14:textId="426F91EE" w:rsidR="00C52457" w:rsidRPr="00095A8A" w:rsidRDefault="00C52457" w:rsidP="00BE46C3">
            <w:pPr>
              <w:ind w:left="113" w:right="113"/>
              <w:jc w:val="center"/>
              <w:rPr>
                <w:rFonts w:ascii="GHEA Grapalat" w:hAnsi="GHEA Grapalat" w:cs="Arial"/>
                <w:sz w:val="18"/>
                <w:szCs w:val="18"/>
                <w:lang w:val="pt-BR"/>
              </w:rPr>
            </w:pPr>
            <w:r w:rsidRPr="00095A8A">
              <w:rPr>
                <w:rFonts w:ascii="GHEA Grapalat" w:hAnsi="GHEA Grapalat" w:cs="Arial"/>
                <w:sz w:val="18"/>
                <w:szCs w:val="18"/>
                <w:lang w:val="pt-BR"/>
              </w:rPr>
              <w:t>%</w:t>
            </w:r>
          </w:p>
        </w:tc>
        <w:tc>
          <w:tcPr>
            <w:tcW w:w="563" w:type="dxa"/>
            <w:textDirection w:val="btLr"/>
          </w:tcPr>
          <w:p w14:paraId="1FBDEA15" w14:textId="06D20752" w:rsidR="00C52457" w:rsidRPr="00095A8A" w:rsidRDefault="00C52457" w:rsidP="00BE46C3">
            <w:pPr>
              <w:ind w:left="113" w:right="113"/>
              <w:jc w:val="center"/>
              <w:rPr>
                <w:rFonts w:ascii="GHEA Grapalat" w:hAnsi="GHEA Grapalat" w:cs="Arial"/>
                <w:sz w:val="18"/>
                <w:szCs w:val="18"/>
                <w:lang w:val="pt-BR"/>
              </w:rPr>
            </w:pPr>
            <w:r w:rsidRPr="00095A8A">
              <w:rPr>
                <w:rFonts w:ascii="GHEA Grapalat" w:hAnsi="GHEA Grapalat" w:cs="Arial"/>
                <w:sz w:val="18"/>
                <w:szCs w:val="18"/>
                <w:lang w:val="pt-BR"/>
              </w:rPr>
              <w:t>%</w:t>
            </w:r>
          </w:p>
        </w:tc>
        <w:tc>
          <w:tcPr>
            <w:tcW w:w="1170" w:type="dxa"/>
            <w:vAlign w:val="center"/>
          </w:tcPr>
          <w:p w14:paraId="0670B83D" w14:textId="132ED5F0" w:rsidR="00C52457" w:rsidRPr="00095A8A" w:rsidRDefault="00C52457" w:rsidP="00BE46C3">
            <w:pPr>
              <w:jc w:val="center"/>
              <w:rPr>
                <w:rFonts w:ascii="GHEA Grapalat" w:hAnsi="GHEA Grapalat" w:cs="Arial"/>
                <w:sz w:val="18"/>
                <w:szCs w:val="18"/>
                <w:lang w:val="pt-BR"/>
              </w:rPr>
            </w:pPr>
            <w:r w:rsidRPr="00095A8A">
              <w:rPr>
                <w:rFonts w:ascii="GHEA Grapalat" w:hAnsi="GHEA Grapalat" w:cs="Arial"/>
                <w:sz w:val="18"/>
                <w:szCs w:val="18"/>
                <w:lang w:val="pt-BR"/>
              </w:rPr>
              <w:t>%</w:t>
            </w:r>
          </w:p>
        </w:tc>
      </w:tr>
    </w:tbl>
    <w:p w14:paraId="0766221F" w14:textId="3AA39C9E" w:rsidR="00ED38E0" w:rsidRPr="00095A8A" w:rsidRDefault="00ED38E0">
      <w:pPr>
        <w:rPr>
          <w:rFonts w:ascii="GHEA Grapalat" w:hAnsi="GHEA Grapalat"/>
          <w:i/>
          <w:sz w:val="18"/>
          <w:szCs w:val="18"/>
        </w:rPr>
      </w:pPr>
    </w:p>
    <w:p w14:paraId="6B8E1654" w14:textId="77777777" w:rsidR="002D454A" w:rsidRPr="00064ADD" w:rsidRDefault="002D454A" w:rsidP="002D454A">
      <w:pPr>
        <w:jc w:val="both"/>
        <w:rPr>
          <w:rFonts w:ascii="GHEA Grapalat" w:hAnsi="GHEA Grapalat" w:cs="Sylfaen"/>
          <w:i/>
          <w:sz w:val="18"/>
          <w:szCs w:val="18"/>
          <w:lang w:val="pt-BR"/>
        </w:rPr>
      </w:pPr>
      <w:r w:rsidRPr="00064ADD">
        <w:rPr>
          <w:rFonts w:ascii="GHEA Grapalat" w:hAnsi="GHEA Grapalat"/>
          <w:i/>
          <w:sz w:val="18"/>
          <w:szCs w:val="18"/>
        </w:rPr>
        <w:t xml:space="preserve">* </w:t>
      </w:r>
      <w:r w:rsidRPr="00064ADD">
        <w:rPr>
          <w:rFonts w:ascii="GHEA Grapalat" w:hAnsi="GHEA Grapalat" w:cs="Sylfaen"/>
          <w:i/>
          <w:sz w:val="18"/>
          <w:szCs w:val="18"/>
          <w:lang w:val="pt-BR"/>
        </w:rPr>
        <w:t>Վճարման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ենթակա</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գումարները</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ներկայացվում են աճողական</w:t>
      </w:r>
      <w:r w:rsidRPr="00064ADD">
        <w:rPr>
          <w:rFonts w:ascii="GHEA Grapalat" w:hAnsi="GHEA Grapalat" w:cs="Times Armenian"/>
          <w:i/>
          <w:sz w:val="18"/>
          <w:szCs w:val="18"/>
        </w:rPr>
        <w:t xml:space="preserve"> </w:t>
      </w:r>
      <w:r w:rsidRPr="00064ADD">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44FB7C24" w14:textId="77777777" w:rsidR="002D454A" w:rsidRPr="00064ADD" w:rsidRDefault="002D454A" w:rsidP="002D454A">
      <w:pPr>
        <w:jc w:val="both"/>
        <w:rPr>
          <w:rFonts w:ascii="GHEA Grapalat" w:hAnsi="GHEA Grapalat"/>
          <w:i/>
          <w:sz w:val="18"/>
          <w:szCs w:val="18"/>
          <w:lang w:val="pt-BR"/>
        </w:rPr>
      </w:pPr>
      <w:r w:rsidRPr="00064ADD">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ED65302" w14:textId="77777777" w:rsidR="002D454A" w:rsidRPr="00064ADD" w:rsidRDefault="002D454A" w:rsidP="002D454A">
      <w:pPr>
        <w:jc w:val="center"/>
        <w:rPr>
          <w:rFonts w:ascii="GHEA Grapalat" w:hAnsi="GHEA Grapalat"/>
          <w:sz w:val="20"/>
          <w:lang w:val="es-ES"/>
        </w:rPr>
      </w:pPr>
    </w:p>
    <w:p w14:paraId="61983FFE" w14:textId="77777777" w:rsidR="007678FA" w:rsidRPr="00095A8A" w:rsidRDefault="007678FA" w:rsidP="007678FA">
      <w:pPr>
        <w:jc w:val="center"/>
        <w:rPr>
          <w:rFonts w:ascii="GHEA Grapalat" w:hAnsi="GHEA Grapalat"/>
          <w:sz w:val="20"/>
          <w:lang w:val="es-ES"/>
        </w:rPr>
      </w:pPr>
    </w:p>
    <w:p w14:paraId="28DBEE4F" w14:textId="77777777" w:rsidR="007678FA" w:rsidRPr="00095A8A" w:rsidRDefault="007678FA" w:rsidP="007678FA">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7678FA" w:rsidRPr="00095A8A" w14:paraId="7F44AD93" w14:textId="77777777" w:rsidTr="00E53C12">
        <w:trPr>
          <w:jc w:val="center"/>
        </w:trPr>
        <w:tc>
          <w:tcPr>
            <w:tcW w:w="4536" w:type="dxa"/>
          </w:tcPr>
          <w:p w14:paraId="185209EB" w14:textId="77777777" w:rsidR="007678FA" w:rsidRPr="00095A8A" w:rsidRDefault="007678FA" w:rsidP="00E53C12">
            <w:pPr>
              <w:spacing w:line="360" w:lineRule="auto"/>
              <w:jc w:val="center"/>
              <w:rPr>
                <w:rFonts w:ascii="GHEA Grapalat" w:hAnsi="GHEA Grapalat" w:cs="Sylfaen"/>
                <w:b/>
                <w:bCs/>
                <w:lang w:val="nb-NO"/>
              </w:rPr>
            </w:pPr>
            <w:r w:rsidRPr="00095A8A">
              <w:rPr>
                <w:rFonts w:ascii="GHEA Grapalat" w:hAnsi="GHEA Grapalat" w:cs="Sylfaen"/>
                <w:b/>
                <w:bCs/>
                <w:lang w:val="nb-NO"/>
              </w:rPr>
              <w:t>ՊԱՏՎԻՐԱՏՈՒ</w:t>
            </w:r>
          </w:p>
          <w:p w14:paraId="1E533F36" w14:textId="77777777" w:rsidR="007678FA" w:rsidRPr="00095A8A" w:rsidRDefault="007678FA" w:rsidP="00E53C12">
            <w:pPr>
              <w:rPr>
                <w:rFonts w:ascii="GHEA Grapalat" w:hAnsi="GHEA Grapalat"/>
                <w:sz w:val="22"/>
                <w:szCs w:val="22"/>
                <w:lang w:val="ru-RU"/>
              </w:rPr>
            </w:pPr>
          </w:p>
          <w:p w14:paraId="7AACAEFD" w14:textId="77777777" w:rsidR="007678FA" w:rsidRPr="00095A8A" w:rsidRDefault="007678FA" w:rsidP="00E53C12">
            <w:pPr>
              <w:rPr>
                <w:rFonts w:ascii="GHEA Grapalat" w:hAnsi="GHEA Grapalat"/>
                <w:lang w:val="ru-RU"/>
              </w:rPr>
            </w:pPr>
          </w:p>
          <w:p w14:paraId="4DC21ED7" w14:textId="77777777" w:rsidR="007678FA" w:rsidRPr="00095A8A" w:rsidRDefault="007678FA" w:rsidP="00E53C12">
            <w:pPr>
              <w:jc w:val="center"/>
              <w:rPr>
                <w:rFonts w:ascii="GHEA Grapalat" w:hAnsi="GHEA Grapalat"/>
                <w:lang w:val="ru-RU"/>
              </w:rPr>
            </w:pPr>
            <w:r w:rsidRPr="00095A8A">
              <w:rPr>
                <w:rFonts w:ascii="GHEA Grapalat" w:hAnsi="GHEA Grapalat"/>
                <w:lang w:val="ru-RU"/>
              </w:rPr>
              <w:t>---------------------------------</w:t>
            </w:r>
          </w:p>
          <w:p w14:paraId="2B25EC8F" w14:textId="77777777" w:rsidR="007678FA" w:rsidRPr="00095A8A" w:rsidRDefault="007678FA" w:rsidP="00E53C12">
            <w:pPr>
              <w:jc w:val="center"/>
              <w:rPr>
                <w:rFonts w:ascii="GHEA Grapalat" w:hAnsi="GHEA Grapalat"/>
                <w:sz w:val="18"/>
                <w:szCs w:val="18"/>
              </w:rPr>
            </w:pPr>
            <w:r w:rsidRPr="00095A8A">
              <w:rPr>
                <w:rFonts w:ascii="GHEA Grapalat" w:hAnsi="GHEA Grapalat"/>
                <w:sz w:val="18"/>
                <w:szCs w:val="18"/>
              </w:rPr>
              <w:t>/</w:t>
            </w:r>
            <w:r w:rsidRPr="00095A8A">
              <w:rPr>
                <w:rFonts w:ascii="GHEA Grapalat" w:hAnsi="GHEA Grapalat" w:cs="Sylfaen"/>
                <w:sz w:val="18"/>
                <w:szCs w:val="18"/>
                <w:lang w:val="ru-RU"/>
              </w:rPr>
              <w:t>ստորագրություն</w:t>
            </w:r>
            <w:r w:rsidRPr="00095A8A">
              <w:rPr>
                <w:rFonts w:ascii="GHEA Grapalat" w:hAnsi="GHEA Grapalat"/>
                <w:sz w:val="18"/>
                <w:szCs w:val="18"/>
              </w:rPr>
              <w:t>/</w:t>
            </w:r>
          </w:p>
          <w:p w14:paraId="68F0E43E" w14:textId="77777777" w:rsidR="007678FA" w:rsidRPr="00095A8A" w:rsidRDefault="007678FA" w:rsidP="00E53C12">
            <w:pPr>
              <w:jc w:val="center"/>
              <w:rPr>
                <w:rFonts w:ascii="GHEA Grapalat" w:hAnsi="GHEA Grapalat"/>
                <w:sz w:val="18"/>
                <w:szCs w:val="18"/>
                <w:lang w:val="ru-RU"/>
              </w:rPr>
            </w:pPr>
            <w:r w:rsidRPr="00095A8A">
              <w:rPr>
                <w:rFonts w:ascii="GHEA Grapalat" w:hAnsi="GHEA Grapalat" w:cs="Sylfaen"/>
                <w:sz w:val="18"/>
                <w:szCs w:val="18"/>
                <w:lang w:val="ru-RU"/>
              </w:rPr>
              <w:t>Կ</w:t>
            </w:r>
            <w:r w:rsidRPr="00095A8A">
              <w:rPr>
                <w:rFonts w:ascii="GHEA Grapalat" w:hAnsi="GHEA Grapalat"/>
                <w:sz w:val="18"/>
                <w:szCs w:val="18"/>
                <w:lang w:val="ru-RU"/>
              </w:rPr>
              <w:t>.</w:t>
            </w:r>
            <w:r w:rsidRPr="00095A8A">
              <w:rPr>
                <w:rFonts w:ascii="GHEA Grapalat" w:hAnsi="GHEA Grapalat" w:cs="Sylfaen"/>
                <w:sz w:val="18"/>
                <w:szCs w:val="18"/>
                <w:lang w:val="ru-RU"/>
              </w:rPr>
              <w:t>Տ</w:t>
            </w:r>
          </w:p>
        </w:tc>
        <w:tc>
          <w:tcPr>
            <w:tcW w:w="760" w:type="dxa"/>
          </w:tcPr>
          <w:p w14:paraId="7C71047F" w14:textId="77777777" w:rsidR="007678FA" w:rsidRPr="00095A8A" w:rsidRDefault="007678FA" w:rsidP="00E53C12">
            <w:pPr>
              <w:spacing w:line="360" w:lineRule="auto"/>
              <w:jc w:val="center"/>
              <w:rPr>
                <w:rFonts w:ascii="GHEA Grapalat" w:hAnsi="GHEA Grapalat"/>
                <w:lang w:val="ru-RU"/>
              </w:rPr>
            </w:pPr>
          </w:p>
        </w:tc>
        <w:tc>
          <w:tcPr>
            <w:tcW w:w="4343" w:type="dxa"/>
          </w:tcPr>
          <w:p w14:paraId="16C68482" w14:textId="77777777" w:rsidR="007678FA" w:rsidRPr="00095A8A" w:rsidRDefault="007678FA" w:rsidP="00E53C12">
            <w:pPr>
              <w:spacing w:line="360" w:lineRule="auto"/>
              <w:jc w:val="center"/>
              <w:rPr>
                <w:rFonts w:ascii="GHEA Grapalat" w:hAnsi="GHEA Grapalat" w:cs="Sylfaen"/>
                <w:b/>
                <w:bCs/>
                <w:lang w:val="ru-RU"/>
              </w:rPr>
            </w:pPr>
            <w:r w:rsidRPr="00095A8A">
              <w:rPr>
                <w:rFonts w:ascii="GHEA Grapalat" w:hAnsi="GHEA Grapalat" w:cs="Sylfaen"/>
                <w:b/>
                <w:bCs/>
                <w:lang w:val="pt-BR"/>
              </w:rPr>
              <w:t>ԿԱՏԱՐՈՂ</w:t>
            </w:r>
          </w:p>
          <w:p w14:paraId="58D6392E" w14:textId="77777777" w:rsidR="007678FA" w:rsidRPr="00095A8A" w:rsidRDefault="007678FA" w:rsidP="00E53C12">
            <w:pPr>
              <w:jc w:val="center"/>
              <w:rPr>
                <w:rFonts w:ascii="GHEA Grapalat" w:hAnsi="GHEA Grapalat"/>
                <w:lang w:val="ru-RU"/>
              </w:rPr>
            </w:pPr>
          </w:p>
          <w:p w14:paraId="2D5C7E44" w14:textId="77777777" w:rsidR="007678FA" w:rsidRPr="00095A8A" w:rsidRDefault="007678FA" w:rsidP="00E53C12">
            <w:pPr>
              <w:jc w:val="center"/>
              <w:rPr>
                <w:rFonts w:ascii="GHEA Grapalat" w:hAnsi="GHEA Grapalat"/>
                <w:lang w:val="ru-RU"/>
              </w:rPr>
            </w:pPr>
          </w:p>
          <w:p w14:paraId="5064C766" w14:textId="77777777" w:rsidR="007678FA" w:rsidRPr="00095A8A" w:rsidRDefault="007678FA" w:rsidP="00E53C12">
            <w:pPr>
              <w:jc w:val="center"/>
              <w:rPr>
                <w:rFonts w:ascii="GHEA Grapalat" w:hAnsi="GHEA Grapalat"/>
                <w:lang w:val="ru-RU"/>
              </w:rPr>
            </w:pPr>
            <w:r w:rsidRPr="00095A8A">
              <w:rPr>
                <w:rFonts w:ascii="GHEA Grapalat" w:hAnsi="GHEA Grapalat"/>
                <w:lang w:val="ru-RU"/>
              </w:rPr>
              <w:t>---------------------------------</w:t>
            </w:r>
          </w:p>
          <w:p w14:paraId="454285F2" w14:textId="77777777" w:rsidR="007678FA" w:rsidRPr="00095A8A" w:rsidRDefault="007678FA" w:rsidP="00E53C12">
            <w:pPr>
              <w:jc w:val="center"/>
              <w:rPr>
                <w:rFonts w:ascii="GHEA Grapalat" w:hAnsi="GHEA Grapalat"/>
                <w:sz w:val="18"/>
                <w:szCs w:val="18"/>
              </w:rPr>
            </w:pPr>
            <w:r w:rsidRPr="00095A8A">
              <w:rPr>
                <w:rFonts w:ascii="GHEA Grapalat" w:hAnsi="GHEA Grapalat"/>
                <w:sz w:val="18"/>
                <w:szCs w:val="18"/>
              </w:rPr>
              <w:t>/</w:t>
            </w:r>
            <w:r w:rsidRPr="00095A8A">
              <w:rPr>
                <w:rFonts w:ascii="GHEA Grapalat" w:hAnsi="GHEA Grapalat" w:cs="Sylfaen"/>
                <w:sz w:val="18"/>
                <w:szCs w:val="18"/>
                <w:lang w:val="ru-RU"/>
              </w:rPr>
              <w:t>ստորագրություն</w:t>
            </w:r>
            <w:r w:rsidRPr="00095A8A">
              <w:rPr>
                <w:rFonts w:ascii="GHEA Grapalat" w:hAnsi="GHEA Grapalat"/>
                <w:sz w:val="18"/>
                <w:szCs w:val="18"/>
              </w:rPr>
              <w:t>/</w:t>
            </w:r>
          </w:p>
          <w:p w14:paraId="2419725A" w14:textId="77777777" w:rsidR="007678FA" w:rsidRPr="00095A8A" w:rsidRDefault="007678FA" w:rsidP="00E53C12">
            <w:pPr>
              <w:jc w:val="center"/>
              <w:rPr>
                <w:rFonts w:ascii="GHEA Grapalat" w:hAnsi="GHEA Grapalat"/>
                <w:sz w:val="22"/>
                <w:szCs w:val="22"/>
                <w:lang w:val="ru-RU"/>
              </w:rPr>
            </w:pPr>
            <w:r w:rsidRPr="00095A8A">
              <w:rPr>
                <w:rFonts w:ascii="GHEA Grapalat" w:hAnsi="GHEA Grapalat" w:cs="Sylfaen"/>
                <w:sz w:val="18"/>
                <w:szCs w:val="18"/>
                <w:lang w:val="ru-RU"/>
              </w:rPr>
              <w:t>Կ</w:t>
            </w:r>
            <w:r w:rsidRPr="00095A8A">
              <w:rPr>
                <w:rFonts w:ascii="GHEA Grapalat" w:hAnsi="GHEA Grapalat"/>
                <w:sz w:val="18"/>
                <w:szCs w:val="18"/>
                <w:lang w:val="ru-RU"/>
              </w:rPr>
              <w:t>.</w:t>
            </w:r>
            <w:r w:rsidRPr="00095A8A">
              <w:rPr>
                <w:rFonts w:ascii="GHEA Grapalat" w:hAnsi="GHEA Grapalat" w:cs="Sylfaen"/>
                <w:sz w:val="18"/>
                <w:szCs w:val="18"/>
                <w:lang w:val="ru-RU"/>
              </w:rPr>
              <w:t>Տ</w:t>
            </w:r>
          </w:p>
        </w:tc>
      </w:tr>
    </w:tbl>
    <w:p w14:paraId="08C3DA2A" w14:textId="77777777" w:rsidR="007678FA" w:rsidRPr="00095A8A" w:rsidRDefault="007678FA" w:rsidP="007678FA">
      <w:pPr>
        <w:rPr>
          <w:rFonts w:ascii="GHEA Grapalat" w:hAnsi="GHEA Grapalat"/>
          <w:sz w:val="20"/>
          <w:lang w:val="ru-RU"/>
        </w:rPr>
        <w:sectPr w:rsidR="007678FA" w:rsidRPr="00095A8A" w:rsidSect="0014556F">
          <w:footnotePr>
            <w:pos w:val="beneathText"/>
          </w:footnotePr>
          <w:pgSz w:w="11906" w:h="16838" w:code="9"/>
          <w:pgMar w:top="630" w:right="849" w:bottom="720" w:left="663" w:header="561" w:footer="561" w:gutter="0"/>
          <w:cols w:space="720"/>
        </w:sectPr>
      </w:pPr>
    </w:p>
    <w:p w14:paraId="5C95372D" w14:textId="77777777" w:rsidR="007678FA" w:rsidRPr="00095A8A" w:rsidRDefault="007678FA" w:rsidP="00ED38E0">
      <w:pPr>
        <w:jc w:val="right"/>
        <w:rPr>
          <w:rFonts w:ascii="GHEA Grapalat" w:hAnsi="GHEA Grapalat"/>
          <w:sz w:val="20"/>
          <w:szCs w:val="20"/>
          <w:lang w:val="hy-AM"/>
        </w:rPr>
      </w:pPr>
      <w:r w:rsidRPr="00095A8A">
        <w:rPr>
          <w:rFonts w:ascii="GHEA Grapalat" w:hAnsi="GHEA Grapalat"/>
          <w:sz w:val="20"/>
          <w:szCs w:val="20"/>
          <w:lang w:val="hy-AM"/>
        </w:rPr>
        <w:lastRenderedPageBreak/>
        <w:t>Հավելված 3</w:t>
      </w:r>
    </w:p>
    <w:p w14:paraId="0B25046E" w14:textId="77777777" w:rsidR="00547D6C" w:rsidRPr="00095A8A" w:rsidRDefault="00547D6C" w:rsidP="00547D6C">
      <w:pPr>
        <w:jc w:val="right"/>
        <w:rPr>
          <w:rFonts w:ascii="GHEA Grapalat" w:hAnsi="GHEA Grapalat"/>
          <w:sz w:val="20"/>
          <w:szCs w:val="20"/>
          <w:lang w:val="hy-AM"/>
        </w:rPr>
      </w:pPr>
      <w:r w:rsidRPr="00095A8A">
        <w:rPr>
          <w:rFonts w:ascii="GHEA Grapalat" w:hAnsi="GHEA Grapalat"/>
          <w:sz w:val="20"/>
          <w:szCs w:val="20"/>
          <w:lang w:val="hy-AM"/>
        </w:rPr>
        <w:t>202</w:t>
      </w:r>
      <w:r w:rsidRPr="00095A8A">
        <w:rPr>
          <w:rFonts w:ascii="GHEA Grapalat" w:hAnsi="GHEA Grapalat"/>
          <w:sz w:val="20"/>
          <w:szCs w:val="20"/>
          <w:lang w:val="nb-NO"/>
        </w:rPr>
        <w:t>2</w:t>
      </w:r>
      <w:r w:rsidRPr="00095A8A">
        <w:rPr>
          <w:rFonts w:ascii="GHEA Grapalat" w:hAnsi="GHEA Grapalat"/>
          <w:sz w:val="20"/>
          <w:szCs w:val="20"/>
          <w:lang w:val="hy-AM"/>
        </w:rPr>
        <w:t xml:space="preserve"> թ. կնքված </w:t>
      </w:r>
    </w:p>
    <w:p w14:paraId="3626B2D5" w14:textId="2627B725" w:rsidR="00ED38E0" w:rsidRPr="00095A8A" w:rsidRDefault="00547D6C" w:rsidP="00547D6C">
      <w:pPr>
        <w:jc w:val="right"/>
        <w:rPr>
          <w:rFonts w:ascii="GHEA Grapalat" w:hAnsi="GHEA Grapalat"/>
          <w:sz w:val="20"/>
          <w:szCs w:val="20"/>
          <w:lang w:val="hy-AM"/>
        </w:rPr>
      </w:pPr>
      <w:r w:rsidRPr="00095A8A">
        <w:rPr>
          <w:rFonts w:ascii="GHEA Grapalat" w:hAnsi="GHEA Grapalat"/>
          <w:sz w:val="20"/>
          <w:szCs w:val="20"/>
          <w:lang w:val="hy-AM"/>
        </w:rPr>
        <w:t xml:space="preserve">                  </w:t>
      </w:r>
      <w:r>
        <w:rPr>
          <w:rFonts w:ascii="GHEA Grapalat" w:hAnsi="GHEA Grapalat"/>
          <w:sz w:val="20"/>
          <w:szCs w:val="20"/>
          <w:lang w:val="hy-AM"/>
        </w:rPr>
        <w:t xml:space="preserve">    </w:t>
      </w:r>
      <w:r w:rsidRPr="00095A8A">
        <w:rPr>
          <w:rFonts w:ascii="GHEA Grapalat" w:hAnsi="GHEA Grapalat"/>
          <w:sz w:val="20"/>
          <w:szCs w:val="20"/>
          <w:lang w:val="hy-AM"/>
        </w:rPr>
        <w:t>Ք</w:t>
      </w:r>
      <w:r>
        <w:rPr>
          <w:rFonts w:ascii="GHEA Grapalat" w:hAnsi="GHEA Grapalat"/>
          <w:sz w:val="20"/>
          <w:szCs w:val="20"/>
          <w:lang w:val="hy-AM"/>
        </w:rPr>
        <w:t>Բ</w:t>
      </w:r>
      <w:r w:rsidRPr="00095A8A">
        <w:rPr>
          <w:rFonts w:ascii="GHEA Grapalat" w:hAnsi="GHEA Grapalat"/>
          <w:sz w:val="20"/>
          <w:szCs w:val="20"/>
          <w:lang w:val="hy-AM"/>
        </w:rPr>
        <w:t>Կ-ԳՀԽԾՁԲ-</w:t>
      </w:r>
      <w:r>
        <w:rPr>
          <w:rFonts w:ascii="GHEA Grapalat" w:hAnsi="GHEA Grapalat"/>
          <w:sz w:val="20"/>
          <w:szCs w:val="20"/>
          <w:lang w:val="hy-AM"/>
        </w:rPr>
        <w:t>22/18</w:t>
      </w:r>
      <w:r w:rsidRPr="00095A8A">
        <w:rPr>
          <w:rFonts w:ascii="GHEA Grapalat" w:hAnsi="GHEA Grapalat"/>
          <w:sz w:val="20"/>
          <w:szCs w:val="20"/>
          <w:lang w:val="hy-AM"/>
        </w:rPr>
        <w:t xml:space="preserve"> պայմանագրի</w:t>
      </w:r>
    </w:p>
    <w:p w14:paraId="49C100B6" w14:textId="77777777" w:rsidR="007678FA" w:rsidRPr="00095A8A" w:rsidRDefault="007678FA" w:rsidP="007678FA">
      <w:pPr>
        <w:autoSpaceDE w:val="0"/>
        <w:autoSpaceDN w:val="0"/>
        <w:adjustRightInd w:val="0"/>
        <w:jc w:val="right"/>
        <w:rPr>
          <w:rFonts w:ascii="GHEA Grapalat" w:hAnsi="GHEA Grapalat" w:cs="TimesArmenianPSMT"/>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8"/>
        <w:gridCol w:w="14"/>
        <w:gridCol w:w="5098"/>
      </w:tblGrid>
      <w:tr w:rsidR="007678FA" w:rsidRPr="00095A8A" w:rsidDel="004B29A5" w14:paraId="68A217E3" w14:textId="77777777" w:rsidTr="00E53C12">
        <w:trPr>
          <w:tblCellSpacing w:w="7" w:type="dxa"/>
          <w:jc w:val="center"/>
        </w:trPr>
        <w:tc>
          <w:tcPr>
            <w:tcW w:w="0" w:type="auto"/>
            <w:gridSpan w:val="2"/>
            <w:vAlign w:val="center"/>
          </w:tcPr>
          <w:p w14:paraId="0C4515EB" w14:textId="77777777" w:rsidR="007678FA" w:rsidRPr="00095A8A" w:rsidDel="004B29A5" w:rsidRDefault="007678FA" w:rsidP="00E53C12">
            <w:pPr>
              <w:rPr>
                <w:rFonts w:ascii="GHEA Grapalat" w:hAnsi="GHEA Grapalat"/>
                <w:iCs/>
                <w:color w:val="000000"/>
                <w:sz w:val="21"/>
                <w:szCs w:val="21"/>
              </w:rPr>
            </w:pPr>
          </w:p>
        </w:tc>
        <w:tc>
          <w:tcPr>
            <w:tcW w:w="0" w:type="auto"/>
            <w:vAlign w:val="center"/>
          </w:tcPr>
          <w:p w14:paraId="51669D01" w14:textId="77777777" w:rsidR="007678FA" w:rsidRPr="00095A8A" w:rsidDel="004B29A5" w:rsidRDefault="007678FA" w:rsidP="00E53C12">
            <w:pPr>
              <w:rPr>
                <w:rFonts w:ascii="Arial" w:hAnsi="Arial" w:cs="Arial"/>
                <w:iCs/>
                <w:color w:val="000000"/>
                <w:sz w:val="21"/>
                <w:szCs w:val="21"/>
              </w:rPr>
            </w:pPr>
          </w:p>
        </w:tc>
      </w:tr>
      <w:tr w:rsidR="007678FA" w:rsidRPr="00B563CF" w14:paraId="63E4B5FA" w14:textId="77777777" w:rsidTr="00E53C12">
        <w:trPr>
          <w:tblCellSpacing w:w="7" w:type="dxa"/>
          <w:jc w:val="center"/>
        </w:trPr>
        <w:tc>
          <w:tcPr>
            <w:tcW w:w="0" w:type="auto"/>
            <w:vAlign w:val="center"/>
          </w:tcPr>
          <w:p w14:paraId="2D7B4837" w14:textId="77777777" w:rsidR="007678FA" w:rsidRPr="00095A8A" w:rsidRDefault="00A802AD" w:rsidP="00E53C12">
            <w:pPr>
              <w:jc w:val="center"/>
              <w:rPr>
                <w:rFonts w:ascii="GHEA Grapalat" w:hAnsi="GHEA Grapalat"/>
                <w:iCs/>
                <w:color w:val="000000"/>
                <w:sz w:val="21"/>
                <w:szCs w:val="21"/>
                <w:lang w:val="pt-BR"/>
              </w:rPr>
            </w:pPr>
            <w:r w:rsidRPr="00095A8A">
              <w:rPr>
                <w:noProof/>
              </w:rPr>
              <mc:AlternateContent>
                <mc:Choice Requires="wps">
                  <w:drawing>
                    <wp:anchor distT="0" distB="0" distL="114300" distR="114300" simplePos="0" relativeHeight="251657728" behindDoc="0" locked="0" layoutInCell="1" allowOverlap="1" wp14:anchorId="63BB6C5E" wp14:editId="28392B64">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w16se="http://schemas.microsoft.com/office/word/2015/wordml/symex" xmlns:w15="http://schemas.microsoft.com/office/word/2012/wordml" xmlns:cx="http://schemas.microsoft.com/office/drawing/2014/chartex">
                  <w:pict>
                    <v:rect w14:anchorId="292DCF0C"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mc:Fallback>
              </mc:AlternateContent>
            </w:r>
            <w:r w:rsidR="007678FA" w:rsidRPr="00095A8A">
              <w:rPr>
                <w:rFonts w:ascii="GHEA Grapalat" w:hAnsi="GHEA Grapalat"/>
                <w:iCs/>
                <w:color w:val="000000"/>
                <w:sz w:val="21"/>
                <w:szCs w:val="21"/>
              </w:rPr>
              <w:t>Պայմանագրի</w:t>
            </w:r>
            <w:r w:rsidR="007678FA" w:rsidRPr="00095A8A">
              <w:rPr>
                <w:rFonts w:ascii="GHEA Grapalat" w:hAnsi="GHEA Grapalat"/>
                <w:iCs/>
                <w:color w:val="000000"/>
                <w:sz w:val="21"/>
                <w:szCs w:val="21"/>
                <w:lang w:val="pt-BR"/>
              </w:rPr>
              <w:t xml:space="preserve"> </w:t>
            </w:r>
            <w:r w:rsidR="007678FA" w:rsidRPr="00095A8A">
              <w:rPr>
                <w:rFonts w:ascii="GHEA Grapalat" w:hAnsi="GHEA Grapalat"/>
                <w:iCs/>
                <w:color w:val="000000"/>
                <w:sz w:val="21"/>
                <w:szCs w:val="21"/>
              </w:rPr>
              <w:t>կողմ</w:t>
            </w:r>
            <w:r w:rsidR="007678FA" w:rsidRPr="00095A8A">
              <w:rPr>
                <w:rFonts w:ascii="GHEA Grapalat" w:hAnsi="GHEA Grapalat"/>
                <w:iCs/>
                <w:color w:val="000000"/>
                <w:sz w:val="21"/>
                <w:szCs w:val="21"/>
                <w:lang w:val="pt-BR"/>
              </w:rPr>
              <w:t xml:space="preserve"> </w:t>
            </w:r>
          </w:p>
          <w:p w14:paraId="6D8E3D45" w14:textId="77777777" w:rsidR="007678FA" w:rsidRPr="00095A8A" w:rsidRDefault="007678FA" w:rsidP="00E53C12">
            <w:pPr>
              <w:jc w:val="center"/>
              <w:rPr>
                <w:rFonts w:ascii="GHEA Grapalat" w:hAnsi="GHEA Grapalat"/>
                <w:iCs/>
                <w:color w:val="000000"/>
                <w:sz w:val="21"/>
                <w:szCs w:val="21"/>
                <w:lang w:val="pt-BR"/>
              </w:rPr>
            </w:pPr>
            <w:r w:rsidRPr="00095A8A">
              <w:rPr>
                <w:rFonts w:ascii="GHEA Grapalat" w:hAnsi="GHEA Grapalat"/>
                <w:iCs/>
                <w:color w:val="000000"/>
                <w:sz w:val="21"/>
                <w:szCs w:val="21"/>
                <w:lang w:val="pt-BR"/>
              </w:rPr>
              <w:t>___________________________</w:t>
            </w:r>
          </w:p>
          <w:p w14:paraId="04D1715D" w14:textId="77777777" w:rsidR="007678FA" w:rsidRPr="00095A8A" w:rsidRDefault="007678FA" w:rsidP="00E53C12">
            <w:pPr>
              <w:jc w:val="center"/>
              <w:rPr>
                <w:rFonts w:ascii="GHEA Grapalat" w:hAnsi="GHEA Grapalat"/>
                <w:iCs/>
                <w:color w:val="000000"/>
                <w:sz w:val="21"/>
                <w:szCs w:val="21"/>
                <w:lang w:val="pt-BR"/>
              </w:rPr>
            </w:pPr>
            <w:r w:rsidRPr="00095A8A">
              <w:rPr>
                <w:rFonts w:ascii="GHEA Grapalat" w:hAnsi="GHEA Grapalat"/>
                <w:iCs/>
                <w:color w:val="000000"/>
                <w:sz w:val="21"/>
                <w:szCs w:val="21"/>
                <w:lang w:val="pt-BR"/>
              </w:rPr>
              <w:t>___________________________</w:t>
            </w:r>
          </w:p>
          <w:p w14:paraId="71F6A279" w14:textId="77777777" w:rsidR="007678FA" w:rsidRPr="00095A8A" w:rsidRDefault="007678FA" w:rsidP="00E53C12">
            <w:pPr>
              <w:jc w:val="center"/>
              <w:rPr>
                <w:rFonts w:ascii="GHEA Grapalat" w:hAnsi="GHEA Grapalat"/>
                <w:iCs/>
                <w:color w:val="000000"/>
                <w:sz w:val="21"/>
                <w:szCs w:val="21"/>
                <w:lang w:val="pt-BR"/>
              </w:rPr>
            </w:pPr>
            <w:r w:rsidRPr="00095A8A">
              <w:rPr>
                <w:rFonts w:ascii="GHEA Grapalat" w:hAnsi="GHEA Grapalat"/>
                <w:iCs/>
                <w:color w:val="000000"/>
                <w:sz w:val="21"/>
                <w:szCs w:val="21"/>
              </w:rPr>
              <w:t>գտնվելու</w:t>
            </w:r>
            <w:r w:rsidRPr="00095A8A">
              <w:rPr>
                <w:rFonts w:ascii="GHEA Grapalat" w:hAnsi="GHEA Grapalat"/>
                <w:iCs/>
                <w:color w:val="000000"/>
                <w:sz w:val="21"/>
                <w:szCs w:val="21"/>
                <w:lang w:val="pt-BR"/>
              </w:rPr>
              <w:t xml:space="preserve"> </w:t>
            </w:r>
            <w:r w:rsidRPr="00095A8A">
              <w:rPr>
                <w:rFonts w:ascii="GHEA Grapalat" w:hAnsi="GHEA Grapalat"/>
                <w:iCs/>
                <w:color w:val="000000"/>
                <w:sz w:val="21"/>
                <w:szCs w:val="21"/>
              </w:rPr>
              <w:t>վայրը</w:t>
            </w:r>
            <w:r w:rsidRPr="00095A8A">
              <w:rPr>
                <w:rFonts w:ascii="GHEA Grapalat" w:hAnsi="GHEA Grapalat"/>
                <w:iCs/>
                <w:color w:val="000000"/>
                <w:sz w:val="21"/>
                <w:szCs w:val="21"/>
                <w:lang w:val="pt-BR"/>
              </w:rPr>
              <w:t xml:space="preserve"> ______________</w:t>
            </w:r>
          </w:p>
          <w:p w14:paraId="1DC3E3CF" w14:textId="77777777" w:rsidR="007678FA" w:rsidRPr="00095A8A" w:rsidRDefault="007678FA" w:rsidP="00E53C12">
            <w:pPr>
              <w:jc w:val="center"/>
              <w:rPr>
                <w:rFonts w:ascii="GHEA Grapalat" w:hAnsi="GHEA Grapalat"/>
                <w:iCs/>
                <w:color w:val="000000"/>
                <w:sz w:val="21"/>
                <w:szCs w:val="21"/>
                <w:lang w:val="pt-BR"/>
              </w:rPr>
            </w:pPr>
            <w:r w:rsidRPr="00095A8A">
              <w:rPr>
                <w:rFonts w:ascii="GHEA Grapalat" w:hAnsi="GHEA Grapalat"/>
                <w:iCs/>
                <w:color w:val="000000"/>
                <w:sz w:val="21"/>
                <w:szCs w:val="21"/>
              </w:rPr>
              <w:t>հհ</w:t>
            </w:r>
            <w:r w:rsidRPr="00095A8A">
              <w:rPr>
                <w:rFonts w:ascii="GHEA Grapalat" w:hAnsi="GHEA Grapalat"/>
                <w:iCs/>
                <w:color w:val="000000"/>
                <w:sz w:val="21"/>
                <w:szCs w:val="21"/>
                <w:lang w:val="pt-BR"/>
              </w:rPr>
              <w:t xml:space="preserve"> _________________________ </w:t>
            </w:r>
          </w:p>
          <w:p w14:paraId="7F074CBE" w14:textId="77777777" w:rsidR="007678FA" w:rsidRPr="00095A8A" w:rsidRDefault="007678FA" w:rsidP="00E53C12">
            <w:pPr>
              <w:jc w:val="center"/>
              <w:rPr>
                <w:rFonts w:ascii="GHEA Grapalat" w:hAnsi="GHEA Grapalat"/>
                <w:iCs/>
                <w:color w:val="000000"/>
                <w:sz w:val="21"/>
                <w:szCs w:val="21"/>
                <w:lang w:val="pt-BR"/>
              </w:rPr>
            </w:pPr>
            <w:r w:rsidRPr="00095A8A">
              <w:rPr>
                <w:rFonts w:ascii="GHEA Grapalat" w:hAnsi="GHEA Grapalat"/>
                <w:iCs/>
                <w:color w:val="000000"/>
                <w:sz w:val="21"/>
                <w:szCs w:val="21"/>
              </w:rPr>
              <w:t>հվհհ</w:t>
            </w:r>
            <w:r w:rsidRPr="00095A8A">
              <w:rPr>
                <w:rFonts w:ascii="GHEA Grapalat" w:hAnsi="GHEA Grapalat"/>
                <w:iCs/>
                <w:color w:val="000000"/>
                <w:sz w:val="21"/>
                <w:szCs w:val="21"/>
                <w:lang w:val="pt-BR"/>
              </w:rPr>
              <w:t xml:space="preserve"> _______________________ </w:t>
            </w:r>
          </w:p>
        </w:tc>
        <w:tc>
          <w:tcPr>
            <w:tcW w:w="0" w:type="auto"/>
            <w:gridSpan w:val="2"/>
            <w:vAlign w:val="center"/>
          </w:tcPr>
          <w:p w14:paraId="56181F57" w14:textId="77777777" w:rsidR="007678FA" w:rsidRPr="00095A8A" w:rsidRDefault="007678FA" w:rsidP="00E53C12">
            <w:pPr>
              <w:jc w:val="center"/>
              <w:rPr>
                <w:rFonts w:ascii="GHEA Grapalat" w:hAnsi="GHEA Grapalat"/>
                <w:iCs/>
                <w:color w:val="000000"/>
                <w:sz w:val="21"/>
                <w:szCs w:val="21"/>
                <w:lang w:val="pt-BR"/>
              </w:rPr>
            </w:pPr>
            <w:r w:rsidRPr="00095A8A">
              <w:rPr>
                <w:rFonts w:ascii="GHEA Grapalat" w:hAnsi="GHEA Grapalat"/>
                <w:iCs/>
                <w:color w:val="000000"/>
                <w:sz w:val="21"/>
                <w:szCs w:val="21"/>
              </w:rPr>
              <w:t>Պատվիրատու</w:t>
            </w:r>
          </w:p>
          <w:p w14:paraId="7677326E" w14:textId="77777777" w:rsidR="007678FA" w:rsidRPr="00095A8A" w:rsidRDefault="007678FA" w:rsidP="00E53C12">
            <w:pPr>
              <w:jc w:val="center"/>
              <w:rPr>
                <w:rFonts w:ascii="GHEA Grapalat" w:hAnsi="GHEA Grapalat"/>
                <w:iCs/>
                <w:color w:val="000000"/>
                <w:sz w:val="21"/>
                <w:szCs w:val="21"/>
                <w:lang w:val="pt-BR"/>
              </w:rPr>
            </w:pPr>
            <w:r w:rsidRPr="00095A8A">
              <w:rPr>
                <w:rFonts w:ascii="GHEA Grapalat" w:hAnsi="GHEA Grapalat"/>
                <w:iCs/>
                <w:color w:val="000000"/>
                <w:sz w:val="21"/>
                <w:szCs w:val="21"/>
                <w:lang w:val="pt-BR"/>
              </w:rPr>
              <w:t>_____________________________</w:t>
            </w:r>
          </w:p>
          <w:p w14:paraId="55D6A065" w14:textId="77777777" w:rsidR="007678FA" w:rsidRPr="00095A8A" w:rsidRDefault="007678FA" w:rsidP="00E53C12">
            <w:pPr>
              <w:jc w:val="center"/>
              <w:rPr>
                <w:rFonts w:ascii="GHEA Grapalat" w:hAnsi="GHEA Grapalat"/>
                <w:iCs/>
                <w:color w:val="000000"/>
                <w:sz w:val="21"/>
                <w:szCs w:val="21"/>
                <w:lang w:val="pt-BR"/>
              </w:rPr>
            </w:pPr>
            <w:r w:rsidRPr="00095A8A">
              <w:rPr>
                <w:rFonts w:ascii="GHEA Grapalat" w:hAnsi="GHEA Grapalat"/>
                <w:iCs/>
                <w:color w:val="000000"/>
                <w:sz w:val="21"/>
                <w:szCs w:val="21"/>
                <w:lang w:val="pt-BR"/>
              </w:rPr>
              <w:t>_____________________________</w:t>
            </w:r>
          </w:p>
          <w:p w14:paraId="25D4150A" w14:textId="77777777" w:rsidR="007678FA" w:rsidRPr="00095A8A" w:rsidRDefault="007678FA" w:rsidP="00E53C12">
            <w:pPr>
              <w:jc w:val="center"/>
              <w:rPr>
                <w:rFonts w:ascii="GHEA Grapalat" w:hAnsi="GHEA Grapalat"/>
                <w:iCs/>
                <w:color w:val="000000"/>
                <w:sz w:val="21"/>
                <w:szCs w:val="21"/>
                <w:lang w:val="pt-BR"/>
              </w:rPr>
            </w:pPr>
            <w:r w:rsidRPr="00095A8A">
              <w:rPr>
                <w:rFonts w:ascii="GHEA Grapalat" w:hAnsi="GHEA Grapalat"/>
                <w:iCs/>
                <w:color w:val="000000"/>
                <w:sz w:val="21"/>
                <w:szCs w:val="21"/>
              </w:rPr>
              <w:t>գտնվելու</w:t>
            </w:r>
            <w:r w:rsidRPr="00095A8A">
              <w:rPr>
                <w:rFonts w:ascii="GHEA Grapalat" w:hAnsi="GHEA Grapalat"/>
                <w:iCs/>
                <w:color w:val="000000"/>
                <w:sz w:val="21"/>
                <w:szCs w:val="21"/>
                <w:lang w:val="pt-BR"/>
              </w:rPr>
              <w:t xml:space="preserve"> </w:t>
            </w:r>
            <w:r w:rsidRPr="00095A8A">
              <w:rPr>
                <w:rFonts w:ascii="GHEA Grapalat" w:hAnsi="GHEA Grapalat"/>
                <w:iCs/>
                <w:color w:val="000000"/>
                <w:sz w:val="21"/>
                <w:szCs w:val="21"/>
              </w:rPr>
              <w:t>վայրը</w:t>
            </w:r>
            <w:r w:rsidRPr="00095A8A">
              <w:rPr>
                <w:rFonts w:ascii="GHEA Grapalat" w:hAnsi="GHEA Grapalat"/>
                <w:iCs/>
                <w:color w:val="000000"/>
                <w:sz w:val="21"/>
                <w:szCs w:val="21"/>
                <w:lang w:val="pt-BR"/>
              </w:rPr>
              <w:t xml:space="preserve"> _________________</w:t>
            </w:r>
          </w:p>
          <w:p w14:paraId="5437EC03" w14:textId="77777777" w:rsidR="007678FA" w:rsidRPr="00095A8A" w:rsidRDefault="007678FA" w:rsidP="00E53C12">
            <w:pPr>
              <w:jc w:val="center"/>
              <w:rPr>
                <w:rFonts w:ascii="GHEA Grapalat" w:hAnsi="GHEA Grapalat"/>
                <w:iCs/>
                <w:color w:val="000000"/>
                <w:sz w:val="21"/>
                <w:szCs w:val="21"/>
                <w:lang w:val="pt-BR"/>
              </w:rPr>
            </w:pPr>
            <w:r w:rsidRPr="00095A8A">
              <w:rPr>
                <w:rFonts w:ascii="GHEA Grapalat" w:hAnsi="GHEA Grapalat"/>
                <w:iCs/>
                <w:color w:val="000000"/>
                <w:sz w:val="21"/>
                <w:szCs w:val="21"/>
              </w:rPr>
              <w:t>հհ</w:t>
            </w:r>
            <w:r w:rsidRPr="00095A8A">
              <w:rPr>
                <w:rFonts w:ascii="GHEA Grapalat" w:hAnsi="GHEA Grapalat"/>
                <w:iCs/>
                <w:color w:val="000000"/>
                <w:sz w:val="21"/>
                <w:szCs w:val="21"/>
                <w:lang w:val="pt-BR"/>
              </w:rPr>
              <w:t>____________________________</w:t>
            </w:r>
          </w:p>
          <w:p w14:paraId="0065FE98" w14:textId="77777777" w:rsidR="007678FA" w:rsidRPr="00095A8A" w:rsidRDefault="007678FA" w:rsidP="00E53C12">
            <w:pPr>
              <w:jc w:val="center"/>
              <w:rPr>
                <w:rFonts w:ascii="GHEA Grapalat" w:hAnsi="GHEA Grapalat"/>
                <w:iCs/>
                <w:color w:val="000000"/>
                <w:sz w:val="21"/>
                <w:szCs w:val="21"/>
                <w:lang w:val="pt-BR"/>
              </w:rPr>
            </w:pPr>
            <w:r w:rsidRPr="00095A8A">
              <w:rPr>
                <w:rFonts w:ascii="GHEA Grapalat" w:hAnsi="GHEA Grapalat"/>
                <w:iCs/>
                <w:color w:val="000000"/>
                <w:sz w:val="21"/>
                <w:szCs w:val="21"/>
              </w:rPr>
              <w:t>հվհհ</w:t>
            </w:r>
            <w:r w:rsidRPr="00095A8A">
              <w:rPr>
                <w:rFonts w:ascii="GHEA Grapalat" w:hAnsi="GHEA Grapalat"/>
                <w:iCs/>
                <w:color w:val="000000"/>
                <w:sz w:val="21"/>
                <w:szCs w:val="21"/>
                <w:lang w:val="pt-BR"/>
              </w:rPr>
              <w:t>___________________________</w:t>
            </w:r>
          </w:p>
        </w:tc>
      </w:tr>
    </w:tbl>
    <w:p w14:paraId="582630D4" w14:textId="77777777" w:rsidR="007678FA" w:rsidRPr="00095A8A" w:rsidRDefault="007678FA" w:rsidP="007678FA">
      <w:pPr>
        <w:ind w:firstLine="375"/>
        <w:rPr>
          <w:rFonts w:ascii="Arial" w:hAnsi="Arial" w:cs="Arial"/>
          <w:iCs/>
          <w:color w:val="000000"/>
          <w:sz w:val="21"/>
          <w:szCs w:val="21"/>
          <w:lang w:val="pt-BR"/>
        </w:rPr>
      </w:pPr>
      <w:r w:rsidRPr="00095A8A">
        <w:rPr>
          <w:rFonts w:ascii="Arial" w:hAnsi="Arial" w:cs="Arial"/>
          <w:iCs/>
          <w:color w:val="000000"/>
          <w:sz w:val="21"/>
          <w:szCs w:val="21"/>
          <w:lang w:val="pt-BR"/>
        </w:rPr>
        <w:t>  </w:t>
      </w:r>
    </w:p>
    <w:p w14:paraId="4C2C2AA7" w14:textId="77777777" w:rsidR="007678FA" w:rsidRPr="00095A8A" w:rsidRDefault="007678FA" w:rsidP="007678FA">
      <w:pPr>
        <w:ind w:firstLine="375"/>
        <w:rPr>
          <w:rFonts w:ascii="GHEA Grapalat" w:hAnsi="GHEA Grapalat"/>
          <w:iCs/>
          <w:color w:val="000000"/>
          <w:sz w:val="15"/>
          <w:szCs w:val="21"/>
          <w:lang w:val="pt-BR"/>
        </w:rPr>
      </w:pPr>
    </w:p>
    <w:p w14:paraId="556D2940" w14:textId="77777777" w:rsidR="007678FA" w:rsidRPr="00095A8A" w:rsidRDefault="007678FA" w:rsidP="007678FA">
      <w:pPr>
        <w:ind w:firstLine="375"/>
        <w:jc w:val="center"/>
        <w:rPr>
          <w:rFonts w:ascii="GHEA Grapalat" w:hAnsi="GHEA Grapalat"/>
          <w:iCs/>
          <w:color w:val="000000"/>
          <w:sz w:val="22"/>
          <w:szCs w:val="22"/>
          <w:lang w:val="pt-BR"/>
        </w:rPr>
      </w:pPr>
      <w:r w:rsidRPr="00095A8A">
        <w:rPr>
          <w:rFonts w:ascii="GHEA Grapalat" w:hAnsi="GHEA Grapalat"/>
          <w:b/>
          <w:bCs/>
          <w:iCs/>
          <w:color w:val="000000"/>
          <w:sz w:val="22"/>
          <w:szCs w:val="22"/>
        </w:rPr>
        <w:t>ԱՐՁԱՆԱԳՐՈՒԹՅՈՒՆ</w:t>
      </w:r>
      <w:r w:rsidRPr="00095A8A">
        <w:rPr>
          <w:rFonts w:ascii="GHEA Grapalat" w:hAnsi="GHEA Grapalat"/>
          <w:b/>
          <w:bCs/>
          <w:iCs/>
          <w:color w:val="000000"/>
          <w:sz w:val="22"/>
          <w:szCs w:val="22"/>
          <w:lang w:val="pt-BR"/>
        </w:rPr>
        <w:t xml:space="preserve"> N</w:t>
      </w:r>
    </w:p>
    <w:p w14:paraId="57D45B42" w14:textId="77777777" w:rsidR="007678FA" w:rsidRPr="00095A8A" w:rsidRDefault="007678FA" w:rsidP="007678FA">
      <w:pPr>
        <w:ind w:firstLine="375"/>
        <w:jc w:val="center"/>
        <w:rPr>
          <w:rFonts w:ascii="GHEA Grapalat" w:hAnsi="GHEA Grapalat"/>
          <w:b/>
          <w:bCs/>
          <w:iCs/>
          <w:color w:val="000000"/>
          <w:sz w:val="22"/>
          <w:szCs w:val="22"/>
          <w:lang w:val="pt-BR"/>
        </w:rPr>
      </w:pPr>
      <w:r w:rsidRPr="00095A8A">
        <w:rPr>
          <w:rFonts w:ascii="GHEA Grapalat" w:hAnsi="GHEA Grapalat"/>
          <w:b/>
          <w:bCs/>
          <w:iCs/>
          <w:color w:val="000000"/>
          <w:sz w:val="22"/>
          <w:szCs w:val="22"/>
        </w:rPr>
        <w:t>ՊԱՅՄԱՆԱԳՐԻ</w:t>
      </w:r>
      <w:r w:rsidRPr="00095A8A">
        <w:rPr>
          <w:rFonts w:ascii="GHEA Grapalat" w:hAnsi="GHEA Grapalat"/>
          <w:b/>
          <w:bCs/>
          <w:iCs/>
          <w:color w:val="000000"/>
          <w:sz w:val="22"/>
          <w:szCs w:val="22"/>
          <w:lang w:val="pt-BR"/>
        </w:rPr>
        <w:t xml:space="preserve"> </w:t>
      </w:r>
      <w:r w:rsidRPr="00095A8A">
        <w:rPr>
          <w:rFonts w:ascii="GHEA Grapalat" w:hAnsi="GHEA Grapalat"/>
          <w:b/>
          <w:bCs/>
          <w:iCs/>
          <w:color w:val="000000"/>
          <w:sz w:val="22"/>
          <w:szCs w:val="22"/>
        </w:rPr>
        <w:t>ԿԱՄ</w:t>
      </w:r>
      <w:r w:rsidRPr="00095A8A">
        <w:rPr>
          <w:rFonts w:ascii="GHEA Grapalat" w:hAnsi="GHEA Grapalat"/>
          <w:b/>
          <w:bCs/>
          <w:iCs/>
          <w:color w:val="000000"/>
          <w:sz w:val="22"/>
          <w:szCs w:val="22"/>
          <w:lang w:val="pt-BR"/>
        </w:rPr>
        <w:t xml:space="preserve"> </w:t>
      </w:r>
      <w:r w:rsidRPr="00095A8A">
        <w:rPr>
          <w:rFonts w:ascii="GHEA Grapalat" w:hAnsi="GHEA Grapalat"/>
          <w:b/>
          <w:bCs/>
          <w:iCs/>
          <w:color w:val="000000"/>
          <w:sz w:val="22"/>
          <w:szCs w:val="22"/>
        </w:rPr>
        <w:t>ԴՐԱ</w:t>
      </w:r>
      <w:r w:rsidRPr="00095A8A">
        <w:rPr>
          <w:rFonts w:ascii="GHEA Grapalat" w:hAnsi="GHEA Grapalat"/>
          <w:b/>
          <w:bCs/>
          <w:iCs/>
          <w:color w:val="000000"/>
          <w:sz w:val="22"/>
          <w:szCs w:val="22"/>
          <w:lang w:val="pt-BR"/>
        </w:rPr>
        <w:t xml:space="preserve"> </w:t>
      </w:r>
      <w:r w:rsidRPr="00095A8A">
        <w:rPr>
          <w:rFonts w:ascii="GHEA Grapalat" w:hAnsi="GHEA Grapalat"/>
          <w:b/>
          <w:bCs/>
          <w:iCs/>
          <w:color w:val="000000"/>
          <w:sz w:val="22"/>
          <w:szCs w:val="22"/>
        </w:rPr>
        <w:t>ՄԻ</w:t>
      </w:r>
      <w:r w:rsidRPr="00095A8A">
        <w:rPr>
          <w:rFonts w:ascii="GHEA Grapalat" w:hAnsi="GHEA Grapalat"/>
          <w:b/>
          <w:bCs/>
          <w:iCs/>
          <w:color w:val="000000"/>
          <w:sz w:val="22"/>
          <w:szCs w:val="22"/>
          <w:lang w:val="pt-BR"/>
        </w:rPr>
        <w:t xml:space="preserve"> </w:t>
      </w:r>
      <w:r w:rsidRPr="00095A8A">
        <w:rPr>
          <w:rFonts w:ascii="GHEA Grapalat" w:hAnsi="GHEA Grapalat"/>
          <w:b/>
          <w:bCs/>
          <w:iCs/>
          <w:color w:val="000000"/>
          <w:sz w:val="22"/>
          <w:szCs w:val="22"/>
        </w:rPr>
        <w:t>ՄԱՍԻ</w:t>
      </w:r>
      <w:r w:rsidRPr="00095A8A">
        <w:rPr>
          <w:rFonts w:ascii="GHEA Grapalat" w:hAnsi="GHEA Grapalat"/>
          <w:b/>
          <w:bCs/>
          <w:iCs/>
          <w:color w:val="000000"/>
          <w:sz w:val="22"/>
          <w:szCs w:val="22"/>
          <w:lang w:val="pt-BR"/>
        </w:rPr>
        <w:t xml:space="preserve"> ԿԱՏԱՐՄԱՆ ԱՐԴՅՈՒՆՔՆԵՐԻ </w:t>
      </w:r>
    </w:p>
    <w:p w14:paraId="08BDD91C" w14:textId="77777777" w:rsidR="007678FA" w:rsidRPr="00095A8A" w:rsidRDefault="007678FA" w:rsidP="007678FA">
      <w:pPr>
        <w:ind w:firstLine="375"/>
        <w:jc w:val="center"/>
        <w:rPr>
          <w:rFonts w:ascii="Arial Unicode" w:hAnsi="Arial Unicode"/>
          <w:iCs/>
          <w:color w:val="000000"/>
          <w:sz w:val="22"/>
          <w:szCs w:val="22"/>
          <w:lang w:val="pt-BR"/>
        </w:rPr>
      </w:pPr>
      <w:r w:rsidRPr="00095A8A">
        <w:rPr>
          <w:rFonts w:ascii="GHEA Grapalat" w:hAnsi="GHEA Grapalat"/>
          <w:b/>
          <w:bCs/>
          <w:iCs/>
          <w:color w:val="000000"/>
          <w:sz w:val="22"/>
          <w:szCs w:val="22"/>
        </w:rPr>
        <w:t>ՀԱՆՁՆՄԱՆ</w:t>
      </w:r>
      <w:r w:rsidRPr="00095A8A">
        <w:rPr>
          <w:rFonts w:ascii="GHEA Grapalat" w:hAnsi="GHEA Grapalat"/>
          <w:b/>
          <w:bCs/>
          <w:iCs/>
          <w:color w:val="000000"/>
          <w:sz w:val="22"/>
          <w:szCs w:val="22"/>
          <w:lang w:val="pt-BR"/>
        </w:rPr>
        <w:t>-</w:t>
      </w:r>
      <w:r w:rsidRPr="00095A8A">
        <w:rPr>
          <w:rFonts w:ascii="GHEA Grapalat" w:hAnsi="GHEA Grapalat"/>
          <w:b/>
          <w:bCs/>
          <w:iCs/>
          <w:color w:val="000000"/>
          <w:sz w:val="22"/>
          <w:szCs w:val="22"/>
        </w:rPr>
        <w:t>ԸՆԴՈՒՆՄԱՆ</w:t>
      </w:r>
    </w:p>
    <w:p w14:paraId="763EAA63" w14:textId="77777777" w:rsidR="007678FA" w:rsidRPr="00095A8A" w:rsidRDefault="007678FA" w:rsidP="007678FA">
      <w:pPr>
        <w:pStyle w:val="a3"/>
        <w:spacing w:line="240" w:lineRule="auto"/>
        <w:ind w:firstLine="0"/>
        <w:jc w:val="center"/>
        <w:rPr>
          <w:b/>
          <w:bCs/>
          <w:iCs/>
          <w:lang w:val="es-ES"/>
        </w:rPr>
      </w:pPr>
    </w:p>
    <w:p w14:paraId="5D1B800A" w14:textId="77777777" w:rsidR="007678FA" w:rsidRPr="00095A8A" w:rsidRDefault="007678FA" w:rsidP="007678FA">
      <w:pPr>
        <w:pStyle w:val="a3"/>
        <w:spacing w:line="240" w:lineRule="auto"/>
        <w:ind w:firstLine="540"/>
        <w:rPr>
          <w:iCs/>
          <w:lang w:val="es-ES"/>
        </w:rPr>
      </w:pPr>
      <w:r w:rsidRPr="00095A8A">
        <w:rPr>
          <w:rFonts w:ascii="GHEA Grapalat" w:hAnsi="GHEA Grapalat"/>
          <w:color w:val="000000"/>
          <w:sz w:val="21"/>
          <w:szCs w:val="21"/>
          <w:lang w:val="es-ES" w:eastAsia="ru-RU"/>
        </w:rPr>
        <w:t>«      » «              »</w:t>
      </w:r>
      <w:r w:rsidRPr="00095A8A">
        <w:rPr>
          <w:iCs/>
          <w:lang w:val="es-ES"/>
        </w:rPr>
        <w:t xml:space="preserve">  </w:t>
      </w:r>
      <w:r w:rsidRPr="00095A8A">
        <w:rPr>
          <w:rFonts w:ascii="GHEA Grapalat" w:hAnsi="GHEA Grapalat"/>
          <w:color w:val="000000"/>
          <w:sz w:val="21"/>
          <w:szCs w:val="21"/>
          <w:lang w:val="es-ES" w:eastAsia="ru-RU"/>
        </w:rPr>
        <w:t xml:space="preserve">20    </w:t>
      </w:r>
      <w:r w:rsidRPr="00095A8A">
        <w:rPr>
          <w:rFonts w:ascii="GHEA Grapalat" w:hAnsi="GHEA Grapalat"/>
          <w:color w:val="000000"/>
          <w:sz w:val="21"/>
          <w:szCs w:val="21"/>
          <w:lang w:eastAsia="ru-RU"/>
        </w:rPr>
        <w:t>թ</w:t>
      </w:r>
      <w:r w:rsidRPr="00095A8A">
        <w:rPr>
          <w:rFonts w:ascii="GHEA Grapalat" w:hAnsi="GHEA Grapalat"/>
          <w:color w:val="000000"/>
          <w:sz w:val="21"/>
          <w:szCs w:val="21"/>
          <w:lang w:val="es-ES" w:eastAsia="ru-RU"/>
        </w:rPr>
        <w:t>.</w:t>
      </w:r>
    </w:p>
    <w:p w14:paraId="030BE504" w14:textId="77777777" w:rsidR="007678FA" w:rsidRPr="00095A8A" w:rsidRDefault="007678FA" w:rsidP="007678FA">
      <w:pPr>
        <w:pStyle w:val="a3"/>
        <w:spacing w:line="240" w:lineRule="auto"/>
        <w:ind w:firstLine="0"/>
        <w:rPr>
          <w:iCs/>
          <w:lang w:val="es-ES"/>
        </w:rPr>
      </w:pPr>
    </w:p>
    <w:p w14:paraId="7A5D74B6" w14:textId="77777777" w:rsidR="007678FA" w:rsidRPr="00095A8A" w:rsidRDefault="007678FA" w:rsidP="007678FA">
      <w:pPr>
        <w:pStyle w:val="af4"/>
        <w:spacing w:before="0" w:beforeAutospacing="0" w:after="0" w:afterAutospacing="0"/>
        <w:rPr>
          <w:rFonts w:ascii="GHEA Grapalat" w:hAnsi="GHEA Grapalat"/>
          <w:color w:val="000000"/>
          <w:sz w:val="21"/>
          <w:szCs w:val="21"/>
          <w:lang w:val="es-ES"/>
        </w:rPr>
      </w:pPr>
      <w:r w:rsidRPr="00095A8A">
        <w:rPr>
          <w:rFonts w:ascii="GHEA Grapalat" w:hAnsi="GHEA Grapalat"/>
          <w:color w:val="000000"/>
          <w:sz w:val="21"/>
          <w:szCs w:val="21"/>
        </w:rPr>
        <w:t>Պայմանագրի</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rPr>
        <w:t>այսուհետ</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rPr>
        <w:t>Պայմանագիր</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rPr>
        <w:t>անվանումը</w:t>
      </w:r>
      <w:r w:rsidRPr="00095A8A">
        <w:rPr>
          <w:rFonts w:ascii="GHEA Grapalat" w:hAnsi="GHEA Grapalat"/>
          <w:color w:val="000000"/>
          <w:sz w:val="21"/>
          <w:szCs w:val="21"/>
          <w:lang w:val="es-ES"/>
        </w:rPr>
        <w:t>` ____________________________________________________________________________________________</w:t>
      </w:r>
    </w:p>
    <w:p w14:paraId="6E53550A" w14:textId="77777777" w:rsidR="007678FA" w:rsidRPr="00095A8A" w:rsidRDefault="007678FA" w:rsidP="007678FA">
      <w:pPr>
        <w:pStyle w:val="af4"/>
        <w:spacing w:before="0" w:beforeAutospacing="0" w:after="0" w:afterAutospacing="0"/>
        <w:rPr>
          <w:rFonts w:ascii="GHEA Grapalat" w:hAnsi="GHEA Grapalat"/>
          <w:color w:val="000000"/>
          <w:sz w:val="21"/>
          <w:szCs w:val="21"/>
          <w:lang w:val="es-ES"/>
        </w:rPr>
      </w:pPr>
      <w:r w:rsidRPr="00095A8A">
        <w:rPr>
          <w:rFonts w:ascii="GHEA Grapalat" w:hAnsi="GHEA Grapalat"/>
          <w:color w:val="000000"/>
          <w:sz w:val="21"/>
          <w:szCs w:val="21"/>
        </w:rPr>
        <w:t>Պայմանագրի</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rPr>
        <w:t>կնքման</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rPr>
        <w:t>ամսաթիվը</w:t>
      </w:r>
      <w:r w:rsidRPr="00095A8A">
        <w:rPr>
          <w:rFonts w:ascii="GHEA Grapalat" w:hAnsi="GHEA Grapalat"/>
          <w:color w:val="000000"/>
          <w:sz w:val="21"/>
          <w:szCs w:val="21"/>
          <w:lang w:val="es-ES"/>
        </w:rPr>
        <w:t xml:space="preserve">` «____» «__________________» 20 </w:t>
      </w:r>
      <w:r w:rsidRPr="00095A8A">
        <w:rPr>
          <w:rFonts w:ascii="GHEA Grapalat" w:hAnsi="GHEA Grapalat"/>
          <w:color w:val="000000"/>
          <w:sz w:val="21"/>
          <w:szCs w:val="21"/>
        </w:rPr>
        <w:t>թ</w:t>
      </w:r>
      <w:r w:rsidRPr="00095A8A">
        <w:rPr>
          <w:rFonts w:ascii="GHEA Grapalat" w:hAnsi="GHEA Grapalat"/>
          <w:color w:val="000000"/>
          <w:sz w:val="21"/>
          <w:szCs w:val="21"/>
          <w:lang w:val="es-ES"/>
        </w:rPr>
        <w:t>.</w:t>
      </w:r>
    </w:p>
    <w:p w14:paraId="0DF25932" w14:textId="77777777" w:rsidR="007678FA" w:rsidRPr="00095A8A" w:rsidRDefault="007678FA" w:rsidP="007678FA">
      <w:pPr>
        <w:pStyle w:val="af4"/>
        <w:spacing w:before="0" w:beforeAutospacing="0" w:after="0" w:afterAutospacing="0"/>
        <w:rPr>
          <w:rFonts w:ascii="GHEA Grapalat" w:hAnsi="GHEA Grapalat"/>
          <w:color w:val="000000"/>
          <w:sz w:val="21"/>
          <w:szCs w:val="21"/>
          <w:lang w:val="es-ES"/>
        </w:rPr>
      </w:pPr>
      <w:r w:rsidRPr="00095A8A">
        <w:rPr>
          <w:rFonts w:ascii="GHEA Grapalat" w:hAnsi="GHEA Grapalat"/>
          <w:color w:val="000000"/>
          <w:sz w:val="21"/>
          <w:szCs w:val="21"/>
        </w:rPr>
        <w:t>Պայմանագրի</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rPr>
        <w:t>համարը</w:t>
      </w:r>
      <w:r w:rsidRPr="00095A8A">
        <w:rPr>
          <w:rFonts w:ascii="GHEA Grapalat" w:hAnsi="GHEA Grapalat"/>
          <w:color w:val="000000"/>
          <w:sz w:val="21"/>
          <w:szCs w:val="21"/>
          <w:lang w:val="es-ES"/>
        </w:rPr>
        <w:t>`    __________</w:t>
      </w:r>
    </w:p>
    <w:p w14:paraId="255490AF" w14:textId="77777777" w:rsidR="007678FA" w:rsidRPr="00095A8A" w:rsidRDefault="007678FA" w:rsidP="007678FA">
      <w:pPr>
        <w:jc w:val="both"/>
        <w:rPr>
          <w:rFonts w:ascii="GHEA Grapalat" w:hAnsi="GHEA Grapalat" w:cs="Sylfaen"/>
          <w:iCs/>
          <w:lang w:val="es-ES"/>
        </w:rPr>
      </w:pPr>
      <w:r w:rsidRPr="00095A8A">
        <w:rPr>
          <w:rFonts w:ascii="GHEA Grapalat" w:hAnsi="GHEA Grapalat"/>
          <w:iCs/>
          <w:color w:val="000000"/>
          <w:sz w:val="21"/>
          <w:szCs w:val="21"/>
        </w:rPr>
        <w:t>Պատվիրատուն</w:t>
      </w:r>
      <w:r w:rsidRPr="00095A8A">
        <w:rPr>
          <w:rFonts w:ascii="GHEA Grapalat" w:hAnsi="GHEA Grapalat"/>
          <w:iCs/>
          <w:color w:val="000000"/>
          <w:sz w:val="21"/>
          <w:szCs w:val="21"/>
          <w:lang w:val="es-ES"/>
        </w:rPr>
        <w:t xml:space="preserve">  </w:t>
      </w:r>
      <w:r w:rsidRPr="00095A8A">
        <w:rPr>
          <w:rFonts w:ascii="GHEA Grapalat" w:hAnsi="GHEA Grapalat"/>
          <w:iCs/>
          <w:color w:val="000000"/>
          <w:sz w:val="21"/>
          <w:szCs w:val="21"/>
        </w:rPr>
        <w:t>և</w:t>
      </w:r>
      <w:r w:rsidRPr="00095A8A">
        <w:rPr>
          <w:rFonts w:ascii="GHEA Grapalat" w:hAnsi="GHEA Grapalat"/>
          <w:iCs/>
          <w:color w:val="000000"/>
          <w:sz w:val="21"/>
          <w:szCs w:val="21"/>
          <w:lang w:val="es-ES"/>
        </w:rPr>
        <w:t xml:space="preserve">  </w:t>
      </w:r>
      <w:r w:rsidRPr="00095A8A">
        <w:rPr>
          <w:rFonts w:ascii="GHEA Grapalat" w:hAnsi="GHEA Grapalat"/>
          <w:color w:val="000000"/>
          <w:sz w:val="21"/>
          <w:szCs w:val="21"/>
        </w:rPr>
        <w:t>Պայմանագրի</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rPr>
        <w:t>կողմը՝</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lang w:val="hy-AM"/>
        </w:rPr>
        <w:t xml:space="preserve">հիմք </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lang w:val="hy-AM"/>
        </w:rPr>
        <w:t>ընդունելով</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lang w:val="hy-AM"/>
        </w:rPr>
        <w:t xml:space="preserve">պայմանագրի </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lang w:val="hy-AM"/>
        </w:rPr>
        <w:t xml:space="preserve">կատարման </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lang w:val="hy-AM"/>
        </w:rPr>
        <w:t xml:space="preserve">վերաբերյալ </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lang w:val="hy-AM"/>
        </w:rPr>
        <w:t xml:space="preserve">«   </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lang w:val="hy-AM"/>
        </w:rPr>
        <w:t xml:space="preserve">» </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lang w:val="hy-AM"/>
        </w:rPr>
        <w:t xml:space="preserve">«      </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lang w:val="hy-AM"/>
        </w:rPr>
        <w:t xml:space="preserve"> » </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lang w:val="hy-AM"/>
        </w:rPr>
        <w:t xml:space="preserve">20 </w:t>
      </w:r>
      <w:r w:rsidRPr="00095A8A">
        <w:rPr>
          <w:rFonts w:ascii="GHEA Grapalat" w:hAnsi="GHEA Grapalat"/>
          <w:color w:val="000000"/>
          <w:sz w:val="21"/>
          <w:szCs w:val="21"/>
          <w:lang w:val="es-ES"/>
        </w:rPr>
        <w:t xml:space="preserve">  </w:t>
      </w:r>
      <w:r w:rsidRPr="00095A8A">
        <w:rPr>
          <w:rFonts w:ascii="GHEA Grapalat" w:hAnsi="GHEA Grapalat"/>
          <w:color w:val="000000"/>
          <w:sz w:val="21"/>
          <w:szCs w:val="21"/>
          <w:lang w:val="hy-AM"/>
        </w:rPr>
        <w:t xml:space="preserve">  թ. դուրս գրված </w:t>
      </w:r>
      <w:r w:rsidRPr="00095A8A">
        <w:rPr>
          <w:rFonts w:ascii="GHEA Grapalat" w:hAnsi="GHEA Grapalat"/>
          <w:color w:val="000000"/>
          <w:sz w:val="21"/>
          <w:szCs w:val="21"/>
          <w:lang w:val="es-ES"/>
        </w:rPr>
        <w:t xml:space="preserve">N ___   </w:t>
      </w:r>
      <w:r w:rsidRPr="00095A8A">
        <w:rPr>
          <w:rFonts w:ascii="GHEA Grapalat" w:hAnsi="GHEA Grapalat"/>
          <w:color w:val="000000"/>
          <w:sz w:val="21"/>
          <w:szCs w:val="21"/>
          <w:lang w:val="hy-AM"/>
        </w:rPr>
        <w:t xml:space="preserve">հաշիվ ապրանքագիրը, </w:t>
      </w:r>
      <w:r w:rsidRPr="00095A8A">
        <w:rPr>
          <w:rFonts w:ascii="GHEA Grapalat" w:hAnsi="GHEA Grapalat"/>
          <w:color w:val="000000"/>
          <w:sz w:val="21"/>
          <w:szCs w:val="21"/>
          <w:lang w:val="es-ES"/>
        </w:rPr>
        <w:t>կազմեցին սույն արձանագրությունը հետևյալի մասին.</w:t>
      </w:r>
    </w:p>
    <w:p w14:paraId="383F41EC" w14:textId="77777777" w:rsidR="007678FA" w:rsidRPr="00095A8A" w:rsidRDefault="007678FA" w:rsidP="007678FA">
      <w:pPr>
        <w:jc w:val="both"/>
        <w:rPr>
          <w:rFonts w:ascii="GHEA Grapalat" w:hAnsi="GHEA Grapalat"/>
          <w:iCs/>
          <w:color w:val="000000"/>
          <w:sz w:val="21"/>
          <w:szCs w:val="21"/>
          <w:lang w:val="hy-AM"/>
        </w:rPr>
      </w:pPr>
      <w:r w:rsidRPr="00095A8A">
        <w:rPr>
          <w:rFonts w:ascii="GHEA Grapalat" w:hAnsi="GHEA Grapalat"/>
          <w:iCs/>
          <w:color w:val="000000"/>
          <w:sz w:val="21"/>
          <w:szCs w:val="21"/>
        </w:rPr>
        <w:t>Պայմանագրի</w:t>
      </w:r>
      <w:r w:rsidRPr="00095A8A">
        <w:rPr>
          <w:rFonts w:ascii="GHEA Grapalat" w:hAnsi="GHEA Grapalat"/>
          <w:iCs/>
          <w:color w:val="000000"/>
          <w:sz w:val="21"/>
          <w:szCs w:val="21"/>
          <w:lang w:val="es-ES"/>
        </w:rPr>
        <w:t xml:space="preserve"> </w:t>
      </w:r>
      <w:r w:rsidRPr="00095A8A">
        <w:rPr>
          <w:rFonts w:ascii="GHEA Grapalat" w:hAnsi="GHEA Grapalat"/>
          <w:iCs/>
          <w:color w:val="000000"/>
          <w:sz w:val="21"/>
          <w:szCs w:val="21"/>
        </w:rPr>
        <w:t>շրջանակներում</w:t>
      </w:r>
      <w:r w:rsidRPr="00095A8A">
        <w:rPr>
          <w:rFonts w:ascii="GHEA Grapalat" w:hAnsi="GHEA Grapalat"/>
          <w:iCs/>
          <w:color w:val="000000"/>
          <w:sz w:val="21"/>
          <w:szCs w:val="21"/>
          <w:lang w:val="es-ES"/>
        </w:rPr>
        <w:t xml:space="preserve"> </w:t>
      </w:r>
      <w:r w:rsidRPr="00095A8A">
        <w:rPr>
          <w:rFonts w:ascii="GHEA Grapalat" w:hAnsi="GHEA Grapalat"/>
          <w:iCs/>
          <w:snapToGrid w:val="0"/>
          <w:color w:val="000000"/>
          <w:sz w:val="21"/>
          <w:szCs w:val="21"/>
          <w:lang w:val="es-ES"/>
        </w:rPr>
        <w:t xml:space="preserve">Պայմանագրի կողմը </w:t>
      </w:r>
      <w:r w:rsidRPr="00095A8A">
        <w:rPr>
          <w:rFonts w:ascii="GHEA Grapalat" w:hAnsi="GHEA Grapalat"/>
          <w:iCs/>
          <w:color w:val="000000"/>
          <w:sz w:val="21"/>
          <w:szCs w:val="21"/>
          <w:lang w:val="es-ES"/>
        </w:rPr>
        <w:t>մատուցել է հետևյալ ծառայությունները</w:t>
      </w:r>
      <w:r w:rsidRPr="00095A8A">
        <w:rPr>
          <w:rFonts w:ascii="GHEA Grapalat" w:hAnsi="GHEA Grapalat"/>
          <w:iCs/>
          <w:color w:val="000000"/>
          <w:sz w:val="21"/>
          <w:szCs w:val="21"/>
        </w:rPr>
        <w:t>՝</w:t>
      </w:r>
    </w:p>
    <w:p w14:paraId="6DD0C4FC" w14:textId="77777777" w:rsidR="007678FA" w:rsidRPr="00095A8A"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095A8A" w14:paraId="0C81D01E" w14:textId="77777777" w:rsidTr="00E53C12">
        <w:trPr>
          <w:jc w:val="right"/>
        </w:trPr>
        <w:tc>
          <w:tcPr>
            <w:tcW w:w="357" w:type="dxa"/>
            <w:vMerge w:val="restart"/>
            <w:shd w:val="clear" w:color="auto" w:fill="auto"/>
            <w:vAlign w:val="center"/>
          </w:tcPr>
          <w:p w14:paraId="7D21F7F8"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sz w:val="18"/>
                <w:szCs w:val="18"/>
              </w:rPr>
              <w:t>N</w:t>
            </w:r>
          </w:p>
        </w:tc>
        <w:tc>
          <w:tcPr>
            <w:tcW w:w="10348" w:type="dxa"/>
            <w:gridSpan w:val="8"/>
            <w:shd w:val="clear" w:color="auto" w:fill="auto"/>
            <w:vAlign w:val="center"/>
          </w:tcPr>
          <w:p w14:paraId="1B32F230"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cs="Sylfaen"/>
                <w:sz w:val="18"/>
                <w:szCs w:val="18"/>
              </w:rPr>
              <w:t>Մատուցված</w:t>
            </w:r>
            <w:r w:rsidRPr="00095A8A">
              <w:rPr>
                <w:rFonts w:ascii="GHEA Grapalat" w:hAnsi="GHEA Grapalat" w:cs="Courier New"/>
                <w:sz w:val="18"/>
                <w:szCs w:val="18"/>
              </w:rPr>
              <w:t xml:space="preserve"> </w:t>
            </w:r>
            <w:r w:rsidRPr="00095A8A">
              <w:rPr>
                <w:rFonts w:ascii="GHEA Grapalat" w:hAnsi="GHEA Grapalat" w:cs="Sylfaen"/>
                <w:sz w:val="18"/>
                <w:szCs w:val="18"/>
              </w:rPr>
              <w:t>ծառայությունների</w:t>
            </w:r>
          </w:p>
        </w:tc>
      </w:tr>
      <w:tr w:rsidR="007678FA" w:rsidRPr="00095A8A" w14:paraId="65D1F542" w14:textId="77777777" w:rsidTr="00E53C12">
        <w:trPr>
          <w:jc w:val="right"/>
        </w:trPr>
        <w:tc>
          <w:tcPr>
            <w:tcW w:w="357" w:type="dxa"/>
            <w:vMerge/>
            <w:shd w:val="clear" w:color="auto" w:fill="auto"/>
          </w:tcPr>
          <w:p w14:paraId="6B19B69C"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47F62DA"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sz w:val="18"/>
                <w:szCs w:val="18"/>
              </w:rPr>
              <w:t>անվանումը</w:t>
            </w:r>
          </w:p>
        </w:tc>
        <w:tc>
          <w:tcPr>
            <w:tcW w:w="1440" w:type="dxa"/>
            <w:vMerge w:val="restart"/>
            <w:shd w:val="clear" w:color="auto" w:fill="auto"/>
            <w:vAlign w:val="center"/>
          </w:tcPr>
          <w:p w14:paraId="3600197E"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sz w:val="18"/>
                <w:szCs w:val="18"/>
              </w:rPr>
              <w:t>տեխնիկական  բնութագրի համառոտ շարադրանքը</w:t>
            </w:r>
          </w:p>
        </w:tc>
        <w:tc>
          <w:tcPr>
            <w:tcW w:w="2916" w:type="dxa"/>
            <w:gridSpan w:val="2"/>
            <w:shd w:val="clear" w:color="auto" w:fill="auto"/>
            <w:vAlign w:val="center"/>
          </w:tcPr>
          <w:p w14:paraId="3CDEB783"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sz w:val="18"/>
                <w:szCs w:val="18"/>
              </w:rPr>
              <w:t>քանակական ցուցանիշը</w:t>
            </w:r>
          </w:p>
        </w:tc>
        <w:tc>
          <w:tcPr>
            <w:tcW w:w="2976" w:type="dxa"/>
            <w:gridSpan w:val="2"/>
            <w:shd w:val="clear" w:color="auto" w:fill="auto"/>
            <w:vAlign w:val="center"/>
          </w:tcPr>
          <w:p w14:paraId="4732F408"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sz w:val="18"/>
                <w:szCs w:val="18"/>
              </w:rPr>
              <w:t>կատարման ժամկետը</w:t>
            </w:r>
          </w:p>
        </w:tc>
        <w:tc>
          <w:tcPr>
            <w:tcW w:w="1168" w:type="dxa"/>
            <w:vMerge w:val="restart"/>
            <w:shd w:val="clear" w:color="auto" w:fill="auto"/>
            <w:vAlign w:val="center"/>
          </w:tcPr>
          <w:p w14:paraId="08C8AFC6"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160C02BE"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sz w:val="18"/>
                <w:szCs w:val="18"/>
              </w:rPr>
              <w:t>Վճարման ժամկետը /ըստ վճարման ժամանակացույցի/</w:t>
            </w:r>
          </w:p>
        </w:tc>
      </w:tr>
      <w:tr w:rsidR="007678FA" w:rsidRPr="00095A8A" w14:paraId="6409D39F" w14:textId="77777777" w:rsidTr="00E53C12">
        <w:trPr>
          <w:trHeight w:val="1105"/>
          <w:jc w:val="right"/>
        </w:trPr>
        <w:tc>
          <w:tcPr>
            <w:tcW w:w="357" w:type="dxa"/>
            <w:vMerge/>
            <w:tcBorders>
              <w:bottom w:val="single" w:sz="4" w:space="0" w:color="auto"/>
            </w:tcBorders>
            <w:shd w:val="clear" w:color="auto" w:fill="auto"/>
          </w:tcPr>
          <w:p w14:paraId="42BAD4B2"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147E83D6"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494740B"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5E34B8E3"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27A5D613"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2012692D"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7D59A7C1" w14:textId="77777777" w:rsidR="007678FA" w:rsidRPr="00095A8A" w:rsidRDefault="007678FA" w:rsidP="00E53C12">
            <w:pPr>
              <w:pStyle w:val="af4"/>
              <w:spacing w:before="0" w:beforeAutospacing="0" w:after="0" w:afterAutospacing="0"/>
              <w:jc w:val="center"/>
              <w:rPr>
                <w:rFonts w:ascii="GHEA Grapalat" w:hAnsi="GHEA Grapalat"/>
                <w:sz w:val="18"/>
                <w:szCs w:val="18"/>
              </w:rPr>
            </w:pPr>
            <w:r w:rsidRPr="00095A8A">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73859118"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661C3AD4"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r>
      <w:tr w:rsidR="007678FA" w:rsidRPr="00095A8A" w14:paraId="33960883" w14:textId="77777777" w:rsidTr="00E53C12">
        <w:trPr>
          <w:jc w:val="right"/>
        </w:trPr>
        <w:tc>
          <w:tcPr>
            <w:tcW w:w="357" w:type="dxa"/>
            <w:shd w:val="clear" w:color="auto" w:fill="auto"/>
            <w:vAlign w:val="center"/>
          </w:tcPr>
          <w:p w14:paraId="68085739"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23070518"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5F5B25F6"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46CC29B4"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2168C857"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4BDA854D"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938B0B1"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2EDF4859"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46E75433" w14:textId="77777777" w:rsidR="007678FA" w:rsidRPr="00095A8A" w:rsidRDefault="007678FA" w:rsidP="00E53C12">
            <w:pPr>
              <w:pStyle w:val="af4"/>
              <w:spacing w:before="0" w:beforeAutospacing="0" w:after="0" w:afterAutospacing="0"/>
              <w:jc w:val="center"/>
              <w:rPr>
                <w:rFonts w:ascii="GHEA Grapalat" w:hAnsi="GHEA Grapalat"/>
                <w:sz w:val="18"/>
                <w:szCs w:val="18"/>
              </w:rPr>
            </w:pPr>
          </w:p>
        </w:tc>
      </w:tr>
      <w:tr w:rsidR="007678FA" w:rsidRPr="00095A8A" w14:paraId="5C1EBAB3" w14:textId="77777777" w:rsidTr="00E53C12">
        <w:trPr>
          <w:jc w:val="right"/>
        </w:trPr>
        <w:tc>
          <w:tcPr>
            <w:tcW w:w="357" w:type="dxa"/>
            <w:shd w:val="clear" w:color="auto" w:fill="auto"/>
          </w:tcPr>
          <w:p w14:paraId="1DD15738" w14:textId="77777777" w:rsidR="007678FA" w:rsidRPr="00095A8A"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030BB9B8" w14:textId="77777777" w:rsidR="007678FA" w:rsidRPr="00095A8A"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73E0680F" w14:textId="77777777" w:rsidR="007678FA" w:rsidRPr="00095A8A"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03050BB4" w14:textId="77777777" w:rsidR="007678FA" w:rsidRPr="00095A8A"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739EB35B" w14:textId="77777777" w:rsidR="007678FA" w:rsidRPr="00095A8A"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2A53A864" w14:textId="77777777" w:rsidR="007678FA" w:rsidRPr="00095A8A"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666FD852" w14:textId="77777777" w:rsidR="007678FA" w:rsidRPr="00095A8A"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BCAB361" w14:textId="77777777" w:rsidR="007678FA" w:rsidRPr="00095A8A"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5A50782A" w14:textId="77777777" w:rsidR="007678FA" w:rsidRPr="00095A8A" w:rsidRDefault="007678FA" w:rsidP="00E53C12">
            <w:pPr>
              <w:pStyle w:val="af4"/>
              <w:spacing w:before="0" w:beforeAutospacing="0" w:after="0" w:afterAutospacing="0"/>
              <w:jc w:val="center"/>
              <w:rPr>
                <w:rFonts w:ascii="GHEA Grapalat" w:hAnsi="GHEA Grapalat"/>
              </w:rPr>
            </w:pPr>
          </w:p>
        </w:tc>
      </w:tr>
    </w:tbl>
    <w:p w14:paraId="21ED3DE5" w14:textId="77777777" w:rsidR="007678FA" w:rsidRPr="00095A8A" w:rsidRDefault="007678FA" w:rsidP="007678FA">
      <w:pPr>
        <w:ind w:firstLine="375"/>
        <w:jc w:val="both"/>
        <w:rPr>
          <w:rFonts w:ascii="Arial" w:hAnsi="Arial" w:cs="Arial"/>
          <w:iCs/>
          <w:color w:val="000000"/>
          <w:sz w:val="21"/>
          <w:szCs w:val="21"/>
          <w:lang w:val="es-ES"/>
        </w:rPr>
      </w:pPr>
      <w:r w:rsidRPr="00095A8A">
        <w:rPr>
          <w:rFonts w:ascii="Arial" w:hAnsi="Arial" w:cs="Arial"/>
          <w:iCs/>
          <w:color w:val="000000"/>
          <w:sz w:val="21"/>
          <w:szCs w:val="21"/>
          <w:lang w:val="es-ES"/>
        </w:rPr>
        <w:t> </w:t>
      </w:r>
    </w:p>
    <w:p w14:paraId="256C3E01" w14:textId="77777777" w:rsidR="007678FA" w:rsidRPr="00095A8A" w:rsidRDefault="007678FA" w:rsidP="007678FA">
      <w:pPr>
        <w:ind w:firstLine="375"/>
        <w:jc w:val="both"/>
        <w:rPr>
          <w:rFonts w:ascii="GHEA Grapalat" w:hAnsi="GHEA Grapalat"/>
          <w:iCs/>
          <w:snapToGrid w:val="0"/>
          <w:color w:val="000000"/>
          <w:sz w:val="21"/>
          <w:szCs w:val="21"/>
          <w:lang w:val="es-ES"/>
        </w:rPr>
      </w:pPr>
      <w:r w:rsidRPr="00095A8A">
        <w:rPr>
          <w:rFonts w:ascii="Arial" w:hAnsi="Arial" w:cs="Arial"/>
          <w:iCs/>
          <w:color w:val="000000"/>
          <w:sz w:val="21"/>
          <w:szCs w:val="21"/>
          <w:lang w:val="es-ES"/>
        </w:rPr>
        <w:t> </w:t>
      </w:r>
      <w:r w:rsidRPr="00095A8A">
        <w:rPr>
          <w:rFonts w:ascii="GHEA Grapalat" w:hAnsi="GHEA Grapalat"/>
          <w:iCs/>
          <w:snapToGrid w:val="0"/>
          <w:color w:val="000000"/>
          <w:sz w:val="21"/>
          <w:szCs w:val="21"/>
          <w:lang w:val="hy-AM"/>
        </w:rPr>
        <w:t xml:space="preserve">Սույն </w:t>
      </w:r>
      <w:r w:rsidRPr="00095A8A">
        <w:rPr>
          <w:rFonts w:ascii="GHEA Grapalat" w:hAnsi="GHEA Grapalat"/>
          <w:iCs/>
          <w:snapToGrid w:val="0"/>
          <w:color w:val="000000"/>
          <w:sz w:val="21"/>
          <w:szCs w:val="21"/>
        </w:rPr>
        <w:t>արձանագրության</w:t>
      </w:r>
      <w:r w:rsidRPr="00095A8A">
        <w:rPr>
          <w:rFonts w:ascii="GHEA Grapalat" w:hAnsi="GHEA Grapalat"/>
          <w:iCs/>
          <w:snapToGrid w:val="0"/>
          <w:color w:val="000000"/>
          <w:sz w:val="21"/>
          <w:szCs w:val="21"/>
          <w:lang w:val="es-ES"/>
        </w:rPr>
        <w:t xml:space="preserve"> </w:t>
      </w:r>
      <w:r w:rsidRPr="00095A8A">
        <w:rPr>
          <w:rFonts w:ascii="GHEA Grapalat" w:hAnsi="GHEA Grapalat"/>
          <w:iCs/>
          <w:snapToGrid w:val="0"/>
          <w:color w:val="000000"/>
          <w:sz w:val="21"/>
          <w:szCs w:val="21"/>
        </w:rPr>
        <w:t>երկկողմ</w:t>
      </w:r>
      <w:r w:rsidRPr="00095A8A">
        <w:rPr>
          <w:rFonts w:ascii="GHEA Grapalat" w:hAnsi="GHEA Grapalat"/>
          <w:iCs/>
          <w:snapToGrid w:val="0"/>
          <w:color w:val="000000"/>
          <w:sz w:val="21"/>
          <w:szCs w:val="21"/>
          <w:lang w:val="es-ES"/>
        </w:rPr>
        <w:t xml:space="preserve"> </w:t>
      </w:r>
      <w:r w:rsidRPr="00095A8A">
        <w:rPr>
          <w:rFonts w:ascii="GHEA Grapalat" w:hAnsi="GHEA Grapalat"/>
          <w:iCs/>
          <w:snapToGrid w:val="0"/>
          <w:color w:val="000000"/>
          <w:sz w:val="21"/>
          <w:szCs w:val="21"/>
          <w:lang w:val="hy-AM"/>
        </w:rPr>
        <w:t>հաստատման համար հիմք հանդիսացած</w:t>
      </w:r>
      <w:r w:rsidRPr="00095A8A">
        <w:rPr>
          <w:rFonts w:ascii="GHEA Grapalat" w:hAnsi="GHEA Grapalat"/>
          <w:iCs/>
          <w:snapToGrid w:val="0"/>
          <w:color w:val="000000"/>
          <w:sz w:val="21"/>
          <w:szCs w:val="21"/>
          <w:lang w:val="es-ES"/>
        </w:rPr>
        <w:t xml:space="preserve"> </w:t>
      </w:r>
      <w:r w:rsidRPr="00095A8A">
        <w:rPr>
          <w:rFonts w:ascii="GHEA Grapalat" w:hAnsi="GHEA Grapalat"/>
          <w:iCs/>
          <w:snapToGrid w:val="0"/>
          <w:color w:val="000000"/>
          <w:sz w:val="21"/>
          <w:szCs w:val="21"/>
        </w:rPr>
        <w:t>հաշիվ</w:t>
      </w:r>
      <w:r w:rsidRPr="00095A8A">
        <w:rPr>
          <w:rFonts w:ascii="GHEA Grapalat" w:hAnsi="GHEA Grapalat"/>
          <w:iCs/>
          <w:snapToGrid w:val="0"/>
          <w:color w:val="000000"/>
          <w:sz w:val="21"/>
          <w:szCs w:val="21"/>
          <w:lang w:val="es-ES"/>
        </w:rPr>
        <w:t xml:space="preserve"> </w:t>
      </w:r>
      <w:r w:rsidRPr="00095A8A">
        <w:rPr>
          <w:rFonts w:ascii="GHEA Grapalat" w:hAnsi="GHEA Grapalat"/>
          <w:iCs/>
          <w:snapToGrid w:val="0"/>
          <w:color w:val="000000"/>
          <w:sz w:val="21"/>
          <w:szCs w:val="21"/>
        </w:rPr>
        <w:t>ապրանքագիրը</w:t>
      </w:r>
      <w:r w:rsidRPr="00095A8A">
        <w:rPr>
          <w:rFonts w:ascii="GHEA Grapalat" w:hAnsi="GHEA Grapalat"/>
          <w:iCs/>
          <w:snapToGrid w:val="0"/>
          <w:color w:val="000000"/>
          <w:sz w:val="21"/>
          <w:szCs w:val="21"/>
          <w:lang w:val="es-ES"/>
        </w:rPr>
        <w:t xml:space="preserve"> </w:t>
      </w:r>
      <w:r w:rsidRPr="00095A8A">
        <w:rPr>
          <w:rFonts w:ascii="GHEA Grapalat" w:hAnsi="GHEA Grapalat"/>
          <w:iCs/>
          <w:snapToGrid w:val="0"/>
          <w:color w:val="000000"/>
          <w:sz w:val="21"/>
          <w:szCs w:val="21"/>
        </w:rPr>
        <w:t>և</w:t>
      </w:r>
      <w:r w:rsidRPr="00095A8A">
        <w:rPr>
          <w:rFonts w:ascii="GHEA Grapalat" w:hAnsi="GHEA Grapalat"/>
          <w:iCs/>
          <w:snapToGrid w:val="0"/>
          <w:color w:val="000000"/>
          <w:sz w:val="21"/>
          <w:szCs w:val="21"/>
          <w:lang w:val="es-ES"/>
        </w:rPr>
        <w:t xml:space="preserve"> </w:t>
      </w:r>
      <w:r w:rsidRPr="00095A8A">
        <w:rPr>
          <w:rFonts w:ascii="GHEA Grapalat" w:hAnsi="GHEA Grapalat"/>
          <w:iCs/>
          <w:snapToGrid w:val="0"/>
          <w:color w:val="000000"/>
          <w:sz w:val="21"/>
          <w:szCs w:val="21"/>
          <w:lang w:val="hy-AM"/>
        </w:rPr>
        <w:t xml:space="preserve">դրական </w:t>
      </w:r>
      <w:r w:rsidRPr="00095A8A">
        <w:rPr>
          <w:rFonts w:ascii="GHEA Grapalat" w:hAnsi="GHEA Grapalat"/>
          <w:color w:val="000000"/>
          <w:sz w:val="21"/>
          <w:szCs w:val="21"/>
          <w:lang w:val="es-ES"/>
        </w:rPr>
        <w:t>եզրակացությունը</w:t>
      </w:r>
      <w:r w:rsidRPr="00095A8A">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4936E9A" w14:textId="77777777" w:rsidR="007678FA" w:rsidRPr="00095A8A" w:rsidRDefault="007678FA" w:rsidP="007678FA">
      <w:pPr>
        <w:ind w:firstLine="375"/>
        <w:jc w:val="both"/>
        <w:rPr>
          <w:rFonts w:ascii="GHEA Grapalat" w:hAnsi="GHEA Grapalat"/>
          <w:iCs/>
          <w:snapToGrid w:val="0"/>
          <w:color w:val="000000"/>
          <w:sz w:val="21"/>
          <w:szCs w:val="21"/>
          <w:lang w:val="es-ES"/>
        </w:rPr>
      </w:pPr>
    </w:p>
    <w:p w14:paraId="6706D34C" w14:textId="77777777" w:rsidR="007678FA" w:rsidRPr="00095A8A" w:rsidRDefault="007678FA" w:rsidP="007678FA">
      <w:pPr>
        <w:ind w:firstLine="375"/>
        <w:jc w:val="both"/>
        <w:rPr>
          <w:rFonts w:ascii="GHEA Grapalat" w:hAnsi="GHEA Grapalat"/>
          <w:iCs/>
          <w:snapToGrid w:val="0"/>
          <w:color w:val="000000"/>
          <w:sz w:val="2"/>
          <w:szCs w:val="21"/>
          <w:lang w:val="es-ES"/>
        </w:rPr>
      </w:pPr>
    </w:p>
    <w:p w14:paraId="0BE50426" w14:textId="77777777" w:rsidR="007678FA" w:rsidRPr="00095A8A" w:rsidRDefault="007678FA" w:rsidP="007678FA">
      <w:pPr>
        <w:ind w:firstLine="375"/>
        <w:rPr>
          <w:rFonts w:ascii="GHEA Grapalat" w:hAnsi="GHEA Grapalat"/>
          <w:iCs/>
          <w:snapToGrid w:val="0"/>
          <w:color w:val="000000"/>
          <w:sz w:val="2"/>
          <w:szCs w:val="21"/>
          <w:lang w:val="es-ES"/>
        </w:rPr>
      </w:pPr>
      <w:r w:rsidRPr="00095A8A">
        <w:rPr>
          <w:rFonts w:ascii="Courier New" w:hAnsi="Courier New" w:cs="Courier New"/>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095A8A" w14:paraId="06010F9F" w14:textId="77777777" w:rsidTr="00E53C12">
        <w:trPr>
          <w:trHeight w:val="266"/>
          <w:tblCellSpacing w:w="7" w:type="dxa"/>
          <w:jc w:val="center"/>
        </w:trPr>
        <w:tc>
          <w:tcPr>
            <w:tcW w:w="0" w:type="auto"/>
            <w:vAlign w:val="center"/>
          </w:tcPr>
          <w:p w14:paraId="6BDCCABE" w14:textId="77777777" w:rsidR="007678FA" w:rsidRPr="00095A8A" w:rsidRDefault="007678FA" w:rsidP="00E53C12">
            <w:pPr>
              <w:jc w:val="center"/>
              <w:rPr>
                <w:rFonts w:ascii="GHEA Grapalat" w:hAnsi="GHEA Grapalat"/>
                <w:iCs/>
                <w:color w:val="000000"/>
                <w:sz w:val="21"/>
                <w:szCs w:val="21"/>
              </w:rPr>
            </w:pPr>
            <w:r w:rsidRPr="00095A8A">
              <w:rPr>
                <w:rFonts w:ascii="GHEA Grapalat" w:hAnsi="GHEA Grapalat"/>
                <w:iCs/>
                <w:color w:val="000000"/>
                <w:sz w:val="21"/>
                <w:szCs w:val="21"/>
              </w:rPr>
              <w:t xml:space="preserve">Ծառայությունը հանձնեց </w:t>
            </w:r>
          </w:p>
        </w:tc>
        <w:tc>
          <w:tcPr>
            <w:tcW w:w="0" w:type="auto"/>
            <w:vAlign w:val="center"/>
          </w:tcPr>
          <w:p w14:paraId="105AC9EC" w14:textId="77777777" w:rsidR="007678FA" w:rsidRPr="00095A8A" w:rsidRDefault="007678FA" w:rsidP="00E53C12">
            <w:pPr>
              <w:jc w:val="center"/>
              <w:rPr>
                <w:rFonts w:ascii="GHEA Grapalat" w:hAnsi="GHEA Grapalat"/>
                <w:iCs/>
                <w:color w:val="000000"/>
                <w:sz w:val="21"/>
                <w:szCs w:val="21"/>
              </w:rPr>
            </w:pPr>
            <w:r w:rsidRPr="00095A8A">
              <w:rPr>
                <w:rFonts w:ascii="GHEA Grapalat" w:hAnsi="GHEA Grapalat"/>
                <w:iCs/>
                <w:color w:val="000000"/>
                <w:sz w:val="21"/>
                <w:szCs w:val="21"/>
              </w:rPr>
              <w:t>Ծառայությունն ընդունեց</w:t>
            </w:r>
          </w:p>
        </w:tc>
      </w:tr>
      <w:tr w:rsidR="007678FA" w:rsidRPr="00095A8A" w14:paraId="12809720" w14:textId="77777777" w:rsidTr="00E53C12">
        <w:trPr>
          <w:trHeight w:val="473"/>
          <w:tblCellSpacing w:w="7" w:type="dxa"/>
          <w:jc w:val="center"/>
        </w:trPr>
        <w:tc>
          <w:tcPr>
            <w:tcW w:w="0" w:type="auto"/>
            <w:vAlign w:val="center"/>
          </w:tcPr>
          <w:p w14:paraId="71C0F2AB" w14:textId="77777777" w:rsidR="007678FA" w:rsidRPr="00095A8A" w:rsidRDefault="007678FA" w:rsidP="00E53C12">
            <w:pPr>
              <w:jc w:val="center"/>
              <w:rPr>
                <w:rFonts w:ascii="GHEA Grapalat" w:hAnsi="GHEA Grapalat"/>
                <w:iCs/>
                <w:sz w:val="21"/>
                <w:szCs w:val="21"/>
              </w:rPr>
            </w:pPr>
            <w:r w:rsidRPr="00095A8A">
              <w:rPr>
                <w:rFonts w:ascii="GHEA Grapalat" w:hAnsi="GHEA Grapalat"/>
                <w:iCs/>
                <w:sz w:val="21"/>
                <w:szCs w:val="21"/>
              </w:rPr>
              <w:t xml:space="preserve">___________________________ </w:t>
            </w:r>
          </w:p>
          <w:p w14:paraId="122A74E6" w14:textId="77777777" w:rsidR="007678FA" w:rsidRPr="00095A8A" w:rsidRDefault="007678FA" w:rsidP="00E53C12">
            <w:pPr>
              <w:jc w:val="center"/>
              <w:rPr>
                <w:rFonts w:ascii="GHEA Grapalat" w:hAnsi="GHEA Grapalat"/>
                <w:iCs/>
                <w:sz w:val="21"/>
                <w:szCs w:val="21"/>
              </w:rPr>
            </w:pPr>
            <w:r w:rsidRPr="00095A8A">
              <w:rPr>
                <w:rFonts w:ascii="GHEA Grapalat" w:hAnsi="GHEA Grapalat"/>
                <w:iCs/>
                <w:sz w:val="15"/>
                <w:szCs w:val="15"/>
              </w:rPr>
              <w:t xml:space="preserve">ստորագրություն </w:t>
            </w:r>
          </w:p>
        </w:tc>
        <w:tc>
          <w:tcPr>
            <w:tcW w:w="0" w:type="auto"/>
            <w:vAlign w:val="center"/>
          </w:tcPr>
          <w:p w14:paraId="01D348E4" w14:textId="77777777" w:rsidR="007678FA" w:rsidRPr="00095A8A" w:rsidRDefault="007678FA" w:rsidP="00E53C12">
            <w:pPr>
              <w:jc w:val="center"/>
              <w:rPr>
                <w:rFonts w:ascii="GHEA Grapalat" w:hAnsi="GHEA Grapalat"/>
                <w:iCs/>
                <w:sz w:val="21"/>
                <w:szCs w:val="21"/>
              </w:rPr>
            </w:pPr>
            <w:r w:rsidRPr="00095A8A">
              <w:rPr>
                <w:rFonts w:ascii="GHEA Grapalat" w:hAnsi="GHEA Grapalat"/>
                <w:iCs/>
                <w:sz w:val="21"/>
                <w:szCs w:val="21"/>
              </w:rPr>
              <w:t>___________________________</w:t>
            </w:r>
          </w:p>
          <w:p w14:paraId="21A0022F" w14:textId="77777777" w:rsidR="007678FA" w:rsidRPr="00095A8A" w:rsidRDefault="007678FA" w:rsidP="00E53C12">
            <w:pPr>
              <w:jc w:val="center"/>
              <w:rPr>
                <w:rFonts w:ascii="GHEA Grapalat" w:hAnsi="GHEA Grapalat"/>
                <w:iCs/>
                <w:sz w:val="21"/>
                <w:szCs w:val="21"/>
              </w:rPr>
            </w:pPr>
            <w:r w:rsidRPr="00095A8A">
              <w:rPr>
                <w:rFonts w:ascii="GHEA Grapalat" w:hAnsi="GHEA Grapalat"/>
                <w:iCs/>
                <w:sz w:val="15"/>
                <w:szCs w:val="15"/>
              </w:rPr>
              <w:t xml:space="preserve">ստորագրություն </w:t>
            </w:r>
          </w:p>
        </w:tc>
      </w:tr>
      <w:tr w:rsidR="007678FA" w:rsidRPr="00095A8A" w14:paraId="698603A6" w14:textId="77777777" w:rsidTr="00E53C12">
        <w:trPr>
          <w:trHeight w:val="503"/>
          <w:tblCellSpacing w:w="7" w:type="dxa"/>
          <w:jc w:val="center"/>
        </w:trPr>
        <w:tc>
          <w:tcPr>
            <w:tcW w:w="0" w:type="auto"/>
            <w:vAlign w:val="center"/>
          </w:tcPr>
          <w:p w14:paraId="6A326D21" w14:textId="77777777" w:rsidR="007678FA" w:rsidRPr="00095A8A" w:rsidRDefault="007678FA" w:rsidP="00E53C12">
            <w:pPr>
              <w:jc w:val="center"/>
              <w:rPr>
                <w:rFonts w:ascii="GHEA Grapalat" w:hAnsi="GHEA Grapalat"/>
                <w:iCs/>
                <w:sz w:val="21"/>
                <w:szCs w:val="21"/>
              </w:rPr>
            </w:pPr>
            <w:r w:rsidRPr="00095A8A">
              <w:rPr>
                <w:rFonts w:ascii="GHEA Grapalat" w:hAnsi="GHEA Grapalat"/>
                <w:iCs/>
                <w:sz w:val="21"/>
                <w:szCs w:val="21"/>
              </w:rPr>
              <w:t xml:space="preserve">___________________________ </w:t>
            </w:r>
          </w:p>
          <w:p w14:paraId="2B918845" w14:textId="77777777" w:rsidR="007678FA" w:rsidRPr="00095A8A" w:rsidRDefault="007678FA" w:rsidP="00E53C12">
            <w:pPr>
              <w:jc w:val="center"/>
              <w:rPr>
                <w:rFonts w:ascii="GHEA Grapalat" w:hAnsi="GHEA Grapalat"/>
                <w:iCs/>
                <w:sz w:val="21"/>
                <w:szCs w:val="21"/>
              </w:rPr>
            </w:pPr>
            <w:r w:rsidRPr="00095A8A">
              <w:rPr>
                <w:rFonts w:ascii="GHEA Grapalat" w:hAnsi="GHEA Grapalat"/>
                <w:iCs/>
                <w:sz w:val="15"/>
                <w:szCs w:val="15"/>
              </w:rPr>
              <w:t>ազգանուն, անուն</w:t>
            </w:r>
          </w:p>
        </w:tc>
        <w:tc>
          <w:tcPr>
            <w:tcW w:w="0" w:type="auto"/>
            <w:vAlign w:val="center"/>
          </w:tcPr>
          <w:p w14:paraId="09258D85" w14:textId="77777777" w:rsidR="007678FA" w:rsidRPr="00095A8A" w:rsidRDefault="007678FA" w:rsidP="00E53C12">
            <w:pPr>
              <w:jc w:val="center"/>
              <w:rPr>
                <w:rFonts w:ascii="GHEA Grapalat" w:hAnsi="GHEA Grapalat"/>
                <w:iCs/>
                <w:sz w:val="21"/>
                <w:szCs w:val="21"/>
              </w:rPr>
            </w:pPr>
            <w:r w:rsidRPr="00095A8A">
              <w:rPr>
                <w:rFonts w:ascii="GHEA Grapalat" w:hAnsi="GHEA Grapalat"/>
                <w:iCs/>
                <w:sz w:val="21"/>
                <w:szCs w:val="21"/>
              </w:rPr>
              <w:t>___________________________</w:t>
            </w:r>
          </w:p>
          <w:p w14:paraId="00B2E19D" w14:textId="77777777" w:rsidR="007678FA" w:rsidRPr="00095A8A" w:rsidRDefault="007678FA" w:rsidP="00E53C12">
            <w:pPr>
              <w:jc w:val="center"/>
              <w:rPr>
                <w:rFonts w:ascii="GHEA Grapalat" w:hAnsi="GHEA Grapalat"/>
                <w:iCs/>
                <w:sz w:val="21"/>
                <w:szCs w:val="21"/>
              </w:rPr>
            </w:pPr>
            <w:r w:rsidRPr="00095A8A">
              <w:rPr>
                <w:rFonts w:ascii="GHEA Grapalat" w:hAnsi="GHEA Grapalat"/>
                <w:iCs/>
                <w:sz w:val="15"/>
                <w:szCs w:val="15"/>
              </w:rPr>
              <w:t>ազգանուն, անուն</w:t>
            </w:r>
          </w:p>
        </w:tc>
      </w:tr>
      <w:tr w:rsidR="007678FA" w:rsidRPr="00095A8A" w14:paraId="4C24F638" w14:textId="77777777" w:rsidTr="00E53C12">
        <w:trPr>
          <w:trHeight w:val="281"/>
          <w:tblCellSpacing w:w="7" w:type="dxa"/>
          <w:jc w:val="center"/>
        </w:trPr>
        <w:tc>
          <w:tcPr>
            <w:tcW w:w="0" w:type="auto"/>
            <w:vAlign w:val="center"/>
          </w:tcPr>
          <w:p w14:paraId="5546D950" w14:textId="77777777" w:rsidR="007678FA" w:rsidRPr="00095A8A" w:rsidRDefault="007678FA" w:rsidP="00E53C12">
            <w:pPr>
              <w:rPr>
                <w:rFonts w:ascii="GHEA Grapalat" w:hAnsi="GHEA Grapalat"/>
                <w:iCs/>
                <w:color w:val="000000"/>
                <w:sz w:val="21"/>
                <w:szCs w:val="21"/>
              </w:rPr>
            </w:pPr>
            <w:r w:rsidRPr="00095A8A">
              <w:rPr>
                <w:rFonts w:ascii="GHEA Grapalat" w:hAnsi="GHEA Grapalat"/>
                <w:iCs/>
                <w:color w:val="000000"/>
                <w:sz w:val="21"/>
                <w:szCs w:val="21"/>
              </w:rPr>
              <w:t xml:space="preserve">                              Կ.Տ.</w:t>
            </w:r>
            <w:r w:rsidRPr="00095A8A">
              <w:rPr>
                <w:rFonts w:ascii="Arial" w:hAnsi="Arial" w:cs="Arial"/>
                <w:iCs/>
                <w:color w:val="000000"/>
                <w:sz w:val="21"/>
                <w:szCs w:val="21"/>
              </w:rPr>
              <w:t xml:space="preserve">                                                                                 </w:t>
            </w:r>
          </w:p>
        </w:tc>
        <w:tc>
          <w:tcPr>
            <w:tcW w:w="0" w:type="auto"/>
            <w:vAlign w:val="center"/>
          </w:tcPr>
          <w:p w14:paraId="1A0BA77C" w14:textId="77777777" w:rsidR="007678FA" w:rsidRPr="00095A8A" w:rsidRDefault="007678FA" w:rsidP="00E53C12">
            <w:pPr>
              <w:rPr>
                <w:rFonts w:ascii="GHEA Grapalat" w:hAnsi="GHEA Grapalat"/>
                <w:iCs/>
                <w:color w:val="000000"/>
                <w:sz w:val="21"/>
                <w:szCs w:val="21"/>
              </w:rPr>
            </w:pPr>
            <w:r w:rsidRPr="00095A8A">
              <w:rPr>
                <w:rFonts w:ascii="Arial" w:hAnsi="Arial" w:cs="Arial"/>
                <w:iCs/>
                <w:color w:val="000000"/>
                <w:sz w:val="21"/>
                <w:szCs w:val="21"/>
              </w:rPr>
              <w:t xml:space="preserve">                                     </w:t>
            </w:r>
            <w:r w:rsidRPr="00095A8A">
              <w:rPr>
                <w:rFonts w:ascii="GHEA Grapalat" w:hAnsi="GHEA Grapalat"/>
                <w:iCs/>
                <w:color w:val="000000"/>
                <w:sz w:val="21"/>
                <w:szCs w:val="21"/>
              </w:rPr>
              <w:t>Կ.Տ.</w:t>
            </w:r>
          </w:p>
        </w:tc>
      </w:tr>
    </w:tbl>
    <w:p w14:paraId="4106A8B2" w14:textId="77777777" w:rsidR="007678FA" w:rsidRPr="00095A8A" w:rsidRDefault="007678FA" w:rsidP="007678FA">
      <w:pPr>
        <w:autoSpaceDE w:val="0"/>
        <w:autoSpaceDN w:val="0"/>
        <w:adjustRightInd w:val="0"/>
        <w:jc w:val="right"/>
        <w:rPr>
          <w:rFonts w:ascii="GHEA Grapalat" w:hAnsi="GHEA Grapalat" w:cs="TimesArmenianPSMT"/>
          <w:sz w:val="18"/>
        </w:rPr>
      </w:pPr>
    </w:p>
    <w:p w14:paraId="37829326" w14:textId="77777777" w:rsidR="007678FA" w:rsidRPr="00095A8A" w:rsidRDefault="007678FA" w:rsidP="007678FA">
      <w:pPr>
        <w:rPr>
          <w:rFonts w:ascii="GHEA Grapalat" w:hAnsi="GHEA Grapalat"/>
          <w:lang w:val="ru-RU"/>
        </w:rPr>
      </w:pPr>
    </w:p>
    <w:p w14:paraId="2753F485" w14:textId="541F222B" w:rsidR="00701A3B" w:rsidRPr="00095A8A" w:rsidRDefault="00701A3B">
      <w:pPr>
        <w:rPr>
          <w:rFonts w:ascii="GHEA Grapalat" w:hAnsi="GHEA Grapalat"/>
        </w:rPr>
      </w:pPr>
      <w:r w:rsidRPr="00095A8A">
        <w:rPr>
          <w:rFonts w:ascii="GHEA Grapalat" w:hAnsi="GHEA Grapalat"/>
        </w:rPr>
        <w:br w:type="page"/>
      </w:r>
    </w:p>
    <w:p w14:paraId="645D0B84" w14:textId="21E5FA7E" w:rsidR="00701A3B" w:rsidRPr="00095A8A" w:rsidRDefault="00701A3B" w:rsidP="00701A3B">
      <w:pPr>
        <w:jc w:val="right"/>
        <w:rPr>
          <w:rFonts w:ascii="GHEA Grapalat" w:hAnsi="GHEA Grapalat"/>
          <w:sz w:val="20"/>
          <w:szCs w:val="20"/>
        </w:rPr>
      </w:pPr>
      <w:r w:rsidRPr="00095A8A">
        <w:rPr>
          <w:rFonts w:ascii="GHEA Grapalat" w:hAnsi="GHEA Grapalat"/>
          <w:sz w:val="20"/>
          <w:szCs w:val="20"/>
          <w:lang w:val="hy-AM"/>
        </w:rPr>
        <w:lastRenderedPageBreak/>
        <w:t>Հավելված 3</w:t>
      </w:r>
      <w:r w:rsidRPr="00095A8A">
        <w:rPr>
          <w:rFonts w:ascii="GHEA Grapalat" w:hAnsi="GHEA Grapalat"/>
          <w:sz w:val="20"/>
          <w:szCs w:val="20"/>
        </w:rPr>
        <w:t>.1</w:t>
      </w:r>
    </w:p>
    <w:p w14:paraId="5CA9CF58" w14:textId="77777777" w:rsidR="00547D6C" w:rsidRPr="00095A8A" w:rsidRDefault="00547D6C" w:rsidP="00547D6C">
      <w:pPr>
        <w:jc w:val="right"/>
        <w:rPr>
          <w:rFonts w:ascii="GHEA Grapalat" w:hAnsi="GHEA Grapalat"/>
          <w:sz w:val="20"/>
          <w:szCs w:val="20"/>
          <w:lang w:val="hy-AM"/>
        </w:rPr>
      </w:pPr>
      <w:r w:rsidRPr="00095A8A">
        <w:rPr>
          <w:rFonts w:ascii="GHEA Grapalat" w:hAnsi="GHEA Grapalat"/>
          <w:sz w:val="20"/>
          <w:szCs w:val="20"/>
          <w:lang w:val="hy-AM"/>
        </w:rPr>
        <w:t>202</w:t>
      </w:r>
      <w:r w:rsidRPr="00095A8A">
        <w:rPr>
          <w:rFonts w:ascii="GHEA Grapalat" w:hAnsi="GHEA Grapalat"/>
          <w:sz w:val="20"/>
          <w:szCs w:val="20"/>
          <w:lang w:val="nb-NO"/>
        </w:rPr>
        <w:t>2</w:t>
      </w:r>
      <w:r w:rsidRPr="00095A8A">
        <w:rPr>
          <w:rFonts w:ascii="GHEA Grapalat" w:hAnsi="GHEA Grapalat"/>
          <w:sz w:val="20"/>
          <w:szCs w:val="20"/>
          <w:lang w:val="hy-AM"/>
        </w:rPr>
        <w:t xml:space="preserve"> թ. կնքված </w:t>
      </w:r>
    </w:p>
    <w:p w14:paraId="3524ADA9" w14:textId="7984590D" w:rsidR="00701A3B" w:rsidRPr="00547D6C" w:rsidRDefault="00547D6C" w:rsidP="00547D6C">
      <w:pPr>
        <w:jc w:val="right"/>
        <w:rPr>
          <w:rFonts w:ascii="GHEA Grapalat" w:hAnsi="GHEA Grapalat"/>
          <w:lang w:val="hy-AM"/>
        </w:rPr>
      </w:pPr>
      <w:r w:rsidRPr="00095A8A">
        <w:rPr>
          <w:rFonts w:ascii="GHEA Grapalat" w:hAnsi="GHEA Grapalat"/>
          <w:sz w:val="20"/>
          <w:szCs w:val="20"/>
          <w:lang w:val="hy-AM"/>
        </w:rPr>
        <w:t xml:space="preserve">                  </w:t>
      </w:r>
      <w:r>
        <w:rPr>
          <w:rFonts w:ascii="GHEA Grapalat" w:hAnsi="GHEA Grapalat"/>
          <w:sz w:val="20"/>
          <w:szCs w:val="20"/>
          <w:lang w:val="hy-AM"/>
        </w:rPr>
        <w:t xml:space="preserve">    </w:t>
      </w:r>
      <w:r w:rsidRPr="00095A8A">
        <w:rPr>
          <w:rFonts w:ascii="GHEA Grapalat" w:hAnsi="GHEA Grapalat"/>
          <w:sz w:val="20"/>
          <w:szCs w:val="20"/>
          <w:lang w:val="hy-AM"/>
        </w:rPr>
        <w:t>Ք</w:t>
      </w:r>
      <w:r>
        <w:rPr>
          <w:rFonts w:ascii="GHEA Grapalat" w:hAnsi="GHEA Grapalat"/>
          <w:sz w:val="20"/>
          <w:szCs w:val="20"/>
          <w:lang w:val="hy-AM"/>
        </w:rPr>
        <w:t>Բ</w:t>
      </w:r>
      <w:r w:rsidRPr="00095A8A">
        <w:rPr>
          <w:rFonts w:ascii="GHEA Grapalat" w:hAnsi="GHEA Grapalat"/>
          <w:sz w:val="20"/>
          <w:szCs w:val="20"/>
          <w:lang w:val="hy-AM"/>
        </w:rPr>
        <w:t>Կ-ԳՀԽԾՁԲ-</w:t>
      </w:r>
      <w:r>
        <w:rPr>
          <w:rFonts w:ascii="GHEA Grapalat" w:hAnsi="GHEA Grapalat"/>
          <w:sz w:val="20"/>
          <w:szCs w:val="20"/>
          <w:lang w:val="hy-AM"/>
        </w:rPr>
        <w:t>22/18</w:t>
      </w:r>
      <w:r w:rsidRPr="00095A8A">
        <w:rPr>
          <w:rFonts w:ascii="GHEA Grapalat" w:hAnsi="GHEA Grapalat"/>
          <w:sz w:val="20"/>
          <w:szCs w:val="20"/>
          <w:lang w:val="hy-AM"/>
        </w:rPr>
        <w:t xml:space="preserve"> պայմանագրի</w:t>
      </w:r>
    </w:p>
    <w:p w14:paraId="12CB142F" w14:textId="77777777" w:rsidR="00701A3B" w:rsidRPr="00547D6C" w:rsidRDefault="00701A3B" w:rsidP="00701A3B">
      <w:pPr>
        <w:tabs>
          <w:tab w:val="left" w:pos="2250"/>
        </w:tabs>
        <w:spacing w:line="276" w:lineRule="auto"/>
        <w:jc w:val="center"/>
        <w:rPr>
          <w:rFonts w:ascii="GHEA Grapalat" w:hAnsi="GHEA Grapalat" w:cs="Sylfaen"/>
          <w:bCs/>
          <w:sz w:val="18"/>
          <w:szCs w:val="18"/>
          <w:lang w:val="hy-AM"/>
        </w:rPr>
      </w:pPr>
    </w:p>
    <w:p w14:paraId="7BE39F71" w14:textId="77777777" w:rsidR="00701A3B" w:rsidRPr="00547D6C" w:rsidRDefault="00701A3B" w:rsidP="00701A3B">
      <w:pPr>
        <w:tabs>
          <w:tab w:val="left" w:pos="2250"/>
        </w:tabs>
        <w:spacing w:line="276" w:lineRule="auto"/>
        <w:jc w:val="center"/>
        <w:rPr>
          <w:rFonts w:ascii="GHEA Grapalat" w:hAnsi="GHEA Grapalat" w:cs="Sylfaen"/>
          <w:bCs/>
          <w:sz w:val="18"/>
          <w:szCs w:val="18"/>
          <w:lang w:val="hy-AM"/>
        </w:rPr>
      </w:pPr>
    </w:p>
    <w:p w14:paraId="5B26FD3E" w14:textId="13D20A58" w:rsidR="00701A3B" w:rsidRPr="00547D6C" w:rsidRDefault="00701A3B" w:rsidP="00701A3B">
      <w:pPr>
        <w:tabs>
          <w:tab w:val="left" w:pos="2250"/>
        </w:tabs>
        <w:spacing w:line="276" w:lineRule="auto"/>
        <w:jc w:val="center"/>
        <w:rPr>
          <w:rFonts w:ascii="GHEA Grapalat" w:hAnsi="GHEA Grapalat" w:cs="Sylfaen"/>
          <w:bCs/>
          <w:sz w:val="18"/>
          <w:szCs w:val="18"/>
          <w:lang w:val="hy-AM"/>
        </w:rPr>
      </w:pPr>
      <w:r w:rsidRPr="00547D6C">
        <w:rPr>
          <w:rFonts w:ascii="GHEA Grapalat" w:hAnsi="GHEA Grapalat" w:cs="Sylfaen"/>
          <w:bCs/>
          <w:sz w:val="18"/>
          <w:szCs w:val="18"/>
          <w:lang w:val="hy-AM"/>
        </w:rPr>
        <w:t xml:space="preserve">ԱԿՏ  N    </w:t>
      </w:r>
    </w:p>
    <w:p w14:paraId="01CE0CFE" w14:textId="77777777" w:rsidR="00701A3B" w:rsidRPr="00E52CAB" w:rsidRDefault="00701A3B" w:rsidP="00701A3B">
      <w:pPr>
        <w:tabs>
          <w:tab w:val="left" w:pos="360"/>
          <w:tab w:val="left" w:pos="540"/>
          <w:tab w:val="left" w:pos="2250"/>
        </w:tabs>
        <w:spacing w:line="276" w:lineRule="auto"/>
        <w:jc w:val="center"/>
        <w:rPr>
          <w:rFonts w:ascii="GHEA Grapalat" w:hAnsi="GHEA Grapalat" w:cs="Sylfaen"/>
          <w:bCs/>
          <w:sz w:val="18"/>
          <w:szCs w:val="18"/>
          <w:lang w:val="hy-AM"/>
        </w:rPr>
      </w:pPr>
      <w:r w:rsidRPr="00E52CAB">
        <w:rPr>
          <w:rFonts w:ascii="GHEA Grapalat" w:hAnsi="GHEA Grapalat" w:cs="Sylfaen"/>
          <w:bCs/>
          <w:sz w:val="18"/>
          <w:szCs w:val="18"/>
          <w:lang w:val="hy-AM"/>
        </w:rPr>
        <w:t xml:space="preserve">պայմանագրի արդյունքը Պատվիրատուին հանձնելու փաստը ֆիքսելու վերաբերյալ                                                                                                                               </w:t>
      </w:r>
    </w:p>
    <w:p w14:paraId="58D51B1A" w14:textId="77777777" w:rsidR="00701A3B" w:rsidRPr="00E52CAB" w:rsidRDefault="00701A3B" w:rsidP="00701A3B">
      <w:pPr>
        <w:tabs>
          <w:tab w:val="left" w:pos="360"/>
          <w:tab w:val="left" w:pos="540"/>
        </w:tabs>
        <w:rPr>
          <w:rFonts w:ascii="GHEA Grapalat" w:hAnsi="GHEA Grapalat" w:cs="Sylfaen"/>
          <w:sz w:val="22"/>
          <w:szCs w:val="22"/>
          <w:lang w:val="hy-AM"/>
        </w:rPr>
      </w:pPr>
    </w:p>
    <w:p w14:paraId="027DA272" w14:textId="77777777" w:rsidR="00701A3B" w:rsidRPr="00E52CAB" w:rsidRDefault="00701A3B" w:rsidP="00701A3B">
      <w:pPr>
        <w:tabs>
          <w:tab w:val="left" w:pos="360"/>
          <w:tab w:val="left" w:pos="540"/>
        </w:tabs>
        <w:rPr>
          <w:rFonts w:ascii="GHEA Grapalat" w:hAnsi="GHEA Grapalat" w:cs="Sylfaen"/>
          <w:sz w:val="22"/>
          <w:szCs w:val="22"/>
          <w:lang w:val="hy-AM"/>
        </w:rPr>
      </w:pPr>
    </w:p>
    <w:p w14:paraId="28CDAC68" w14:textId="77777777" w:rsidR="00701A3B" w:rsidRPr="00E52CAB" w:rsidRDefault="00701A3B" w:rsidP="00701A3B">
      <w:pPr>
        <w:tabs>
          <w:tab w:val="left" w:pos="360"/>
          <w:tab w:val="left" w:pos="540"/>
        </w:tabs>
        <w:ind w:left="-540" w:firstLine="180"/>
        <w:jc w:val="both"/>
        <w:rPr>
          <w:rFonts w:ascii="GHEA Grapalat" w:hAnsi="GHEA Grapalat" w:cs="Sylfaen"/>
          <w:sz w:val="20"/>
          <w:szCs w:val="20"/>
          <w:lang w:val="hy-AM"/>
        </w:rPr>
      </w:pPr>
      <w:r w:rsidRPr="00E52CAB">
        <w:rPr>
          <w:rFonts w:ascii="GHEA Grapalat" w:hAnsi="GHEA Grapalat" w:cs="Sylfaen"/>
          <w:lang w:val="hy-AM"/>
        </w:rPr>
        <w:tab/>
      </w:r>
      <w:r w:rsidRPr="00095A8A">
        <w:rPr>
          <w:rFonts w:ascii="GHEA Grapalat" w:hAnsi="GHEA Grapalat" w:cs="Sylfaen"/>
          <w:sz w:val="20"/>
          <w:szCs w:val="20"/>
          <w:lang w:val="hy-AM"/>
        </w:rPr>
        <w:t xml:space="preserve">Սույնով </w:t>
      </w:r>
      <w:r w:rsidRPr="00E52CAB">
        <w:rPr>
          <w:rFonts w:ascii="GHEA Grapalat" w:hAnsi="GHEA Grapalat" w:cs="Sylfaen"/>
          <w:sz w:val="20"/>
          <w:szCs w:val="20"/>
          <w:lang w:val="hy-AM"/>
        </w:rPr>
        <w:t>արձանագրվում է</w:t>
      </w:r>
      <w:r w:rsidRPr="00095A8A">
        <w:rPr>
          <w:rFonts w:ascii="GHEA Grapalat" w:hAnsi="GHEA Grapalat" w:cs="Sylfaen"/>
          <w:sz w:val="20"/>
          <w:szCs w:val="20"/>
          <w:lang w:val="hy-AM"/>
        </w:rPr>
        <w:t>,</w:t>
      </w:r>
      <w:r w:rsidRPr="00095A8A">
        <w:rPr>
          <w:rFonts w:ascii="GHEA Grapalat" w:hAnsi="GHEA Grapalat" w:cs="Sylfaen"/>
          <w:lang w:val="hy-AM"/>
        </w:rPr>
        <w:t xml:space="preserve"> </w:t>
      </w:r>
      <w:r w:rsidRPr="00095A8A">
        <w:rPr>
          <w:rFonts w:ascii="GHEA Grapalat" w:hAnsi="GHEA Grapalat" w:cs="Sylfaen"/>
          <w:sz w:val="20"/>
          <w:szCs w:val="20"/>
          <w:lang w:val="hy-AM"/>
        </w:rPr>
        <w:t>որ</w:t>
      </w:r>
      <w:r w:rsidRPr="00095A8A">
        <w:rPr>
          <w:rFonts w:ascii="GHEA Grapalat" w:hAnsi="GHEA Grapalat" w:cs="Sylfaen"/>
          <w:lang w:val="hy-AM"/>
        </w:rPr>
        <w:t xml:space="preserve"> </w:t>
      </w:r>
      <w:r w:rsidRPr="00E52CAB">
        <w:rPr>
          <w:rFonts w:ascii="GHEA Grapalat" w:hAnsi="GHEA Grapalat" w:cs="Sylfaen"/>
          <w:sz w:val="20"/>
          <w:u w:val="single"/>
          <w:lang w:val="hy-AM"/>
        </w:rPr>
        <w:tab/>
      </w:r>
      <w:r w:rsidRPr="00E52CAB">
        <w:rPr>
          <w:rFonts w:ascii="GHEA Grapalat" w:hAnsi="GHEA Grapalat" w:cs="Sylfaen"/>
          <w:sz w:val="20"/>
          <w:u w:val="single"/>
          <w:lang w:val="hy-AM"/>
        </w:rPr>
        <w:tab/>
        <w:t xml:space="preserve">        </w:t>
      </w:r>
      <w:r w:rsidRPr="00E52CAB">
        <w:rPr>
          <w:rFonts w:ascii="GHEA Grapalat" w:hAnsi="GHEA Grapalat" w:cs="Sylfaen"/>
          <w:sz w:val="20"/>
          <w:lang w:val="hy-AM"/>
        </w:rPr>
        <w:t>-ի</w:t>
      </w:r>
      <w:r w:rsidRPr="00E52CAB">
        <w:rPr>
          <w:rFonts w:ascii="GHEA Grapalat" w:hAnsi="GHEA Grapalat" w:cs="Sylfaen"/>
          <w:lang w:val="hy-AM"/>
        </w:rPr>
        <w:t xml:space="preserve"> </w:t>
      </w:r>
      <w:r w:rsidRPr="00E52CAB">
        <w:rPr>
          <w:rFonts w:ascii="GHEA Grapalat" w:hAnsi="GHEA Grapalat" w:cs="Sylfaen"/>
          <w:sz w:val="20"/>
          <w:szCs w:val="20"/>
          <w:lang w:val="hy-AM"/>
        </w:rPr>
        <w:t xml:space="preserve">(այսուհետ` Պատվիրատու)  </w:t>
      </w:r>
      <w:r w:rsidRPr="00095A8A">
        <w:rPr>
          <w:rFonts w:ascii="GHEA Grapalat" w:hAnsi="GHEA Grapalat" w:cs="Sylfaen"/>
          <w:sz w:val="20"/>
          <w:szCs w:val="20"/>
          <w:lang w:val="hy-AM"/>
        </w:rPr>
        <w:t xml:space="preserve">և </w:t>
      </w:r>
      <w:r w:rsidRPr="00E52CAB">
        <w:rPr>
          <w:rFonts w:ascii="GHEA Grapalat" w:hAnsi="GHEA Grapalat" w:cs="Sylfaen"/>
          <w:sz w:val="20"/>
          <w:u w:val="single"/>
          <w:lang w:val="hy-AM"/>
        </w:rPr>
        <w:tab/>
      </w:r>
      <w:r w:rsidRPr="00E52CAB">
        <w:rPr>
          <w:rFonts w:ascii="GHEA Grapalat" w:hAnsi="GHEA Grapalat" w:cs="Sylfaen"/>
          <w:sz w:val="20"/>
          <w:u w:val="single"/>
          <w:lang w:val="hy-AM"/>
        </w:rPr>
        <w:tab/>
        <w:t xml:space="preserve">        </w:t>
      </w:r>
      <w:r w:rsidRPr="00E52CAB">
        <w:rPr>
          <w:rFonts w:ascii="GHEA Grapalat" w:hAnsi="GHEA Grapalat" w:cs="Sylfaen"/>
          <w:sz w:val="20"/>
          <w:lang w:val="hy-AM"/>
        </w:rPr>
        <w:t>-ի</w:t>
      </w:r>
    </w:p>
    <w:p w14:paraId="755BE613" w14:textId="77777777" w:rsidR="00701A3B" w:rsidRPr="00E52CAB" w:rsidRDefault="00701A3B" w:rsidP="00701A3B">
      <w:pPr>
        <w:tabs>
          <w:tab w:val="left" w:pos="360"/>
          <w:tab w:val="left" w:pos="540"/>
        </w:tabs>
        <w:jc w:val="both"/>
        <w:rPr>
          <w:rFonts w:ascii="GHEA Grapalat" w:hAnsi="GHEA Grapalat" w:cs="Sylfaen"/>
          <w:lang w:val="hy-AM"/>
        </w:rPr>
      </w:pPr>
      <w:r w:rsidRPr="00E52CAB">
        <w:rPr>
          <w:rFonts w:ascii="GHEA Grapalat" w:hAnsi="GHEA Grapalat" w:cs="Sylfaen"/>
          <w:lang w:val="hy-AM"/>
        </w:rPr>
        <w:t xml:space="preserve">                                            </w:t>
      </w:r>
      <w:r w:rsidRPr="00E52CAB">
        <w:rPr>
          <w:rFonts w:ascii="GHEA Grapalat" w:hAnsi="GHEA Grapalat" w:cs="Sylfaen"/>
          <w:sz w:val="12"/>
          <w:szCs w:val="12"/>
          <w:lang w:val="hy-AM"/>
        </w:rPr>
        <w:t xml:space="preserve">Պատվիրատուի անունը     </w:t>
      </w:r>
      <w:r w:rsidRPr="00E52CAB">
        <w:rPr>
          <w:rFonts w:ascii="GHEA Grapalat" w:hAnsi="GHEA Grapalat" w:cs="Sylfaen"/>
          <w:sz w:val="16"/>
          <w:szCs w:val="16"/>
          <w:lang w:val="hy-AM"/>
        </w:rPr>
        <w:t xml:space="preserve">                                                           </w:t>
      </w:r>
      <w:r w:rsidRPr="00E52CAB">
        <w:rPr>
          <w:rFonts w:ascii="GHEA Grapalat" w:hAnsi="GHEA Grapalat" w:cs="Sylfaen"/>
          <w:sz w:val="12"/>
          <w:szCs w:val="12"/>
          <w:lang w:val="hy-AM"/>
        </w:rPr>
        <w:t>Կատարողի անունը</w:t>
      </w:r>
    </w:p>
    <w:p w14:paraId="61966501" w14:textId="77777777" w:rsidR="00701A3B" w:rsidRPr="00E52CAB" w:rsidRDefault="00701A3B" w:rsidP="00701A3B">
      <w:pPr>
        <w:tabs>
          <w:tab w:val="left" w:pos="360"/>
          <w:tab w:val="left" w:pos="540"/>
        </w:tabs>
        <w:ind w:right="-360"/>
        <w:jc w:val="both"/>
        <w:rPr>
          <w:rFonts w:ascii="GHEA Grapalat" w:hAnsi="GHEA Grapalat" w:cs="Sylfaen"/>
          <w:sz w:val="12"/>
          <w:szCs w:val="12"/>
          <w:lang w:val="hy-AM"/>
        </w:rPr>
      </w:pPr>
    </w:p>
    <w:p w14:paraId="61ADCC2D" w14:textId="77777777" w:rsidR="00701A3B" w:rsidRPr="00095A8A" w:rsidRDefault="00701A3B" w:rsidP="00701A3B">
      <w:pPr>
        <w:tabs>
          <w:tab w:val="left" w:pos="360"/>
          <w:tab w:val="left" w:pos="540"/>
        </w:tabs>
        <w:ind w:right="-360"/>
        <w:jc w:val="both"/>
        <w:rPr>
          <w:rFonts w:ascii="GHEA Grapalat" w:hAnsi="GHEA Grapalat" w:cs="Sylfaen"/>
          <w:sz w:val="20"/>
          <w:u w:val="single"/>
          <w:lang w:val="hy-AM"/>
        </w:rPr>
      </w:pPr>
      <w:r w:rsidRPr="00095A8A">
        <w:rPr>
          <w:rFonts w:ascii="GHEA Grapalat" w:hAnsi="GHEA Grapalat" w:cs="Sylfaen"/>
          <w:sz w:val="20"/>
          <w:szCs w:val="20"/>
          <w:lang w:val="hy-AM"/>
        </w:rPr>
        <w:t>(այսուհետ` Կ</w:t>
      </w:r>
      <w:r w:rsidRPr="00E52CAB">
        <w:rPr>
          <w:rFonts w:ascii="GHEA Grapalat" w:hAnsi="GHEA Grapalat" w:cs="Sylfaen"/>
          <w:sz w:val="20"/>
          <w:szCs w:val="20"/>
          <w:lang w:val="hy-AM"/>
        </w:rPr>
        <w:t>ատարող</w:t>
      </w:r>
      <w:r w:rsidRPr="00095A8A">
        <w:rPr>
          <w:rFonts w:ascii="GHEA Grapalat" w:hAnsi="GHEA Grapalat" w:cs="Sylfaen"/>
          <w:sz w:val="20"/>
          <w:szCs w:val="20"/>
          <w:lang w:val="hy-AM"/>
        </w:rPr>
        <w:t>)</w:t>
      </w:r>
      <w:r w:rsidRPr="00E52CAB">
        <w:rPr>
          <w:rFonts w:ascii="GHEA Grapalat" w:hAnsi="GHEA Grapalat" w:cs="Sylfaen"/>
          <w:sz w:val="20"/>
          <w:szCs w:val="20"/>
          <w:lang w:val="hy-AM"/>
        </w:rPr>
        <w:t xml:space="preserve"> </w:t>
      </w:r>
      <w:r w:rsidRPr="00E52CAB">
        <w:rPr>
          <w:rFonts w:ascii="GHEA Grapalat" w:hAnsi="GHEA Grapalat" w:cs="Sylfaen"/>
          <w:sz w:val="20"/>
          <w:lang w:val="hy-AM"/>
        </w:rPr>
        <w:t xml:space="preserve">միջև 20     թ. </w:t>
      </w:r>
      <w:r w:rsidRPr="00E52CAB">
        <w:rPr>
          <w:rFonts w:ascii="GHEA Grapalat" w:hAnsi="GHEA Grapalat" w:cs="Sylfaen"/>
          <w:sz w:val="20"/>
          <w:u w:val="single"/>
          <w:lang w:val="hy-AM"/>
        </w:rPr>
        <w:tab/>
      </w:r>
      <w:r w:rsidRPr="00E52CAB">
        <w:rPr>
          <w:rFonts w:ascii="GHEA Grapalat" w:hAnsi="GHEA Grapalat" w:cs="Sylfaen"/>
          <w:sz w:val="20"/>
          <w:u w:val="single"/>
          <w:lang w:val="hy-AM"/>
        </w:rPr>
        <w:tab/>
      </w:r>
      <w:r w:rsidRPr="00E52CAB">
        <w:rPr>
          <w:rFonts w:ascii="GHEA Grapalat" w:hAnsi="GHEA Grapalat" w:cs="Sylfaen"/>
          <w:sz w:val="20"/>
          <w:u w:val="single"/>
          <w:lang w:val="hy-AM"/>
        </w:rPr>
        <w:tab/>
      </w:r>
      <w:r w:rsidRPr="00E52CAB">
        <w:rPr>
          <w:rFonts w:ascii="GHEA Grapalat" w:hAnsi="GHEA Grapalat" w:cs="Sylfaen"/>
          <w:sz w:val="20"/>
          <w:u w:val="single"/>
          <w:lang w:val="hy-AM"/>
        </w:rPr>
        <w:tab/>
      </w:r>
      <w:r w:rsidRPr="00095A8A">
        <w:rPr>
          <w:rFonts w:ascii="GHEA Grapalat" w:hAnsi="GHEA Grapalat" w:cs="Sylfaen"/>
          <w:sz w:val="20"/>
          <w:lang w:val="hy-AM"/>
        </w:rPr>
        <w:t xml:space="preserve"> -ին կնքված N </w:t>
      </w:r>
      <w:r w:rsidRPr="00095A8A">
        <w:rPr>
          <w:rFonts w:ascii="GHEA Grapalat" w:hAnsi="GHEA Grapalat" w:cs="Sylfaen"/>
          <w:sz w:val="20"/>
          <w:u w:val="single"/>
          <w:lang w:val="hy-AM"/>
        </w:rPr>
        <w:tab/>
      </w:r>
      <w:r w:rsidRPr="00095A8A">
        <w:rPr>
          <w:rFonts w:ascii="GHEA Grapalat" w:hAnsi="GHEA Grapalat" w:cs="Sylfaen"/>
          <w:sz w:val="20"/>
          <w:u w:val="single"/>
          <w:lang w:val="hy-AM"/>
        </w:rPr>
        <w:tab/>
      </w:r>
      <w:r w:rsidRPr="00095A8A">
        <w:rPr>
          <w:rFonts w:ascii="GHEA Grapalat" w:hAnsi="GHEA Grapalat" w:cs="Sylfaen"/>
          <w:sz w:val="20"/>
          <w:u w:val="single"/>
          <w:lang w:val="hy-AM"/>
        </w:rPr>
        <w:tab/>
      </w:r>
      <w:r w:rsidRPr="00095A8A">
        <w:rPr>
          <w:rFonts w:ascii="GHEA Grapalat" w:hAnsi="GHEA Grapalat" w:cs="Sylfaen"/>
          <w:sz w:val="20"/>
          <w:u w:val="single"/>
          <w:lang w:val="hy-AM"/>
        </w:rPr>
        <w:tab/>
      </w:r>
    </w:p>
    <w:p w14:paraId="637EBB01" w14:textId="77777777" w:rsidR="00701A3B" w:rsidRPr="00095A8A" w:rsidRDefault="00701A3B" w:rsidP="00701A3B">
      <w:pPr>
        <w:tabs>
          <w:tab w:val="left" w:pos="360"/>
          <w:tab w:val="left" w:pos="540"/>
        </w:tabs>
        <w:ind w:right="-360"/>
        <w:jc w:val="both"/>
        <w:rPr>
          <w:rFonts w:ascii="GHEA Grapalat" w:hAnsi="GHEA Grapalat" w:cs="Sylfaen"/>
          <w:lang w:val="hy-AM"/>
        </w:rPr>
      </w:pPr>
      <w:r w:rsidRPr="00095A8A">
        <w:rPr>
          <w:rFonts w:ascii="GHEA Grapalat" w:hAnsi="GHEA Grapalat" w:cs="Sylfaen"/>
          <w:sz w:val="12"/>
          <w:szCs w:val="16"/>
          <w:lang w:val="hy-AM"/>
        </w:rPr>
        <w:tab/>
      </w:r>
      <w:r w:rsidRPr="00095A8A">
        <w:rPr>
          <w:rFonts w:ascii="GHEA Grapalat" w:hAnsi="GHEA Grapalat" w:cs="Sylfaen"/>
          <w:sz w:val="12"/>
          <w:szCs w:val="16"/>
          <w:lang w:val="hy-AM"/>
        </w:rPr>
        <w:tab/>
      </w:r>
      <w:r w:rsidRPr="00095A8A">
        <w:rPr>
          <w:rFonts w:ascii="GHEA Grapalat" w:hAnsi="GHEA Grapalat" w:cs="Sylfaen"/>
          <w:sz w:val="12"/>
          <w:szCs w:val="16"/>
          <w:lang w:val="hy-AM"/>
        </w:rPr>
        <w:tab/>
      </w:r>
      <w:r w:rsidRPr="00095A8A">
        <w:rPr>
          <w:rFonts w:ascii="GHEA Grapalat" w:hAnsi="GHEA Grapalat" w:cs="Sylfaen"/>
          <w:sz w:val="12"/>
          <w:szCs w:val="16"/>
          <w:lang w:val="hy-AM"/>
        </w:rPr>
        <w:tab/>
      </w:r>
      <w:r w:rsidRPr="00095A8A">
        <w:rPr>
          <w:rFonts w:ascii="GHEA Grapalat" w:hAnsi="GHEA Grapalat" w:cs="Sylfaen"/>
          <w:sz w:val="12"/>
          <w:szCs w:val="16"/>
          <w:lang w:val="hy-AM"/>
        </w:rPr>
        <w:tab/>
      </w:r>
      <w:r w:rsidRPr="00095A8A">
        <w:rPr>
          <w:rFonts w:ascii="GHEA Grapalat" w:hAnsi="GHEA Grapalat" w:cs="Sylfaen"/>
          <w:sz w:val="12"/>
          <w:szCs w:val="16"/>
          <w:lang w:val="hy-AM"/>
        </w:rPr>
        <w:tab/>
      </w:r>
      <w:r w:rsidRPr="00095A8A">
        <w:rPr>
          <w:rFonts w:ascii="GHEA Grapalat" w:hAnsi="GHEA Grapalat" w:cs="Sylfaen"/>
          <w:sz w:val="12"/>
          <w:szCs w:val="16"/>
          <w:lang w:val="hy-AM"/>
        </w:rPr>
        <w:tab/>
        <w:t>պայմանագրի կնքման ամսաթիվը</w:t>
      </w:r>
      <w:r w:rsidRPr="00095A8A">
        <w:rPr>
          <w:rFonts w:ascii="GHEA Grapalat" w:hAnsi="GHEA Grapalat" w:cs="Sylfaen"/>
          <w:sz w:val="12"/>
          <w:szCs w:val="16"/>
          <w:lang w:val="hy-AM"/>
        </w:rPr>
        <w:tab/>
      </w:r>
      <w:r w:rsidRPr="00095A8A">
        <w:rPr>
          <w:rFonts w:ascii="GHEA Grapalat" w:hAnsi="GHEA Grapalat" w:cs="Sylfaen"/>
          <w:sz w:val="12"/>
          <w:szCs w:val="16"/>
          <w:lang w:val="hy-AM"/>
        </w:rPr>
        <w:tab/>
      </w:r>
      <w:r w:rsidRPr="00095A8A">
        <w:rPr>
          <w:rFonts w:ascii="GHEA Grapalat" w:hAnsi="GHEA Grapalat" w:cs="Sylfaen"/>
          <w:sz w:val="12"/>
          <w:szCs w:val="16"/>
          <w:lang w:val="hy-AM"/>
        </w:rPr>
        <w:tab/>
        <w:t xml:space="preserve">      պայմանագրի համարը</w:t>
      </w:r>
      <w:r w:rsidRPr="00095A8A">
        <w:rPr>
          <w:rFonts w:ascii="GHEA Grapalat" w:hAnsi="GHEA Grapalat" w:cs="Sylfaen"/>
          <w:lang w:val="hy-AM"/>
        </w:rPr>
        <w:t xml:space="preserve"> </w:t>
      </w:r>
    </w:p>
    <w:p w14:paraId="0FD8FB58" w14:textId="77777777" w:rsidR="00701A3B" w:rsidRPr="00095A8A" w:rsidRDefault="00701A3B" w:rsidP="00701A3B">
      <w:pPr>
        <w:tabs>
          <w:tab w:val="left" w:pos="360"/>
          <w:tab w:val="left" w:pos="540"/>
        </w:tabs>
        <w:ind w:right="-360"/>
        <w:jc w:val="both"/>
        <w:rPr>
          <w:rFonts w:ascii="GHEA Grapalat" w:hAnsi="GHEA Grapalat" w:cs="Sylfaen"/>
          <w:sz w:val="20"/>
          <w:szCs w:val="20"/>
          <w:lang w:val="hy-AM"/>
        </w:rPr>
      </w:pPr>
      <w:r w:rsidRPr="00095A8A">
        <w:rPr>
          <w:rFonts w:ascii="GHEA Grapalat" w:hAnsi="GHEA Grapalat" w:cs="Sylfaen"/>
          <w:sz w:val="20"/>
          <w:szCs w:val="20"/>
          <w:lang w:val="hy-AM"/>
        </w:rPr>
        <w:t xml:space="preserve">գնման պայմանագրի շրջանակներում Կատարողը  </w:t>
      </w:r>
      <w:r w:rsidRPr="00095A8A">
        <w:rPr>
          <w:rFonts w:ascii="GHEA Grapalat" w:hAnsi="GHEA Grapalat" w:cs="Sylfaen"/>
          <w:sz w:val="20"/>
          <w:lang w:val="hy-AM"/>
        </w:rPr>
        <w:t xml:space="preserve">20  թ. </w:t>
      </w:r>
      <w:r w:rsidRPr="00095A8A">
        <w:rPr>
          <w:rFonts w:ascii="GHEA Grapalat" w:hAnsi="GHEA Grapalat" w:cs="Sylfaen"/>
          <w:sz w:val="20"/>
          <w:u w:val="single"/>
          <w:lang w:val="hy-AM"/>
        </w:rPr>
        <w:tab/>
      </w:r>
      <w:r w:rsidRPr="00095A8A">
        <w:rPr>
          <w:rFonts w:ascii="GHEA Grapalat" w:hAnsi="GHEA Grapalat" w:cs="Sylfaen"/>
          <w:sz w:val="20"/>
          <w:u w:val="single"/>
          <w:lang w:val="hy-AM"/>
        </w:rPr>
        <w:tab/>
      </w:r>
      <w:r w:rsidRPr="00095A8A">
        <w:rPr>
          <w:rFonts w:ascii="GHEA Grapalat" w:hAnsi="GHEA Grapalat" w:cs="Sylfaen"/>
          <w:sz w:val="20"/>
          <w:lang w:val="hy-AM"/>
        </w:rPr>
        <w:t xml:space="preserve">-ին </w:t>
      </w:r>
      <w:r w:rsidRPr="00095A8A">
        <w:rPr>
          <w:rFonts w:ascii="GHEA Grapalat" w:hAnsi="GHEA Grapalat" w:cs="Sylfaen"/>
          <w:sz w:val="20"/>
          <w:szCs w:val="20"/>
          <w:lang w:val="hy-AM"/>
        </w:rPr>
        <w:t xml:space="preserve">հանձնման-ընդունման </w:t>
      </w:r>
    </w:p>
    <w:p w14:paraId="122F1A9D" w14:textId="77777777" w:rsidR="00701A3B" w:rsidRPr="00095A8A" w:rsidRDefault="00701A3B" w:rsidP="00701A3B">
      <w:pPr>
        <w:tabs>
          <w:tab w:val="left" w:pos="360"/>
          <w:tab w:val="left" w:pos="540"/>
        </w:tabs>
        <w:ind w:right="-360"/>
        <w:jc w:val="both"/>
        <w:rPr>
          <w:rFonts w:ascii="GHEA Grapalat" w:hAnsi="GHEA Grapalat" w:cs="Sylfaen"/>
          <w:sz w:val="20"/>
          <w:szCs w:val="20"/>
          <w:lang w:val="hy-AM"/>
        </w:rPr>
      </w:pPr>
      <w:r w:rsidRPr="00095A8A">
        <w:rPr>
          <w:rFonts w:ascii="GHEA Grapalat" w:hAnsi="GHEA Grapalat" w:cs="Sylfaen"/>
          <w:sz w:val="20"/>
          <w:szCs w:val="20"/>
          <w:lang w:val="hy-AM"/>
        </w:rPr>
        <w:t>նպատակով Պատվիրատուին հանձնեց ստորև նշված ծառայությունները.</w:t>
      </w:r>
    </w:p>
    <w:p w14:paraId="341CC2FE" w14:textId="77777777" w:rsidR="00701A3B" w:rsidRPr="00095A8A" w:rsidRDefault="00701A3B" w:rsidP="00701A3B">
      <w:pPr>
        <w:tabs>
          <w:tab w:val="left" w:pos="2972"/>
        </w:tabs>
        <w:jc w:val="both"/>
        <w:rPr>
          <w:rFonts w:ascii="GHEA Grapalat" w:hAnsi="GHEA Grapalat" w:cs="Sylfaen"/>
          <w:lang w:val="hy-AM"/>
        </w:rPr>
      </w:pPr>
      <w:r w:rsidRPr="00095A8A">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01A3B" w:rsidRPr="00095A8A" w14:paraId="6AF5CDED" w14:textId="77777777" w:rsidTr="00034ACB">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4E714877" w14:textId="77777777" w:rsidR="00701A3B" w:rsidRPr="00095A8A" w:rsidRDefault="00701A3B" w:rsidP="00034ACB">
            <w:pPr>
              <w:jc w:val="center"/>
              <w:rPr>
                <w:rFonts w:ascii="GHEA Grapalat" w:hAnsi="GHEA Grapalat" w:cs="Sylfaen"/>
                <w:bCs/>
                <w:sz w:val="18"/>
                <w:szCs w:val="18"/>
                <w:lang w:val="ru-RU" w:eastAsia="ru-RU"/>
              </w:rPr>
            </w:pPr>
            <w:r w:rsidRPr="00095A8A">
              <w:rPr>
                <w:rFonts w:ascii="GHEA Grapalat" w:hAnsi="GHEA Grapalat" w:cs="Sylfaen"/>
                <w:sz w:val="18"/>
                <w:szCs w:val="18"/>
              </w:rPr>
              <w:t>Ծառայության</w:t>
            </w:r>
          </w:p>
        </w:tc>
      </w:tr>
      <w:tr w:rsidR="00701A3B" w:rsidRPr="00095A8A" w14:paraId="4F2D5F3F" w14:textId="77777777" w:rsidTr="00034ACB">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2E9EEFC" w14:textId="77777777" w:rsidR="00701A3B" w:rsidRPr="00095A8A" w:rsidRDefault="00701A3B" w:rsidP="00034ACB">
            <w:pPr>
              <w:jc w:val="center"/>
              <w:rPr>
                <w:rFonts w:ascii="GHEA Grapalat" w:hAnsi="GHEA Grapalat"/>
                <w:sz w:val="18"/>
                <w:szCs w:val="18"/>
              </w:rPr>
            </w:pPr>
            <w:r w:rsidRPr="00095A8A">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13823D59" w14:textId="77777777" w:rsidR="00701A3B" w:rsidRPr="00095A8A" w:rsidRDefault="00701A3B" w:rsidP="00034ACB">
            <w:pPr>
              <w:jc w:val="center"/>
              <w:rPr>
                <w:rFonts w:ascii="GHEA Grapalat" w:hAnsi="GHEA Grapalat"/>
                <w:sz w:val="18"/>
                <w:szCs w:val="18"/>
              </w:rPr>
            </w:pPr>
            <w:r w:rsidRPr="00095A8A">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0678464B" w14:textId="77777777" w:rsidR="00701A3B" w:rsidRPr="00095A8A" w:rsidRDefault="00701A3B" w:rsidP="00034ACB">
            <w:pPr>
              <w:jc w:val="center"/>
              <w:rPr>
                <w:rFonts w:ascii="GHEA Grapalat" w:hAnsi="GHEA Grapalat"/>
                <w:sz w:val="18"/>
                <w:szCs w:val="18"/>
              </w:rPr>
            </w:pPr>
            <w:r w:rsidRPr="00095A8A">
              <w:rPr>
                <w:rFonts w:ascii="GHEA Grapalat" w:hAnsi="GHEA Grapalat" w:cs="Sylfaen"/>
                <w:sz w:val="18"/>
                <w:szCs w:val="18"/>
              </w:rPr>
              <w:t>քանակը</w:t>
            </w:r>
            <w:r w:rsidRPr="00095A8A">
              <w:rPr>
                <w:rFonts w:ascii="GHEA Grapalat" w:hAnsi="GHEA Grapalat"/>
                <w:sz w:val="18"/>
                <w:szCs w:val="18"/>
              </w:rPr>
              <w:t xml:space="preserve"> (</w:t>
            </w:r>
            <w:r w:rsidRPr="00095A8A">
              <w:rPr>
                <w:rFonts w:ascii="GHEA Grapalat" w:hAnsi="GHEA Grapalat" w:cs="Sylfaen"/>
                <w:sz w:val="18"/>
                <w:szCs w:val="18"/>
              </w:rPr>
              <w:t>փաստացի</w:t>
            </w:r>
            <w:r w:rsidRPr="00095A8A">
              <w:rPr>
                <w:rFonts w:ascii="GHEA Grapalat" w:hAnsi="GHEA Grapalat"/>
                <w:sz w:val="18"/>
                <w:szCs w:val="18"/>
              </w:rPr>
              <w:t>)</w:t>
            </w:r>
          </w:p>
        </w:tc>
      </w:tr>
      <w:tr w:rsidR="00701A3B" w:rsidRPr="00095A8A" w14:paraId="3F80F651" w14:textId="77777777" w:rsidTr="00034ACB">
        <w:trPr>
          <w:trHeight w:val="273"/>
        </w:trPr>
        <w:tc>
          <w:tcPr>
            <w:tcW w:w="3852" w:type="dxa"/>
            <w:tcBorders>
              <w:top w:val="single" w:sz="4" w:space="0" w:color="000000"/>
              <w:left w:val="single" w:sz="4" w:space="0" w:color="000000"/>
              <w:bottom w:val="single" w:sz="4" w:space="0" w:color="000000"/>
              <w:right w:val="single" w:sz="4" w:space="0" w:color="000000"/>
            </w:tcBorders>
          </w:tcPr>
          <w:p w14:paraId="1AABCFFA" w14:textId="77777777" w:rsidR="00701A3B" w:rsidRPr="00095A8A" w:rsidRDefault="00701A3B" w:rsidP="00034AC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C56665D" w14:textId="77777777" w:rsidR="00701A3B" w:rsidRPr="00095A8A" w:rsidRDefault="00701A3B" w:rsidP="00034AC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A1CEA2" w14:textId="77777777" w:rsidR="00701A3B" w:rsidRPr="00095A8A" w:rsidRDefault="00701A3B" w:rsidP="00034ACB">
            <w:pPr>
              <w:rPr>
                <w:rFonts w:ascii="GHEA Grapalat" w:hAnsi="GHEA Grapalat" w:cs="Sylfaen"/>
                <w:sz w:val="18"/>
                <w:szCs w:val="18"/>
                <w:lang w:val="ru-RU" w:eastAsia="ru-RU"/>
              </w:rPr>
            </w:pPr>
          </w:p>
        </w:tc>
      </w:tr>
      <w:tr w:rsidR="00701A3B" w:rsidRPr="00095A8A" w14:paraId="015AB75C" w14:textId="77777777" w:rsidTr="00034ACB">
        <w:trPr>
          <w:trHeight w:val="273"/>
        </w:trPr>
        <w:tc>
          <w:tcPr>
            <w:tcW w:w="3852" w:type="dxa"/>
            <w:tcBorders>
              <w:top w:val="single" w:sz="4" w:space="0" w:color="000000"/>
              <w:left w:val="single" w:sz="4" w:space="0" w:color="000000"/>
              <w:bottom w:val="single" w:sz="4" w:space="0" w:color="000000"/>
              <w:right w:val="single" w:sz="4" w:space="0" w:color="000000"/>
            </w:tcBorders>
          </w:tcPr>
          <w:p w14:paraId="5176569E" w14:textId="77777777" w:rsidR="00701A3B" w:rsidRPr="00095A8A" w:rsidRDefault="00701A3B" w:rsidP="00034ACB">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43E5D965" w14:textId="77777777" w:rsidR="00701A3B" w:rsidRPr="00095A8A" w:rsidRDefault="00701A3B" w:rsidP="00034ACB">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3D1C40B" w14:textId="77777777" w:rsidR="00701A3B" w:rsidRPr="00095A8A" w:rsidRDefault="00701A3B" w:rsidP="00034ACB">
            <w:pPr>
              <w:rPr>
                <w:rFonts w:ascii="GHEA Grapalat" w:hAnsi="GHEA Grapalat" w:cs="Sylfaen"/>
                <w:sz w:val="18"/>
                <w:szCs w:val="18"/>
                <w:lang w:val="ru-RU" w:eastAsia="ru-RU"/>
              </w:rPr>
            </w:pPr>
          </w:p>
        </w:tc>
      </w:tr>
    </w:tbl>
    <w:p w14:paraId="10390457" w14:textId="77777777" w:rsidR="00701A3B" w:rsidRPr="00095A8A" w:rsidRDefault="00701A3B" w:rsidP="00701A3B">
      <w:pPr>
        <w:tabs>
          <w:tab w:val="left" w:pos="360"/>
          <w:tab w:val="left" w:pos="540"/>
        </w:tabs>
        <w:jc w:val="both"/>
        <w:rPr>
          <w:rFonts w:ascii="GHEA Grapalat" w:hAnsi="GHEA Grapalat" w:cs="Sylfaen"/>
          <w:lang w:val="hy-AM"/>
        </w:rPr>
      </w:pPr>
    </w:p>
    <w:p w14:paraId="76682EC2" w14:textId="77777777" w:rsidR="00701A3B" w:rsidRPr="00095A8A" w:rsidRDefault="00701A3B" w:rsidP="00701A3B">
      <w:pPr>
        <w:tabs>
          <w:tab w:val="left" w:pos="360"/>
          <w:tab w:val="left" w:pos="540"/>
        </w:tabs>
        <w:jc w:val="both"/>
        <w:rPr>
          <w:rFonts w:ascii="GHEA Grapalat" w:hAnsi="GHEA Grapalat" w:cs="Sylfaen"/>
          <w:sz w:val="20"/>
          <w:szCs w:val="20"/>
          <w:lang w:val="hy-AM"/>
        </w:rPr>
      </w:pPr>
      <w:r w:rsidRPr="00095A8A">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15D6B3D0" w14:textId="77777777" w:rsidR="00701A3B" w:rsidRPr="00095A8A" w:rsidRDefault="00701A3B" w:rsidP="00701A3B">
      <w:pPr>
        <w:tabs>
          <w:tab w:val="left" w:pos="360"/>
          <w:tab w:val="left" w:pos="540"/>
        </w:tabs>
        <w:rPr>
          <w:rFonts w:ascii="GHEA Grapalat" w:hAnsi="GHEA Grapalat" w:cs="Sylfaen"/>
          <w:sz w:val="22"/>
          <w:szCs w:val="22"/>
          <w:lang w:val="hy-AM"/>
        </w:rPr>
      </w:pPr>
    </w:p>
    <w:p w14:paraId="68BD0103" w14:textId="77777777" w:rsidR="00701A3B" w:rsidRPr="00095A8A" w:rsidRDefault="00701A3B" w:rsidP="00701A3B">
      <w:pPr>
        <w:jc w:val="center"/>
        <w:rPr>
          <w:rFonts w:ascii="GHEA Grapalat" w:hAnsi="GHEA Grapalat" w:cs="Sylfaen"/>
          <w:sz w:val="22"/>
          <w:szCs w:val="22"/>
          <w:lang w:val="hy-AM"/>
        </w:rPr>
      </w:pPr>
    </w:p>
    <w:p w14:paraId="35DCB0C0" w14:textId="77777777" w:rsidR="00701A3B" w:rsidRPr="00095A8A" w:rsidRDefault="00701A3B" w:rsidP="00701A3B">
      <w:pPr>
        <w:jc w:val="center"/>
        <w:rPr>
          <w:rFonts w:ascii="GHEA Grapalat" w:hAnsi="GHEA Grapalat" w:cs="Sylfaen"/>
          <w:sz w:val="14"/>
          <w:szCs w:val="14"/>
          <w:lang w:val="hy-AM"/>
        </w:rPr>
      </w:pPr>
    </w:p>
    <w:p w14:paraId="6E75755D" w14:textId="77777777" w:rsidR="00701A3B" w:rsidRPr="00095A8A" w:rsidRDefault="00701A3B" w:rsidP="00701A3B">
      <w:pPr>
        <w:jc w:val="center"/>
        <w:rPr>
          <w:rFonts w:ascii="GHEA Grapalat" w:hAnsi="GHEA Grapalat" w:cs="Sylfaen"/>
          <w:sz w:val="22"/>
          <w:szCs w:val="22"/>
          <w:lang w:val="hy-AM"/>
        </w:rPr>
      </w:pPr>
    </w:p>
    <w:p w14:paraId="2B2452CB" w14:textId="77777777" w:rsidR="00701A3B" w:rsidRPr="00095A8A" w:rsidRDefault="00701A3B" w:rsidP="00701A3B">
      <w:pPr>
        <w:jc w:val="center"/>
        <w:rPr>
          <w:rFonts w:ascii="GHEA Grapalat" w:hAnsi="GHEA Grapalat" w:cs="Sylfaen"/>
          <w:sz w:val="22"/>
          <w:szCs w:val="22"/>
        </w:rPr>
      </w:pPr>
      <w:r w:rsidRPr="00095A8A">
        <w:rPr>
          <w:rFonts w:ascii="GHEA Grapalat" w:hAnsi="GHEA Grapalat" w:cs="Sylfaen"/>
          <w:sz w:val="22"/>
          <w:szCs w:val="22"/>
        </w:rPr>
        <w:t>ԿՈՂՄԵՐԸ</w:t>
      </w:r>
    </w:p>
    <w:p w14:paraId="2B88FFB4" w14:textId="77777777" w:rsidR="00701A3B" w:rsidRPr="00095A8A" w:rsidRDefault="00701A3B" w:rsidP="00701A3B">
      <w:pPr>
        <w:jc w:val="center"/>
        <w:rPr>
          <w:rFonts w:ascii="GHEA Grapalat" w:hAnsi="GHEA Grapalat" w:cs="Sylfaen"/>
          <w:sz w:val="22"/>
          <w:szCs w:val="22"/>
        </w:rPr>
      </w:pPr>
    </w:p>
    <w:p w14:paraId="41C65A95" w14:textId="77777777" w:rsidR="00701A3B" w:rsidRPr="00095A8A" w:rsidRDefault="00701A3B" w:rsidP="00701A3B">
      <w:pPr>
        <w:tabs>
          <w:tab w:val="left" w:pos="360"/>
          <w:tab w:val="left" w:pos="540"/>
        </w:tabs>
        <w:rPr>
          <w:rFonts w:ascii="GHEA Grapalat" w:hAnsi="GHEA Grapalat" w:cs="Sylfaen"/>
          <w:sz w:val="22"/>
          <w:szCs w:val="22"/>
        </w:rPr>
      </w:pPr>
    </w:p>
    <w:p w14:paraId="718DD6D3" w14:textId="77777777" w:rsidR="00701A3B" w:rsidRPr="00095A8A" w:rsidRDefault="00701A3B" w:rsidP="00701A3B">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01A3B" w:rsidRPr="00095A8A" w14:paraId="0BF622B6" w14:textId="77777777" w:rsidTr="00034ACB">
        <w:tc>
          <w:tcPr>
            <w:tcW w:w="4785" w:type="dxa"/>
          </w:tcPr>
          <w:p w14:paraId="69774E8B" w14:textId="77777777" w:rsidR="00701A3B" w:rsidRPr="00095A8A" w:rsidRDefault="00701A3B" w:rsidP="00034ACB">
            <w:pPr>
              <w:tabs>
                <w:tab w:val="left" w:pos="360"/>
                <w:tab w:val="left" w:pos="540"/>
              </w:tabs>
              <w:jc w:val="center"/>
              <w:rPr>
                <w:rFonts w:ascii="GHEA Grapalat" w:hAnsi="GHEA Grapalat" w:cs="Sylfaen"/>
                <w:b/>
                <w:bCs/>
                <w:sz w:val="22"/>
                <w:szCs w:val="22"/>
                <w:lang w:eastAsia="ru-RU"/>
              </w:rPr>
            </w:pPr>
            <w:r w:rsidRPr="00095A8A">
              <w:rPr>
                <w:rFonts w:ascii="GHEA Grapalat" w:hAnsi="GHEA Grapalat" w:cs="Sylfaen"/>
                <w:b/>
                <w:bCs/>
                <w:sz w:val="22"/>
                <w:szCs w:val="22"/>
              </w:rPr>
              <w:t>Հանձնեց</w:t>
            </w:r>
          </w:p>
        </w:tc>
        <w:tc>
          <w:tcPr>
            <w:tcW w:w="5223" w:type="dxa"/>
          </w:tcPr>
          <w:p w14:paraId="210D07EF" w14:textId="77777777" w:rsidR="00701A3B" w:rsidRPr="00095A8A" w:rsidRDefault="00701A3B" w:rsidP="00034ACB">
            <w:pPr>
              <w:tabs>
                <w:tab w:val="left" w:pos="360"/>
                <w:tab w:val="left" w:pos="540"/>
              </w:tabs>
              <w:jc w:val="center"/>
              <w:rPr>
                <w:rFonts w:ascii="GHEA Grapalat" w:hAnsi="GHEA Grapalat" w:cs="Sylfaen"/>
                <w:b/>
                <w:bCs/>
                <w:sz w:val="22"/>
                <w:szCs w:val="22"/>
                <w:lang w:eastAsia="ru-RU"/>
              </w:rPr>
            </w:pPr>
            <w:r w:rsidRPr="00095A8A">
              <w:rPr>
                <w:rFonts w:ascii="GHEA Grapalat" w:hAnsi="GHEA Grapalat" w:cs="Sylfaen"/>
                <w:b/>
                <w:bCs/>
                <w:sz w:val="22"/>
                <w:szCs w:val="22"/>
              </w:rPr>
              <w:t xml:space="preserve">        Ընդունեց</w:t>
            </w:r>
          </w:p>
        </w:tc>
      </w:tr>
    </w:tbl>
    <w:p w14:paraId="7C9E4D25" w14:textId="77777777" w:rsidR="00701A3B" w:rsidRPr="00095A8A" w:rsidRDefault="00701A3B" w:rsidP="00701A3B">
      <w:pPr>
        <w:tabs>
          <w:tab w:val="left" w:pos="360"/>
          <w:tab w:val="left" w:pos="540"/>
        </w:tabs>
        <w:rPr>
          <w:rFonts w:ascii="GHEA Grapalat" w:hAnsi="GHEA Grapalat" w:cs="Sylfaen"/>
          <w:sz w:val="20"/>
          <w:szCs w:val="20"/>
          <w:lang w:eastAsia="ru-RU"/>
        </w:rPr>
      </w:pPr>
      <w:r w:rsidRPr="00095A8A">
        <w:rPr>
          <w:rFonts w:ascii="GHEA Grapalat" w:hAnsi="GHEA Grapalat" w:cs="Sylfaen"/>
          <w:sz w:val="20"/>
          <w:szCs w:val="20"/>
          <w:lang w:eastAsia="ru-RU"/>
        </w:rPr>
        <w:t xml:space="preserve">                                                                                                  հայտը նախագծած ներկայացուցիչ`</w:t>
      </w:r>
    </w:p>
    <w:p w14:paraId="60028B03" w14:textId="77777777" w:rsidR="00701A3B" w:rsidRPr="00095A8A" w:rsidRDefault="00701A3B" w:rsidP="00701A3B">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01A3B" w:rsidRPr="00095A8A" w14:paraId="303424CF" w14:textId="77777777" w:rsidTr="00034ACB">
        <w:trPr>
          <w:tblCellSpacing w:w="7" w:type="dxa"/>
          <w:jc w:val="center"/>
        </w:trPr>
        <w:tc>
          <w:tcPr>
            <w:tcW w:w="0" w:type="auto"/>
            <w:vAlign w:val="center"/>
          </w:tcPr>
          <w:p w14:paraId="5C9BD49E" w14:textId="77777777" w:rsidR="00701A3B" w:rsidRPr="00095A8A" w:rsidRDefault="00701A3B" w:rsidP="00034ACB">
            <w:pPr>
              <w:jc w:val="center"/>
              <w:rPr>
                <w:rFonts w:ascii="GHEA Grapalat" w:hAnsi="GHEA Grapalat" w:cs="GHEA Grapalat"/>
                <w:color w:val="000000"/>
                <w:sz w:val="21"/>
                <w:szCs w:val="21"/>
                <w:lang w:val="ru-RU" w:eastAsia="ru-RU"/>
              </w:rPr>
            </w:pPr>
            <w:r w:rsidRPr="00095A8A">
              <w:rPr>
                <w:rFonts w:ascii="GHEA Grapalat" w:hAnsi="GHEA Grapalat" w:cs="GHEA Grapalat"/>
                <w:color w:val="000000"/>
                <w:sz w:val="21"/>
                <w:szCs w:val="21"/>
              </w:rPr>
              <w:t xml:space="preserve">___________________________ </w:t>
            </w:r>
          </w:p>
          <w:p w14:paraId="6138AC21" w14:textId="77777777" w:rsidR="00701A3B" w:rsidRPr="00095A8A" w:rsidRDefault="00701A3B" w:rsidP="00034ACB">
            <w:pPr>
              <w:jc w:val="center"/>
              <w:rPr>
                <w:rFonts w:ascii="GHEA Grapalat" w:hAnsi="GHEA Grapalat" w:cs="GHEA Grapalat"/>
                <w:color w:val="000000"/>
                <w:sz w:val="21"/>
                <w:szCs w:val="21"/>
                <w:lang w:val="ru-RU" w:eastAsia="ru-RU"/>
              </w:rPr>
            </w:pPr>
            <w:r w:rsidRPr="00095A8A">
              <w:rPr>
                <w:rFonts w:ascii="GHEA Grapalat" w:hAnsi="GHEA Grapalat" w:cs="GHEA Grapalat"/>
                <w:color w:val="000000"/>
                <w:sz w:val="15"/>
                <w:szCs w:val="15"/>
              </w:rPr>
              <w:t>ազգանուն, անուն</w:t>
            </w:r>
          </w:p>
        </w:tc>
        <w:tc>
          <w:tcPr>
            <w:tcW w:w="0" w:type="auto"/>
            <w:vAlign w:val="center"/>
          </w:tcPr>
          <w:p w14:paraId="56305C0F" w14:textId="77777777" w:rsidR="00701A3B" w:rsidRPr="00095A8A" w:rsidRDefault="00701A3B" w:rsidP="00034ACB">
            <w:pPr>
              <w:jc w:val="center"/>
              <w:rPr>
                <w:rFonts w:ascii="GHEA Grapalat" w:hAnsi="GHEA Grapalat" w:cs="GHEA Grapalat"/>
                <w:color w:val="000000"/>
                <w:sz w:val="21"/>
                <w:szCs w:val="21"/>
                <w:lang w:val="ru-RU" w:eastAsia="ru-RU"/>
              </w:rPr>
            </w:pPr>
            <w:r w:rsidRPr="00095A8A">
              <w:rPr>
                <w:rFonts w:ascii="GHEA Grapalat" w:hAnsi="GHEA Grapalat" w:cs="GHEA Grapalat"/>
                <w:color w:val="000000"/>
                <w:sz w:val="21"/>
                <w:szCs w:val="21"/>
              </w:rPr>
              <w:t>___________________________</w:t>
            </w:r>
          </w:p>
          <w:p w14:paraId="18487EC6" w14:textId="77777777" w:rsidR="00701A3B" w:rsidRPr="00095A8A" w:rsidRDefault="00701A3B" w:rsidP="00034ACB">
            <w:pPr>
              <w:jc w:val="center"/>
              <w:rPr>
                <w:rFonts w:ascii="GHEA Grapalat" w:hAnsi="GHEA Grapalat" w:cs="GHEA Grapalat"/>
                <w:color w:val="000000"/>
                <w:sz w:val="21"/>
                <w:szCs w:val="21"/>
                <w:lang w:val="ru-RU" w:eastAsia="ru-RU"/>
              </w:rPr>
            </w:pPr>
            <w:r w:rsidRPr="00095A8A">
              <w:rPr>
                <w:rFonts w:ascii="GHEA Grapalat" w:hAnsi="GHEA Grapalat" w:cs="GHEA Grapalat"/>
                <w:color w:val="000000"/>
                <w:sz w:val="15"/>
                <w:szCs w:val="15"/>
              </w:rPr>
              <w:t>ազգանուն, անուն</w:t>
            </w:r>
          </w:p>
        </w:tc>
      </w:tr>
      <w:tr w:rsidR="00701A3B" w:rsidRPr="00095A8A" w14:paraId="5A98DF08" w14:textId="77777777" w:rsidTr="00034ACB">
        <w:trPr>
          <w:tblCellSpacing w:w="7" w:type="dxa"/>
          <w:jc w:val="center"/>
        </w:trPr>
        <w:tc>
          <w:tcPr>
            <w:tcW w:w="0" w:type="auto"/>
            <w:vAlign w:val="center"/>
          </w:tcPr>
          <w:p w14:paraId="5B74D97D" w14:textId="77777777" w:rsidR="00701A3B" w:rsidRPr="00095A8A" w:rsidRDefault="00701A3B" w:rsidP="00034ACB">
            <w:pPr>
              <w:jc w:val="center"/>
              <w:rPr>
                <w:rFonts w:ascii="GHEA Grapalat" w:hAnsi="GHEA Grapalat" w:cs="GHEA Grapalat"/>
                <w:color w:val="000000"/>
                <w:sz w:val="21"/>
                <w:szCs w:val="21"/>
                <w:lang w:val="ru-RU" w:eastAsia="ru-RU"/>
              </w:rPr>
            </w:pPr>
            <w:r w:rsidRPr="00095A8A">
              <w:rPr>
                <w:rFonts w:ascii="GHEA Grapalat" w:hAnsi="GHEA Grapalat" w:cs="GHEA Grapalat"/>
                <w:color w:val="000000"/>
                <w:sz w:val="21"/>
                <w:szCs w:val="21"/>
              </w:rPr>
              <w:t xml:space="preserve">___________________________ </w:t>
            </w:r>
          </w:p>
          <w:p w14:paraId="2CC86468" w14:textId="77777777" w:rsidR="00701A3B" w:rsidRPr="00095A8A" w:rsidRDefault="00701A3B" w:rsidP="00034ACB">
            <w:pPr>
              <w:jc w:val="center"/>
              <w:rPr>
                <w:rFonts w:ascii="GHEA Grapalat" w:hAnsi="GHEA Grapalat" w:cs="GHEA Grapalat"/>
                <w:color w:val="000000"/>
                <w:sz w:val="21"/>
                <w:szCs w:val="21"/>
                <w:lang w:val="ru-RU" w:eastAsia="ru-RU"/>
              </w:rPr>
            </w:pPr>
            <w:r w:rsidRPr="00095A8A">
              <w:rPr>
                <w:rFonts w:ascii="GHEA Grapalat" w:hAnsi="GHEA Grapalat" w:cs="GHEA Grapalat"/>
                <w:color w:val="000000"/>
                <w:sz w:val="15"/>
                <w:szCs w:val="15"/>
              </w:rPr>
              <w:t>ստորագրություն</w:t>
            </w:r>
          </w:p>
        </w:tc>
        <w:tc>
          <w:tcPr>
            <w:tcW w:w="0" w:type="auto"/>
            <w:vAlign w:val="center"/>
          </w:tcPr>
          <w:p w14:paraId="1EC0B503" w14:textId="77777777" w:rsidR="00701A3B" w:rsidRPr="00095A8A" w:rsidRDefault="00701A3B" w:rsidP="00034ACB">
            <w:pPr>
              <w:jc w:val="center"/>
              <w:rPr>
                <w:rFonts w:ascii="GHEA Grapalat" w:hAnsi="GHEA Grapalat" w:cs="GHEA Grapalat"/>
                <w:color w:val="000000"/>
                <w:sz w:val="21"/>
                <w:szCs w:val="21"/>
                <w:lang w:val="ru-RU" w:eastAsia="ru-RU"/>
              </w:rPr>
            </w:pPr>
            <w:r w:rsidRPr="00095A8A">
              <w:rPr>
                <w:rFonts w:ascii="GHEA Grapalat" w:hAnsi="GHEA Grapalat" w:cs="GHEA Grapalat"/>
                <w:color w:val="000000"/>
                <w:sz w:val="21"/>
                <w:szCs w:val="21"/>
              </w:rPr>
              <w:t>___________________________</w:t>
            </w:r>
          </w:p>
          <w:p w14:paraId="61ECF5A6" w14:textId="77777777" w:rsidR="00701A3B" w:rsidRPr="00095A8A" w:rsidRDefault="00701A3B" w:rsidP="00034ACB">
            <w:pPr>
              <w:jc w:val="center"/>
              <w:rPr>
                <w:rFonts w:ascii="GHEA Grapalat" w:hAnsi="GHEA Grapalat" w:cs="GHEA Grapalat"/>
                <w:color w:val="000000"/>
                <w:sz w:val="21"/>
                <w:szCs w:val="21"/>
                <w:lang w:val="ru-RU" w:eastAsia="ru-RU"/>
              </w:rPr>
            </w:pPr>
            <w:r w:rsidRPr="00095A8A">
              <w:rPr>
                <w:rFonts w:ascii="GHEA Grapalat" w:hAnsi="GHEA Grapalat" w:cs="GHEA Grapalat"/>
                <w:color w:val="000000"/>
                <w:sz w:val="15"/>
                <w:szCs w:val="15"/>
              </w:rPr>
              <w:t>ստորագրություն</w:t>
            </w:r>
          </w:p>
        </w:tc>
      </w:tr>
      <w:tr w:rsidR="00701A3B" w:rsidRPr="00095A8A" w14:paraId="14A6DC73" w14:textId="77777777" w:rsidTr="00034ACB">
        <w:trPr>
          <w:tblCellSpacing w:w="7" w:type="dxa"/>
          <w:jc w:val="center"/>
        </w:trPr>
        <w:tc>
          <w:tcPr>
            <w:tcW w:w="0" w:type="auto"/>
            <w:vAlign w:val="center"/>
          </w:tcPr>
          <w:p w14:paraId="35B12E2B" w14:textId="77777777" w:rsidR="00701A3B" w:rsidRPr="00095A8A" w:rsidRDefault="00701A3B" w:rsidP="00034ACB">
            <w:pPr>
              <w:rPr>
                <w:rFonts w:ascii="GHEA Grapalat" w:hAnsi="GHEA Grapalat" w:cs="GHEA Grapalat"/>
                <w:color w:val="000000"/>
                <w:sz w:val="21"/>
                <w:szCs w:val="21"/>
                <w:lang w:val="ru-RU" w:eastAsia="ru-RU"/>
              </w:rPr>
            </w:pPr>
            <w:r w:rsidRPr="00095A8A">
              <w:rPr>
                <w:rFonts w:ascii="GHEA Grapalat" w:hAnsi="GHEA Grapalat" w:cs="GHEA Grapalat"/>
                <w:color w:val="000000"/>
                <w:sz w:val="21"/>
                <w:szCs w:val="21"/>
              </w:rPr>
              <w:t xml:space="preserve">                              </w:t>
            </w:r>
          </w:p>
        </w:tc>
        <w:tc>
          <w:tcPr>
            <w:tcW w:w="0" w:type="auto"/>
            <w:vAlign w:val="center"/>
          </w:tcPr>
          <w:p w14:paraId="6944EF8D" w14:textId="77777777" w:rsidR="00701A3B" w:rsidRPr="00095A8A" w:rsidRDefault="00701A3B" w:rsidP="00034ACB">
            <w:pPr>
              <w:rPr>
                <w:rFonts w:ascii="GHEA Grapalat" w:hAnsi="GHEA Grapalat" w:cs="GHEA Grapalat"/>
                <w:color w:val="000000"/>
                <w:sz w:val="21"/>
                <w:szCs w:val="21"/>
                <w:lang w:val="ru-RU" w:eastAsia="ru-RU"/>
              </w:rPr>
            </w:pPr>
          </w:p>
        </w:tc>
      </w:tr>
    </w:tbl>
    <w:p w14:paraId="6063F4A7" w14:textId="77777777" w:rsidR="00701A3B" w:rsidRPr="00095A8A" w:rsidRDefault="00701A3B" w:rsidP="00701A3B">
      <w:pPr>
        <w:ind w:left="-142" w:firstLine="142"/>
        <w:jc w:val="center"/>
        <w:rPr>
          <w:rFonts w:ascii="GHEA Grapalat" w:hAnsi="GHEA Grapalat" w:cs="Sylfaen"/>
          <w:b/>
          <w:sz w:val="22"/>
        </w:rPr>
      </w:pPr>
    </w:p>
    <w:p w14:paraId="75AD9271" w14:textId="77777777" w:rsidR="00701A3B" w:rsidRPr="00095A8A" w:rsidRDefault="00701A3B" w:rsidP="00701A3B">
      <w:pPr>
        <w:ind w:left="-142" w:firstLine="142"/>
        <w:jc w:val="center"/>
        <w:rPr>
          <w:rFonts w:ascii="GHEA Grapalat" w:hAnsi="GHEA Grapalat" w:cs="Sylfaen"/>
          <w:b/>
          <w:sz w:val="22"/>
        </w:rPr>
      </w:pPr>
    </w:p>
    <w:p w14:paraId="1ED7E8D9" w14:textId="77777777" w:rsidR="00701A3B" w:rsidRPr="00095A8A" w:rsidRDefault="00701A3B" w:rsidP="00701A3B">
      <w:pPr>
        <w:ind w:left="-142" w:firstLine="142"/>
        <w:jc w:val="center"/>
        <w:rPr>
          <w:rFonts w:ascii="GHEA Grapalat" w:hAnsi="GHEA Grapalat" w:cs="Sylfaen"/>
          <w:b/>
          <w:sz w:val="22"/>
        </w:rPr>
      </w:pPr>
    </w:p>
    <w:p w14:paraId="5C0C809B" w14:textId="77777777" w:rsidR="00701A3B" w:rsidRPr="00095A8A" w:rsidRDefault="00701A3B" w:rsidP="00701A3B">
      <w:pPr>
        <w:ind w:left="-142" w:firstLine="142"/>
        <w:jc w:val="center"/>
        <w:rPr>
          <w:rFonts w:ascii="GHEA Grapalat" w:hAnsi="GHEA Grapalat" w:cs="Sylfaen"/>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01A3B" w:rsidRPr="00095A8A" w14:paraId="68F7B5F4" w14:textId="77777777" w:rsidTr="00034ACB">
        <w:trPr>
          <w:tblCellSpacing w:w="7" w:type="dxa"/>
          <w:jc w:val="center"/>
        </w:trPr>
        <w:tc>
          <w:tcPr>
            <w:tcW w:w="0" w:type="auto"/>
            <w:vAlign w:val="center"/>
          </w:tcPr>
          <w:p w14:paraId="66AEA7DA" w14:textId="77777777" w:rsidR="00701A3B" w:rsidRPr="00095A8A" w:rsidRDefault="00701A3B" w:rsidP="00034ACB">
            <w:pPr>
              <w:rPr>
                <w:rFonts w:ascii="GHEA Grapalat" w:hAnsi="GHEA Grapalat" w:cs="GHEA Grapalat"/>
                <w:color w:val="000000"/>
                <w:sz w:val="21"/>
                <w:szCs w:val="21"/>
                <w:lang w:val="ru-RU" w:eastAsia="ru-RU"/>
              </w:rPr>
            </w:pPr>
            <w:r w:rsidRPr="00095A8A">
              <w:rPr>
                <w:rFonts w:ascii="GHEA Grapalat" w:hAnsi="GHEA Grapalat" w:cs="GHEA Grapalat"/>
                <w:color w:val="000000"/>
                <w:sz w:val="21"/>
                <w:szCs w:val="21"/>
              </w:rPr>
              <w:t xml:space="preserve">                           </w:t>
            </w:r>
          </w:p>
        </w:tc>
        <w:tc>
          <w:tcPr>
            <w:tcW w:w="0" w:type="auto"/>
            <w:vAlign w:val="center"/>
          </w:tcPr>
          <w:p w14:paraId="556A4576" w14:textId="77777777" w:rsidR="00701A3B" w:rsidRPr="00095A8A" w:rsidRDefault="00701A3B" w:rsidP="00034ACB">
            <w:pPr>
              <w:rPr>
                <w:rFonts w:ascii="GHEA Grapalat" w:hAnsi="GHEA Grapalat" w:cs="GHEA Grapalat"/>
                <w:color w:val="000000"/>
                <w:sz w:val="21"/>
                <w:szCs w:val="21"/>
                <w:lang w:val="ru-RU" w:eastAsia="ru-RU"/>
              </w:rPr>
            </w:pPr>
          </w:p>
        </w:tc>
      </w:tr>
      <w:tr w:rsidR="00701A3B" w:rsidRPr="00095A8A" w14:paraId="31679F74" w14:textId="77777777" w:rsidTr="00034ACB">
        <w:trPr>
          <w:tblCellSpacing w:w="7" w:type="dxa"/>
          <w:jc w:val="center"/>
        </w:trPr>
        <w:tc>
          <w:tcPr>
            <w:tcW w:w="0" w:type="auto"/>
            <w:vAlign w:val="center"/>
          </w:tcPr>
          <w:p w14:paraId="020C35AD" w14:textId="77777777" w:rsidR="00701A3B" w:rsidRPr="00095A8A" w:rsidRDefault="00701A3B" w:rsidP="00034ACB">
            <w:pPr>
              <w:rPr>
                <w:rFonts w:ascii="GHEA Grapalat" w:hAnsi="GHEA Grapalat" w:cs="GHEA Grapalat"/>
                <w:color w:val="000000"/>
                <w:sz w:val="21"/>
                <w:szCs w:val="21"/>
              </w:rPr>
            </w:pPr>
          </w:p>
          <w:p w14:paraId="2973CDC5" w14:textId="77777777" w:rsidR="00701A3B" w:rsidRPr="00095A8A" w:rsidRDefault="00701A3B" w:rsidP="00034ACB">
            <w:pPr>
              <w:rPr>
                <w:rFonts w:ascii="GHEA Grapalat" w:hAnsi="GHEA Grapalat" w:cs="GHEA Grapalat"/>
                <w:color w:val="000000"/>
                <w:sz w:val="21"/>
                <w:szCs w:val="21"/>
              </w:rPr>
            </w:pPr>
          </w:p>
          <w:p w14:paraId="5AA9C094" w14:textId="77777777" w:rsidR="00701A3B" w:rsidRPr="00095A8A" w:rsidRDefault="00701A3B" w:rsidP="00034ACB">
            <w:pPr>
              <w:rPr>
                <w:rFonts w:ascii="GHEA Grapalat" w:hAnsi="GHEA Grapalat" w:cs="GHEA Grapalat"/>
                <w:color w:val="000000"/>
                <w:sz w:val="21"/>
                <w:szCs w:val="21"/>
              </w:rPr>
            </w:pPr>
          </w:p>
          <w:p w14:paraId="3D4DDF95" w14:textId="77777777" w:rsidR="00701A3B" w:rsidRPr="00095A8A" w:rsidRDefault="00701A3B" w:rsidP="00034ACB">
            <w:pPr>
              <w:rPr>
                <w:rFonts w:ascii="GHEA Grapalat" w:hAnsi="GHEA Grapalat" w:cs="GHEA Grapalat"/>
                <w:color w:val="000000"/>
                <w:sz w:val="21"/>
                <w:szCs w:val="21"/>
              </w:rPr>
            </w:pPr>
          </w:p>
          <w:p w14:paraId="6F872D98" w14:textId="77777777" w:rsidR="00701A3B" w:rsidRPr="00095A8A" w:rsidRDefault="00701A3B" w:rsidP="00034ACB">
            <w:pPr>
              <w:rPr>
                <w:rFonts w:ascii="GHEA Grapalat" w:hAnsi="GHEA Grapalat" w:cs="GHEA Grapalat"/>
                <w:color w:val="000000"/>
                <w:sz w:val="21"/>
                <w:szCs w:val="21"/>
              </w:rPr>
            </w:pPr>
          </w:p>
          <w:p w14:paraId="2FED1196" w14:textId="77777777" w:rsidR="00701A3B" w:rsidRPr="00095A8A" w:rsidRDefault="00701A3B" w:rsidP="00034ACB">
            <w:pPr>
              <w:rPr>
                <w:rFonts w:ascii="GHEA Grapalat" w:hAnsi="GHEA Grapalat" w:cs="GHEA Grapalat"/>
                <w:color w:val="000000"/>
                <w:sz w:val="21"/>
                <w:szCs w:val="21"/>
              </w:rPr>
            </w:pPr>
          </w:p>
          <w:p w14:paraId="34C87A97" w14:textId="77777777" w:rsidR="00701A3B" w:rsidRPr="00095A8A" w:rsidRDefault="00701A3B" w:rsidP="00034ACB">
            <w:pPr>
              <w:rPr>
                <w:rFonts w:ascii="GHEA Grapalat" w:hAnsi="GHEA Grapalat" w:cs="GHEA Grapalat"/>
                <w:color w:val="000000"/>
                <w:sz w:val="21"/>
                <w:szCs w:val="21"/>
              </w:rPr>
            </w:pPr>
          </w:p>
        </w:tc>
        <w:tc>
          <w:tcPr>
            <w:tcW w:w="0" w:type="auto"/>
            <w:vAlign w:val="center"/>
          </w:tcPr>
          <w:p w14:paraId="6559521D" w14:textId="77777777" w:rsidR="00701A3B" w:rsidRDefault="00701A3B" w:rsidP="00034ACB">
            <w:pPr>
              <w:rPr>
                <w:rFonts w:ascii="GHEA Grapalat" w:hAnsi="GHEA Grapalat" w:cs="GHEA Grapalat"/>
                <w:color w:val="000000"/>
                <w:sz w:val="21"/>
                <w:szCs w:val="21"/>
                <w:lang w:val="hy-AM" w:eastAsia="ru-RU"/>
              </w:rPr>
            </w:pPr>
          </w:p>
          <w:p w14:paraId="2EB00F42" w14:textId="77777777" w:rsidR="00547D6C" w:rsidRDefault="00547D6C" w:rsidP="00034ACB">
            <w:pPr>
              <w:rPr>
                <w:rFonts w:ascii="GHEA Grapalat" w:hAnsi="GHEA Grapalat" w:cs="GHEA Grapalat"/>
                <w:color w:val="000000"/>
                <w:sz w:val="21"/>
                <w:szCs w:val="21"/>
                <w:lang w:val="hy-AM" w:eastAsia="ru-RU"/>
              </w:rPr>
            </w:pPr>
          </w:p>
          <w:p w14:paraId="33461FF5" w14:textId="77777777" w:rsidR="00547D6C" w:rsidRDefault="00547D6C" w:rsidP="00034ACB">
            <w:pPr>
              <w:rPr>
                <w:rFonts w:ascii="GHEA Grapalat" w:hAnsi="GHEA Grapalat" w:cs="GHEA Grapalat"/>
                <w:color w:val="000000"/>
                <w:sz w:val="21"/>
                <w:szCs w:val="21"/>
                <w:lang w:val="hy-AM" w:eastAsia="ru-RU"/>
              </w:rPr>
            </w:pPr>
          </w:p>
          <w:p w14:paraId="2444D0B3" w14:textId="77777777" w:rsidR="00547D6C" w:rsidRDefault="00547D6C" w:rsidP="00034ACB">
            <w:pPr>
              <w:rPr>
                <w:rFonts w:ascii="GHEA Grapalat" w:hAnsi="GHEA Grapalat" w:cs="GHEA Grapalat"/>
                <w:color w:val="000000"/>
                <w:sz w:val="21"/>
                <w:szCs w:val="21"/>
                <w:lang w:val="hy-AM" w:eastAsia="ru-RU"/>
              </w:rPr>
            </w:pPr>
          </w:p>
          <w:p w14:paraId="7F071C92" w14:textId="77777777" w:rsidR="00547D6C" w:rsidRDefault="00547D6C" w:rsidP="00034ACB">
            <w:pPr>
              <w:rPr>
                <w:rFonts w:ascii="GHEA Grapalat" w:hAnsi="GHEA Grapalat" w:cs="GHEA Grapalat"/>
                <w:color w:val="000000"/>
                <w:sz w:val="21"/>
                <w:szCs w:val="21"/>
                <w:lang w:val="hy-AM" w:eastAsia="ru-RU"/>
              </w:rPr>
            </w:pPr>
          </w:p>
          <w:p w14:paraId="4EDFFA0F" w14:textId="77777777" w:rsidR="00547D6C" w:rsidRDefault="00547D6C" w:rsidP="00034ACB">
            <w:pPr>
              <w:rPr>
                <w:rFonts w:ascii="GHEA Grapalat" w:hAnsi="GHEA Grapalat" w:cs="GHEA Grapalat"/>
                <w:color w:val="000000"/>
                <w:sz w:val="21"/>
                <w:szCs w:val="21"/>
                <w:lang w:val="hy-AM" w:eastAsia="ru-RU"/>
              </w:rPr>
            </w:pPr>
          </w:p>
          <w:p w14:paraId="0188F662" w14:textId="77777777" w:rsidR="00547D6C" w:rsidRDefault="00547D6C" w:rsidP="00034ACB">
            <w:pPr>
              <w:rPr>
                <w:rFonts w:ascii="GHEA Grapalat" w:hAnsi="GHEA Grapalat" w:cs="GHEA Grapalat"/>
                <w:color w:val="000000"/>
                <w:sz w:val="21"/>
                <w:szCs w:val="21"/>
                <w:lang w:val="hy-AM" w:eastAsia="ru-RU"/>
              </w:rPr>
            </w:pPr>
          </w:p>
          <w:p w14:paraId="7E60B469" w14:textId="77777777" w:rsidR="00547D6C" w:rsidRDefault="00547D6C" w:rsidP="00034ACB">
            <w:pPr>
              <w:rPr>
                <w:rFonts w:ascii="GHEA Grapalat" w:hAnsi="GHEA Grapalat" w:cs="GHEA Grapalat"/>
                <w:color w:val="000000"/>
                <w:sz w:val="21"/>
                <w:szCs w:val="21"/>
                <w:lang w:val="hy-AM" w:eastAsia="ru-RU"/>
              </w:rPr>
            </w:pPr>
          </w:p>
          <w:p w14:paraId="0A13B732" w14:textId="77777777" w:rsidR="00547D6C" w:rsidRPr="00547D6C" w:rsidRDefault="00547D6C" w:rsidP="00034ACB">
            <w:pPr>
              <w:rPr>
                <w:rFonts w:ascii="GHEA Grapalat" w:hAnsi="GHEA Grapalat" w:cs="GHEA Grapalat"/>
                <w:color w:val="000000"/>
                <w:sz w:val="21"/>
                <w:szCs w:val="21"/>
                <w:lang w:val="hy-AM" w:eastAsia="ru-RU"/>
              </w:rPr>
            </w:pPr>
          </w:p>
        </w:tc>
      </w:tr>
    </w:tbl>
    <w:p w14:paraId="44D2630C" w14:textId="77777777" w:rsidR="00251DE7" w:rsidRDefault="00251DE7" w:rsidP="00F47C32">
      <w:pPr>
        <w:autoSpaceDE w:val="0"/>
        <w:autoSpaceDN w:val="0"/>
        <w:adjustRightInd w:val="0"/>
        <w:rPr>
          <w:rFonts w:ascii="GHEA Grapalat" w:hAnsi="GHEA Grapalat" w:cs="Sylfaen"/>
          <w:b/>
          <w:i/>
          <w:color w:val="000000"/>
          <w:sz w:val="18"/>
          <w:szCs w:val="18"/>
          <w:lang w:val="hy-AM"/>
        </w:rPr>
      </w:pPr>
    </w:p>
    <w:sectPr w:rsidR="00251DE7" w:rsidSect="007678FA">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8B92DB" w14:textId="77777777" w:rsidR="00084224" w:rsidRDefault="00084224">
      <w:r>
        <w:separator/>
      </w:r>
    </w:p>
  </w:endnote>
  <w:endnote w:type="continuationSeparator" w:id="0">
    <w:p w14:paraId="0DA7159D" w14:textId="77777777" w:rsidR="00084224" w:rsidRDefault="000842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00006FF" w:usb1="0000FCFF" w:usb2="00000001" w:usb3="00000000" w:csb0="0000019F" w:csb1="00000000"/>
  </w:font>
  <w:font w:name="FreeSerif">
    <w:altName w:val="Times New Roman"/>
    <w:charset w:val="00"/>
    <w:family w:val="roman"/>
    <w:pitch w:val="variable"/>
  </w:font>
  <w:font w:name="Cambria Math">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9A65C8" w14:textId="77777777" w:rsidR="00084224" w:rsidRDefault="00084224">
      <w:r>
        <w:separator/>
      </w:r>
    </w:p>
  </w:footnote>
  <w:footnote w:type="continuationSeparator" w:id="0">
    <w:p w14:paraId="0D84D23C" w14:textId="77777777" w:rsidR="00084224" w:rsidRDefault="00084224">
      <w:r>
        <w:continuationSeparator/>
      </w:r>
    </w:p>
  </w:footnote>
  <w:footnote w:id="1">
    <w:p w14:paraId="3E85E577" w14:textId="77777777" w:rsidR="00F150D0" w:rsidRPr="00EC2CDE" w:rsidRDefault="00F150D0" w:rsidP="00F150D0">
      <w:pPr>
        <w:pStyle w:val="af2"/>
        <w:jc w:val="both"/>
        <w:rPr>
          <w:rFonts w:ascii="Sylfaen" w:hAnsi="Sylfaen" w:cs="Sylfaen"/>
          <w:lang w:val="af-ZA"/>
        </w:rPr>
      </w:pPr>
      <w:r>
        <w:rPr>
          <w:rStyle w:val="af6"/>
        </w:rPr>
        <w:t>15</w:t>
      </w:r>
      <w:r w:rsidRPr="003053EF">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2">
    <w:p w14:paraId="1C00B717" w14:textId="77777777" w:rsidR="002F61F9" w:rsidRPr="0084249B" w:rsidRDefault="002F61F9" w:rsidP="0002782D">
      <w:pPr>
        <w:pStyle w:val="af4"/>
        <w:spacing w:before="0" w:beforeAutospacing="0" w:after="0" w:afterAutospacing="0"/>
        <w:ind w:firstLine="708"/>
        <w:jc w:val="both"/>
        <w:rPr>
          <w:rFonts w:ascii="Calibri" w:hAnsi="Calibri"/>
          <w:sz w:val="20"/>
          <w:szCs w:val="20"/>
          <w:lang w:val="hy-AM" w:eastAsia="ru-RU"/>
        </w:rPr>
      </w:pPr>
      <w:r w:rsidRPr="0084249B">
        <w:rPr>
          <w:rFonts w:ascii="Calibri" w:hAnsi="Calibri"/>
          <w:sz w:val="20"/>
          <w:szCs w:val="20"/>
          <w:vertAlign w:val="superscript"/>
          <w:lang w:val="hy-AM" w:eastAsia="ru-RU"/>
        </w:rPr>
        <w:footnoteRef/>
      </w:r>
      <w:r w:rsidRPr="0084249B">
        <w:rPr>
          <w:rFonts w:ascii="Calibri" w:hAnsi="Calibri"/>
          <w:sz w:val="20"/>
          <w:szCs w:val="20"/>
          <w:lang w:val="hy-AM" w:eastAsia="ru-RU"/>
        </w:rPr>
        <w:t xml:space="preserve"> </w:t>
      </w:r>
      <w:r w:rsidRPr="0084249B">
        <w:rPr>
          <w:rFonts w:ascii="GHEA Grapalat" w:hAnsi="GHEA Grapalat"/>
          <w:sz w:val="16"/>
          <w:szCs w:val="16"/>
          <w:lang w:val="hy-AM" w:eastAsia="ru-RU"/>
        </w:rPr>
        <w:t xml:space="preserve">Եթե կիրառվում է սույն հրավերի 1-ին մասի 2․4 կետի 2-րդ նախադասությամբ նախատեսված կարգավորումը, ապա &lt;&lt; պարտավորվում ընտրված մասնակից ճանաչվելու դեպքում, հրավերով սահմանված կարգով և ժամկետում, ներկայացնել որակավորման ապահովում.&gt;&gt; բառերը փոխարինվում են &lt;&lt; հայտերը բացելու օրվա դրությամբ ունի միջազգային հեղինակավոր կազմակերպությունների (Fitch, Moodys, </w:t>
      </w:r>
      <w:hyperlink r:id="rId1" w:tgtFrame="_blank" w:history="1">
        <w:r w:rsidRPr="0084249B">
          <w:rPr>
            <w:rFonts w:ascii="GHEA Grapalat" w:hAnsi="GHEA Grapalat"/>
            <w:sz w:val="16"/>
            <w:szCs w:val="16"/>
            <w:lang w:val="hy-AM" w:eastAsia="ru-RU"/>
          </w:rPr>
          <w:t>Standard &amp; Poor’s</w:t>
        </w:r>
      </w:hyperlink>
      <w:r w:rsidRPr="0084249B">
        <w:rPr>
          <w:rFonts w:ascii="GHEA Grapalat" w:hAnsi="GHEA Grapalat"/>
          <w:sz w:val="16"/>
          <w:szCs w:val="16"/>
          <w:lang w:val="hy-AM" w:eastAsia="ru-RU"/>
        </w:rPr>
        <w:t> ) կողմից շնորհված վարկունակության վարկանիշ առնվազն Հայաստանի Հանրապետությանը շնորհված սուվերեն վարկանիշի չափով:&gt;&gt; բառերով։ Ընդ որում  նշվում է նաև վարկանիշի չափը:</w:t>
      </w:r>
    </w:p>
  </w:footnote>
  <w:footnote w:id="3">
    <w:p w14:paraId="67A46AA7" w14:textId="77777777" w:rsidR="002F61F9" w:rsidRPr="0084249B" w:rsidRDefault="002F61F9" w:rsidP="00821851">
      <w:pPr>
        <w:jc w:val="both"/>
        <w:rPr>
          <w:rFonts w:ascii="GHEA Grapalat" w:hAnsi="GHEA Grapalat"/>
          <w:sz w:val="16"/>
          <w:szCs w:val="16"/>
          <w:lang w:val="hy-AM" w:eastAsia="ru-RU"/>
        </w:rPr>
      </w:pPr>
      <w:r w:rsidRPr="0084249B">
        <w:rPr>
          <w:rFonts w:ascii="GHEA Grapalat" w:hAnsi="GHEA Grapalat"/>
          <w:sz w:val="16"/>
          <w:szCs w:val="16"/>
          <w:lang w:val="hy-AM" w:eastAsia="ru-RU"/>
        </w:rPr>
        <w:t>- մասնակիցը դիմում հայտարարությունը լրացնելիս նշում է իր իրական շահառուների վերաբերյալ տեղեկություններ պարունակող կայքէջի հղումը, եթե այդ մասնակիցը «Իրավաբանական անձանց պետական գրանցման, իրավաբանական անձանց ստորաբաժանումների, հիմնարկների և անհատ ձեռնարկատերերի պետական հաշվառման</w:t>
      </w:r>
      <w:r w:rsidRPr="0084249B">
        <w:rPr>
          <w:rFonts w:ascii="Calibri" w:hAnsi="Calibri" w:cs="Calibri"/>
          <w:sz w:val="16"/>
          <w:szCs w:val="16"/>
          <w:lang w:val="hy-AM" w:eastAsia="ru-RU"/>
        </w:rPr>
        <w:t> </w:t>
      </w:r>
      <w:r w:rsidRPr="0084249B">
        <w:rPr>
          <w:rFonts w:ascii="GHEA Grapalat" w:hAnsi="GHEA Grapalat"/>
          <w:sz w:val="16"/>
          <w:szCs w:val="16"/>
          <w:lang w:val="hy-AM" w:eastAsia="ru-RU"/>
        </w:rPr>
        <w:t xml:space="preserve">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14:paraId="299C7949" w14:textId="77777777" w:rsidR="002F61F9" w:rsidRPr="00821851" w:rsidRDefault="002F61F9" w:rsidP="00821851">
      <w:pPr>
        <w:jc w:val="both"/>
        <w:rPr>
          <w:rFonts w:ascii="GHEA Grapalat" w:hAnsi="GHEA Grapalat"/>
          <w:i/>
          <w:sz w:val="16"/>
          <w:szCs w:val="16"/>
          <w:lang w:val="hy-AM" w:eastAsia="ru-RU"/>
        </w:rPr>
      </w:pPr>
    </w:p>
    <w:p w14:paraId="72F39DB4" w14:textId="18E9AF6A" w:rsidR="002F61F9" w:rsidRPr="0084249B" w:rsidRDefault="002F61F9" w:rsidP="0084249B">
      <w:pPr>
        <w:jc w:val="both"/>
        <w:rPr>
          <w:rFonts w:ascii="GHEA Grapalat" w:hAnsi="GHEA Grapalat"/>
          <w:sz w:val="16"/>
          <w:szCs w:val="16"/>
          <w:lang w:val="hy-AM" w:eastAsia="ru-RU"/>
        </w:rPr>
      </w:pPr>
      <w:r w:rsidRPr="0084249B">
        <w:rPr>
          <w:rFonts w:ascii="GHEA Grapalat" w:hAnsi="GHEA Grapalat"/>
          <w:sz w:val="16"/>
          <w:szCs w:val="16"/>
          <w:lang w:val="hy-AM" w:eastAsia="ru-RU"/>
        </w:rPr>
        <w:t>- Եթե մասնակիցը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եթե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 ապա դիմում  հայտարարությունը լրացնելիս &lt;&lt; տեղեկություններ պարունակող կայքէջի հղումը՝ &gt;&gt; բառերը փոխարինում է &lt;&lt;հայտարարագիր՝ համաձայն  հավելված 1</w:t>
      </w:r>
      <w:r w:rsidRPr="0084249B">
        <w:rPr>
          <w:rFonts w:ascii="Cambria Math" w:hAnsi="Cambria Math" w:cs="Cambria Math"/>
          <w:sz w:val="16"/>
          <w:szCs w:val="16"/>
          <w:lang w:val="hy-AM" w:eastAsia="ru-RU"/>
        </w:rPr>
        <w:t>․</w:t>
      </w:r>
      <w:r w:rsidRPr="0084249B">
        <w:rPr>
          <w:rFonts w:ascii="GHEA Grapalat" w:hAnsi="GHEA Grapalat"/>
          <w:sz w:val="16"/>
          <w:szCs w:val="16"/>
          <w:lang w:val="hy-AM" w:eastAsia="ru-RU"/>
        </w:rPr>
        <w:t>1-ի&gt;&gt; բառերով,</w:t>
      </w:r>
    </w:p>
    <w:p w14:paraId="06F5F5DC" w14:textId="77777777" w:rsidR="002F61F9" w:rsidRPr="0084249B" w:rsidRDefault="002F61F9" w:rsidP="0084249B">
      <w:pPr>
        <w:jc w:val="both"/>
        <w:rPr>
          <w:rFonts w:ascii="GHEA Grapalat" w:hAnsi="GHEA Grapalat"/>
          <w:sz w:val="16"/>
          <w:szCs w:val="16"/>
          <w:lang w:val="hy-AM" w:eastAsia="ru-RU"/>
        </w:rPr>
      </w:pPr>
    </w:p>
    <w:p w14:paraId="24E5A8F4" w14:textId="77777777" w:rsidR="002F61F9" w:rsidRPr="0084249B" w:rsidRDefault="002F61F9" w:rsidP="00821851">
      <w:pPr>
        <w:pStyle w:val="af2"/>
        <w:rPr>
          <w:rFonts w:ascii="GHEA Grapalat" w:hAnsi="GHEA Grapalat"/>
          <w:sz w:val="16"/>
          <w:szCs w:val="16"/>
          <w:lang w:val="hy-AM"/>
        </w:rPr>
      </w:pPr>
      <w:r w:rsidRPr="0084249B">
        <w:rPr>
          <w:rFonts w:ascii="GHEA Grapalat" w:hAnsi="GHEA Grapalat"/>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98F5CAE" w14:textId="77777777" w:rsidR="002F61F9" w:rsidRPr="0084249B" w:rsidRDefault="002F61F9" w:rsidP="00821851">
      <w:pPr>
        <w:jc w:val="both"/>
        <w:rPr>
          <w:rFonts w:ascii="GHEA Grapalat" w:hAnsi="GHEA Grapalat"/>
          <w:sz w:val="16"/>
          <w:szCs w:val="16"/>
          <w:lang w:val="hy-AM" w:eastAsia="ru-RU"/>
        </w:rPr>
      </w:pPr>
    </w:p>
    <w:p w14:paraId="2BE32FFE" w14:textId="77777777" w:rsidR="002F61F9" w:rsidRPr="0084249B" w:rsidRDefault="002F61F9" w:rsidP="00821851">
      <w:pPr>
        <w:jc w:val="both"/>
        <w:rPr>
          <w:rFonts w:asciiTheme="minorHAnsi" w:hAnsiTheme="minorHAnsi"/>
          <w:lang w:val="hy-AM"/>
        </w:rPr>
      </w:pPr>
    </w:p>
    <w:p w14:paraId="45B4E044" w14:textId="77777777" w:rsidR="002F61F9" w:rsidRPr="0084249B" w:rsidRDefault="002F61F9" w:rsidP="00CE3A99">
      <w:pPr>
        <w:jc w:val="both"/>
        <w:rPr>
          <w:rFonts w:ascii="GHEA Grapalat" w:hAnsi="GHEA Grapalat" w:cs="Sylfaen"/>
          <w:sz w:val="20"/>
          <w:lang w:val="hy-AM"/>
        </w:rPr>
      </w:pPr>
    </w:p>
  </w:footnote>
  <w:footnote w:id="4">
    <w:p w14:paraId="418B71BD" w14:textId="41374B92" w:rsidR="002F61F9" w:rsidRPr="0015088E" w:rsidRDefault="002F61F9" w:rsidP="00B2572B">
      <w:pPr>
        <w:ind w:right="309"/>
        <w:jc w:val="both"/>
        <w:rPr>
          <w:rFonts w:ascii="GHEA Grapalat" w:hAnsi="GHEA Grapalat"/>
          <w:bCs/>
          <w:i/>
          <w:iCs/>
          <w:sz w:val="20"/>
          <w:lang w:val="es-ES"/>
        </w:rPr>
      </w:pPr>
      <w:r w:rsidRPr="0015088E">
        <w:rPr>
          <w:rFonts w:ascii="GHEA Grapalat" w:hAnsi="GHEA Grapalat"/>
          <w:bCs/>
          <w:i/>
          <w:sz w:val="18"/>
          <w:szCs w:val="18"/>
          <w:lang w:val="es-ES"/>
        </w:rPr>
        <w:t>*</w:t>
      </w:r>
      <w:r>
        <w:rPr>
          <w:rFonts w:ascii="GHEA Grapalat" w:hAnsi="GHEA Grapalat"/>
          <w:bCs/>
          <w:i/>
          <w:sz w:val="18"/>
          <w:szCs w:val="18"/>
          <w:lang w:val="es-ES"/>
        </w:rPr>
        <w:t xml:space="preserve"> </w:t>
      </w:r>
      <w:r w:rsidRPr="00240860">
        <w:rPr>
          <w:rFonts w:ascii="GHEA Grapalat" w:hAnsi="GHEA Grapalat"/>
          <w:i/>
          <w:sz w:val="16"/>
          <w:szCs w:val="16"/>
          <w:lang w:val="hy-AM"/>
        </w:rPr>
        <w:t>եթե</w:t>
      </w:r>
      <w:r w:rsidRPr="001E7733">
        <w:rPr>
          <w:rFonts w:ascii="GHEA Grapalat" w:hAnsi="GHEA Grapalat"/>
          <w:i/>
          <w:sz w:val="16"/>
          <w:szCs w:val="16"/>
          <w:lang w:val="af-ZA"/>
        </w:rPr>
        <w:t xml:space="preserve"> </w:t>
      </w:r>
      <w:r w:rsidRPr="00240860">
        <w:rPr>
          <w:rFonts w:ascii="GHEA Grapalat" w:hAnsi="GHEA Grapalat"/>
          <w:i/>
          <w:sz w:val="16"/>
          <w:szCs w:val="16"/>
          <w:lang w:val="hy-AM"/>
        </w:rPr>
        <w:t>մասնակիցն</w:t>
      </w:r>
      <w:r w:rsidRPr="001E7733">
        <w:rPr>
          <w:rFonts w:ascii="GHEA Grapalat" w:hAnsi="GHEA Grapalat"/>
          <w:i/>
          <w:sz w:val="16"/>
          <w:szCs w:val="16"/>
          <w:lang w:val="af-ZA"/>
        </w:rPr>
        <w:t xml:space="preserve"> </w:t>
      </w:r>
      <w:r w:rsidRPr="0024086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24086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240860">
        <w:rPr>
          <w:rFonts w:ascii="GHEA Grapalat" w:hAnsi="GHEA Grapalat"/>
          <w:i/>
          <w:sz w:val="16"/>
          <w:szCs w:val="16"/>
          <w:lang w:val="hy-AM"/>
        </w:rPr>
        <w:t>հարկ</w:t>
      </w:r>
      <w:r w:rsidRPr="001E7733">
        <w:rPr>
          <w:rFonts w:ascii="GHEA Grapalat" w:hAnsi="GHEA Grapalat"/>
          <w:i/>
          <w:sz w:val="16"/>
          <w:szCs w:val="16"/>
          <w:lang w:val="af-ZA"/>
        </w:rPr>
        <w:t xml:space="preserve"> </w:t>
      </w:r>
      <w:r w:rsidRPr="00240860">
        <w:rPr>
          <w:rFonts w:ascii="GHEA Grapalat" w:hAnsi="GHEA Grapalat"/>
          <w:i/>
          <w:sz w:val="16"/>
          <w:szCs w:val="16"/>
          <w:lang w:val="hy-AM"/>
        </w:rPr>
        <w:t>վճարող</w:t>
      </w:r>
      <w:r w:rsidRPr="001E7733">
        <w:rPr>
          <w:rFonts w:ascii="GHEA Grapalat" w:hAnsi="GHEA Grapalat"/>
          <w:i/>
          <w:sz w:val="16"/>
          <w:szCs w:val="16"/>
          <w:lang w:val="af-ZA"/>
        </w:rPr>
        <w:t xml:space="preserve"> </w:t>
      </w:r>
      <w:r w:rsidRPr="00240860">
        <w:rPr>
          <w:rFonts w:ascii="GHEA Grapalat" w:hAnsi="GHEA Grapalat"/>
          <w:i/>
          <w:sz w:val="16"/>
          <w:szCs w:val="16"/>
          <w:lang w:val="hy-AM"/>
        </w:rPr>
        <w:t>է</w:t>
      </w:r>
      <w:r w:rsidRPr="001E7733">
        <w:rPr>
          <w:rFonts w:ascii="GHEA Grapalat" w:hAnsi="GHEA Grapalat"/>
          <w:i/>
          <w:sz w:val="16"/>
          <w:szCs w:val="16"/>
          <w:lang w:val="af-ZA"/>
        </w:rPr>
        <w:t xml:space="preserve">, </w:t>
      </w:r>
      <w:r w:rsidRPr="00240860">
        <w:rPr>
          <w:rFonts w:ascii="GHEA Grapalat" w:hAnsi="GHEA Grapalat"/>
          <w:i/>
          <w:sz w:val="16"/>
          <w:szCs w:val="16"/>
          <w:lang w:val="hy-AM"/>
        </w:rPr>
        <w:t>ապա</w:t>
      </w:r>
      <w:r w:rsidRPr="001E7733">
        <w:rPr>
          <w:rFonts w:ascii="GHEA Grapalat" w:hAnsi="GHEA Grapalat"/>
          <w:i/>
          <w:sz w:val="16"/>
          <w:szCs w:val="16"/>
          <w:lang w:val="af-ZA"/>
        </w:rPr>
        <w:t xml:space="preserve"> </w:t>
      </w:r>
      <w:r w:rsidRPr="00240860">
        <w:rPr>
          <w:rFonts w:ascii="GHEA Grapalat" w:hAnsi="GHEA Grapalat"/>
          <w:i/>
          <w:sz w:val="16"/>
          <w:szCs w:val="16"/>
          <w:lang w:val="hy-AM"/>
        </w:rPr>
        <w:t>տվյալ</w:t>
      </w:r>
      <w:r w:rsidRPr="001E7733">
        <w:rPr>
          <w:rFonts w:ascii="GHEA Grapalat" w:hAnsi="GHEA Grapalat"/>
          <w:i/>
          <w:sz w:val="16"/>
          <w:szCs w:val="16"/>
          <w:lang w:val="af-ZA"/>
        </w:rPr>
        <w:t xml:space="preserve"> </w:t>
      </w:r>
      <w:r w:rsidRPr="00240860">
        <w:rPr>
          <w:rFonts w:ascii="GHEA Grapalat" w:hAnsi="GHEA Grapalat"/>
          <w:i/>
          <w:sz w:val="16"/>
          <w:szCs w:val="16"/>
          <w:lang w:val="hy-AM"/>
        </w:rPr>
        <w:t>պայմանագրի</w:t>
      </w:r>
      <w:r w:rsidRPr="001E7733">
        <w:rPr>
          <w:rFonts w:ascii="GHEA Grapalat" w:hAnsi="GHEA Grapalat"/>
          <w:i/>
          <w:sz w:val="16"/>
          <w:szCs w:val="16"/>
          <w:lang w:val="af-ZA"/>
        </w:rPr>
        <w:t xml:space="preserve"> </w:t>
      </w:r>
      <w:r w:rsidRPr="00240860">
        <w:rPr>
          <w:rFonts w:ascii="GHEA Grapalat" w:hAnsi="GHEA Grapalat"/>
          <w:i/>
          <w:sz w:val="16"/>
          <w:szCs w:val="16"/>
          <w:lang w:val="hy-AM"/>
        </w:rPr>
        <w:t>գծով</w:t>
      </w:r>
      <w:r w:rsidRPr="001E7733">
        <w:rPr>
          <w:rFonts w:ascii="GHEA Grapalat" w:hAnsi="GHEA Grapalat"/>
          <w:i/>
          <w:sz w:val="16"/>
          <w:szCs w:val="16"/>
          <w:lang w:val="af-ZA"/>
        </w:rPr>
        <w:t xml:space="preserve"> </w:t>
      </w:r>
      <w:r w:rsidRPr="00240860">
        <w:rPr>
          <w:rFonts w:ascii="GHEA Grapalat" w:hAnsi="GHEA Grapalat"/>
          <w:i/>
          <w:sz w:val="16"/>
          <w:szCs w:val="16"/>
          <w:lang w:val="hy-AM"/>
        </w:rPr>
        <w:t>Հայաստանի</w:t>
      </w:r>
      <w:r w:rsidRPr="001E7733">
        <w:rPr>
          <w:rFonts w:ascii="GHEA Grapalat" w:hAnsi="GHEA Grapalat"/>
          <w:i/>
          <w:sz w:val="16"/>
          <w:szCs w:val="16"/>
          <w:lang w:val="af-ZA"/>
        </w:rPr>
        <w:t xml:space="preserve"> </w:t>
      </w:r>
      <w:r w:rsidRPr="00240860">
        <w:rPr>
          <w:rFonts w:ascii="GHEA Grapalat" w:hAnsi="GHEA Grapalat"/>
          <w:i/>
          <w:sz w:val="16"/>
          <w:szCs w:val="16"/>
          <w:lang w:val="hy-AM"/>
        </w:rPr>
        <w:t>Հանրապետության</w:t>
      </w:r>
      <w:r w:rsidRPr="001E7733">
        <w:rPr>
          <w:rFonts w:ascii="GHEA Grapalat" w:hAnsi="GHEA Grapalat"/>
          <w:i/>
          <w:sz w:val="16"/>
          <w:szCs w:val="16"/>
          <w:lang w:val="af-ZA"/>
        </w:rPr>
        <w:t xml:space="preserve"> </w:t>
      </w:r>
      <w:r w:rsidRPr="00240860">
        <w:rPr>
          <w:rFonts w:ascii="GHEA Grapalat" w:hAnsi="GHEA Grapalat"/>
          <w:i/>
          <w:sz w:val="16"/>
          <w:szCs w:val="16"/>
          <w:lang w:val="hy-AM"/>
        </w:rPr>
        <w:t>պետական</w:t>
      </w:r>
      <w:r w:rsidRPr="001E7733">
        <w:rPr>
          <w:rFonts w:ascii="GHEA Grapalat" w:hAnsi="GHEA Grapalat"/>
          <w:i/>
          <w:sz w:val="16"/>
          <w:szCs w:val="16"/>
          <w:lang w:val="af-ZA"/>
        </w:rPr>
        <w:t xml:space="preserve"> </w:t>
      </w:r>
      <w:r w:rsidRPr="00240860">
        <w:rPr>
          <w:rFonts w:ascii="GHEA Grapalat" w:hAnsi="GHEA Grapalat"/>
          <w:i/>
          <w:sz w:val="16"/>
          <w:szCs w:val="16"/>
          <w:lang w:val="hy-AM"/>
        </w:rPr>
        <w:t>բյուջե</w:t>
      </w:r>
      <w:r w:rsidRPr="001E7733">
        <w:rPr>
          <w:rFonts w:ascii="GHEA Grapalat" w:hAnsi="GHEA Grapalat"/>
          <w:i/>
          <w:sz w:val="16"/>
          <w:szCs w:val="16"/>
          <w:lang w:val="af-ZA"/>
        </w:rPr>
        <w:t xml:space="preserve"> </w:t>
      </w:r>
      <w:r w:rsidRPr="00240860">
        <w:rPr>
          <w:rFonts w:ascii="GHEA Grapalat" w:hAnsi="GHEA Grapalat"/>
          <w:i/>
          <w:sz w:val="16"/>
          <w:szCs w:val="16"/>
          <w:lang w:val="hy-AM"/>
        </w:rPr>
        <w:t>վճարվելիք</w:t>
      </w:r>
      <w:r w:rsidRPr="001E7733">
        <w:rPr>
          <w:rFonts w:ascii="GHEA Grapalat" w:hAnsi="GHEA Grapalat"/>
          <w:i/>
          <w:sz w:val="16"/>
          <w:szCs w:val="16"/>
          <w:lang w:val="af-ZA"/>
        </w:rPr>
        <w:t xml:space="preserve"> </w:t>
      </w:r>
      <w:r w:rsidRPr="00240860">
        <w:rPr>
          <w:rFonts w:ascii="GHEA Grapalat" w:hAnsi="GHEA Grapalat"/>
          <w:i/>
          <w:sz w:val="16"/>
          <w:szCs w:val="16"/>
          <w:lang w:val="hy-AM"/>
        </w:rPr>
        <w:t>ավելացված</w:t>
      </w:r>
      <w:r w:rsidRPr="001E7733">
        <w:rPr>
          <w:rFonts w:ascii="GHEA Grapalat" w:hAnsi="GHEA Grapalat"/>
          <w:i/>
          <w:sz w:val="16"/>
          <w:szCs w:val="16"/>
          <w:lang w:val="af-ZA"/>
        </w:rPr>
        <w:t xml:space="preserve"> </w:t>
      </w:r>
      <w:r w:rsidRPr="00240860">
        <w:rPr>
          <w:rFonts w:ascii="GHEA Grapalat" w:hAnsi="GHEA Grapalat"/>
          <w:i/>
          <w:sz w:val="16"/>
          <w:szCs w:val="16"/>
          <w:lang w:val="hy-AM"/>
        </w:rPr>
        <w:t>արժեքի</w:t>
      </w:r>
      <w:r w:rsidRPr="001E7733">
        <w:rPr>
          <w:rFonts w:ascii="GHEA Grapalat" w:hAnsi="GHEA Grapalat"/>
          <w:i/>
          <w:sz w:val="16"/>
          <w:szCs w:val="16"/>
          <w:lang w:val="af-ZA"/>
        </w:rPr>
        <w:t xml:space="preserve"> </w:t>
      </w:r>
      <w:r w:rsidRPr="00240860">
        <w:rPr>
          <w:rFonts w:ascii="GHEA Grapalat" w:hAnsi="GHEA Grapalat"/>
          <w:i/>
          <w:sz w:val="16"/>
          <w:szCs w:val="16"/>
          <w:lang w:val="hy-AM"/>
        </w:rPr>
        <w:t>հարկի</w:t>
      </w:r>
      <w:r w:rsidRPr="001E7733">
        <w:rPr>
          <w:rFonts w:ascii="GHEA Grapalat" w:hAnsi="GHEA Grapalat"/>
          <w:i/>
          <w:sz w:val="16"/>
          <w:szCs w:val="16"/>
          <w:lang w:val="af-ZA"/>
        </w:rPr>
        <w:t xml:space="preserve"> </w:t>
      </w:r>
      <w:r w:rsidRPr="00240860">
        <w:rPr>
          <w:rFonts w:ascii="GHEA Grapalat" w:hAnsi="GHEA Grapalat"/>
          <w:i/>
          <w:sz w:val="16"/>
          <w:szCs w:val="16"/>
          <w:lang w:val="hy-AM"/>
        </w:rPr>
        <w:t>գումարը</w:t>
      </w:r>
      <w:r w:rsidRPr="001E7733">
        <w:rPr>
          <w:rFonts w:ascii="GHEA Grapalat" w:hAnsi="GHEA Grapalat"/>
          <w:i/>
          <w:sz w:val="16"/>
          <w:szCs w:val="16"/>
          <w:lang w:val="af-ZA"/>
        </w:rPr>
        <w:t xml:space="preserve"> </w:t>
      </w:r>
      <w:r w:rsidRPr="00240860">
        <w:rPr>
          <w:rFonts w:ascii="GHEA Grapalat" w:hAnsi="GHEA Grapalat"/>
          <w:i/>
          <w:sz w:val="16"/>
          <w:szCs w:val="16"/>
          <w:lang w:val="hy-AM"/>
        </w:rPr>
        <w:t>նշվում</w:t>
      </w:r>
      <w:r w:rsidRPr="001E7733">
        <w:rPr>
          <w:rFonts w:ascii="GHEA Grapalat" w:hAnsi="GHEA Grapalat"/>
          <w:i/>
          <w:sz w:val="16"/>
          <w:szCs w:val="16"/>
          <w:lang w:val="af-ZA"/>
        </w:rPr>
        <w:t xml:space="preserve"> </w:t>
      </w:r>
      <w:r w:rsidRPr="00240860">
        <w:rPr>
          <w:rFonts w:ascii="GHEA Grapalat" w:hAnsi="GHEA Grapalat"/>
          <w:i/>
          <w:sz w:val="16"/>
          <w:szCs w:val="16"/>
          <w:lang w:val="hy-AM"/>
        </w:rPr>
        <w:t>է</w:t>
      </w:r>
      <w:r w:rsidRPr="001E7733">
        <w:rPr>
          <w:rFonts w:ascii="GHEA Grapalat" w:hAnsi="GHEA Grapalat"/>
          <w:i/>
          <w:sz w:val="16"/>
          <w:szCs w:val="16"/>
          <w:lang w:val="af-ZA"/>
        </w:rPr>
        <w:t xml:space="preserve"> </w:t>
      </w:r>
      <w:r>
        <w:rPr>
          <w:rFonts w:ascii="GHEA Grapalat" w:hAnsi="GHEA Grapalat"/>
          <w:i/>
          <w:sz w:val="16"/>
          <w:szCs w:val="16"/>
          <w:lang w:val="af-ZA"/>
        </w:rPr>
        <w:t>4</w:t>
      </w:r>
      <w:r w:rsidRPr="001E7733">
        <w:rPr>
          <w:rFonts w:ascii="GHEA Grapalat" w:hAnsi="GHEA Grapalat"/>
          <w:i/>
          <w:sz w:val="16"/>
          <w:szCs w:val="16"/>
          <w:lang w:val="af-ZA"/>
        </w:rPr>
        <w:t>-</w:t>
      </w:r>
      <w:r w:rsidRPr="00240860">
        <w:rPr>
          <w:rFonts w:ascii="GHEA Grapalat" w:hAnsi="GHEA Grapalat"/>
          <w:i/>
          <w:sz w:val="16"/>
          <w:szCs w:val="16"/>
          <w:lang w:val="hy-AM"/>
        </w:rPr>
        <w:t>րդ</w:t>
      </w:r>
      <w:r w:rsidRPr="001E7733">
        <w:rPr>
          <w:rFonts w:ascii="GHEA Grapalat" w:hAnsi="GHEA Grapalat"/>
          <w:i/>
          <w:sz w:val="16"/>
          <w:szCs w:val="16"/>
          <w:lang w:val="af-ZA"/>
        </w:rPr>
        <w:t xml:space="preserve"> </w:t>
      </w:r>
      <w:r w:rsidRPr="00240860">
        <w:rPr>
          <w:rFonts w:ascii="GHEA Grapalat" w:hAnsi="GHEA Grapalat"/>
          <w:i/>
          <w:sz w:val="16"/>
          <w:szCs w:val="16"/>
          <w:lang w:val="hy-AM"/>
        </w:rPr>
        <w:t>սյունակում։</w:t>
      </w:r>
    </w:p>
    <w:p w14:paraId="1D97371B" w14:textId="77777777" w:rsidR="002F61F9" w:rsidRPr="001E7733" w:rsidRDefault="002F61F9" w:rsidP="00B2572B">
      <w:pPr>
        <w:pStyle w:val="af2"/>
        <w:rPr>
          <w:i/>
          <w:lang w:val="af-ZA"/>
        </w:rPr>
      </w:pPr>
    </w:p>
  </w:footnote>
  <w:footnote w:id="5">
    <w:p w14:paraId="0D3C5D8A" w14:textId="77777777" w:rsidR="002F61F9" w:rsidRPr="009A46AF" w:rsidDel="00CE70A2" w:rsidRDefault="002F61F9" w:rsidP="007678FA">
      <w:pPr>
        <w:pStyle w:val="af2"/>
        <w:jc w:val="both"/>
        <w:rPr>
          <w:del w:id="13" w:author="User" w:date="2019-05-26T11:27:00Z"/>
          <w:i/>
          <w:sz w:val="14"/>
          <w:szCs w:val="14"/>
          <w:lang w:val="hy-AM"/>
        </w:rPr>
      </w:pPr>
      <w:r w:rsidRPr="009A46AF">
        <w:rPr>
          <w:rFonts w:ascii="Sylfaen" w:hAnsi="Sylfaen"/>
          <w:i/>
          <w:color w:val="FFFFFF"/>
          <w:sz w:val="14"/>
          <w:szCs w:val="14"/>
          <w:vertAlign w:val="superscript"/>
          <w:lang w:val="hy-AM"/>
        </w:rPr>
        <w:t>23</w:t>
      </w:r>
      <w:r w:rsidRPr="00196C92">
        <w:rPr>
          <w:i/>
          <w:sz w:val="14"/>
          <w:szCs w:val="14"/>
          <w:vertAlign w:val="superscript"/>
          <w:lang w:val="af-ZA"/>
        </w:rPr>
        <w:t xml:space="preserve"> </w:t>
      </w:r>
      <w:r w:rsidRPr="009A46AF">
        <w:rPr>
          <w:rFonts w:ascii="Sylfaen" w:hAnsi="Sylfaen"/>
          <w:i/>
          <w:sz w:val="14"/>
          <w:szCs w:val="14"/>
          <w:vertAlign w:val="superscript"/>
          <w:lang w:val="hy-AM"/>
        </w:rPr>
        <w:t>23</w:t>
      </w:r>
      <w:r w:rsidRPr="009A46AF">
        <w:rPr>
          <w:rFonts w:ascii="GHEA Grapalat" w:hAnsi="GHEA Grapalat"/>
          <w:i/>
          <w:sz w:val="14"/>
          <w:szCs w:val="14"/>
          <w:lang w:val="hy-AM" w:eastAsia="en-US"/>
        </w:rPr>
        <w:t>Սույն</w:t>
      </w:r>
      <w:r w:rsidRPr="009A46AF">
        <w:rPr>
          <w:rFonts w:ascii="GHEA Grapalat" w:hAnsi="GHEA Grapalat"/>
          <w:i/>
          <w:sz w:val="14"/>
          <w:szCs w:val="14"/>
          <w:lang w:eastAsia="en-US"/>
        </w:rPr>
        <w:t xml:space="preserve"> կետը</w:t>
      </w:r>
      <w:r w:rsidRPr="009A46AF">
        <w:rPr>
          <w:rFonts w:ascii="GHEA Grapalat" w:hAnsi="GHEA Grapalat"/>
          <w:i/>
          <w:sz w:val="14"/>
          <w:szCs w:val="14"/>
          <w:lang w:val="hy-AM" w:eastAsia="en-US"/>
        </w:rPr>
        <w:t xml:space="preserve"> հանվում </w:t>
      </w:r>
      <w:r w:rsidRPr="009A46AF">
        <w:rPr>
          <w:rFonts w:ascii="GHEA Grapalat" w:hAnsi="GHEA Grapalat"/>
          <w:i/>
          <w:sz w:val="14"/>
          <w:szCs w:val="14"/>
          <w:lang w:eastAsia="en-US"/>
        </w:rPr>
        <w:t>է պայմանագրից</w:t>
      </w:r>
      <w:r w:rsidRPr="009A46AF">
        <w:rPr>
          <w:rFonts w:ascii="GHEA Grapalat" w:hAnsi="GHEA Grapalat"/>
          <w:i/>
          <w:sz w:val="14"/>
          <w:szCs w:val="14"/>
          <w:lang w:val="hy-AM" w:eastAsia="en-US"/>
        </w:rPr>
        <w:t>, եթե պայմանագիրը չի իրականացվում գործակալության պայմանագիր կնքելու միջոցով:</w:t>
      </w:r>
    </w:p>
  </w:footnote>
  <w:footnote w:id="6">
    <w:p w14:paraId="5FDD2D3B" w14:textId="77777777" w:rsidR="002F61F9" w:rsidRPr="009A46AF" w:rsidDel="00D90DD6" w:rsidRDefault="002F61F9" w:rsidP="007678FA">
      <w:pPr>
        <w:pStyle w:val="af2"/>
        <w:jc w:val="both"/>
        <w:rPr>
          <w:del w:id="14" w:author="User" w:date="2019-05-26T11:28:00Z"/>
          <w:i/>
          <w:sz w:val="14"/>
          <w:szCs w:val="14"/>
        </w:rPr>
      </w:pPr>
      <w:r w:rsidRPr="009A46AF">
        <w:rPr>
          <w:i/>
          <w:color w:val="FFFFFF"/>
          <w:sz w:val="14"/>
          <w:szCs w:val="14"/>
          <w:vertAlign w:val="superscript"/>
          <w:lang w:val="hy-AM"/>
        </w:rPr>
        <w:t>35</w:t>
      </w:r>
      <w:r w:rsidRPr="009A46AF">
        <w:rPr>
          <w:i/>
          <w:sz w:val="14"/>
          <w:szCs w:val="14"/>
          <w:vertAlign w:val="superscript"/>
          <w:lang w:val="hy-AM"/>
        </w:rPr>
        <w:t xml:space="preserve"> </w:t>
      </w:r>
      <w:r w:rsidRPr="009A46AF">
        <w:rPr>
          <w:rFonts w:ascii="Sylfaen" w:hAnsi="Sylfaen"/>
          <w:i/>
          <w:sz w:val="14"/>
          <w:szCs w:val="14"/>
          <w:vertAlign w:val="superscript"/>
          <w:lang w:val="hy-AM"/>
        </w:rPr>
        <w:t>24</w:t>
      </w:r>
      <w:r w:rsidRPr="009A46AF">
        <w:rPr>
          <w:rFonts w:ascii="GHEA Grapalat" w:hAnsi="GHEA Grapalat"/>
          <w:i/>
          <w:sz w:val="14"/>
          <w:szCs w:val="14"/>
          <w:lang w:val="hy-AM" w:eastAsia="en-US"/>
        </w:rPr>
        <w:t>Սույն կետը հանվում է</w:t>
      </w:r>
      <w:r w:rsidRPr="009A46AF">
        <w:rPr>
          <w:rFonts w:ascii="GHEA Grapalat" w:hAnsi="GHEA Grapalat"/>
          <w:i/>
          <w:sz w:val="14"/>
          <w:szCs w:val="14"/>
          <w:lang w:eastAsia="en-US"/>
        </w:rPr>
        <w:t xml:space="preserve"> պայմանագրից</w:t>
      </w:r>
      <w:r w:rsidRPr="009A46AF">
        <w:rPr>
          <w:rFonts w:ascii="GHEA Grapalat" w:hAnsi="GHEA Grapalat"/>
          <w:i/>
          <w:sz w:val="14"/>
          <w:szCs w:val="14"/>
          <w:lang w:val="hy-AM" w:eastAsia="en-US"/>
        </w:rPr>
        <w:t>,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D1274"/>
    <w:multiLevelType w:val="hybridMultilevel"/>
    <w:tmpl w:val="8BE43FB6"/>
    <w:lvl w:ilvl="0" w:tplc="A970CC8C">
      <w:start w:val="1"/>
      <w:numFmt w:val="decimal"/>
      <w:lvlText w:val="%1."/>
      <w:lvlJc w:val="left"/>
      <w:pPr>
        <w:ind w:left="720" w:hanging="360"/>
      </w:pPr>
      <w:rPr>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48D44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B1F638C"/>
    <w:multiLevelType w:val="hybridMultilevel"/>
    <w:tmpl w:val="5E882036"/>
    <w:lvl w:ilvl="0" w:tplc="5D840184">
      <w:start w:val="2018"/>
      <w:numFmt w:val="bullet"/>
      <w:lvlText w:val="-"/>
      <w:lvlJc w:val="left"/>
      <w:pPr>
        <w:ind w:left="1095" w:hanging="360"/>
      </w:pPr>
      <w:rPr>
        <w:rFonts w:ascii="GHEA Grapalat" w:eastAsia="Times New Roman" w:hAnsi="GHEA Grapalat" w:cs="Sylfaen"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abstractNum w:abstractNumId="4">
    <w:nsid w:val="0B706C6D"/>
    <w:multiLevelType w:val="hybridMultilevel"/>
    <w:tmpl w:val="D0782A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A590D"/>
    <w:multiLevelType w:val="hybridMultilevel"/>
    <w:tmpl w:val="1ABCF0F6"/>
    <w:lvl w:ilvl="0" w:tplc="0409000F">
      <w:start w:val="1"/>
      <w:numFmt w:val="decimal"/>
      <w:lvlText w:val="%1."/>
      <w:lvlJc w:val="left"/>
      <w:pPr>
        <w:ind w:left="1156" w:hanging="360"/>
      </w:pPr>
    </w:lvl>
    <w:lvl w:ilvl="1" w:tplc="04090019" w:tentative="1">
      <w:start w:val="1"/>
      <w:numFmt w:val="lowerLetter"/>
      <w:lvlText w:val="%2."/>
      <w:lvlJc w:val="left"/>
      <w:pPr>
        <w:ind w:left="1876" w:hanging="360"/>
      </w:pPr>
    </w:lvl>
    <w:lvl w:ilvl="2" w:tplc="0409001B" w:tentative="1">
      <w:start w:val="1"/>
      <w:numFmt w:val="lowerRoman"/>
      <w:lvlText w:val="%3."/>
      <w:lvlJc w:val="right"/>
      <w:pPr>
        <w:ind w:left="2596" w:hanging="180"/>
      </w:pPr>
    </w:lvl>
    <w:lvl w:ilvl="3" w:tplc="0409000F" w:tentative="1">
      <w:start w:val="1"/>
      <w:numFmt w:val="decimal"/>
      <w:lvlText w:val="%4."/>
      <w:lvlJc w:val="left"/>
      <w:pPr>
        <w:ind w:left="3316" w:hanging="360"/>
      </w:pPr>
    </w:lvl>
    <w:lvl w:ilvl="4" w:tplc="04090019" w:tentative="1">
      <w:start w:val="1"/>
      <w:numFmt w:val="lowerLetter"/>
      <w:lvlText w:val="%5."/>
      <w:lvlJc w:val="left"/>
      <w:pPr>
        <w:ind w:left="4036" w:hanging="360"/>
      </w:pPr>
    </w:lvl>
    <w:lvl w:ilvl="5" w:tplc="0409001B" w:tentative="1">
      <w:start w:val="1"/>
      <w:numFmt w:val="lowerRoman"/>
      <w:lvlText w:val="%6."/>
      <w:lvlJc w:val="right"/>
      <w:pPr>
        <w:ind w:left="4756" w:hanging="180"/>
      </w:pPr>
    </w:lvl>
    <w:lvl w:ilvl="6" w:tplc="0409000F" w:tentative="1">
      <w:start w:val="1"/>
      <w:numFmt w:val="decimal"/>
      <w:lvlText w:val="%7."/>
      <w:lvlJc w:val="left"/>
      <w:pPr>
        <w:ind w:left="5476" w:hanging="360"/>
      </w:pPr>
    </w:lvl>
    <w:lvl w:ilvl="7" w:tplc="04090019" w:tentative="1">
      <w:start w:val="1"/>
      <w:numFmt w:val="lowerLetter"/>
      <w:lvlText w:val="%8."/>
      <w:lvlJc w:val="left"/>
      <w:pPr>
        <w:ind w:left="6196" w:hanging="360"/>
      </w:pPr>
    </w:lvl>
    <w:lvl w:ilvl="8" w:tplc="0409001B" w:tentative="1">
      <w:start w:val="1"/>
      <w:numFmt w:val="lowerRoman"/>
      <w:lvlText w:val="%9."/>
      <w:lvlJc w:val="right"/>
      <w:pPr>
        <w:ind w:left="6916" w:hanging="180"/>
      </w:pPr>
    </w:lvl>
  </w:abstractNum>
  <w:abstractNum w:abstractNumId="1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1">
    <w:nsid w:val="19CD79BE"/>
    <w:multiLevelType w:val="hybridMultilevel"/>
    <w:tmpl w:val="A12CC486"/>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Times New Roman" w:hint="default"/>
      </w:rPr>
    </w:lvl>
    <w:lvl w:ilvl="2" w:tplc="04090005">
      <w:start w:val="1"/>
      <w:numFmt w:val="bullet"/>
      <w:lvlText w:val=""/>
      <w:lvlJc w:val="left"/>
      <w:pPr>
        <w:ind w:left="2232" w:hanging="360"/>
      </w:pPr>
      <w:rPr>
        <w:rFonts w:ascii="Wingdings" w:hAnsi="Wingdings" w:hint="default"/>
      </w:rPr>
    </w:lvl>
    <w:lvl w:ilvl="3" w:tplc="04090001">
      <w:start w:val="1"/>
      <w:numFmt w:val="bullet"/>
      <w:lvlText w:val=""/>
      <w:lvlJc w:val="left"/>
      <w:pPr>
        <w:ind w:left="2952" w:hanging="360"/>
      </w:pPr>
      <w:rPr>
        <w:rFonts w:ascii="Symbol" w:hAnsi="Symbol" w:hint="default"/>
      </w:rPr>
    </w:lvl>
    <w:lvl w:ilvl="4" w:tplc="04090003">
      <w:start w:val="1"/>
      <w:numFmt w:val="bullet"/>
      <w:lvlText w:val="o"/>
      <w:lvlJc w:val="left"/>
      <w:pPr>
        <w:ind w:left="3672" w:hanging="360"/>
      </w:pPr>
      <w:rPr>
        <w:rFonts w:ascii="Courier New" w:hAnsi="Courier New" w:cs="Times New Roman" w:hint="default"/>
      </w:rPr>
    </w:lvl>
    <w:lvl w:ilvl="5" w:tplc="04090005">
      <w:start w:val="1"/>
      <w:numFmt w:val="bullet"/>
      <w:lvlText w:val=""/>
      <w:lvlJc w:val="left"/>
      <w:pPr>
        <w:ind w:left="4392" w:hanging="360"/>
      </w:pPr>
      <w:rPr>
        <w:rFonts w:ascii="Wingdings" w:hAnsi="Wingdings" w:hint="default"/>
      </w:rPr>
    </w:lvl>
    <w:lvl w:ilvl="6" w:tplc="04090001">
      <w:start w:val="1"/>
      <w:numFmt w:val="bullet"/>
      <w:lvlText w:val=""/>
      <w:lvlJc w:val="left"/>
      <w:pPr>
        <w:ind w:left="5112" w:hanging="360"/>
      </w:pPr>
      <w:rPr>
        <w:rFonts w:ascii="Symbol" w:hAnsi="Symbol" w:hint="default"/>
      </w:rPr>
    </w:lvl>
    <w:lvl w:ilvl="7" w:tplc="04090003">
      <w:start w:val="1"/>
      <w:numFmt w:val="bullet"/>
      <w:lvlText w:val="o"/>
      <w:lvlJc w:val="left"/>
      <w:pPr>
        <w:ind w:left="5832" w:hanging="360"/>
      </w:pPr>
      <w:rPr>
        <w:rFonts w:ascii="Courier New" w:hAnsi="Courier New" w:cs="Times New Roman" w:hint="default"/>
      </w:rPr>
    </w:lvl>
    <w:lvl w:ilvl="8" w:tplc="04090005">
      <w:start w:val="1"/>
      <w:numFmt w:val="bullet"/>
      <w:lvlText w:val=""/>
      <w:lvlJc w:val="left"/>
      <w:pPr>
        <w:ind w:left="6552" w:hanging="360"/>
      </w:pPr>
      <w:rPr>
        <w:rFonts w:ascii="Wingdings" w:hAnsi="Wingdings" w:hint="default"/>
      </w:rPr>
    </w:lvl>
  </w:abstractNum>
  <w:abstractNum w:abstractNumId="12">
    <w:nsid w:val="1C5A5B8E"/>
    <w:multiLevelType w:val="hybridMultilevel"/>
    <w:tmpl w:val="AC384D5C"/>
    <w:lvl w:ilvl="0" w:tplc="8B5484A2">
      <w:start w:val="1"/>
      <w:numFmt w:val="decimal"/>
      <w:lvlText w:val="%1."/>
      <w:lvlJc w:val="right"/>
      <w:pPr>
        <w:ind w:left="81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1D8667AA"/>
    <w:multiLevelType w:val="hybridMultilevel"/>
    <w:tmpl w:val="435A4D5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5">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nsid w:val="354F4F73"/>
    <w:multiLevelType w:val="hybridMultilevel"/>
    <w:tmpl w:val="158040CC"/>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B556716"/>
    <w:multiLevelType w:val="multilevel"/>
    <w:tmpl w:val="F04E9D0E"/>
    <w:lvl w:ilvl="0">
      <w:start w:val="1"/>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5">
    <w:nsid w:val="437B78CB"/>
    <w:multiLevelType w:val="hybridMultilevel"/>
    <w:tmpl w:val="C80E39E6"/>
    <w:lvl w:ilvl="0" w:tplc="A34E9822">
      <w:start w:val="1"/>
      <w:numFmt w:val="bullet"/>
      <w:lvlText w:val=""/>
      <w:lvlJc w:val="left"/>
      <w:pPr>
        <w:tabs>
          <w:tab w:val="num" w:pos="1069"/>
        </w:tabs>
        <w:ind w:left="1069"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45FE70BA"/>
    <w:multiLevelType w:val="hybridMultilevel"/>
    <w:tmpl w:val="1974C688"/>
    <w:lvl w:ilvl="0" w:tplc="FBDA9DD2">
      <w:start w:val="2"/>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50A64245"/>
    <w:multiLevelType w:val="hybridMultilevel"/>
    <w:tmpl w:val="0AB66464"/>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3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3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3">
    <w:nsid w:val="593A42DE"/>
    <w:multiLevelType w:val="hybridMultilevel"/>
    <w:tmpl w:val="E1E21998"/>
    <w:lvl w:ilvl="0" w:tplc="0409000B">
      <w:start w:val="1"/>
      <w:numFmt w:val="bullet"/>
      <w:lvlText w:val=""/>
      <w:lvlJc w:val="left"/>
      <w:pPr>
        <w:ind w:left="678" w:hanging="360"/>
      </w:pPr>
      <w:rPr>
        <w:rFonts w:ascii="Wingdings" w:hAnsi="Wingdings" w:hint="default"/>
      </w:rPr>
    </w:lvl>
    <w:lvl w:ilvl="1" w:tplc="04090003" w:tentative="1">
      <w:start w:val="1"/>
      <w:numFmt w:val="bullet"/>
      <w:lvlText w:val="o"/>
      <w:lvlJc w:val="left"/>
      <w:pPr>
        <w:ind w:left="1384" w:hanging="360"/>
      </w:pPr>
      <w:rPr>
        <w:rFonts w:ascii="Courier New" w:hAnsi="Courier New" w:cs="Courier New" w:hint="default"/>
      </w:rPr>
    </w:lvl>
    <w:lvl w:ilvl="2" w:tplc="04090005" w:tentative="1">
      <w:start w:val="1"/>
      <w:numFmt w:val="bullet"/>
      <w:lvlText w:val=""/>
      <w:lvlJc w:val="left"/>
      <w:pPr>
        <w:ind w:left="2104" w:hanging="360"/>
      </w:pPr>
      <w:rPr>
        <w:rFonts w:ascii="Wingdings" w:hAnsi="Wingdings" w:hint="default"/>
      </w:rPr>
    </w:lvl>
    <w:lvl w:ilvl="3" w:tplc="04090001" w:tentative="1">
      <w:start w:val="1"/>
      <w:numFmt w:val="bullet"/>
      <w:lvlText w:val=""/>
      <w:lvlJc w:val="left"/>
      <w:pPr>
        <w:ind w:left="2824" w:hanging="360"/>
      </w:pPr>
      <w:rPr>
        <w:rFonts w:ascii="Symbol" w:hAnsi="Symbol" w:hint="default"/>
      </w:rPr>
    </w:lvl>
    <w:lvl w:ilvl="4" w:tplc="04090003" w:tentative="1">
      <w:start w:val="1"/>
      <w:numFmt w:val="bullet"/>
      <w:lvlText w:val="o"/>
      <w:lvlJc w:val="left"/>
      <w:pPr>
        <w:ind w:left="3544" w:hanging="360"/>
      </w:pPr>
      <w:rPr>
        <w:rFonts w:ascii="Courier New" w:hAnsi="Courier New" w:cs="Courier New" w:hint="default"/>
      </w:rPr>
    </w:lvl>
    <w:lvl w:ilvl="5" w:tplc="04090005" w:tentative="1">
      <w:start w:val="1"/>
      <w:numFmt w:val="bullet"/>
      <w:lvlText w:val=""/>
      <w:lvlJc w:val="left"/>
      <w:pPr>
        <w:ind w:left="4264" w:hanging="360"/>
      </w:pPr>
      <w:rPr>
        <w:rFonts w:ascii="Wingdings" w:hAnsi="Wingdings" w:hint="default"/>
      </w:rPr>
    </w:lvl>
    <w:lvl w:ilvl="6" w:tplc="04090001" w:tentative="1">
      <w:start w:val="1"/>
      <w:numFmt w:val="bullet"/>
      <w:lvlText w:val=""/>
      <w:lvlJc w:val="left"/>
      <w:pPr>
        <w:ind w:left="4984" w:hanging="360"/>
      </w:pPr>
      <w:rPr>
        <w:rFonts w:ascii="Symbol" w:hAnsi="Symbol" w:hint="default"/>
      </w:rPr>
    </w:lvl>
    <w:lvl w:ilvl="7" w:tplc="04090003" w:tentative="1">
      <w:start w:val="1"/>
      <w:numFmt w:val="bullet"/>
      <w:lvlText w:val="o"/>
      <w:lvlJc w:val="left"/>
      <w:pPr>
        <w:ind w:left="5704" w:hanging="360"/>
      </w:pPr>
      <w:rPr>
        <w:rFonts w:ascii="Courier New" w:hAnsi="Courier New" w:cs="Courier New" w:hint="default"/>
      </w:rPr>
    </w:lvl>
    <w:lvl w:ilvl="8" w:tplc="04090005" w:tentative="1">
      <w:start w:val="1"/>
      <w:numFmt w:val="bullet"/>
      <w:lvlText w:val=""/>
      <w:lvlJc w:val="left"/>
      <w:pPr>
        <w:ind w:left="6424" w:hanging="360"/>
      </w:pPr>
      <w:rPr>
        <w:rFonts w:ascii="Wingdings" w:hAnsi="Wingdings" w:hint="default"/>
      </w:rPr>
    </w:lvl>
  </w:abstractNum>
  <w:abstractNum w:abstractNumId="34">
    <w:nsid w:val="5A582B7C"/>
    <w:multiLevelType w:val="hybridMultilevel"/>
    <w:tmpl w:val="E8602C24"/>
    <w:lvl w:ilvl="0" w:tplc="0419000F">
      <w:start w:val="1"/>
      <w:numFmt w:val="decimal"/>
      <w:lvlText w:val="%1."/>
      <w:lvlJc w:val="left"/>
      <w:pPr>
        <w:tabs>
          <w:tab w:val="num" w:pos="502"/>
        </w:tabs>
        <w:ind w:left="502" w:hanging="360"/>
      </w:pPr>
    </w:lvl>
    <w:lvl w:ilvl="1" w:tplc="04190019" w:tentative="1">
      <w:start w:val="1"/>
      <w:numFmt w:val="lowerLetter"/>
      <w:lvlText w:val="%2."/>
      <w:lvlJc w:val="left"/>
      <w:pPr>
        <w:tabs>
          <w:tab w:val="num" w:pos="1222"/>
        </w:tabs>
        <w:ind w:left="1222" w:hanging="360"/>
      </w:pPr>
    </w:lvl>
    <w:lvl w:ilvl="2" w:tplc="0419001B" w:tentative="1">
      <w:start w:val="1"/>
      <w:numFmt w:val="lowerRoman"/>
      <w:lvlText w:val="%3."/>
      <w:lvlJc w:val="right"/>
      <w:pPr>
        <w:tabs>
          <w:tab w:val="num" w:pos="1942"/>
        </w:tabs>
        <w:ind w:left="1942" w:hanging="180"/>
      </w:pPr>
    </w:lvl>
    <w:lvl w:ilvl="3" w:tplc="0419000F" w:tentative="1">
      <w:start w:val="1"/>
      <w:numFmt w:val="decimal"/>
      <w:lvlText w:val="%4."/>
      <w:lvlJc w:val="left"/>
      <w:pPr>
        <w:tabs>
          <w:tab w:val="num" w:pos="2662"/>
        </w:tabs>
        <w:ind w:left="2662" w:hanging="360"/>
      </w:pPr>
    </w:lvl>
    <w:lvl w:ilvl="4" w:tplc="04190019" w:tentative="1">
      <w:start w:val="1"/>
      <w:numFmt w:val="lowerLetter"/>
      <w:lvlText w:val="%5."/>
      <w:lvlJc w:val="left"/>
      <w:pPr>
        <w:tabs>
          <w:tab w:val="num" w:pos="3382"/>
        </w:tabs>
        <w:ind w:left="3382" w:hanging="360"/>
      </w:pPr>
    </w:lvl>
    <w:lvl w:ilvl="5" w:tplc="0419001B" w:tentative="1">
      <w:start w:val="1"/>
      <w:numFmt w:val="lowerRoman"/>
      <w:lvlText w:val="%6."/>
      <w:lvlJc w:val="right"/>
      <w:pPr>
        <w:tabs>
          <w:tab w:val="num" w:pos="4102"/>
        </w:tabs>
        <w:ind w:left="4102" w:hanging="180"/>
      </w:pPr>
    </w:lvl>
    <w:lvl w:ilvl="6" w:tplc="0419000F" w:tentative="1">
      <w:start w:val="1"/>
      <w:numFmt w:val="decimal"/>
      <w:lvlText w:val="%7."/>
      <w:lvlJc w:val="left"/>
      <w:pPr>
        <w:tabs>
          <w:tab w:val="num" w:pos="4822"/>
        </w:tabs>
        <w:ind w:left="4822" w:hanging="360"/>
      </w:pPr>
    </w:lvl>
    <w:lvl w:ilvl="7" w:tplc="04190019" w:tentative="1">
      <w:start w:val="1"/>
      <w:numFmt w:val="lowerLetter"/>
      <w:lvlText w:val="%8."/>
      <w:lvlJc w:val="left"/>
      <w:pPr>
        <w:tabs>
          <w:tab w:val="num" w:pos="5542"/>
        </w:tabs>
        <w:ind w:left="5542" w:hanging="360"/>
      </w:pPr>
    </w:lvl>
    <w:lvl w:ilvl="8" w:tplc="0419001B" w:tentative="1">
      <w:start w:val="1"/>
      <w:numFmt w:val="lowerRoman"/>
      <w:lvlText w:val="%9."/>
      <w:lvlJc w:val="right"/>
      <w:pPr>
        <w:tabs>
          <w:tab w:val="num" w:pos="6262"/>
        </w:tabs>
        <w:ind w:left="6262" w:hanging="180"/>
      </w:pPr>
    </w:lvl>
  </w:abstractNum>
  <w:abstractNum w:abstractNumId="35">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nsid w:val="60B244FF"/>
    <w:multiLevelType w:val="hybridMultilevel"/>
    <w:tmpl w:val="67D8493A"/>
    <w:lvl w:ilvl="0" w:tplc="B97671B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7">
    <w:nsid w:val="60D925C0"/>
    <w:multiLevelType w:val="hybridMultilevel"/>
    <w:tmpl w:val="26D07E58"/>
    <w:lvl w:ilvl="0" w:tplc="20BC286C">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40">
    <w:nsid w:val="7180190D"/>
    <w:multiLevelType w:val="hybridMultilevel"/>
    <w:tmpl w:val="9334B66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41">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2">
    <w:nsid w:val="76D76FCA"/>
    <w:multiLevelType w:val="hybridMultilevel"/>
    <w:tmpl w:val="B34CE6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5">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2"/>
  </w:num>
  <w:num w:numId="2">
    <w:abstractNumId w:val="14"/>
  </w:num>
  <w:num w:numId="3">
    <w:abstractNumId w:val="29"/>
  </w:num>
  <w:num w:numId="4">
    <w:abstractNumId w:val="23"/>
  </w:num>
  <w:num w:numId="5">
    <w:abstractNumId w:val="38"/>
  </w:num>
  <w:num w:numId="6">
    <w:abstractNumId w:val="32"/>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7"/>
  </w:num>
  <w:num w:numId="10">
    <w:abstractNumId w:val="7"/>
  </w:num>
  <w:num w:numId="11">
    <w:abstractNumId w:val="10"/>
  </w:num>
  <w:num w:numId="12">
    <w:abstractNumId w:val="44"/>
  </w:num>
  <w:num w:numId="13">
    <w:abstractNumId w:val="39"/>
  </w:num>
  <w:num w:numId="14">
    <w:abstractNumId w:val="17"/>
  </w:num>
  <w:num w:numId="15">
    <w:abstractNumId w:val="41"/>
  </w:num>
  <w:num w:numId="16">
    <w:abstractNumId w:val="21"/>
  </w:num>
  <w:num w:numId="17">
    <w:abstractNumId w:val="8"/>
  </w:num>
  <w:num w:numId="18">
    <w:abstractNumId w:val="2"/>
  </w:num>
  <w:num w:numId="19">
    <w:abstractNumId w:val="6"/>
  </w:num>
  <w:num w:numId="20">
    <w:abstractNumId w:val="5"/>
  </w:num>
  <w:num w:numId="21">
    <w:abstractNumId w:val="45"/>
  </w:num>
  <w:num w:numId="22">
    <w:abstractNumId w:val="43"/>
  </w:num>
  <w:num w:numId="23">
    <w:abstractNumId w:val="35"/>
  </w:num>
  <w:num w:numId="24">
    <w:abstractNumId w:val="1"/>
  </w:num>
  <w:num w:numId="25">
    <w:abstractNumId w:val="19"/>
  </w:num>
  <w:num w:numId="26">
    <w:abstractNumId w:val="26"/>
  </w:num>
  <w:num w:numId="27">
    <w:abstractNumId w:val="31"/>
  </w:num>
  <w:num w:numId="28">
    <w:abstractNumId w:val="16"/>
  </w:num>
  <w:num w:numId="29">
    <w:abstractNumId w:val="15"/>
  </w:num>
  <w:num w:numId="30">
    <w:abstractNumId w:val="18"/>
  </w:num>
  <w:num w:numId="31">
    <w:abstractNumId w:val="30"/>
  </w:num>
  <w:num w:numId="32">
    <w:abstractNumId w:val="3"/>
  </w:num>
  <w:num w:numId="33">
    <w:abstractNumId w:val="40"/>
  </w:num>
  <w:num w:numId="34">
    <w:abstractNumId w:val="42"/>
  </w:num>
  <w:num w:numId="35">
    <w:abstractNumId w:val="28"/>
  </w:num>
  <w:num w:numId="36">
    <w:abstractNumId w:val="20"/>
  </w:num>
  <w:num w:numId="37">
    <w:abstractNumId w:val="36"/>
  </w:num>
  <w:num w:numId="38">
    <w:abstractNumId w:val="37"/>
  </w:num>
  <w:num w:numId="39">
    <w:abstractNumId w:val="4"/>
  </w:num>
  <w:num w:numId="40">
    <w:abstractNumId w:val="33"/>
  </w:num>
  <w:num w:numId="41">
    <w:abstractNumId w:val="9"/>
  </w:num>
  <w:num w:numId="42">
    <w:abstractNumId w:val="24"/>
  </w:num>
  <w:num w:numId="43">
    <w:abstractNumId w:val="12"/>
  </w:num>
  <w:num w:numId="44">
    <w:abstractNumId w:val="25"/>
  </w:num>
  <w:num w:numId="45">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1"/>
  </w:num>
  <w:num w:numId="47">
    <w:abstractNumId w:val="22"/>
  </w:num>
  <w:num w:numId="48">
    <w:abstractNumId w:val="34"/>
  </w:num>
  <w:num w:numId="49">
    <w:abstractNumId w:val="0"/>
  </w:num>
  <w:num w:numId="50">
    <w:abstractNumId w:val="1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1B"/>
    <w:rsid w:val="00000958"/>
    <w:rsid w:val="00000A76"/>
    <w:rsid w:val="000013D6"/>
    <w:rsid w:val="000016BB"/>
    <w:rsid w:val="00002C23"/>
    <w:rsid w:val="000031E3"/>
    <w:rsid w:val="000033BC"/>
    <w:rsid w:val="00003DF0"/>
    <w:rsid w:val="000043D3"/>
    <w:rsid w:val="000048B5"/>
    <w:rsid w:val="00004D46"/>
    <w:rsid w:val="0000514C"/>
    <w:rsid w:val="000058CF"/>
    <w:rsid w:val="00005D30"/>
    <w:rsid w:val="000076A1"/>
    <w:rsid w:val="0000776B"/>
    <w:rsid w:val="0001088F"/>
    <w:rsid w:val="0001095E"/>
    <w:rsid w:val="000112F9"/>
    <w:rsid w:val="0001156A"/>
    <w:rsid w:val="00012347"/>
    <w:rsid w:val="00012E2C"/>
    <w:rsid w:val="00013093"/>
    <w:rsid w:val="000132F3"/>
    <w:rsid w:val="00013C24"/>
    <w:rsid w:val="00014775"/>
    <w:rsid w:val="000149F3"/>
    <w:rsid w:val="00014DA3"/>
    <w:rsid w:val="00017159"/>
    <w:rsid w:val="00017484"/>
    <w:rsid w:val="000206DA"/>
    <w:rsid w:val="00020C83"/>
    <w:rsid w:val="00021831"/>
    <w:rsid w:val="00021C2E"/>
    <w:rsid w:val="00023384"/>
    <w:rsid w:val="000238FE"/>
    <w:rsid w:val="000246E6"/>
    <w:rsid w:val="00025353"/>
    <w:rsid w:val="00026351"/>
    <w:rsid w:val="00026666"/>
    <w:rsid w:val="000272DA"/>
    <w:rsid w:val="000275BF"/>
    <w:rsid w:val="0002769E"/>
    <w:rsid w:val="0002782D"/>
    <w:rsid w:val="00030D40"/>
    <w:rsid w:val="000312D9"/>
    <w:rsid w:val="000313A6"/>
    <w:rsid w:val="000330A3"/>
    <w:rsid w:val="00033946"/>
    <w:rsid w:val="00033B20"/>
    <w:rsid w:val="0003466E"/>
    <w:rsid w:val="000346E9"/>
    <w:rsid w:val="00034ACB"/>
    <w:rsid w:val="00034CED"/>
    <w:rsid w:val="000356CC"/>
    <w:rsid w:val="000363E4"/>
    <w:rsid w:val="00037DDE"/>
    <w:rsid w:val="000408D8"/>
    <w:rsid w:val="00040A39"/>
    <w:rsid w:val="00042B57"/>
    <w:rsid w:val="00042CF3"/>
    <w:rsid w:val="0004387F"/>
    <w:rsid w:val="00046BAC"/>
    <w:rsid w:val="00047327"/>
    <w:rsid w:val="0004759D"/>
    <w:rsid w:val="0005035B"/>
    <w:rsid w:val="00051202"/>
    <w:rsid w:val="00051490"/>
    <w:rsid w:val="00051527"/>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8BA"/>
    <w:rsid w:val="00060FB1"/>
    <w:rsid w:val="0006220B"/>
    <w:rsid w:val="0006311D"/>
    <w:rsid w:val="00064415"/>
    <w:rsid w:val="000644FD"/>
    <w:rsid w:val="00065A86"/>
    <w:rsid w:val="00065C3B"/>
    <w:rsid w:val="000677B2"/>
    <w:rsid w:val="000704B9"/>
    <w:rsid w:val="00070880"/>
    <w:rsid w:val="00070DBB"/>
    <w:rsid w:val="0007131E"/>
    <w:rsid w:val="00071D1C"/>
    <w:rsid w:val="00073430"/>
    <w:rsid w:val="000735B0"/>
    <w:rsid w:val="00073A04"/>
    <w:rsid w:val="00073A09"/>
    <w:rsid w:val="00075997"/>
    <w:rsid w:val="00077062"/>
    <w:rsid w:val="00077BB9"/>
    <w:rsid w:val="00080C4E"/>
    <w:rsid w:val="00080E73"/>
    <w:rsid w:val="00080EC6"/>
    <w:rsid w:val="000822C1"/>
    <w:rsid w:val="000825DF"/>
    <w:rsid w:val="00082ADC"/>
    <w:rsid w:val="00082DE0"/>
    <w:rsid w:val="00082E96"/>
    <w:rsid w:val="000831B3"/>
    <w:rsid w:val="00083558"/>
    <w:rsid w:val="00084224"/>
    <w:rsid w:val="000845F6"/>
    <w:rsid w:val="00085931"/>
    <w:rsid w:val="000878DB"/>
    <w:rsid w:val="00087A30"/>
    <w:rsid w:val="000911CA"/>
    <w:rsid w:val="00091EBC"/>
    <w:rsid w:val="00091F52"/>
    <w:rsid w:val="00092D0A"/>
    <w:rsid w:val="0009380C"/>
    <w:rsid w:val="0009449B"/>
    <w:rsid w:val="000946A3"/>
    <w:rsid w:val="000952D8"/>
    <w:rsid w:val="0009584D"/>
    <w:rsid w:val="00095A8A"/>
    <w:rsid w:val="00095EB1"/>
    <w:rsid w:val="00096865"/>
    <w:rsid w:val="00096F53"/>
    <w:rsid w:val="00097DE8"/>
    <w:rsid w:val="00097E28"/>
    <w:rsid w:val="000A025B"/>
    <w:rsid w:val="000A37CE"/>
    <w:rsid w:val="000A4A37"/>
    <w:rsid w:val="000A5B16"/>
    <w:rsid w:val="000A6B75"/>
    <w:rsid w:val="000A72AD"/>
    <w:rsid w:val="000A7528"/>
    <w:rsid w:val="000B033F"/>
    <w:rsid w:val="000B1088"/>
    <w:rsid w:val="000B259E"/>
    <w:rsid w:val="000B26AE"/>
    <w:rsid w:val="000B5AE5"/>
    <w:rsid w:val="000B700B"/>
    <w:rsid w:val="000B7641"/>
    <w:rsid w:val="000B7C54"/>
    <w:rsid w:val="000C0396"/>
    <w:rsid w:val="000C062F"/>
    <w:rsid w:val="000C0649"/>
    <w:rsid w:val="000C0A9D"/>
    <w:rsid w:val="000C165F"/>
    <w:rsid w:val="000C1A1A"/>
    <w:rsid w:val="000C1C95"/>
    <w:rsid w:val="000C36C6"/>
    <w:rsid w:val="000C39F8"/>
    <w:rsid w:val="000C5A09"/>
    <w:rsid w:val="000C6F81"/>
    <w:rsid w:val="000D07E4"/>
    <w:rsid w:val="000D10F1"/>
    <w:rsid w:val="000D16B6"/>
    <w:rsid w:val="000D2054"/>
    <w:rsid w:val="000D243D"/>
    <w:rsid w:val="000D2527"/>
    <w:rsid w:val="000D26D5"/>
    <w:rsid w:val="000D3188"/>
    <w:rsid w:val="000D34C8"/>
    <w:rsid w:val="000D3B6D"/>
    <w:rsid w:val="000D4471"/>
    <w:rsid w:val="000D4529"/>
    <w:rsid w:val="000D52A5"/>
    <w:rsid w:val="000D5766"/>
    <w:rsid w:val="000D590A"/>
    <w:rsid w:val="000D6A89"/>
    <w:rsid w:val="000D6C21"/>
    <w:rsid w:val="000D701E"/>
    <w:rsid w:val="000D77C1"/>
    <w:rsid w:val="000E008C"/>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E7B2D"/>
    <w:rsid w:val="000F008F"/>
    <w:rsid w:val="000F109E"/>
    <w:rsid w:val="000F332D"/>
    <w:rsid w:val="000F338E"/>
    <w:rsid w:val="000F366A"/>
    <w:rsid w:val="000F3939"/>
    <w:rsid w:val="000F3B31"/>
    <w:rsid w:val="000F3D76"/>
    <w:rsid w:val="000F494F"/>
    <w:rsid w:val="000F4B86"/>
    <w:rsid w:val="000F4D7B"/>
    <w:rsid w:val="000F5032"/>
    <w:rsid w:val="000F51AB"/>
    <w:rsid w:val="000F5900"/>
    <w:rsid w:val="000F6E48"/>
    <w:rsid w:val="000F7026"/>
    <w:rsid w:val="000F74C4"/>
    <w:rsid w:val="000F78B8"/>
    <w:rsid w:val="000F7AE0"/>
    <w:rsid w:val="000F7D9A"/>
    <w:rsid w:val="0010050E"/>
    <w:rsid w:val="00101445"/>
    <w:rsid w:val="00101C9A"/>
    <w:rsid w:val="00101F06"/>
    <w:rsid w:val="00102291"/>
    <w:rsid w:val="0010323D"/>
    <w:rsid w:val="0010465B"/>
    <w:rsid w:val="00104861"/>
    <w:rsid w:val="00106365"/>
    <w:rsid w:val="00106680"/>
    <w:rsid w:val="00106D44"/>
    <w:rsid w:val="00106DEE"/>
    <w:rsid w:val="00106F3B"/>
    <w:rsid w:val="00110D13"/>
    <w:rsid w:val="00113F0D"/>
    <w:rsid w:val="0011462B"/>
    <w:rsid w:val="00115905"/>
    <w:rsid w:val="001159FA"/>
    <w:rsid w:val="0011611E"/>
    <w:rsid w:val="00116E47"/>
    <w:rsid w:val="00117020"/>
    <w:rsid w:val="00117964"/>
    <w:rsid w:val="00117DAA"/>
    <w:rsid w:val="00117F0A"/>
    <w:rsid w:val="001242C4"/>
    <w:rsid w:val="00124461"/>
    <w:rsid w:val="00125AB7"/>
    <w:rsid w:val="001276C9"/>
    <w:rsid w:val="00130202"/>
    <w:rsid w:val="001305C6"/>
    <w:rsid w:val="00131E9C"/>
    <w:rsid w:val="001322B8"/>
    <w:rsid w:val="00132FA8"/>
    <w:rsid w:val="001330C0"/>
    <w:rsid w:val="00133A5A"/>
    <w:rsid w:val="00133A7E"/>
    <w:rsid w:val="00133CE4"/>
    <w:rsid w:val="00134D6E"/>
    <w:rsid w:val="00134DC5"/>
    <w:rsid w:val="00134E80"/>
    <w:rsid w:val="001355F9"/>
    <w:rsid w:val="00135840"/>
    <w:rsid w:val="001369CB"/>
    <w:rsid w:val="001377BA"/>
    <w:rsid w:val="00137A5C"/>
    <w:rsid w:val="001402B5"/>
    <w:rsid w:val="00142496"/>
    <w:rsid w:val="00143BD7"/>
    <w:rsid w:val="00143E8C"/>
    <w:rsid w:val="0014472E"/>
    <w:rsid w:val="00144F73"/>
    <w:rsid w:val="0014556F"/>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442"/>
    <w:rsid w:val="00161FE4"/>
    <w:rsid w:val="001635B8"/>
    <w:rsid w:val="00164BBC"/>
    <w:rsid w:val="0016519F"/>
    <w:rsid w:val="001669C1"/>
    <w:rsid w:val="001679A6"/>
    <w:rsid w:val="001724D7"/>
    <w:rsid w:val="00172BD7"/>
    <w:rsid w:val="001732FB"/>
    <w:rsid w:val="00174FE1"/>
    <w:rsid w:val="00175E0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96D"/>
    <w:rsid w:val="00183004"/>
    <w:rsid w:val="0018301A"/>
    <w:rsid w:val="001830FF"/>
    <w:rsid w:val="00183FEA"/>
    <w:rsid w:val="00184AC8"/>
    <w:rsid w:val="00184D18"/>
    <w:rsid w:val="00184F17"/>
    <w:rsid w:val="00185684"/>
    <w:rsid w:val="0018591C"/>
    <w:rsid w:val="00185DF9"/>
    <w:rsid w:val="00186B27"/>
    <w:rsid w:val="00191D5F"/>
    <w:rsid w:val="00192606"/>
    <w:rsid w:val="00192A1F"/>
    <w:rsid w:val="0019305C"/>
    <w:rsid w:val="001932A7"/>
    <w:rsid w:val="00193871"/>
    <w:rsid w:val="00193F14"/>
    <w:rsid w:val="0019419E"/>
    <w:rsid w:val="00194598"/>
    <w:rsid w:val="00194DBD"/>
    <w:rsid w:val="00195835"/>
    <w:rsid w:val="00195F24"/>
    <w:rsid w:val="00196487"/>
    <w:rsid w:val="00196C92"/>
    <w:rsid w:val="001A0B80"/>
    <w:rsid w:val="001A1749"/>
    <w:rsid w:val="001A23A6"/>
    <w:rsid w:val="001A2579"/>
    <w:rsid w:val="001A2F72"/>
    <w:rsid w:val="001A339D"/>
    <w:rsid w:val="001A3FEC"/>
    <w:rsid w:val="001A43A4"/>
    <w:rsid w:val="001A48BE"/>
    <w:rsid w:val="001A4EF7"/>
    <w:rsid w:val="001A5BC8"/>
    <w:rsid w:val="001A5C02"/>
    <w:rsid w:val="001B0D9A"/>
    <w:rsid w:val="001B1370"/>
    <w:rsid w:val="001B1FC4"/>
    <w:rsid w:val="001B21A3"/>
    <w:rsid w:val="001B25D3"/>
    <w:rsid w:val="001B37D2"/>
    <w:rsid w:val="001B45A9"/>
    <w:rsid w:val="001B478E"/>
    <w:rsid w:val="001B50B6"/>
    <w:rsid w:val="001B6FCF"/>
    <w:rsid w:val="001B7698"/>
    <w:rsid w:val="001C07C6"/>
    <w:rsid w:val="001C0849"/>
    <w:rsid w:val="001C0888"/>
    <w:rsid w:val="001C0B2D"/>
    <w:rsid w:val="001C129D"/>
    <w:rsid w:val="001C267B"/>
    <w:rsid w:val="001C27C5"/>
    <w:rsid w:val="001C3D83"/>
    <w:rsid w:val="001C3F6C"/>
    <w:rsid w:val="001C76F7"/>
    <w:rsid w:val="001C79B0"/>
    <w:rsid w:val="001C7C1A"/>
    <w:rsid w:val="001D0DB8"/>
    <w:rsid w:val="001D1139"/>
    <w:rsid w:val="001D1D00"/>
    <w:rsid w:val="001D2D62"/>
    <w:rsid w:val="001D3E57"/>
    <w:rsid w:val="001D5333"/>
    <w:rsid w:val="001D5FF7"/>
    <w:rsid w:val="001D6531"/>
    <w:rsid w:val="001D7228"/>
    <w:rsid w:val="001D74FA"/>
    <w:rsid w:val="001D778F"/>
    <w:rsid w:val="001D78C5"/>
    <w:rsid w:val="001E0216"/>
    <w:rsid w:val="001E17BA"/>
    <w:rsid w:val="001E2794"/>
    <w:rsid w:val="001E2814"/>
    <w:rsid w:val="001E55B2"/>
    <w:rsid w:val="001E5866"/>
    <w:rsid w:val="001E7733"/>
    <w:rsid w:val="001F0335"/>
    <w:rsid w:val="001F0371"/>
    <w:rsid w:val="001F0598"/>
    <w:rsid w:val="001F1DF0"/>
    <w:rsid w:val="001F3086"/>
    <w:rsid w:val="001F3237"/>
    <w:rsid w:val="001F3609"/>
    <w:rsid w:val="001F386B"/>
    <w:rsid w:val="001F3FB4"/>
    <w:rsid w:val="001F4443"/>
    <w:rsid w:val="001F4794"/>
    <w:rsid w:val="001F4B14"/>
    <w:rsid w:val="001F5636"/>
    <w:rsid w:val="001F5FDE"/>
    <w:rsid w:val="001F6578"/>
    <w:rsid w:val="001F760C"/>
    <w:rsid w:val="00200E13"/>
    <w:rsid w:val="00201683"/>
    <w:rsid w:val="002017CB"/>
    <w:rsid w:val="00201DA0"/>
    <w:rsid w:val="00201F2E"/>
    <w:rsid w:val="00202F4D"/>
    <w:rsid w:val="002032CE"/>
    <w:rsid w:val="00203917"/>
    <w:rsid w:val="00204B03"/>
    <w:rsid w:val="00204E53"/>
    <w:rsid w:val="00205034"/>
    <w:rsid w:val="00205689"/>
    <w:rsid w:val="0020701A"/>
    <w:rsid w:val="0020729F"/>
    <w:rsid w:val="00207CF7"/>
    <w:rsid w:val="002100B3"/>
    <w:rsid w:val="002101F2"/>
    <w:rsid w:val="002106E6"/>
    <w:rsid w:val="00210F0C"/>
    <w:rsid w:val="00211425"/>
    <w:rsid w:val="002115A9"/>
    <w:rsid w:val="00211BCA"/>
    <w:rsid w:val="00212C41"/>
    <w:rsid w:val="00213263"/>
    <w:rsid w:val="002137E6"/>
    <w:rsid w:val="00213EB8"/>
    <w:rsid w:val="0021455A"/>
    <w:rsid w:val="002146A2"/>
    <w:rsid w:val="00215BDC"/>
    <w:rsid w:val="00217710"/>
    <w:rsid w:val="00220491"/>
    <w:rsid w:val="00220ACB"/>
    <w:rsid w:val="00220C7C"/>
    <w:rsid w:val="00221608"/>
    <w:rsid w:val="002218FE"/>
    <w:rsid w:val="00221D5F"/>
    <w:rsid w:val="002234C0"/>
    <w:rsid w:val="00224049"/>
    <w:rsid w:val="002240AB"/>
    <w:rsid w:val="002250D8"/>
    <w:rsid w:val="0022515E"/>
    <w:rsid w:val="002252CD"/>
    <w:rsid w:val="00225BDA"/>
    <w:rsid w:val="00226412"/>
    <w:rsid w:val="002273AD"/>
    <w:rsid w:val="0022770A"/>
    <w:rsid w:val="00227C9F"/>
    <w:rsid w:val="0023092E"/>
    <w:rsid w:val="00230B12"/>
    <w:rsid w:val="00230C8F"/>
    <w:rsid w:val="00232808"/>
    <w:rsid w:val="0023354E"/>
    <w:rsid w:val="0023571C"/>
    <w:rsid w:val="00236B75"/>
    <w:rsid w:val="0024027D"/>
    <w:rsid w:val="00240289"/>
    <w:rsid w:val="0024041A"/>
    <w:rsid w:val="00240860"/>
    <w:rsid w:val="0024186B"/>
    <w:rsid w:val="0024205E"/>
    <w:rsid w:val="00242D94"/>
    <w:rsid w:val="00244642"/>
    <w:rsid w:val="00244B38"/>
    <w:rsid w:val="002464D0"/>
    <w:rsid w:val="00246F46"/>
    <w:rsid w:val="002500C9"/>
    <w:rsid w:val="0025145E"/>
    <w:rsid w:val="00251647"/>
    <w:rsid w:val="00251DE7"/>
    <w:rsid w:val="00251E84"/>
    <w:rsid w:val="002522D1"/>
    <w:rsid w:val="00252C9C"/>
    <w:rsid w:val="002542AE"/>
    <w:rsid w:val="00254A36"/>
    <w:rsid w:val="002559B9"/>
    <w:rsid w:val="00256998"/>
    <w:rsid w:val="00257773"/>
    <w:rsid w:val="00260569"/>
    <w:rsid w:val="00260A2C"/>
    <w:rsid w:val="00260E64"/>
    <w:rsid w:val="00260FD3"/>
    <w:rsid w:val="00261272"/>
    <w:rsid w:val="0026158D"/>
    <w:rsid w:val="00263035"/>
    <w:rsid w:val="00263094"/>
    <w:rsid w:val="00263ADA"/>
    <w:rsid w:val="00263D72"/>
    <w:rsid w:val="00263E28"/>
    <w:rsid w:val="0026426F"/>
    <w:rsid w:val="00265551"/>
    <w:rsid w:val="0026557B"/>
    <w:rsid w:val="00265D18"/>
    <w:rsid w:val="002665A4"/>
    <w:rsid w:val="002679BE"/>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07"/>
    <w:rsid w:val="00276441"/>
    <w:rsid w:val="00276B03"/>
    <w:rsid w:val="00277BDB"/>
    <w:rsid w:val="00277F14"/>
    <w:rsid w:val="0028014C"/>
    <w:rsid w:val="00280DE2"/>
    <w:rsid w:val="00280E91"/>
    <w:rsid w:val="00281740"/>
    <w:rsid w:val="00281D16"/>
    <w:rsid w:val="00282414"/>
    <w:rsid w:val="00283198"/>
    <w:rsid w:val="002836C2"/>
    <w:rsid w:val="00283E26"/>
    <w:rsid w:val="00283F0A"/>
    <w:rsid w:val="002846B1"/>
    <w:rsid w:val="00284EEA"/>
    <w:rsid w:val="00285D2B"/>
    <w:rsid w:val="00286298"/>
    <w:rsid w:val="00286AD3"/>
    <w:rsid w:val="0028726A"/>
    <w:rsid w:val="002877FC"/>
    <w:rsid w:val="00287968"/>
    <w:rsid w:val="002907BC"/>
    <w:rsid w:val="00291919"/>
    <w:rsid w:val="00291EFF"/>
    <w:rsid w:val="002926D4"/>
    <w:rsid w:val="00293A25"/>
    <w:rsid w:val="00293A76"/>
    <w:rsid w:val="002941F2"/>
    <w:rsid w:val="00294BD5"/>
    <w:rsid w:val="00294FFF"/>
    <w:rsid w:val="0029515A"/>
    <w:rsid w:val="00296466"/>
    <w:rsid w:val="00296A9F"/>
    <w:rsid w:val="00296F9E"/>
    <w:rsid w:val="002A058F"/>
    <w:rsid w:val="002A09C1"/>
    <w:rsid w:val="002A10B2"/>
    <w:rsid w:val="002A1FAC"/>
    <w:rsid w:val="002A2413"/>
    <w:rsid w:val="002A26AE"/>
    <w:rsid w:val="002A2C2E"/>
    <w:rsid w:val="002A3785"/>
    <w:rsid w:val="002A4619"/>
    <w:rsid w:val="002A464D"/>
    <w:rsid w:val="002A5E43"/>
    <w:rsid w:val="002A7293"/>
    <w:rsid w:val="002A7380"/>
    <w:rsid w:val="002A76C6"/>
    <w:rsid w:val="002A7A40"/>
    <w:rsid w:val="002B01B8"/>
    <w:rsid w:val="002B0631"/>
    <w:rsid w:val="002B0AEA"/>
    <w:rsid w:val="002B0E49"/>
    <w:rsid w:val="002B103D"/>
    <w:rsid w:val="002B121D"/>
    <w:rsid w:val="002B155B"/>
    <w:rsid w:val="002B1ABE"/>
    <w:rsid w:val="002B1FC7"/>
    <w:rsid w:val="002B24A4"/>
    <w:rsid w:val="002B24E8"/>
    <w:rsid w:val="002B32D6"/>
    <w:rsid w:val="002B3E53"/>
    <w:rsid w:val="002B4F68"/>
    <w:rsid w:val="002B4FD9"/>
    <w:rsid w:val="002B5F87"/>
    <w:rsid w:val="002B669C"/>
    <w:rsid w:val="002B7388"/>
    <w:rsid w:val="002B7594"/>
    <w:rsid w:val="002C071B"/>
    <w:rsid w:val="002C0DD6"/>
    <w:rsid w:val="002C1050"/>
    <w:rsid w:val="002C1AE5"/>
    <w:rsid w:val="002C205F"/>
    <w:rsid w:val="002C27EB"/>
    <w:rsid w:val="002C283F"/>
    <w:rsid w:val="002C2AAB"/>
    <w:rsid w:val="002C2BB4"/>
    <w:rsid w:val="002C3CAA"/>
    <w:rsid w:val="002C4DBF"/>
    <w:rsid w:val="002C5AB8"/>
    <w:rsid w:val="002C6CF7"/>
    <w:rsid w:val="002C7037"/>
    <w:rsid w:val="002D02FE"/>
    <w:rsid w:val="002D1AAA"/>
    <w:rsid w:val="002D20E8"/>
    <w:rsid w:val="002D236D"/>
    <w:rsid w:val="002D26CA"/>
    <w:rsid w:val="002D3C61"/>
    <w:rsid w:val="002D4250"/>
    <w:rsid w:val="002D454A"/>
    <w:rsid w:val="002D4575"/>
    <w:rsid w:val="002D4DC4"/>
    <w:rsid w:val="002D5414"/>
    <w:rsid w:val="002D5C3F"/>
    <w:rsid w:val="002D5CF0"/>
    <w:rsid w:val="002D601F"/>
    <w:rsid w:val="002E0768"/>
    <w:rsid w:val="002E0877"/>
    <w:rsid w:val="002E0966"/>
    <w:rsid w:val="002E11D1"/>
    <w:rsid w:val="002E2DE4"/>
    <w:rsid w:val="002E3165"/>
    <w:rsid w:val="002E4305"/>
    <w:rsid w:val="002E517C"/>
    <w:rsid w:val="002E530A"/>
    <w:rsid w:val="002E531D"/>
    <w:rsid w:val="002E67D3"/>
    <w:rsid w:val="002E6C2D"/>
    <w:rsid w:val="002E7EE1"/>
    <w:rsid w:val="002F1AB3"/>
    <w:rsid w:val="002F2312"/>
    <w:rsid w:val="002F2B23"/>
    <w:rsid w:val="002F2C5F"/>
    <w:rsid w:val="002F2CE0"/>
    <w:rsid w:val="002F35FE"/>
    <w:rsid w:val="002F6164"/>
    <w:rsid w:val="002F61F9"/>
    <w:rsid w:val="002F6FA0"/>
    <w:rsid w:val="002F7A7E"/>
    <w:rsid w:val="00301193"/>
    <w:rsid w:val="0030129D"/>
    <w:rsid w:val="00303732"/>
    <w:rsid w:val="0030380E"/>
    <w:rsid w:val="00303CBA"/>
    <w:rsid w:val="00303F23"/>
    <w:rsid w:val="003041A8"/>
    <w:rsid w:val="00304436"/>
    <w:rsid w:val="00304D64"/>
    <w:rsid w:val="0030506D"/>
    <w:rsid w:val="003053EF"/>
    <w:rsid w:val="00305E59"/>
    <w:rsid w:val="00305F6D"/>
    <w:rsid w:val="003064D4"/>
    <w:rsid w:val="00307237"/>
    <w:rsid w:val="00307F3C"/>
    <w:rsid w:val="003101E4"/>
    <w:rsid w:val="00310A82"/>
    <w:rsid w:val="00310B6E"/>
    <w:rsid w:val="00310ED2"/>
    <w:rsid w:val="00311076"/>
    <w:rsid w:val="00311330"/>
    <w:rsid w:val="00311D9F"/>
    <w:rsid w:val="00312DD0"/>
    <w:rsid w:val="003141B6"/>
    <w:rsid w:val="00315C31"/>
    <w:rsid w:val="00316381"/>
    <w:rsid w:val="003169A4"/>
    <w:rsid w:val="00317635"/>
    <w:rsid w:val="00320639"/>
    <w:rsid w:val="0032071C"/>
    <w:rsid w:val="00321A56"/>
    <w:rsid w:val="00321B20"/>
    <w:rsid w:val="00322AC7"/>
    <w:rsid w:val="00323B33"/>
    <w:rsid w:val="00323D51"/>
    <w:rsid w:val="00324445"/>
    <w:rsid w:val="00325546"/>
    <w:rsid w:val="003257F0"/>
    <w:rsid w:val="003259C5"/>
    <w:rsid w:val="00325CC0"/>
    <w:rsid w:val="00326507"/>
    <w:rsid w:val="00327436"/>
    <w:rsid w:val="003275D4"/>
    <w:rsid w:val="0033197D"/>
    <w:rsid w:val="00333314"/>
    <w:rsid w:val="003344D3"/>
    <w:rsid w:val="00334564"/>
    <w:rsid w:val="00334B2F"/>
    <w:rsid w:val="0033571F"/>
    <w:rsid w:val="00335C2A"/>
    <w:rsid w:val="00336F9A"/>
    <w:rsid w:val="00337F3C"/>
    <w:rsid w:val="00340083"/>
    <w:rsid w:val="00340A8F"/>
    <w:rsid w:val="00340C65"/>
    <w:rsid w:val="0034138F"/>
    <w:rsid w:val="003414F9"/>
    <w:rsid w:val="00341A74"/>
    <w:rsid w:val="00341D7A"/>
    <w:rsid w:val="00341ED4"/>
    <w:rsid w:val="003427DF"/>
    <w:rsid w:val="003436A5"/>
    <w:rsid w:val="00345909"/>
    <w:rsid w:val="003468B8"/>
    <w:rsid w:val="00347499"/>
    <w:rsid w:val="0034777A"/>
    <w:rsid w:val="00350018"/>
    <w:rsid w:val="003500D1"/>
    <w:rsid w:val="0035027B"/>
    <w:rsid w:val="00350C85"/>
    <w:rsid w:val="003528E9"/>
    <w:rsid w:val="00352B7C"/>
    <w:rsid w:val="00352DB8"/>
    <w:rsid w:val="003535EB"/>
    <w:rsid w:val="003536A6"/>
    <w:rsid w:val="00353890"/>
    <w:rsid w:val="00355533"/>
    <w:rsid w:val="0035555B"/>
    <w:rsid w:val="00356DB6"/>
    <w:rsid w:val="003572A0"/>
    <w:rsid w:val="003579C1"/>
    <w:rsid w:val="00357A33"/>
    <w:rsid w:val="00357AA2"/>
    <w:rsid w:val="00357D48"/>
    <w:rsid w:val="00357E1B"/>
    <w:rsid w:val="00357E6C"/>
    <w:rsid w:val="00361308"/>
    <w:rsid w:val="00361571"/>
    <w:rsid w:val="00362238"/>
    <w:rsid w:val="0036230B"/>
    <w:rsid w:val="00363298"/>
    <w:rsid w:val="00363335"/>
    <w:rsid w:val="00363627"/>
    <w:rsid w:val="00363B85"/>
    <w:rsid w:val="00363E98"/>
    <w:rsid w:val="00364E7A"/>
    <w:rsid w:val="003650C5"/>
    <w:rsid w:val="00365FCC"/>
    <w:rsid w:val="003675B2"/>
    <w:rsid w:val="00370ECD"/>
    <w:rsid w:val="0037177E"/>
    <w:rsid w:val="003717D2"/>
    <w:rsid w:val="00372364"/>
    <w:rsid w:val="00372935"/>
    <w:rsid w:val="00372C2B"/>
    <w:rsid w:val="00372C67"/>
    <w:rsid w:val="00372FAD"/>
    <w:rsid w:val="0037329F"/>
    <w:rsid w:val="003738F3"/>
    <w:rsid w:val="00373EC9"/>
    <w:rsid w:val="003755FD"/>
    <w:rsid w:val="00375D38"/>
    <w:rsid w:val="00375FD2"/>
    <w:rsid w:val="003760B7"/>
    <w:rsid w:val="00376D5B"/>
    <w:rsid w:val="00380721"/>
    <w:rsid w:val="00381658"/>
    <w:rsid w:val="00381929"/>
    <w:rsid w:val="0038317B"/>
    <w:rsid w:val="0038400D"/>
    <w:rsid w:val="0038438D"/>
    <w:rsid w:val="003850A0"/>
    <w:rsid w:val="0038517B"/>
    <w:rsid w:val="0038579B"/>
    <w:rsid w:val="003862E0"/>
    <w:rsid w:val="00386369"/>
    <w:rsid w:val="00386DB7"/>
    <w:rsid w:val="00386E4B"/>
    <w:rsid w:val="003871DA"/>
    <w:rsid w:val="00387F66"/>
    <w:rsid w:val="00391E56"/>
    <w:rsid w:val="00391EA8"/>
    <w:rsid w:val="00392525"/>
    <w:rsid w:val="0039338D"/>
    <w:rsid w:val="003946B4"/>
    <w:rsid w:val="003949A5"/>
    <w:rsid w:val="00395D6D"/>
    <w:rsid w:val="0039646A"/>
    <w:rsid w:val="00396D60"/>
    <w:rsid w:val="00396F13"/>
    <w:rsid w:val="003972CC"/>
    <w:rsid w:val="00397DC0"/>
    <w:rsid w:val="003A0A31"/>
    <w:rsid w:val="003A145D"/>
    <w:rsid w:val="003A17B2"/>
    <w:rsid w:val="003A2BE0"/>
    <w:rsid w:val="003A377C"/>
    <w:rsid w:val="003A39BD"/>
    <w:rsid w:val="003A5049"/>
    <w:rsid w:val="003A5533"/>
    <w:rsid w:val="003A57F0"/>
    <w:rsid w:val="003A62A4"/>
    <w:rsid w:val="003A645E"/>
    <w:rsid w:val="003A7A32"/>
    <w:rsid w:val="003A7FC7"/>
    <w:rsid w:val="003B032B"/>
    <w:rsid w:val="003B0939"/>
    <w:rsid w:val="003B0C06"/>
    <w:rsid w:val="003B0D6E"/>
    <w:rsid w:val="003B1FC0"/>
    <w:rsid w:val="003B2933"/>
    <w:rsid w:val="003B3A13"/>
    <w:rsid w:val="003B4A74"/>
    <w:rsid w:val="003B5004"/>
    <w:rsid w:val="003B585C"/>
    <w:rsid w:val="003B5AE9"/>
    <w:rsid w:val="003B5F2B"/>
    <w:rsid w:val="003B60D5"/>
    <w:rsid w:val="003B6791"/>
    <w:rsid w:val="003B681E"/>
    <w:rsid w:val="003B6C32"/>
    <w:rsid w:val="003B7086"/>
    <w:rsid w:val="003B7D9D"/>
    <w:rsid w:val="003C11FC"/>
    <w:rsid w:val="003C1322"/>
    <w:rsid w:val="003C14BE"/>
    <w:rsid w:val="003C196A"/>
    <w:rsid w:val="003C29C6"/>
    <w:rsid w:val="003C2B7E"/>
    <w:rsid w:val="003C2BAE"/>
    <w:rsid w:val="003C2BDB"/>
    <w:rsid w:val="003C2BDC"/>
    <w:rsid w:val="003C3660"/>
    <w:rsid w:val="003C39EA"/>
    <w:rsid w:val="003C3E7A"/>
    <w:rsid w:val="003C4071"/>
    <w:rsid w:val="003C4576"/>
    <w:rsid w:val="003C53D4"/>
    <w:rsid w:val="003C5E16"/>
    <w:rsid w:val="003C66CF"/>
    <w:rsid w:val="003C6A92"/>
    <w:rsid w:val="003C7160"/>
    <w:rsid w:val="003D0075"/>
    <w:rsid w:val="003D0940"/>
    <w:rsid w:val="003D0C33"/>
    <w:rsid w:val="003D14E9"/>
    <w:rsid w:val="003D1A66"/>
    <w:rsid w:val="003D1AA6"/>
    <w:rsid w:val="003D1BB7"/>
    <w:rsid w:val="003D1CF4"/>
    <w:rsid w:val="003D1FE3"/>
    <w:rsid w:val="003D2EE8"/>
    <w:rsid w:val="003D39F7"/>
    <w:rsid w:val="003D4374"/>
    <w:rsid w:val="003D4BFB"/>
    <w:rsid w:val="003D56A5"/>
    <w:rsid w:val="003D7720"/>
    <w:rsid w:val="003D7F8E"/>
    <w:rsid w:val="003E01D5"/>
    <w:rsid w:val="003E029A"/>
    <w:rsid w:val="003E093F"/>
    <w:rsid w:val="003E1421"/>
    <w:rsid w:val="003E150B"/>
    <w:rsid w:val="003E1BE2"/>
    <w:rsid w:val="003E2344"/>
    <w:rsid w:val="003E246C"/>
    <w:rsid w:val="003E2931"/>
    <w:rsid w:val="003E316E"/>
    <w:rsid w:val="003E3996"/>
    <w:rsid w:val="003E3B26"/>
    <w:rsid w:val="003E3E46"/>
    <w:rsid w:val="003E3FD0"/>
    <w:rsid w:val="003E4184"/>
    <w:rsid w:val="003E430A"/>
    <w:rsid w:val="003E6971"/>
    <w:rsid w:val="003E7802"/>
    <w:rsid w:val="003E7941"/>
    <w:rsid w:val="003F0146"/>
    <w:rsid w:val="003F1EEA"/>
    <w:rsid w:val="003F208A"/>
    <w:rsid w:val="003F264A"/>
    <w:rsid w:val="003F288F"/>
    <w:rsid w:val="003F300B"/>
    <w:rsid w:val="003F3613"/>
    <w:rsid w:val="003F3AE8"/>
    <w:rsid w:val="003F4C5E"/>
    <w:rsid w:val="003F6CF8"/>
    <w:rsid w:val="003F798F"/>
    <w:rsid w:val="003F7B41"/>
    <w:rsid w:val="0040112D"/>
    <w:rsid w:val="00401BA5"/>
    <w:rsid w:val="00401FFA"/>
    <w:rsid w:val="004021AA"/>
    <w:rsid w:val="00402941"/>
    <w:rsid w:val="00402AD9"/>
    <w:rsid w:val="00403109"/>
    <w:rsid w:val="004055C1"/>
    <w:rsid w:val="00405996"/>
    <w:rsid w:val="004064ED"/>
    <w:rsid w:val="004068F5"/>
    <w:rsid w:val="00406C77"/>
    <w:rsid w:val="004072C8"/>
    <w:rsid w:val="0040761D"/>
    <w:rsid w:val="0040799E"/>
    <w:rsid w:val="00407F37"/>
    <w:rsid w:val="004107A0"/>
    <w:rsid w:val="00410B68"/>
    <w:rsid w:val="00410FAF"/>
    <w:rsid w:val="004110AC"/>
    <w:rsid w:val="00411D9D"/>
    <w:rsid w:val="00412B18"/>
    <w:rsid w:val="004134BB"/>
    <w:rsid w:val="00413A8A"/>
    <w:rsid w:val="00416F1E"/>
    <w:rsid w:val="0041732B"/>
    <w:rsid w:val="00417553"/>
    <w:rsid w:val="004175B6"/>
    <w:rsid w:val="004202A6"/>
    <w:rsid w:val="0042084B"/>
    <w:rsid w:val="00423031"/>
    <w:rsid w:val="00424321"/>
    <w:rsid w:val="00425161"/>
    <w:rsid w:val="00427EAA"/>
    <w:rsid w:val="004306D6"/>
    <w:rsid w:val="0043097F"/>
    <w:rsid w:val="00431998"/>
    <w:rsid w:val="004320F2"/>
    <w:rsid w:val="0043390C"/>
    <w:rsid w:val="00433F39"/>
    <w:rsid w:val="00434D1C"/>
    <w:rsid w:val="0043537C"/>
    <w:rsid w:val="0043558D"/>
    <w:rsid w:val="004361D6"/>
    <w:rsid w:val="0043641B"/>
    <w:rsid w:val="00436DF8"/>
    <w:rsid w:val="00437CDB"/>
    <w:rsid w:val="00440390"/>
    <w:rsid w:val="00441C20"/>
    <w:rsid w:val="00441CC1"/>
    <w:rsid w:val="00441D04"/>
    <w:rsid w:val="0044241A"/>
    <w:rsid w:val="00443197"/>
    <w:rsid w:val="00443208"/>
    <w:rsid w:val="00443955"/>
    <w:rsid w:val="00443B7A"/>
    <w:rsid w:val="00444069"/>
    <w:rsid w:val="004454D8"/>
    <w:rsid w:val="0044556F"/>
    <w:rsid w:val="0044616F"/>
    <w:rsid w:val="0044660E"/>
    <w:rsid w:val="00446E15"/>
    <w:rsid w:val="00447808"/>
    <w:rsid w:val="00447FFD"/>
    <w:rsid w:val="004504F0"/>
    <w:rsid w:val="00451CC7"/>
    <w:rsid w:val="00452024"/>
    <w:rsid w:val="00452896"/>
    <w:rsid w:val="004534DB"/>
    <w:rsid w:val="0045359E"/>
    <w:rsid w:val="00453F42"/>
    <w:rsid w:val="00454D73"/>
    <w:rsid w:val="004550C9"/>
    <w:rsid w:val="0045525D"/>
    <w:rsid w:val="004553DE"/>
    <w:rsid w:val="00456683"/>
    <w:rsid w:val="00457745"/>
    <w:rsid w:val="00460CA5"/>
    <w:rsid w:val="004611BA"/>
    <w:rsid w:val="0046188C"/>
    <w:rsid w:val="00461C60"/>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67BD9"/>
    <w:rsid w:val="0047117B"/>
    <w:rsid w:val="004712A9"/>
    <w:rsid w:val="00471867"/>
    <w:rsid w:val="004722BC"/>
    <w:rsid w:val="00472963"/>
    <w:rsid w:val="00472E68"/>
    <w:rsid w:val="00473CF5"/>
    <w:rsid w:val="004749BD"/>
    <w:rsid w:val="00474F46"/>
    <w:rsid w:val="004753B4"/>
    <w:rsid w:val="00475591"/>
    <w:rsid w:val="0047619C"/>
    <w:rsid w:val="00476579"/>
    <w:rsid w:val="00476A47"/>
    <w:rsid w:val="0047719A"/>
    <w:rsid w:val="00477986"/>
    <w:rsid w:val="00480162"/>
    <w:rsid w:val="004813B3"/>
    <w:rsid w:val="00481B60"/>
    <w:rsid w:val="004830AB"/>
    <w:rsid w:val="00483944"/>
    <w:rsid w:val="00483FAF"/>
    <w:rsid w:val="0048419C"/>
    <w:rsid w:val="00484A9B"/>
    <w:rsid w:val="00484EB1"/>
    <w:rsid w:val="00484FED"/>
    <w:rsid w:val="004859E2"/>
    <w:rsid w:val="004863E1"/>
    <w:rsid w:val="00486B55"/>
    <w:rsid w:val="004874EC"/>
    <w:rsid w:val="0049223B"/>
    <w:rsid w:val="004929E4"/>
    <w:rsid w:val="004930FB"/>
    <w:rsid w:val="00493AF9"/>
    <w:rsid w:val="00496E18"/>
    <w:rsid w:val="004974D8"/>
    <w:rsid w:val="00497F18"/>
    <w:rsid w:val="004A1734"/>
    <w:rsid w:val="004A1C5D"/>
    <w:rsid w:val="004A1CC7"/>
    <w:rsid w:val="004A3051"/>
    <w:rsid w:val="004A3507"/>
    <w:rsid w:val="004A4D69"/>
    <w:rsid w:val="004A712A"/>
    <w:rsid w:val="004A7722"/>
    <w:rsid w:val="004B0A7C"/>
    <w:rsid w:val="004B2363"/>
    <w:rsid w:val="004B24A0"/>
    <w:rsid w:val="004B28E1"/>
    <w:rsid w:val="004B29B7"/>
    <w:rsid w:val="004B2F56"/>
    <w:rsid w:val="004B383E"/>
    <w:rsid w:val="004B4580"/>
    <w:rsid w:val="004B5522"/>
    <w:rsid w:val="004B61C2"/>
    <w:rsid w:val="004B6A3E"/>
    <w:rsid w:val="004B6D52"/>
    <w:rsid w:val="004B7B69"/>
    <w:rsid w:val="004B7C9F"/>
    <w:rsid w:val="004C090C"/>
    <w:rsid w:val="004C0C56"/>
    <w:rsid w:val="004C17D2"/>
    <w:rsid w:val="004C1D9B"/>
    <w:rsid w:val="004C217A"/>
    <w:rsid w:val="004C289B"/>
    <w:rsid w:val="004C35CD"/>
    <w:rsid w:val="004C3803"/>
    <w:rsid w:val="004C5CF3"/>
    <w:rsid w:val="004C77DB"/>
    <w:rsid w:val="004D0281"/>
    <w:rsid w:val="004D0AE2"/>
    <w:rsid w:val="004D0F31"/>
    <w:rsid w:val="004D1C32"/>
    <w:rsid w:val="004D1E87"/>
    <w:rsid w:val="004D2727"/>
    <w:rsid w:val="004D28BA"/>
    <w:rsid w:val="004D2B4B"/>
    <w:rsid w:val="004D304E"/>
    <w:rsid w:val="004D3393"/>
    <w:rsid w:val="004D3C47"/>
    <w:rsid w:val="004D4C3B"/>
    <w:rsid w:val="004D557A"/>
    <w:rsid w:val="004D5671"/>
    <w:rsid w:val="004D5D9B"/>
    <w:rsid w:val="004D6073"/>
    <w:rsid w:val="004D7784"/>
    <w:rsid w:val="004D77AD"/>
    <w:rsid w:val="004E0603"/>
    <w:rsid w:val="004E10D5"/>
    <w:rsid w:val="004E120F"/>
    <w:rsid w:val="004E144F"/>
    <w:rsid w:val="004E1503"/>
    <w:rsid w:val="004E1977"/>
    <w:rsid w:val="004E1B0A"/>
    <w:rsid w:val="004E1C8E"/>
    <w:rsid w:val="004E27C5"/>
    <w:rsid w:val="004E2F96"/>
    <w:rsid w:val="004E2FC6"/>
    <w:rsid w:val="004E34F8"/>
    <w:rsid w:val="004E386A"/>
    <w:rsid w:val="004E4706"/>
    <w:rsid w:val="004E54F5"/>
    <w:rsid w:val="004E5843"/>
    <w:rsid w:val="004E6A12"/>
    <w:rsid w:val="004E6E9A"/>
    <w:rsid w:val="004E7126"/>
    <w:rsid w:val="004F0C18"/>
    <w:rsid w:val="004F18BD"/>
    <w:rsid w:val="004F1DB0"/>
    <w:rsid w:val="004F2130"/>
    <w:rsid w:val="004F2639"/>
    <w:rsid w:val="004F2E2A"/>
    <w:rsid w:val="004F30DA"/>
    <w:rsid w:val="004F3584"/>
    <w:rsid w:val="004F3B83"/>
    <w:rsid w:val="004F4D14"/>
    <w:rsid w:val="004F5190"/>
    <w:rsid w:val="004F5518"/>
    <w:rsid w:val="004F5616"/>
    <w:rsid w:val="004F572C"/>
    <w:rsid w:val="004F6F65"/>
    <w:rsid w:val="004F7738"/>
    <w:rsid w:val="004F78EF"/>
    <w:rsid w:val="004F7DB6"/>
    <w:rsid w:val="00501516"/>
    <w:rsid w:val="0050161D"/>
    <w:rsid w:val="00501A05"/>
    <w:rsid w:val="00502330"/>
    <w:rsid w:val="00502397"/>
    <w:rsid w:val="005024D2"/>
    <w:rsid w:val="005032F4"/>
    <w:rsid w:val="00503BEE"/>
    <w:rsid w:val="00503BFB"/>
    <w:rsid w:val="0050401E"/>
    <w:rsid w:val="00504105"/>
    <w:rsid w:val="00504841"/>
    <w:rsid w:val="00504862"/>
    <w:rsid w:val="00504DF8"/>
    <w:rsid w:val="00505AD4"/>
    <w:rsid w:val="00505C33"/>
    <w:rsid w:val="005069BF"/>
    <w:rsid w:val="00507ED1"/>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5E3"/>
    <w:rsid w:val="005216EB"/>
    <w:rsid w:val="005230A8"/>
    <w:rsid w:val="00523540"/>
    <w:rsid w:val="00523563"/>
    <w:rsid w:val="005236FD"/>
    <w:rsid w:val="0052489E"/>
    <w:rsid w:val="00524982"/>
    <w:rsid w:val="00524995"/>
    <w:rsid w:val="00524DDF"/>
    <w:rsid w:val="00524EFA"/>
    <w:rsid w:val="005250B5"/>
    <w:rsid w:val="0052546C"/>
    <w:rsid w:val="00525BD2"/>
    <w:rsid w:val="00530C17"/>
    <w:rsid w:val="00530DA1"/>
    <w:rsid w:val="00530F97"/>
    <w:rsid w:val="0053262C"/>
    <w:rsid w:val="00532A65"/>
    <w:rsid w:val="00533989"/>
    <w:rsid w:val="00533DC0"/>
    <w:rsid w:val="00534395"/>
    <w:rsid w:val="00534468"/>
    <w:rsid w:val="005358F3"/>
    <w:rsid w:val="005358F5"/>
    <w:rsid w:val="00536021"/>
    <w:rsid w:val="00536951"/>
    <w:rsid w:val="00536B61"/>
    <w:rsid w:val="00536BFB"/>
    <w:rsid w:val="00536CCF"/>
    <w:rsid w:val="00536FD1"/>
    <w:rsid w:val="005370DC"/>
    <w:rsid w:val="00537173"/>
    <w:rsid w:val="005372AB"/>
    <w:rsid w:val="00537694"/>
    <w:rsid w:val="005378EA"/>
    <w:rsid w:val="00537D28"/>
    <w:rsid w:val="00537E15"/>
    <w:rsid w:val="00540468"/>
    <w:rsid w:val="005407DD"/>
    <w:rsid w:val="005409F4"/>
    <w:rsid w:val="00540D68"/>
    <w:rsid w:val="005422AF"/>
    <w:rsid w:val="00542491"/>
    <w:rsid w:val="00543250"/>
    <w:rsid w:val="00543262"/>
    <w:rsid w:val="00544405"/>
    <w:rsid w:val="00544728"/>
    <w:rsid w:val="005457B4"/>
    <w:rsid w:val="00545BDE"/>
    <w:rsid w:val="00545F4E"/>
    <w:rsid w:val="005467EE"/>
    <w:rsid w:val="0054752B"/>
    <w:rsid w:val="00547AE2"/>
    <w:rsid w:val="00547D6C"/>
    <w:rsid w:val="00551E52"/>
    <w:rsid w:val="005525A4"/>
    <w:rsid w:val="00552D6E"/>
    <w:rsid w:val="00553DFD"/>
    <w:rsid w:val="00556113"/>
    <w:rsid w:val="0055623A"/>
    <w:rsid w:val="005563D9"/>
    <w:rsid w:val="00557E3D"/>
    <w:rsid w:val="00560961"/>
    <w:rsid w:val="00561C56"/>
    <w:rsid w:val="005624A7"/>
    <w:rsid w:val="00562EB1"/>
    <w:rsid w:val="00563192"/>
    <w:rsid w:val="005632AE"/>
    <w:rsid w:val="0056331A"/>
    <w:rsid w:val="005639B0"/>
    <w:rsid w:val="00564604"/>
    <w:rsid w:val="00564FB7"/>
    <w:rsid w:val="00565307"/>
    <w:rsid w:val="0056625A"/>
    <w:rsid w:val="00566462"/>
    <w:rsid w:val="00567040"/>
    <w:rsid w:val="005670AA"/>
    <w:rsid w:val="00570EB0"/>
    <w:rsid w:val="005715C1"/>
    <w:rsid w:val="005716B8"/>
    <w:rsid w:val="00571702"/>
    <w:rsid w:val="00571F29"/>
    <w:rsid w:val="0057261B"/>
    <w:rsid w:val="005739AB"/>
    <w:rsid w:val="00574CD1"/>
    <w:rsid w:val="005754F7"/>
    <w:rsid w:val="00575C75"/>
    <w:rsid w:val="00576013"/>
    <w:rsid w:val="00577582"/>
    <w:rsid w:val="00581057"/>
    <w:rsid w:val="005812BE"/>
    <w:rsid w:val="00581DC3"/>
    <w:rsid w:val="0058298C"/>
    <w:rsid w:val="00582FEB"/>
    <w:rsid w:val="00583092"/>
    <w:rsid w:val="00583117"/>
    <w:rsid w:val="0058362C"/>
    <w:rsid w:val="0058472E"/>
    <w:rsid w:val="00584A70"/>
    <w:rsid w:val="005855C3"/>
    <w:rsid w:val="005856C5"/>
    <w:rsid w:val="005857B0"/>
    <w:rsid w:val="00585DD4"/>
    <w:rsid w:val="00585E16"/>
    <w:rsid w:val="0058649C"/>
    <w:rsid w:val="00586CD2"/>
    <w:rsid w:val="00586E28"/>
    <w:rsid w:val="00587072"/>
    <w:rsid w:val="005900F2"/>
    <w:rsid w:val="005918A4"/>
    <w:rsid w:val="00592A50"/>
    <w:rsid w:val="005939DE"/>
    <w:rsid w:val="0059404D"/>
    <w:rsid w:val="00594FEE"/>
    <w:rsid w:val="00595213"/>
    <w:rsid w:val="005953F4"/>
    <w:rsid w:val="005960B4"/>
    <w:rsid w:val="0059636E"/>
    <w:rsid w:val="00597205"/>
    <w:rsid w:val="005A043A"/>
    <w:rsid w:val="005A1236"/>
    <w:rsid w:val="005A16C6"/>
    <w:rsid w:val="005A1D54"/>
    <w:rsid w:val="005A3A35"/>
    <w:rsid w:val="005A3DC6"/>
    <w:rsid w:val="005A3EB8"/>
    <w:rsid w:val="005A3EDC"/>
    <w:rsid w:val="005A51C8"/>
    <w:rsid w:val="005A5B64"/>
    <w:rsid w:val="005A64FF"/>
    <w:rsid w:val="005A7FD2"/>
    <w:rsid w:val="005B0C81"/>
    <w:rsid w:val="005B12E5"/>
    <w:rsid w:val="005B1797"/>
    <w:rsid w:val="005B18D8"/>
    <w:rsid w:val="005B1C55"/>
    <w:rsid w:val="005B1CFC"/>
    <w:rsid w:val="005B1DD6"/>
    <w:rsid w:val="005B1E95"/>
    <w:rsid w:val="005B20E7"/>
    <w:rsid w:val="005B36EF"/>
    <w:rsid w:val="005B3BA0"/>
    <w:rsid w:val="005B3CED"/>
    <w:rsid w:val="005B598A"/>
    <w:rsid w:val="005B59EB"/>
    <w:rsid w:val="005B5A3A"/>
    <w:rsid w:val="005B5AA1"/>
    <w:rsid w:val="005B5D4C"/>
    <w:rsid w:val="005B6B3E"/>
    <w:rsid w:val="005B7350"/>
    <w:rsid w:val="005C033F"/>
    <w:rsid w:val="005C1C00"/>
    <w:rsid w:val="005C4C12"/>
    <w:rsid w:val="005C6159"/>
    <w:rsid w:val="005C6A29"/>
    <w:rsid w:val="005C6BE8"/>
    <w:rsid w:val="005D00A5"/>
    <w:rsid w:val="005D00D6"/>
    <w:rsid w:val="005D058C"/>
    <w:rsid w:val="005D07B2"/>
    <w:rsid w:val="005D0D93"/>
    <w:rsid w:val="005D1A14"/>
    <w:rsid w:val="005D1F6F"/>
    <w:rsid w:val="005D26DF"/>
    <w:rsid w:val="005D2EDB"/>
    <w:rsid w:val="005D3674"/>
    <w:rsid w:val="005D4D30"/>
    <w:rsid w:val="005D4D37"/>
    <w:rsid w:val="005D5D7D"/>
    <w:rsid w:val="005D6138"/>
    <w:rsid w:val="005D71EF"/>
    <w:rsid w:val="005D7469"/>
    <w:rsid w:val="005E0B28"/>
    <w:rsid w:val="005E0E50"/>
    <w:rsid w:val="005E1F72"/>
    <w:rsid w:val="005E24FD"/>
    <w:rsid w:val="005E2581"/>
    <w:rsid w:val="005E2F4D"/>
    <w:rsid w:val="005E2FA5"/>
    <w:rsid w:val="005E3097"/>
    <w:rsid w:val="005E3501"/>
    <w:rsid w:val="005E3FC4"/>
    <w:rsid w:val="005E4C8D"/>
    <w:rsid w:val="005E573E"/>
    <w:rsid w:val="005E65D1"/>
    <w:rsid w:val="005E6606"/>
    <w:rsid w:val="005E6D42"/>
    <w:rsid w:val="005E79C4"/>
    <w:rsid w:val="005E7CE7"/>
    <w:rsid w:val="005F0C5D"/>
    <w:rsid w:val="005F1793"/>
    <w:rsid w:val="005F1B96"/>
    <w:rsid w:val="005F1DBB"/>
    <w:rsid w:val="005F1F95"/>
    <w:rsid w:val="005F35FC"/>
    <w:rsid w:val="005F425D"/>
    <w:rsid w:val="005F4478"/>
    <w:rsid w:val="005F53F2"/>
    <w:rsid w:val="005F7C1D"/>
    <w:rsid w:val="00600DD3"/>
    <w:rsid w:val="00604824"/>
    <w:rsid w:val="0060505A"/>
    <w:rsid w:val="0060526C"/>
    <w:rsid w:val="00606328"/>
    <w:rsid w:val="0060652B"/>
    <w:rsid w:val="00606B84"/>
    <w:rsid w:val="0060715C"/>
    <w:rsid w:val="00611A5A"/>
    <w:rsid w:val="00611C0C"/>
    <w:rsid w:val="006124A7"/>
    <w:rsid w:val="00613724"/>
    <w:rsid w:val="00614934"/>
    <w:rsid w:val="00615570"/>
    <w:rsid w:val="006158AD"/>
    <w:rsid w:val="00615D8F"/>
    <w:rsid w:val="00616808"/>
    <w:rsid w:val="006175DC"/>
    <w:rsid w:val="00617A6E"/>
    <w:rsid w:val="00620934"/>
    <w:rsid w:val="00620AB7"/>
    <w:rsid w:val="00621350"/>
    <w:rsid w:val="00621D3B"/>
    <w:rsid w:val="00621FDC"/>
    <w:rsid w:val="006224DB"/>
    <w:rsid w:val="006237BD"/>
    <w:rsid w:val="00623883"/>
    <w:rsid w:val="00623998"/>
    <w:rsid w:val="00623AB0"/>
    <w:rsid w:val="00624F86"/>
    <w:rsid w:val="00627101"/>
    <w:rsid w:val="0062728A"/>
    <w:rsid w:val="00627E00"/>
    <w:rsid w:val="00630BF1"/>
    <w:rsid w:val="00630CC3"/>
    <w:rsid w:val="00630FDC"/>
    <w:rsid w:val="0063101C"/>
    <w:rsid w:val="00631658"/>
    <w:rsid w:val="00631744"/>
    <w:rsid w:val="00632618"/>
    <w:rsid w:val="00632813"/>
    <w:rsid w:val="00633389"/>
    <w:rsid w:val="00633E1E"/>
    <w:rsid w:val="006340E0"/>
    <w:rsid w:val="00634DC9"/>
    <w:rsid w:val="00635D52"/>
    <w:rsid w:val="0063664D"/>
    <w:rsid w:val="00637DAB"/>
    <w:rsid w:val="00641A7F"/>
    <w:rsid w:val="00641AD5"/>
    <w:rsid w:val="00642EFE"/>
    <w:rsid w:val="00644CE2"/>
    <w:rsid w:val="00647B5C"/>
    <w:rsid w:val="00650073"/>
    <w:rsid w:val="00650458"/>
    <w:rsid w:val="006505D2"/>
    <w:rsid w:val="006507FA"/>
    <w:rsid w:val="00650D3A"/>
    <w:rsid w:val="00651408"/>
    <w:rsid w:val="00651E02"/>
    <w:rsid w:val="006521E5"/>
    <w:rsid w:val="00653219"/>
    <w:rsid w:val="006539DD"/>
    <w:rsid w:val="00653A33"/>
    <w:rsid w:val="00654ADD"/>
    <w:rsid w:val="00654D3D"/>
    <w:rsid w:val="00655E71"/>
    <w:rsid w:val="00655EBD"/>
    <w:rsid w:val="00656316"/>
    <w:rsid w:val="006568C9"/>
    <w:rsid w:val="00656A44"/>
    <w:rsid w:val="00657DDC"/>
    <w:rsid w:val="00657F32"/>
    <w:rsid w:val="006607D5"/>
    <w:rsid w:val="006608AD"/>
    <w:rsid w:val="006614EB"/>
    <w:rsid w:val="006618DE"/>
    <w:rsid w:val="00662165"/>
    <w:rsid w:val="00662623"/>
    <w:rsid w:val="006631F3"/>
    <w:rsid w:val="0066349B"/>
    <w:rsid w:val="006657A3"/>
    <w:rsid w:val="006657EE"/>
    <w:rsid w:val="00666907"/>
    <w:rsid w:val="00667A56"/>
    <w:rsid w:val="0067014B"/>
    <w:rsid w:val="0067102D"/>
    <w:rsid w:val="00671A82"/>
    <w:rsid w:val="0067229B"/>
    <w:rsid w:val="00672E7B"/>
    <w:rsid w:val="0067579A"/>
    <w:rsid w:val="00675B71"/>
    <w:rsid w:val="00676178"/>
    <w:rsid w:val="00677658"/>
    <w:rsid w:val="00677C72"/>
    <w:rsid w:val="00680A96"/>
    <w:rsid w:val="006818C6"/>
    <w:rsid w:val="00685962"/>
    <w:rsid w:val="00685A30"/>
    <w:rsid w:val="00685C48"/>
    <w:rsid w:val="00687086"/>
    <w:rsid w:val="00691009"/>
    <w:rsid w:val="006912BB"/>
    <w:rsid w:val="00691C47"/>
    <w:rsid w:val="00692C09"/>
    <w:rsid w:val="00692D55"/>
    <w:rsid w:val="00692FA3"/>
    <w:rsid w:val="00693C4E"/>
    <w:rsid w:val="006953B6"/>
    <w:rsid w:val="0069568D"/>
    <w:rsid w:val="00695D7A"/>
    <w:rsid w:val="00695E7F"/>
    <w:rsid w:val="006968E8"/>
    <w:rsid w:val="00696ECD"/>
    <w:rsid w:val="00697C27"/>
    <w:rsid w:val="00697C38"/>
    <w:rsid w:val="006A0D8B"/>
    <w:rsid w:val="006A0F27"/>
    <w:rsid w:val="006A1134"/>
    <w:rsid w:val="006A134C"/>
    <w:rsid w:val="006A14B3"/>
    <w:rsid w:val="006A15BC"/>
    <w:rsid w:val="006A1922"/>
    <w:rsid w:val="006A1F61"/>
    <w:rsid w:val="006A26BE"/>
    <w:rsid w:val="006A2D46"/>
    <w:rsid w:val="006A475C"/>
    <w:rsid w:val="006A5862"/>
    <w:rsid w:val="006A6D19"/>
    <w:rsid w:val="006B0116"/>
    <w:rsid w:val="006B0566"/>
    <w:rsid w:val="006B213E"/>
    <w:rsid w:val="006B2536"/>
    <w:rsid w:val="006B2824"/>
    <w:rsid w:val="006B2F02"/>
    <w:rsid w:val="006B3E66"/>
    <w:rsid w:val="006B4238"/>
    <w:rsid w:val="006B5588"/>
    <w:rsid w:val="006B572D"/>
    <w:rsid w:val="006B5849"/>
    <w:rsid w:val="006B687D"/>
    <w:rsid w:val="006B6951"/>
    <w:rsid w:val="006B739E"/>
    <w:rsid w:val="006B7A24"/>
    <w:rsid w:val="006B7B53"/>
    <w:rsid w:val="006C08B6"/>
    <w:rsid w:val="006C09E8"/>
    <w:rsid w:val="006C1293"/>
    <w:rsid w:val="006C12EC"/>
    <w:rsid w:val="006C135E"/>
    <w:rsid w:val="006C1D25"/>
    <w:rsid w:val="006C3115"/>
    <w:rsid w:val="006C3873"/>
    <w:rsid w:val="006C3909"/>
    <w:rsid w:val="006C3EF0"/>
    <w:rsid w:val="006C47F0"/>
    <w:rsid w:val="006C5591"/>
    <w:rsid w:val="006C679A"/>
    <w:rsid w:val="006C6A6D"/>
    <w:rsid w:val="006C778B"/>
    <w:rsid w:val="006C7B6E"/>
    <w:rsid w:val="006C7FE2"/>
    <w:rsid w:val="006D0B02"/>
    <w:rsid w:val="006D0D6F"/>
    <w:rsid w:val="006D1826"/>
    <w:rsid w:val="006D1BA0"/>
    <w:rsid w:val="006D28C3"/>
    <w:rsid w:val="006D325C"/>
    <w:rsid w:val="006D3D3F"/>
    <w:rsid w:val="006D4E1D"/>
    <w:rsid w:val="006D5516"/>
    <w:rsid w:val="006D5E0B"/>
    <w:rsid w:val="006D6150"/>
    <w:rsid w:val="006D7B1F"/>
    <w:rsid w:val="006E014D"/>
    <w:rsid w:val="006E0F22"/>
    <w:rsid w:val="006E2003"/>
    <w:rsid w:val="006E35A0"/>
    <w:rsid w:val="006E35C3"/>
    <w:rsid w:val="006E3FB9"/>
    <w:rsid w:val="006E4859"/>
    <w:rsid w:val="006E4901"/>
    <w:rsid w:val="006E49D7"/>
    <w:rsid w:val="006E732A"/>
    <w:rsid w:val="006E73AC"/>
    <w:rsid w:val="006E7900"/>
    <w:rsid w:val="006E7947"/>
    <w:rsid w:val="006E7F44"/>
    <w:rsid w:val="006F012B"/>
    <w:rsid w:val="006F0D3F"/>
    <w:rsid w:val="006F0E67"/>
    <w:rsid w:val="006F1542"/>
    <w:rsid w:val="006F1805"/>
    <w:rsid w:val="006F1A8E"/>
    <w:rsid w:val="006F246F"/>
    <w:rsid w:val="006F2607"/>
    <w:rsid w:val="006F2817"/>
    <w:rsid w:val="006F3372"/>
    <w:rsid w:val="006F3B78"/>
    <w:rsid w:val="006F49AA"/>
    <w:rsid w:val="006F6413"/>
    <w:rsid w:val="006F6ED9"/>
    <w:rsid w:val="006F747E"/>
    <w:rsid w:val="00700C81"/>
    <w:rsid w:val="007010F4"/>
    <w:rsid w:val="00701157"/>
    <w:rsid w:val="007019EA"/>
    <w:rsid w:val="00701A3B"/>
    <w:rsid w:val="007032AC"/>
    <w:rsid w:val="00703303"/>
    <w:rsid w:val="007035C9"/>
    <w:rsid w:val="0070371B"/>
    <w:rsid w:val="00703C74"/>
    <w:rsid w:val="00703F2C"/>
    <w:rsid w:val="00704862"/>
    <w:rsid w:val="00704898"/>
    <w:rsid w:val="00705492"/>
    <w:rsid w:val="00705706"/>
    <w:rsid w:val="00706A4E"/>
    <w:rsid w:val="0070731F"/>
    <w:rsid w:val="00707B86"/>
    <w:rsid w:val="00712311"/>
    <w:rsid w:val="00712DB8"/>
    <w:rsid w:val="007131F4"/>
    <w:rsid w:val="00714C96"/>
    <w:rsid w:val="007154FC"/>
    <w:rsid w:val="00715EE8"/>
    <w:rsid w:val="0071687B"/>
    <w:rsid w:val="0071689A"/>
    <w:rsid w:val="00716F47"/>
    <w:rsid w:val="007204FD"/>
    <w:rsid w:val="00720C11"/>
    <w:rsid w:val="00721029"/>
    <w:rsid w:val="007210AC"/>
    <w:rsid w:val="007212CC"/>
    <w:rsid w:val="0072168C"/>
    <w:rsid w:val="00721CBC"/>
    <w:rsid w:val="007224D2"/>
    <w:rsid w:val="00722665"/>
    <w:rsid w:val="00722FF8"/>
    <w:rsid w:val="00723462"/>
    <w:rsid w:val="007248F1"/>
    <w:rsid w:val="00725ED3"/>
    <w:rsid w:val="007268F5"/>
    <w:rsid w:val="00731214"/>
    <w:rsid w:val="007317F3"/>
    <w:rsid w:val="00731BD1"/>
    <w:rsid w:val="00731D26"/>
    <w:rsid w:val="00735365"/>
    <w:rsid w:val="007367E3"/>
    <w:rsid w:val="00736A43"/>
    <w:rsid w:val="007377D2"/>
    <w:rsid w:val="00737986"/>
    <w:rsid w:val="00737B2F"/>
    <w:rsid w:val="00737D93"/>
    <w:rsid w:val="00740919"/>
    <w:rsid w:val="0074145B"/>
    <w:rsid w:val="007431AB"/>
    <w:rsid w:val="0074334C"/>
    <w:rsid w:val="00744742"/>
    <w:rsid w:val="00744D01"/>
    <w:rsid w:val="00745561"/>
    <w:rsid w:val="007477A8"/>
    <w:rsid w:val="00747893"/>
    <w:rsid w:val="007478B5"/>
    <w:rsid w:val="00750406"/>
    <w:rsid w:val="0075067F"/>
    <w:rsid w:val="00750AED"/>
    <w:rsid w:val="00751116"/>
    <w:rsid w:val="007525C0"/>
    <w:rsid w:val="0075332C"/>
    <w:rsid w:val="00753C9B"/>
    <w:rsid w:val="00753E6E"/>
    <w:rsid w:val="007542A6"/>
    <w:rsid w:val="00754697"/>
    <w:rsid w:val="007547BE"/>
    <w:rsid w:val="007554B5"/>
    <w:rsid w:val="00755AA2"/>
    <w:rsid w:val="00755F9C"/>
    <w:rsid w:val="007567B1"/>
    <w:rsid w:val="00757100"/>
    <w:rsid w:val="00757281"/>
    <w:rsid w:val="007579D0"/>
    <w:rsid w:val="00757A3F"/>
    <w:rsid w:val="00757BB3"/>
    <w:rsid w:val="00757D6C"/>
    <w:rsid w:val="007602A3"/>
    <w:rsid w:val="00760462"/>
    <w:rsid w:val="007607B8"/>
    <w:rsid w:val="00760CCC"/>
    <w:rsid w:val="00760E9B"/>
    <w:rsid w:val="007617E4"/>
    <w:rsid w:val="0076368E"/>
    <w:rsid w:val="0076384C"/>
    <w:rsid w:val="00763EF7"/>
    <w:rsid w:val="00764AAD"/>
    <w:rsid w:val="0076566F"/>
    <w:rsid w:val="00767670"/>
    <w:rsid w:val="0076785A"/>
    <w:rsid w:val="007678FA"/>
    <w:rsid w:val="00767AD3"/>
    <w:rsid w:val="00767B04"/>
    <w:rsid w:val="007706D9"/>
    <w:rsid w:val="00771A7D"/>
    <w:rsid w:val="00771A92"/>
    <w:rsid w:val="00771C0F"/>
    <w:rsid w:val="00771DCB"/>
    <w:rsid w:val="00772280"/>
    <w:rsid w:val="00772E83"/>
    <w:rsid w:val="00772F69"/>
    <w:rsid w:val="00773485"/>
    <w:rsid w:val="0077364F"/>
    <w:rsid w:val="00774C67"/>
    <w:rsid w:val="0077504D"/>
    <w:rsid w:val="00775CB1"/>
    <w:rsid w:val="007760A5"/>
    <w:rsid w:val="00776E6C"/>
    <w:rsid w:val="007776BB"/>
    <w:rsid w:val="00777C43"/>
    <w:rsid w:val="007811AE"/>
    <w:rsid w:val="007813EB"/>
    <w:rsid w:val="00781688"/>
    <w:rsid w:val="00782D3C"/>
    <w:rsid w:val="0078387F"/>
    <w:rsid w:val="007839E7"/>
    <w:rsid w:val="00784B86"/>
    <w:rsid w:val="00784CB7"/>
    <w:rsid w:val="007862B1"/>
    <w:rsid w:val="00787723"/>
    <w:rsid w:val="0078774A"/>
    <w:rsid w:val="00787D9F"/>
    <w:rsid w:val="007912D3"/>
    <w:rsid w:val="00791764"/>
    <w:rsid w:val="007930CD"/>
    <w:rsid w:val="00793108"/>
    <w:rsid w:val="00793E8B"/>
    <w:rsid w:val="007942E8"/>
    <w:rsid w:val="0079436F"/>
    <w:rsid w:val="00794790"/>
    <w:rsid w:val="00794CDD"/>
    <w:rsid w:val="0079574B"/>
    <w:rsid w:val="00796076"/>
    <w:rsid w:val="007961A6"/>
    <w:rsid w:val="007968A3"/>
    <w:rsid w:val="007968E2"/>
    <w:rsid w:val="0079727E"/>
    <w:rsid w:val="007A0DD2"/>
    <w:rsid w:val="007A16FB"/>
    <w:rsid w:val="007A2020"/>
    <w:rsid w:val="007A2E03"/>
    <w:rsid w:val="007A2E3D"/>
    <w:rsid w:val="007A2FC9"/>
    <w:rsid w:val="007A38EF"/>
    <w:rsid w:val="007A3B0E"/>
    <w:rsid w:val="007A3EE6"/>
    <w:rsid w:val="007A3F75"/>
    <w:rsid w:val="007A4BB9"/>
    <w:rsid w:val="007A5810"/>
    <w:rsid w:val="007A5E2D"/>
    <w:rsid w:val="007A7DEB"/>
    <w:rsid w:val="007B188A"/>
    <w:rsid w:val="007B207A"/>
    <w:rsid w:val="007B297E"/>
    <w:rsid w:val="007B36E4"/>
    <w:rsid w:val="007B3D9D"/>
    <w:rsid w:val="007B56A5"/>
    <w:rsid w:val="007B5E8C"/>
    <w:rsid w:val="007B6811"/>
    <w:rsid w:val="007C009B"/>
    <w:rsid w:val="007C035E"/>
    <w:rsid w:val="007C081F"/>
    <w:rsid w:val="007C0837"/>
    <w:rsid w:val="007C0B21"/>
    <w:rsid w:val="007C13B3"/>
    <w:rsid w:val="007C15C5"/>
    <w:rsid w:val="007C1825"/>
    <w:rsid w:val="007C1D08"/>
    <w:rsid w:val="007C3D16"/>
    <w:rsid w:val="007C3FF3"/>
    <w:rsid w:val="007C4876"/>
    <w:rsid w:val="007C49D4"/>
    <w:rsid w:val="007C55BD"/>
    <w:rsid w:val="007C563B"/>
    <w:rsid w:val="007C5777"/>
    <w:rsid w:val="007C5F44"/>
    <w:rsid w:val="007C676E"/>
    <w:rsid w:val="007C6F4D"/>
    <w:rsid w:val="007D078C"/>
    <w:rsid w:val="007D0927"/>
    <w:rsid w:val="007D0C96"/>
    <w:rsid w:val="007D1213"/>
    <w:rsid w:val="007D12B1"/>
    <w:rsid w:val="007D13EE"/>
    <w:rsid w:val="007D1779"/>
    <w:rsid w:val="007D2B56"/>
    <w:rsid w:val="007D3E45"/>
    <w:rsid w:val="007D4017"/>
    <w:rsid w:val="007D716A"/>
    <w:rsid w:val="007D7707"/>
    <w:rsid w:val="007E0DD7"/>
    <w:rsid w:val="007E0E5F"/>
    <w:rsid w:val="007E0EA0"/>
    <w:rsid w:val="007E0EB8"/>
    <w:rsid w:val="007E15A7"/>
    <w:rsid w:val="007E1A5C"/>
    <w:rsid w:val="007E238F"/>
    <w:rsid w:val="007E3AEE"/>
    <w:rsid w:val="007E3CA8"/>
    <w:rsid w:val="007E46FE"/>
    <w:rsid w:val="007E658C"/>
    <w:rsid w:val="007E6804"/>
    <w:rsid w:val="007E6E01"/>
    <w:rsid w:val="007E7500"/>
    <w:rsid w:val="007F0755"/>
    <w:rsid w:val="007F12DE"/>
    <w:rsid w:val="007F1314"/>
    <w:rsid w:val="007F1F51"/>
    <w:rsid w:val="007F281F"/>
    <w:rsid w:val="007F3495"/>
    <w:rsid w:val="007F503F"/>
    <w:rsid w:val="007F570D"/>
    <w:rsid w:val="007F5A5F"/>
    <w:rsid w:val="007F6722"/>
    <w:rsid w:val="008013DA"/>
    <w:rsid w:val="00804243"/>
    <w:rsid w:val="0080437A"/>
    <w:rsid w:val="008061D6"/>
    <w:rsid w:val="008069F0"/>
    <w:rsid w:val="00807178"/>
    <w:rsid w:val="00807513"/>
    <w:rsid w:val="0080763E"/>
    <w:rsid w:val="00807F1E"/>
    <w:rsid w:val="00807F3B"/>
    <w:rsid w:val="008105B4"/>
    <w:rsid w:val="00811D16"/>
    <w:rsid w:val="008128C9"/>
    <w:rsid w:val="008138CD"/>
    <w:rsid w:val="00814170"/>
    <w:rsid w:val="0081420E"/>
    <w:rsid w:val="00814DBD"/>
    <w:rsid w:val="00816505"/>
    <w:rsid w:val="00820257"/>
    <w:rsid w:val="008203E5"/>
    <w:rsid w:val="0082102B"/>
    <w:rsid w:val="00821851"/>
    <w:rsid w:val="00821921"/>
    <w:rsid w:val="00821BE1"/>
    <w:rsid w:val="008223F5"/>
    <w:rsid w:val="008225FF"/>
    <w:rsid w:val="00822942"/>
    <w:rsid w:val="008229D3"/>
    <w:rsid w:val="00824F68"/>
    <w:rsid w:val="008258A1"/>
    <w:rsid w:val="00825D86"/>
    <w:rsid w:val="00826193"/>
    <w:rsid w:val="008264EB"/>
    <w:rsid w:val="00830036"/>
    <w:rsid w:val="00830CA3"/>
    <w:rsid w:val="00831C52"/>
    <w:rsid w:val="00831DC3"/>
    <w:rsid w:val="008326D8"/>
    <w:rsid w:val="0083296C"/>
    <w:rsid w:val="0083475E"/>
    <w:rsid w:val="008348C6"/>
    <w:rsid w:val="00834CD0"/>
    <w:rsid w:val="00835374"/>
    <w:rsid w:val="00835822"/>
    <w:rsid w:val="00836400"/>
    <w:rsid w:val="008365E4"/>
    <w:rsid w:val="008366B6"/>
    <w:rsid w:val="00836C9C"/>
    <w:rsid w:val="00837337"/>
    <w:rsid w:val="00837F16"/>
    <w:rsid w:val="00842193"/>
    <w:rsid w:val="0084249B"/>
    <w:rsid w:val="00842815"/>
    <w:rsid w:val="00842CDF"/>
    <w:rsid w:val="00842DEA"/>
    <w:rsid w:val="008435A4"/>
    <w:rsid w:val="008435DB"/>
    <w:rsid w:val="00843892"/>
    <w:rsid w:val="00844434"/>
    <w:rsid w:val="00845AA5"/>
    <w:rsid w:val="0084628D"/>
    <w:rsid w:val="00846E52"/>
    <w:rsid w:val="00847EB9"/>
    <w:rsid w:val="008504E0"/>
    <w:rsid w:val="00850570"/>
    <w:rsid w:val="00850857"/>
    <w:rsid w:val="00850E27"/>
    <w:rsid w:val="008510F1"/>
    <w:rsid w:val="008519CC"/>
    <w:rsid w:val="0085236E"/>
    <w:rsid w:val="00852545"/>
    <w:rsid w:val="00852650"/>
    <w:rsid w:val="00853563"/>
    <w:rsid w:val="008546A0"/>
    <w:rsid w:val="00854AD4"/>
    <w:rsid w:val="008558B3"/>
    <w:rsid w:val="00855F55"/>
    <w:rsid w:val="0085683F"/>
    <w:rsid w:val="008568E9"/>
    <w:rsid w:val="00856FDE"/>
    <w:rsid w:val="0085736F"/>
    <w:rsid w:val="00857B88"/>
    <w:rsid w:val="00857BF8"/>
    <w:rsid w:val="0086004A"/>
    <w:rsid w:val="008601B2"/>
    <w:rsid w:val="0086059D"/>
    <w:rsid w:val="00860B3B"/>
    <w:rsid w:val="008616DA"/>
    <w:rsid w:val="00861BEB"/>
    <w:rsid w:val="00862230"/>
    <w:rsid w:val="008626E5"/>
    <w:rsid w:val="008628CD"/>
    <w:rsid w:val="008628EC"/>
    <w:rsid w:val="00862B55"/>
    <w:rsid w:val="00866029"/>
    <w:rsid w:val="00866527"/>
    <w:rsid w:val="008665F0"/>
    <w:rsid w:val="00867987"/>
    <w:rsid w:val="008702CB"/>
    <w:rsid w:val="0087155D"/>
    <w:rsid w:val="00871E55"/>
    <w:rsid w:val="00871E9B"/>
    <w:rsid w:val="0087341E"/>
    <w:rsid w:val="0087360C"/>
    <w:rsid w:val="00873E83"/>
    <w:rsid w:val="00873FE9"/>
    <w:rsid w:val="008743F2"/>
    <w:rsid w:val="0087619B"/>
    <w:rsid w:val="008764BA"/>
    <w:rsid w:val="008769B4"/>
    <w:rsid w:val="008777E0"/>
    <w:rsid w:val="00877F78"/>
    <w:rsid w:val="0088001E"/>
    <w:rsid w:val="00880500"/>
    <w:rsid w:val="00881C05"/>
    <w:rsid w:val="00881C22"/>
    <w:rsid w:val="00882697"/>
    <w:rsid w:val="0088384C"/>
    <w:rsid w:val="00884204"/>
    <w:rsid w:val="00884414"/>
    <w:rsid w:val="00884822"/>
    <w:rsid w:val="0088569C"/>
    <w:rsid w:val="00885A59"/>
    <w:rsid w:val="00886035"/>
    <w:rsid w:val="008862DE"/>
    <w:rsid w:val="00886AA6"/>
    <w:rsid w:val="00886EFE"/>
    <w:rsid w:val="008870AF"/>
    <w:rsid w:val="00887807"/>
    <w:rsid w:val="00887CB1"/>
    <w:rsid w:val="00890D76"/>
    <w:rsid w:val="008916DE"/>
    <w:rsid w:val="0089203F"/>
    <w:rsid w:val="008920F8"/>
    <w:rsid w:val="0089384E"/>
    <w:rsid w:val="008939E6"/>
    <w:rsid w:val="0089524D"/>
    <w:rsid w:val="00896212"/>
    <w:rsid w:val="0089622B"/>
    <w:rsid w:val="00896A13"/>
    <w:rsid w:val="008A0AF2"/>
    <w:rsid w:val="008A0B12"/>
    <w:rsid w:val="008A120F"/>
    <w:rsid w:val="008A1E8D"/>
    <w:rsid w:val="008A24FA"/>
    <w:rsid w:val="008A2FF1"/>
    <w:rsid w:val="008A345D"/>
    <w:rsid w:val="008A3652"/>
    <w:rsid w:val="008A3C43"/>
    <w:rsid w:val="008A3D01"/>
    <w:rsid w:val="008A403C"/>
    <w:rsid w:val="008A4DA3"/>
    <w:rsid w:val="008A56AD"/>
    <w:rsid w:val="008A5CEA"/>
    <w:rsid w:val="008A73D0"/>
    <w:rsid w:val="008A7905"/>
    <w:rsid w:val="008B0155"/>
    <w:rsid w:val="008B05C1"/>
    <w:rsid w:val="008B12AF"/>
    <w:rsid w:val="008B1605"/>
    <w:rsid w:val="008B1B4F"/>
    <w:rsid w:val="008B31DB"/>
    <w:rsid w:val="008B32AF"/>
    <w:rsid w:val="008B3888"/>
    <w:rsid w:val="008B3F3D"/>
    <w:rsid w:val="008B4DB1"/>
    <w:rsid w:val="008B4FDA"/>
    <w:rsid w:val="008B56CC"/>
    <w:rsid w:val="008B6255"/>
    <w:rsid w:val="008B6F47"/>
    <w:rsid w:val="008B73CD"/>
    <w:rsid w:val="008C0E12"/>
    <w:rsid w:val="008C17DA"/>
    <w:rsid w:val="008C2D3A"/>
    <w:rsid w:val="008C2DF3"/>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48A"/>
    <w:rsid w:val="008D5704"/>
    <w:rsid w:val="008D5EE7"/>
    <w:rsid w:val="008D6CA0"/>
    <w:rsid w:val="008D6E32"/>
    <w:rsid w:val="008D6EF8"/>
    <w:rsid w:val="008D77B2"/>
    <w:rsid w:val="008D7FF8"/>
    <w:rsid w:val="008E00F2"/>
    <w:rsid w:val="008E027E"/>
    <w:rsid w:val="008E0999"/>
    <w:rsid w:val="008E1FEB"/>
    <w:rsid w:val="008E24DC"/>
    <w:rsid w:val="008E3548"/>
    <w:rsid w:val="008E38E6"/>
    <w:rsid w:val="008E3B1B"/>
    <w:rsid w:val="008E4010"/>
    <w:rsid w:val="008E43BF"/>
    <w:rsid w:val="008E4477"/>
    <w:rsid w:val="008E5B7C"/>
    <w:rsid w:val="008E5C09"/>
    <w:rsid w:val="008E60B3"/>
    <w:rsid w:val="008F07B7"/>
    <w:rsid w:val="008F1323"/>
    <w:rsid w:val="008F13BF"/>
    <w:rsid w:val="008F2365"/>
    <w:rsid w:val="008F2B76"/>
    <w:rsid w:val="008F527F"/>
    <w:rsid w:val="008F5B7B"/>
    <w:rsid w:val="008F6B74"/>
    <w:rsid w:val="008F78BE"/>
    <w:rsid w:val="008F7A2B"/>
    <w:rsid w:val="0090157B"/>
    <w:rsid w:val="00902BB9"/>
    <w:rsid w:val="00902D0C"/>
    <w:rsid w:val="009030CA"/>
    <w:rsid w:val="00903898"/>
    <w:rsid w:val="0090481C"/>
    <w:rsid w:val="00904926"/>
    <w:rsid w:val="0090510C"/>
    <w:rsid w:val="00905984"/>
    <w:rsid w:val="00906072"/>
    <w:rsid w:val="00906104"/>
    <w:rsid w:val="00906204"/>
    <w:rsid w:val="009068ED"/>
    <w:rsid w:val="00906D65"/>
    <w:rsid w:val="0091042F"/>
    <w:rsid w:val="0091064F"/>
    <w:rsid w:val="00910F71"/>
    <w:rsid w:val="009114A5"/>
    <w:rsid w:val="009123CA"/>
    <w:rsid w:val="00912E0D"/>
    <w:rsid w:val="00915006"/>
    <w:rsid w:val="00915104"/>
    <w:rsid w:val="00915337"/>
    <w:rsid w:val="009160C2"/>
    <w:rsid w:val="00916A53"/>
    <w:rsid w:val="00917234"/>
    <w:rsid w:val="00917389"/>
    <w:rsid w:val="0091775C"/>
    <w:rsid w:val="00917FAA"/>
    <w:rsid w:val="00920009"/>
    <w:rsid w:val="009211B8"/>
    <w:rsid w:val="00921327"/>
    <w:rsid w:val="00922306"/>
    <w:rsid w:val="009229DF"/>
    <w:rsid w:val="0092445C"/>
    <w:rsid w:val="00926875"/>
    <w:rsid w:val="009270B3"/>
    <w:rsid w:val="00931A1F"/>
    <w:rsid w:val="00932182"/>
    <w:rsid w:val="009334DB"/>
    <w:rsid w:val="009335A0"/>
    <w:rsid w:val="0093460D"/>
    <w:rsid w:val="00934B33"/>
    <w:rsid w:val="00935003"/>
    <w:rsid w:val="009354D8"/>
    <w:rsid w:val="00935C26"/>
    <w:rsid w:val="00936000"/>
    <w:rsid w:val="009365B5"/>
    <w:rsid w:val="0093713C"/>
    <w:rsid w:val="009371D2"/>
    <w:rsid w:val="009374A0"/>
    <w:rsid w:val="00937B6A"/>
    <w:rsid w:val="00940C2A"/>
    <w:rsid w:val="00941136"/>
    <w:rsid w:val="009414B2"/>
    <w:rsid w:val="00941728"/>
    <w:rsid w:val="00941924"/>
    <w:rsid w:val="00943563"/>
    <w:rsid w:val="0094596B"/>
    <w:rsid w:val="0094684E"/>
    <w:rsid w:val="009471C4"/>
    <w:rsid w:val="00947D03"/>
    <w:rsid w:val="00950A7D"/>
    <w:rsid w:val="0095176C"/>
    <w:rsid w:val="0095199F"/>
    <w:rsid w:val="00953F12"/>
    <w:rsid w:val="00954A0D"/>
    <w:rsid w:val="00954F59"/>
    <w:rsid w:val="00955A1E"/>
    <w:rsid w:val="00955CC1"/>
    <w:rsid w:val="00955E26"/>
    <w:rsid w:val="00955E87"/>
    <w:rsid w:val="0095664E"/>
    <w:rsid w:val="00956D11"/>
    <w:rsid w:val="009571AC"/>
    <w:rsid w:val="00960802"/>
    <w:rsid w:val="00961895"/>
    <w:rsid w:val="00962585"/>
    <w:rsid w:val="00962791"/>
    <w:rsid w:val="00963534"/>
    <w:rsid w:val="00963E00"/>
    <w:rsid w:val="009647B3"/>
    <w:rsid w:val="009648D5"/>
    <w:rsid w:val="00965350"/>
    <w:rsid w:val="00965B76"/>
    <w:rsid w:val="00965E05"/>
    <w:rsid w:val="00965FCF"/>
    <w:rsid w:val="009666E0"/>
    <w:rsid w:val="00966859"/>
    <w:rsid w:val="00971CAE"/>
    <w:rsid w:val="009724A5"/>
    <w:rsid w:val="00972668"/>
    <w:rsid w:val="009732B6"/>
    <w:rsid w:val="00973601"/>
    <w:rsid w:val="0097362A"/>
    <w:rsid w:val="00973BAB"/>
    <w:rsid w:val="00973FB1"/>
    <w:rsid w:val="0097452C"/>
    <w:rsid w:val="009750D7"/>
    <w:rsid w:val="00975F7E"/>
    <w:rsid w:val="00977132"/>
    <w:rsid w:val="009771B9"/>
    <w:rsid w:val="009775DB"/>
    <w:rsid w:val="0098011A"/>
    <w:rsid w:val="009813C4"/>
    <w:rsid w:val="00981540"/>
    <w:rsid w:val="0098244A"/>
    <w:rsid w:val="00982655"/>
    <w:rsid w:val="00983AF5"/>
    <w:rsid w:val="00984456"/>
    <w:rsid w:val="00984BDB"/>
    <w:rsid w:val="00985291"/>
    <w:rsid w:val="00986575"/>
    <w:rsid w:val="00987760"/>
    <w:rsid w:val="00987992"/>
    <w:rsid w:val="00987E76"/>
    <w:rsid w:val="0099029A"/>
    <w:rsid w:val="009902F8"/>
    <w:rsid w:val="00990375"/>
    <w:rsid w:val="00990561"/>
    <w:rsid w:val="00990C42"/>
    <w:rsid w:val="009911F4"/>
    <w:rsid w:val="00993191"/>
    <w:rsid w:val="00993B84"/>
    <w:rsid w:val="00994A77"/>
    <w:rsid w:val="00995045"/>
    <w:rsid w:val="00996C19"/>
    <w:rsid w:val="00997050"/>
    <w:rsid w:val="00997686"/>
    <w:rsid w:val="009A05AC"/>
    <w:rsid w:val="009A171D"/>
    <w:rsid w:val="009A1B95"/>
    <w:rsid w:val="009A2FDE"/>
    <w:rsid w:val="009A30B4"/>
    <w:rsid w:val="009A46AF"/>
    <w:rsid w:val="009A5190"/>
    <w:rsid w:val="009A73D5"/>
    <w:rsid w:val="009A796C"/>
    <w:rsid w:val="009A7E8F"/>
    <w:rsid w:val="009A7FAA"/>
    <w:rsid w:val="009B0273"/>
    <w:rsid w:val="009B0824"/>
    <w:rsid w:val="009B0DA1"/>
    <w:rsid w:val="009B1CBC"/>
    <w:rsid w:val="009B3CA3"/>
    <w:rsid w:val="009B5889"/>
    <w:rsid w:val="009B58F7"/>
    <w:rsid w:val="009B5ED1"/>
    <w:rsid w:val="009B6D58"/>
    <w:rsid w:val="009C1A9B"/>
    <w:rsid w:val="009C1D0F"/>
    <w:rsid w:val="009C370D"/>
    <w:rsid w:val="009C3A21"/>
    <w:rsid w:val="009C3B73"/>
    <w:rsid w:val="009C3EC5"/>
    <w:rsid w:val="009C6103"/>
    <w:rsid w:val="009C7DD3"/>
    <w:rsid w:val="009D03A4"/>
    <w:rsid w:val="009D158E"/>
    <w:rsid w:val="009D2415"/>
    <w:rsid w:val="009D2800"/>
    <w:rsid w:val="009D295A"/>
    <w:rsid w:val="009D352B"/>
    <w:rsid w:val="009D3747"/>
    <w:rsid w:val="009D3BBE"/>
    <w:rsid w:val="009D47AF"/>
    <w:rsid w:val="009D5B47"/>
    <w:rsid w:val="009D64FE"/>
    <w:rsid w:val="009D6D1A"/>
    <w:rsid w:val="009D78BC"/>
    <w:rsid w:val="009E1525"/>
    <w:rsid w:val="009E19C7"/>
    <w:rsid w:val="009E1B63"/>
    <w:rsid w:val="009E1D1C"/>
    <w:rsid w:val="009E1EE8"/>
    <w:rsid w:val="009E2620"/>
    <w:rsid w:val="009E27FC"/>
    <w:rsid w:val="009E2DA3"/>
    <w:rsid w:val="009E3568"/>
    <w:rsid w:val="009E35C5"/>
    <w:rsid w:val="009E38B9"/>
    <w:rsid w:val="009E3FF4"/>
    <w:rsid w:val="009E45F3"/>
    <w:rsid w:val="009E4A0F"/>
    <w:rsid w:val="009E628A"/>
    <w:rsid w:val="009E7100"/>
    <w:rsid w:val="009F0660"/>
    <w:rsid w:val="009F06BA"/>
    <w:rsid w:val="009F079F"/>
    <w:rsid w:val="009F18D0"/>
    <w:rsid w:val="009F1FF7"/>
    <w:rsid w:val="009F21B2"/>
    <w:rsid w:val="009F2B69"/>
    <w:rsid w:val="009F337A"/>
    <w:rsid w:val="009F42CC"/>
    <w:rsid w:val="009F4638"/>
    <w:rsid w:val="009F5D9B"/>
    <w:rsid w:val="009F64A7"/>
    <w:rsid w:val="009F7683"/>
    <w:rsid w:val="009F7C54"/>
    <w:rsid w:val="009F7D78"/>
    <w:rsid w:val="00A00BCA"/>
    <w:rsid w:val="00A00E74"/>
    <w:rsid w:val="00A0285A"/>
    <w:rsid w:val="00A0366A"/>
    <w:rsid w:val="00A04DB0"/>
    <w:rsid w:val="00A0752B"/>
    <w:rsid w:val="00A10D1E"/>
    <w:rsid w:val="00A10D1F"/>
    <w:rsid w:val="00A112E2"/>
    <w:rsid w:val="00A1152B"/>
    <w:rsid w:val="00A11BD0"/>
    <w:rsid w:val="00A11F49"/>
    <w:rsid w:val="00A12260"/>
    <w:rsid w:val="00A1295D"/>
    <w:rsid w:val="00A12A5E"/>
    <w:rsid w:val="00A12C95"/>
    <w:rsid w:val="00A137AE"/>
    <w:rsid w:val="00A14ED9"/>
    <w:rsid w:val="00A14F40"/>
    <w:rsid w:val="00A150A9"/>
    <w:rsid w:val="00A1623D"/>
    <w:rsid w:val="00A16F0B"/>
    <w:rsid w:val="00A20B69"/>
    <w:rsid w:val="00A21522"/>
    <w:rsid w:val="00A222D7"/>
    <w:rsid w:val="00A22548"/>
    <w:rsid w:val="00A22EB5"/>
    <w:rsid w:val="00A237E1"/>
    <w:rsid w:val="00A24827"/>
    <w:rsid w:val="00A249DB"/>
    <w:rsid w:val="00A24DA5"/>
    <w:rsid w:val="00A24F80"/>
    <w:rsid w:val="00A254B3"/>
    <w:rsid w:val="00A2572F"/>
    <w:rsid w:val="00A25864"/>
    <w:rsid w:val="00A27FAF"/>
    <w:rsid w:val="00A3062D"/>
    <w:rsid w:val="00A30AB4"/>
    <w:rsid w:val="00A30B3F"/>
    <w:rsid w:val="00A3101A"/>
    <w:rsid w:val="00A315F1"/>
    <w:rsid w:val="00A31A12"/>
    <w:rsid w:val="00A31F51"/>
    <w:rsid w:val="00A3284C"/>
    <w:rsid w:val="00A34587"/>
    <w:rsid w:val="00A363C5"/>
    <w:rsid w:val="00A3671A"/>
    <w:rsid w:val="00A37070"/>
    <w:rsid w:val="00A40446"/>
    <w:rsid w:val="00A4071E"/>
    <w:rsid w:val="00A408CE"/>
    <w:rsid w:val="00A40984"/>
    <w:rsid w:val="00A41708"/>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2ACE"/>
    <w:rsid w:val="00A530B3"/>
    <w:rsid w:val="00A5393A"/>
    <w:rsid w:val="00A5473D"/>
    <w:rsid w:val="00A5512C"/>
    <w:rsid w:val="00A558B9"/>
    <w:rsid w:val="00A55E59"/>
    <w:rsid w:val="00A55FEE"/>
    <w:rsid w:val="00A572D8"/>
    <w:rsid w:val="00A57DFD"/>
    <w:rsid w:val="00A61746"/>
    <w:rsid w:val="00A619F2"/>
    <w:rsid w:val="00A61F96"/>
    <w:rsid w:val="00A63118"/>
    <w:rsid w:val="00A63445"/>
    <w:rsid w:val="00A63EB8"/>
    <w:rsid w:val="00A64339"/>
    <w:rsid w:val="00A65307"/>
    <w:rsid w:val="00A65C38"/>
    <w:rsid w:val="00A660E4"/>
    <w:rsid w:val="00A66431"/>
    <w:rsid w:val="00A66DAE"/>
    <w:rsid w:val="00A6756D"/>
    <w:rsid w:val="00A67EAC"/>
    <w:rsid w:val="00A70355"/>
    <w:rsid w:val="00A7178B"/>
    <w:rsid w:val="00A71BBC"/>
    <w:rsid w:val="00A72067"/>
    <w:rsid w:val="00A72DE2"/>
    <w:rsid w:val="00A731B5"/>
    <w:rsid w:val="00A73661"/>
    <w:rsid w:val="00A738F6"/>
    <w:rsid w:val="00A74100"/>
    <w:rsid w:val="00A747D4"/>
    <w:rsid w:val="00A74B2F"/>
    <w:rsid w:val="00A74D0E"/>
    <w:rsid w:val="00A7548B"/>
    <w:rsid w:val="00A76200"/>
    <w:rsid w:val="00A76C15"/>
    <w:rsid w:val="00A779D8"/>
    <w:rsid w:val="00A802AD"/>
    <w:rsid w:val="00A807AB"/>
    <w:rsid w:val="00A8134C"/>
    <w:rsid w:val="00A81620"/>
    <w:rsid w:val="00A81DD5"/>
    <w:rsid w:val="00A821AE"/>
    <w:rsid w:val="00A8328A"/>
    <w:rsid w:val="00A85E5D"/>
    <w:rsid w:val="00A865F1"/>
    <w:rsid w:val="00A87140"/>
    <w:rsid w:val="00A87E92"/>
    <w:rsid w:val="00A905A7"/>
    <w:rsid w:val="00A921FF"/>
    <w:rsid w:val="00A93254"/>
    <w:rsid w:val="00A93710"/>
    <w:rsid w:val="00A9429C"/>
    <w:rsid w:val="00A95C09"/>
    <w:rsid w:val="00A96293"/>
    <w:rsid w:val="00A96817"/>
    <w:rsid w:val="00AA0AD8"/>
    <w:rsid w:val="00AA0C89"/>
    <w:rsid w:val="00AA0F00"/>
    <w:rsid w:val="00AA13E4"/>
    <w:rsid w:val="00AA1568"/>
    <w:rsid w:val="00AA18C8"/>
    <w:rsid w:val="00AA1BBF"/>
    <w:rsid w:val="00AA1CBD"/>
    <w:rsid w:val="00AA2EFA"/>
    <w:rsid w:val="00AA5305"/>
    <w:rsid w:val="00AA632C"/>
    <w:rsid w:val="00AA697C"/>
    <w:rsid w:val="00AA6A31"/>
    <w:rsid w:val="00AA6F53"/>
    <w:rsid w:val="00AA75FA"/>
    <w:rsid w:val="00AA7805"/>
    <w:rsid w:val="00AB00B1"/>
    <w:rsid w:val="00AB0304"/>
    <w:rsid w:val="00AB08CD"/>
    <w:rsid w:val="00AB14F4"/>
    <w:rsid w:val="00AB16AE"/>
    <w:rsid w:val="00AB18AB"/>
    <w:rsid w:val="00AB1DD6"/>
    <w:rsid w:val="00AB21CA"/>
    <w:rsid w:val="00AB227A"/>
    <w:rsid w:val="00AB2618"/>
    <w:rsid w:val="00AB2648"/>
    <w:rsid w:val="00AB3FFE"/>
    <w:rsid w:val="00AB48CD"/>
    <w:rsid w:val="00AB5980"/>
    <w:rsid w:val="00AB5AF2"/>
    <w:rsid w:val="00AB5D5B"/>
    <w:rsid w:val="00AB5E50"/>
    <w:rsid w:val="00AB64C0"/>
    <w:rsid w:val="00AB6EFD"/>
    <w:rsid w:val="00AB71E2"/>
    <w:rsid w:val="00AB77E2"/>
    <w:rsid w:val="00AB7D2E"/>
    <w:rsid w:val="00AC018F"/>
    <w:rsid w:val="00AC082E"/>
    <w:rsid w:val="00AC12AD"/>
    <w:rsid w:val="00AC3F2F"/>
    <w:rsid w:val="00AC45C7"/>
    <w:rsid w:val="00AC4EAF"/>
    <w:rsid w:val="00AC54CE"/>
    <w:rsid w:val="00AC5807"/>
    <w:rsid w:val="00AC743C"/>
    <w:rsid w:val="00AC7A2E"/>
    <w:rsid w:val="00AD06A6"/>
    <w:rsid w:val="00AD0AB3"/>
    <w:rsid w:val="00AD0BEB"/>
    <w:rsid w:val="00AD12B1"/>
    <w:rsid w:val="00AD1BFE"/>
    <w:rsid w:val="00AD2FAF"/>
    <w:rsid w:val="00AD305B"/>
    <w:rsid w:val="00AD34C9"/>
    <w:rsid w:val="00AD3756"/>
    <w:rsid w:val="00AD522C"/>
    <w:rsid w:val="00AD6D6A"/>
    <w:rsid w:val="00AD7B20"/>
    <w:rsid w:val="00AD7C10"/>
    <w:rsid w:val="00AE1134"/>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694"/>
    <w:rsid w:val="00AF1CF1"/>
    <w:rsid w:val="00AF20D6"/>
    <w:rsid w:val="00AF2160"/>
    <w:rsid w:val="00AF2710"/>
    <w:rsid w:val="00AF27D0"/>
    <w:rsid w:val="00AF3D6A"/>
    <w:rsid w:val="00AF4C36"/>
    <w:rsid w:val="00AF4E1A"/>
    <w:rsid w:val="00AF564E"/>
    <w:rsid w:val="00AF582B"/>
    <w:rsid w:val="00AF591C"/>
    <w:rsid w:val="00AF5B0F"/>
    <w:rsid w:val="00AF5CA3"/>
    <w:rsid w:val="00AF6C6F"/>
    <w:rsid w:val="00AF7BE8"/>
    <w:rsid w:val="00B011DF"/>
    <w:rsid w:val="00B01568"/>
    <w:rsid w:val="00B025A2"/>
    <w:rsid w:val="00B027B8"/>
    <w:rsid w:val="00B027EF"/>
    <w:rsid w:val="00B02A31"/>
    <w:rsid w:val="00B04537"/>
    <w:rsid w:val="00B04817"/>
    <w:rsid w:val="00B04B74"/>
    <w:rsid w:val="00B051BE"/>
    <w:rsid w:val="00B06039"/>
    <w:rsid w:val="00B07942"/>
    <w:rsid w:val="00B07E76"/>
    <w:rsid w:val="00B10950"/>
    <w:rsid w:val="00B11297"/>
    <w:rsid w:val="00B11B38"/>
    <w:rsid w:val="00B11FCA"/>
    <w:rsid w:val="00B12288"/>
    <w:rsid w:val="00B12330"/>
    <w:rsid w:val="00B12C72"/>
    <w:rsid w:val="00B1537B"/>
    <w:rsid w:val="00B15AD9"/>
    <w:rsid w:val="00B15CBF"/>
    <w:rsid w:val="00B16353"/>
    <w:rsid w:val="00B1695D"/>
    <w:rsid w:val="00B169A3"/>
    <w:rsid w:val="00B16E83"/>
    <w:rsid w:val="00B176AF"/>
    <w:rsid w:val="00B2066D"/>
    <w:rsid w:val="00B21689"/>
    <w:rsid w:val="00B217A5"/>
    <w:rsid w:val="00B21B35"/>
    <w:rsid w:val="00B2228B"/>
    <w:rsid w:val="00B2283B"/>
    <w:rsid w:val="00B2394E"/>
    <w:rsid w:val="00B23ACD"/>
    <w:rsid w:val="00B253B8"/>
    <w:rsid w:val="00B25447"/>
    <w:rsid w:val="00B2544D"/>
    <w:rsid w:val="00B2561E"/>
    <w:rsid w:val="00B2572B"/>
    <w:rsid w:val="00B25FC4"/>
    <w:rsid w:val="00B25FEC"/>
    <w:rsid w:val="00B26428"/>
    <w:rsid w:val="00B2681D"/>
    <w:rsid w:val="00B2752E"/>
    <w:rsid w:val="00B27550"/>
    <w:rsid w:val="00B30994"/>
    <w:rsid w:val="00B32124"/>
    <w:rsid w:val="00B323FD"/>
    <w:rsid w:val="00B32C46"/>
    <w:rsid w:val="00B333DF"/>
    <w:rsid w:val="00B36E56"/>
    <w:rsid w:val="00B37250"/>
    <w:rsid w:val="00B377E6"/>
    <w:rsid w:val="00B40121"/>
    <w:rsid w:val="00B40233"/>
    <w:rsid w:val="00B413A8"/>
    <w:rsid w:val="00B425F0"/>
    <w:rsid w:val="00B4364F"/>
    <w:rsid w:val="00B43EE5"/>
    <w:rsid w:val="00B44531"/>
    <w:rsid w:val="00B44A67"/>
    <w:rsid w:val="00B44DC4"/>
    <w:rsid w:val="00B46279"/>
    <w:rsid w:val="00B46AA0"/>
    <w:rsid w:val="00B4794D"/>
    <w:rsid w:val="00B50E19"/>
    <w:rsid w:val="00B50F8D"/>
    <w:rsid w:val="00B514E8"/>
    <w:rsid w:val="00B51D9F"/>
    <w:rsid w:val="00B51DDF"/>
    <w:rsid w:val="00B52987"/>
    <w:rsid w:val="00B52C16"/>
    <w:rsid w:val="00B5319F"/>
    <w:rsid w:val="00B532A8"/>
    <w:rsid w:val="00B53B93"/>
    <w:rsid w:val="00B53D73"/>
    <w:rsid w:val="00B545EE"/>
    <w:rsid w:val="00B54C65"/>
    <w:rsid w:val="00B54F63"/>
    <w:rsid w:val="00B553D4"/>
    <w:rsid w:val="00B55C4A"/>
    <w:rsid w:val="00B563CF"/>
    <w:rsid w:val="00B56A92"/>
    <w:rsid w:val="00B5713B"/>
    <w:rsid w:val="00B57948"/>
    <w:rsid w:val="00B57B59"/>
    <w:rsid w:val="00B57D12"/>
    <w:rsid w:val="00B607B8"/>
    <w:rsid w:val="00B61677"/>
    <w:rsid w:val="00B62020"/>
    <w:rsid w:val="00B62122"/>
    <w:rsid w:val="00B62D06"/>
    <w:rsid w:val="00B62D3B"/>
    <w:rsid w:val="00B62DDA"/>
    <w:rsid w:val="00B63078"/>
    <w:rsid w:val="00B64118"/>
    <w:rsid w:val="00B64BF8"/>
    <w:rsid w:val="00B66C0B"/>
    <w:rsid w:val="00B67CCD"/>
    <w:rsid w:val="00B70956"/>
    <w:rsid w:val="00B71D73"/>
    <w:rsid w:val="00B72E5D"/>
    <w:rsid w:val="00B73AB8"/>
    <w:rsid w:val="00B73DE0"/>
    <w:rsid w:val="00B744F6"/>
    <w:rsid w:val="00B75687"/>
    <w:rsid w:val="00B76154"/>
    <w:rsid w:val="00B7771E"/>
    <w:rsid w:val="00B77C8D"/>
    <w:rsid w:val="00B81AD3"/>
    <w:rsid w:val="00B834EF"/>
    <w:rsid w:val="00B836ED"/>
    <w:rsid w:val="00B83C84"/>
    <w:rsid w:val="00B84296"/>
    <w:rsid w:val="00B84AA4"/>
    <w:rsid w:val="00B84F37"/>
    <w:rsid w:val="00B853BF"/>
    <w:rsid w:val="00B8636F"/>
    <w:rsid w:val="00B86BCB"/>
    <w:rsid w:val="00B87EE8"/>
    <w:rsid w:val="00B9100A"/>
    <w:rsid w:val="00B925B0"/>
    <w:rsid w:val="00B941D0"/>
    <w:rsid w:val="00B95FE0"/>
    <w:rsid w:val="00B964A0"/>
    <w:rsid w:val="00B96B73"/>
    <w:rsid w:val="00B96B9C"/>
    <w:rsid w:val="00B97237"/>
    <w:rsid w:val="00B975FA"/>
    <w:rsid w:val="00B9796D"/>
    <w:rsid w:val="00B97D91"/>
    <w:rsid w:val="00BA224F"/>
    <w:rsid w:val="00BA2680"/>
    <w:rsid w:val="00BA3554"/>
    <w:rsid w:val="00BA632C"/>
    <w:rsid w:val="00BA656E"/>
    <w:rsid w:val="00BB0619"/>
    <w:rsid w:val="00BB1A5D"/>
    <w:rsid w:val="00BB1C9B"/>
    <w:rsid w:val="00BB3575"/>
    <w:rsid w:val="00BB4ADD"/>
    <w:rsid w:val="00BB500A"/>
    <w:rsid w:val="00BB52F9"/>
    <w:rsid w:val="00BB5B35"/>
    <w:rsid w:val="00BB5B81"/>
    <w:rsid w:val="00BB5F0B"/>
    <w:rsid w:val="00BB627A"/>
    <w:rsid w:val="00BB682B"/>
    <w:rsid w:val="00BB6BBB"/>
    <w:rsid w:val="00BB6EAD"/>
    <w:rsid w:val="00BB7A84"/>
    <w:rsid w:val="00BB7E2B"/>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2A3"/>
    <w:rsid w:val="00BD2920"/>
    <w:rsid w:val="00BD35B0"/>
    <w:rsid w:val="00BD3B55"/>
    <w:rsid w:val="00BD4817"/>
    <w:rsid w:val="00BD572E"/>
    <w:rsid w:val="00BD5F94"/>
    <w:rsid w:val="00BD6BF7"/>
    <w:rsid w:val="00BD72E6"/>
    <w:rsid w:val="00BE01AE"/>
    <w:rsid w:val="00BE3F61"/>
    <w:rsid w:val="00BE439E"/>
    <w:rsid w:val="00BE45B6"/>
    <w:rsid w:val="00BE46C3"/>
    <w:rsid w:val="00BE54A9"/>
    <w:rsid w:val="00BE557F"/>
    <w:rsid w:val="00BE6363"/>
    <w:rsid w:val="00BE6F5D"/>
    <w:rsid w:val="00BE7276"/>
    <w:rsid w:val="00BE7FE1"/>
    <w:rsid w:val="00BF0913"/>
    <w:rsid w:val="00BF0DCB"/>
    <w:rsid w:val="00BF4538"/>
    <w:rsid w:val="00BF46D6"/>
    <w:rsid w:val="00BF4FFD"/>
    <w:rsid w:val="00BF5421"/>
    <w:rsid w:val="00BF74AB"/>
    <w:rsid w:val="00BF762F"/>
    <w:rsid w:val="00BF7D70"/>
    <w:rsid w:val="00C008F7"/>
    <w:rsid w:val="00C00E33"/>
    <w:rsid w:val="00C010D8"/>
    <w:rsid w:val="00C0193C"/>
    <w:rsid w:val="00C01D1F"/>
    <w:rsid w:val="00C024D3"/>
    <w:rsid w:val="00C029B6"/>
    <w:rsid w:val="00C03431"/>
    <w:rsid w:val="00C03728"/>
    <w:rsid w:val="00C0413D"/>
    <w:rsid w:val="00C04470"/>
    <w:rsid w:val="00C059DE"/>
    <w:rsid w:val="00C05C9C"/>
    <w:rsid w:val="00C0648A"/>
    <w:rsid w:val="00C07095"/>
    <w:rsid w:val="00C105F6"/>
    <w:rsid w:val="00C11929"/>
    <w:rsid w:val="00C119DB"/>
    <w:rsid w:val="00C122A6"/>
    <w:rsid w:val="00C132F1"/>
    <w:rsid w:val="00C13E8E"/>
    <w:rsid w:val="00C14561"/>
    <w:rsid w:val="00C14F1A"/>
    <w:rsid w:val="00C156C3"/>
    <w:rsid w:val="00C15BC3"/>
    <w:rsid w:val="00C16602"/>
    <w:rsid w:val="00C16F3F"/>
    <w:rsid w:val="00C17414"/>
    <w:rsid w:val="00C20643"/>
    <w:rsid w:val="00C207A1"/>
    <w:rsid w:val="00C2151D"/>
    <w:rsid w:val="00C22421"/>
    <w:rsid w:val="00C232E0"/>
    <w:rsid w:val="00C23B1B"/>
    <w:rsid w:val="00C23D48"/>
    <w:rsid w:val="00C23F1D"/>
    <w:rsid w:val="00C24256"/>
    <w:rsid w:val="00C26B4D"/>
    <w:rsid w:val="00C26CF7"/>
    <w:rsid w:val="00C309BE"/>
    <w:rsid w:val="00C3130B"/>
    <w:rsid w:val="00C31373"/>
    <w:rsid w:val="00C324F0"/>
    <w:rsid w:val="00C343BF"/>
    <w:rsid w:val="00C34414"/>
    <w:rsid w:val="00C3484C"/>
    <w:rsid w:val="00C35169"/>
    <w:rsid w:val="00C358EA"/>
    <w:rsid w:val="00C364E8"/>
    <w:rsid w:val="00C3797F"/>
    <w:rsid w:val="00C4095B"/>
    <w:rsid w:val="00C43213"/>
    <w:rsid w:val="00C4327F"/>
    <w:rsid w:val="00C43524"/>
    <w:rsid w:val="00C435DD"/>
    <w:rsid w:val="00C4379C"/>
    <w:rsid w:val="00C4487D"/>
    <w:rsid w:val="00C45620"/>
    <w:rsid w:val="00C4593E"/>
    <w:rsid w:val="00C464BA"/>
    <w:rsid w:val="00C46C77"/>
    <w:rsid w:val="00C46CE0"/>
    <w:rsid w:val="00C47611"/>
    <w:rsid w:val="00C4795F"/>
    <w:rsid w:val="00C47D72"/>
    <w:rsid w:val="00C50C57"/>
    <w:rsid w:val="00C50D71"/>
    <w:rsid w:val="00C50D83"/>
    <w:rsid w:val="00C51512"/>
    <w:rsid w:val="00C52457"/>
    <w:rsid w:val="00C527F9"/>
    <w:rsid w:val="00C530DC"/>
    <w:rsid w:val="00C53926"/>
    <w:rsid w:val="00C53D1C"/>
    <w:rsid w:val="00C54CEE"/>
    <w:rsid w:val="00C56BBA"/>
    <w:rsid w:val="00C57D7E"/>
    <w:rsid w:val="00C57E31"/>
    <w:rsid w:val="00C602DA"/>
    <w:rsid w:val="00C6056C"/>
    <w:rsid w:val="00C611EE"/>
    <w:rsid w:val="00C6256F"/>
    <w:rsid w:val="00C6329E"/>
    <w:rsid w:val="00C63E1C"/>
    <w:rsid w:val="00C6467B"/>
    <w:rsid w:val="00C647D8"/>
    <w:rsid w:val="00C648B6"/>
    <w:rsid w:val="00C64A5D"/>
    <w:rsid w:val="00C64BF0"/>
    <w:rsid w:val="00C656B5"/>
    <w:rsid w:val="00C66474"/>
    <w:rsid w:val="00C66A65"/>
    <w:rsid w:val="00C67E80"/>
    <w:rsid w:val="00C706F4"/>
    <w:rsid w:val="00C71E26"/>
    <w:rsid w:val="00C72606"/>
    <w:rsid w:val="00C727E5"/>
    <w:rsid w:val="00C72A00"/>
    <w:rsid w:val="00C72D0E"/>
    <w:rsid w:val="00C72E21"/>
    <w:rsid w:val="00C73E62"/>
    <w:rsid w:val="00C752FC"/>
    <w:rsid w:val="00C75A7D"/>
    <w:rsid w:val="00C76415"/>
    <w:rsid w:val="00C77D02"/>
    <w:rsid w:val="00C8055A"/>
    <w:rsid w:val="00C806B2"/>
    <w:rsid w:val="00C807D9"/>
    <w:rsid w:val="00C80B25"/>
    <w:rsid w:val="00C80D21"/>
    <w:rsid w:val="00C80F7E"/>
    <w:rsid w:val="00C813A9"/>
    <w:rsid w:val="00C81E89"/>
    <w:rsid w:val="00C81FE2"/>
    <w:rsid w:val="00C82BD2"/>
    <w:rsid w:val="00C83D8F"/>
    <w:rsid w:val="00C83F86"/>
    <w:rsid w:val="00C84419"/>
    <w:rsid w:val="00C8471D"/>
    <w:rsid w:val="00C84A86"/>
    <w:rsid w:val="00C84D2D"/>
    <w:rsid w:val="00C85D52"/>
    <w:rsid w:val="00C85FFA"/>
    <w:rsid w:val="00C864DC"/>
    <w:rsid w:val="00C87E2F"/>
    <w:rsid w:val="00C91A6B"/>
    <w:rsid w:val="00C91F69"/>
    <w:rsid w:val="00C92051"/>
    <w:rsid w:val="00C9462B"/>
    <w:rsid w:val="00C95064"/>
    <w:rsid w:val="00C95B0F"/>
    <w:rsid w:val="00C96127"/>
    <w:rsid w:val="00C978AF"/>
    <w:rsid w:val="00CA0015"/>
    <w:rsid w:val="00CA0321"/>
    <w:rsid w:val="00CA13D1"/>
    <w:rsid w:val="00CA169D"/>
    <w:rsid w:val="00CA1747"/>
    <w:rsid w:val="00CA1C11"/>
    <w:rsid w:val="00CA1ED0"/>
    <w:rsid w:val="00CA2207"/>
    <w:rsid w:val="00CA30F7"/>
    <w:rsid w:val="00CA4510"/>
    <w:rsid w:val="00CA4AB2"/>
    <w:rsid w:val="00CA5671"/>
    <w:rsid w:val="00CA5B8D"/>
    <w:rsid w:val="00CA5DD1"/>
    <w:rsid w:val="00CA6094"/>
    <w:rsid w:val="00CA770E"/>
    <w:rsid w:val="00CA7F13"/>
    <w:rsid w:val="00CB0129"/>
    <w:rsid w:val="00CB0901"/>
    <w:rsid w:val="00CB0ADE"/>
    <w:rsid w:val="00CB20AE"/>
    <w:rsid w:val="00CB3CB1"/>
    <w:rsid w:val="00CB41AB"/>
    <w:rsid w:val="00CB4C1E"/>
    <w:rsid w:val="00CB5290"/>
    <w:rsid w:val="00CB57BB"/>
    <w:rsid w:val="00CB68EF"/>
    <w:rsid w:val="00CB6DA8"/>
    <w:rsid w:val="00CB71A2"/>
    <w:rsid w:val="00CB759C"/>
    <w:rsid w:val="00CB79A4"/>
    <w:rsid w:val="00CC0A8D"/>
    <w:rsid w:val="00CC1174"/>
    <w:rsid w:val="00CC16CF"/>
    <w:rsid w:val="00CC16D6"/>
    <w:rsid w:val="00CC186A"/>
    <w:rsid w:val="00CC3419"/>
    <w:rsid w:val="00CC3A77"/>
    <w:rsid w:val="00CC43F3"/>
    <w:rsid w:val="00CC49B7"/>
    <w:rsid w:val="00CC518E"/>
    <w:rsid w:val="00CC73F0"/>
    <w:rsid w:val="00CC7693"/>
    <w:rsid w:val="00CD043A"/>
    <w:rsid w:val="00CD0B41"/>
    <w:rsid w:val="00CD31D5"/>
    <w:rsid w:val="00CD3548"/>
    <w:rsid w:val="00CD4190"/>
    <w:rsid w:val="00CD435C"/>
    <w:rsid w:val="00CD43C8"/>
    <w:rsid w:val="00CD4898"/>
    <w:rsid w:val="00CD51B9"/>
    <w:rsid w:val="00CD7828"/>
    <w:rsid w:val="00CE086A"/>
    <w:rsid w:val="00CE0D95"/>
    <w:rsid w:val="00CE11B7"/>
    <w:rsid w:val="00CE2264"/>
    <w:rsid w:val="00CE2680"/>
    <w:rsid w:val="00CE2E69"/>
    <w:rsid w:val="00CE3A99"/>
    <w:rsid w:val="00CE432D"/>
    <w:rsid w:val="00CE4D1D"/>
    <w:rsid w:val="00CE693C"/>
    <w:rsid w:val="00CE7B83"/>
    <w:rsid w:val="00CE7BF1"/>
    <w:rsid w:val="00CF07DB"/>
    <w:rsid w:val="00CF0D0D"/>
    <w:rsid w:val="00CF12EE"/>
    <w:rsid w:val="00CF1653"/>
    <w:rsid w:val="00CF1742"/>
    <w:rsid w:val="00CF18BA"/>
    <w:rsid w:val="00CF2191"/>
    <w:rsid w:val="00CF2304"/>
    <w:rsid w:val="00CF30C0"/>
    <w:rsid w:val="00CF34D0"/>
    <w:rsid w:val="00CF3B8F"/>
    <w:rsid w:val="00CF5577"/>
    <w:rsid w:val="00CF5DCC"/>
    <w:rsid w:val="00CF7005"/>
    <w:rsid w:val="00D00401"/>
    <w:rsid w:val="00D0068C"/>
    <w:rsid w:val="00D008B5"/>
    <w:rsid w:val="00D00A61"/>
    <w:rsid w:val="00D00BED"/>
    <w:rsid w:val="00D01B3C"/>
    <w:rsid w:val="00D01E50"/>
    <w:rsid w:val="00D0210C"/>
    <w:rsid w:val="00D02861"/>
    <w:rsid w:val="00D03331"/>
    <w:rsid w:val="00D03E7C"/>
    <w:rsid w:val="00D048EE"/>
    <w:rsid w:val="00D04B17"/>
    <w:rsid w:val="00D05A4D"/>
    <w:rsid w:val="00D05F06"/>
    <w:rsid w:val="00D07422"/>
    <w:rsid w:val="00D104E6"/>
    <w:rsid w:val="00D10B0C"/>
    <w:rsid w:val="00D11611"/>
    <w:rsid w:val="00D132BC"/>
    <w:rsid w:val="00D14B02"/>
    <w:rsid w:val="00D150B0"/>
    <w:rsid w:val="00D15272"/>
    <w:rsid w:val="00D15ED6"/>
    <w:rsid w:val="00D161B8"/>
    <w:rsid w:val="00D17209"/>
    <w:rsid w:val="00D17258"/>
    <w:rsid w:val="00D200C6"/>
    <w:rsid w:val="00D20DD6"/>
    <w:rsid w:val="00D219A5"/>
    <w:rsid w:val="00D21F8D"/>
    <w:rsid w:val="00D22464"/>
    <w:rsid w:val="00D23CDE"/>
    <w:rsid w:val="00D23FD7"/>
    <w:rsid w:val="00D26E4A"/>
    <w:rsid w:val="00D26FCF"/>
    <w:rsid w:val="00D27B1C"/>
    <w:rsid w:val="00D27C21"/>
    <w:rsid w:val="00D30487"/>
    <w:rsid w:val="00D30998"/>
    <w:rsid w:val="00D30F7E"/>
    <w:rsid w:val="00D320A2"/>
    <w:rsid w:val="00D32414"/>
    <w:rsid w:val="00D326C7"/>
    <w:rsid w:val="00D327AA"/>
    <w:rsid w:val="00D32DD8"/>
    <w:rsid w:val="00D32F51"/>
    <w:rsid w:val="00D33205"/>
    <w:rsid w:val="00D3345B"/>
    <w:rsid w:val="00D33481"/>
    <w:rsid w:val="00D33F62"/>
    <w:rsid w:val="00D35832"/>
    <w:rsid w:val="00D359EB"/>
    <w:rsid w:val="00D362DB"/>
    <w:rsid w:val="00D369EB"/>
    <w:rsid w:val="00D36A0F"/>
    <w:rsid w:val="00D36D97"/>
    <w:rsid w:val="00D371A7"/>
    <w:rsid w:val="00D37A8C"/>
    <w:rsid w:val="00D37FE8"/>
    <w:rsid w:val="00D411B6"/>
    <w:rsid w:val="00D433D6"/>
    <w:rsid w:val="00D4557B"/>
    <w:rsid w:val="00D463EA"/>
    <w:rsid w:val="00D46D5B"/>
    <w:rsid w:val="00D47316"/>
    <w:rsid w:val="00D47541"/>
    <w:rsid w:val="00D47A5B"/>
    <w:rsid w:val="00D47A9C"/>
    <w:rsid w:val="00D47EA0"/>
    <w:rsid w:val="00D50810"/>
    <w:rsid w:val="00D50B56"/>
    <w:rsid w:val="00D516BE"/>
    <w:rsid w:val="00D522A0"/>
    <w:rsid w:val="00D52CC7"/>
    <w:rsid w:val="00D52D0B"/>
    <w:rsid w:val="00D53B9C"/>
    <w:rsid w:val="00D5440E"/>
    <w:rsid w:val="00D54E6F"/>
    <w:rsid w:val="00D5541F"/>
    <w:rsid w:val="00D5674E"/>
    <w:rsid w:val="00D56D06"/>
    <w:rsid w:val="00D56D2A"/>
    <w:rsid w:val="00D57126"/>
    <w:rsid w:val="00D571F0"/>
    <w:rsid w:val="00D57531"/>
    <w:rsid w:val="00D60E8B"/>
    <w:rsid w:val="00D612BC"/>
    <w:rsid w:val="00D61B60"/>
    <w:rsid w:val="00D61D87"/>
    <w:rsid w:val="00D627D0"/>
    <w:rsid w:val="00D62C0F"/>
    <w:rsid w:val="00D649E9"/>
    <w:rsid w:val="00D65BF2"/>
    <w:rsid w:val="00D65E4E"/>
    <w:rsid w:val="00D65EBA"/>
    <w:rsid w:val="00D70712"/>
    <w:rsid w:val="00D71259"/>
    <w:rsid w:val="00D72677"/>
    <w:rsid w:val="00D7354F"/>
    <w:rsid w:val="00D740FE"/>
    <w:rsid w:val="00D7435F"/>
    <w:rsid w:val="00D74CCE"/>
    <w:rsid w:val="00D758CA"/>
    <w:rsid w:val="00D75F27"/>
    <w:rsid w:val="00D76BBA"/>
    <w:rsid w:val="00D770E9"/>
    <w:rsid w:val="00D77ADB"/>
    <w:rsid w:val="00D77CD1"/>
    <w:rsid w:val="00D77EF7"/>
    <w:rsid w:val="00D815D1"/>
    <w:rsid w:val="00D81660"/>
    <w:rsid w:val="00D81962"/>
    <w:rsid w:val="00D81F44"/>
    <w:rsid w:val="00D820D2"/>
    <w:rsid w:val="00D82DAD"/>
    <w:rsid w:val="00D83043"/>
    <w:rsid w:val="00D8313C"/>
    <w:rsid w:val="00D841B2"/>
    <w:rsid w:val="00D84287"/>
    <w:rsid w:val="00D8458D"/>
    <w:rsid w:val="00D8459D"/>
    <w:rsid w:val="00D84988"/>
    <w:rsid w:val="00D85304"/>
    <w:rsid w:val="00D86538"/>
    <w:rsid w:val="00D873FE"/>
    <w:rsid w:val="00D875CB"/>
    <w:rsid w:val="00D879FD"/>
    <w:rsid w:val="00D9054B"/>
    <w:rsid w:val="00D9221E"/>
    <w:rsid w:val="00D93027"/>
    <w:rsid w:val="00D9650F"/>
    <w:rsid w:val="00D970D2"/>
    <w:rsid w:val="00D976EB"/>
    <w:rsid w:val="00DA0948"/>
    <w:rsid w:val="00DA0A4E"/>
    <w:rsid w:val="00DA0C1C"/>
    <w:rsid w:val="00DA0F94"/>
    <w:rsid w:val="00DA0FDD"/>
    <w:rsid w:val="00DA1083"/>
    <w:rsid w:val="00DA10C9"/>
    <w:rsid w:val="00DA12BB"/>
    <w:rsid w:val="00DA1AF1"/>
    <w:rsid w:val="00DA2289"/>
    <w:rsid w:val="00DA3F93"/>
    <w:rsid w:val="00DA41B1"/>
    <w:rsid w:val="00DA687B"/>
    <w:rsid w:val="00DA6C97"/>
    <w:rsid w:val="00DB01A7"/>
    <w:rsid w:val="00DB01B8"/>
    <w:rsid w:val="00DB0602"/>
    <w:rsid w:val="00DB14B6"/>
    <w:rsid w:val="00DB2BCC"/>
    <w:rsid w:val="00DB3B2E"/>
    <w:rsid w:val="00DB3E17"/>
    <w:rsid w:val="00DB41B7"/>
    <w:rsid w:val="00DB4273"/>
    <w:rsid w:val="00DB4CC7"/>
    <w:rsid w:val="00DB64C8"/>
    <w:rsid w:val="00DB6D02"/>
    <w:rsid w:val="00DC1B3F"/>
    <w:rsid w:val="00DC2670"/>
    <w:rsid w:val="00DC3470"/>
    <w:rsid w:val="00DC4068"/>
    <w:rsid w:val="00DC5332"/>
    <w:rsid w:val="00DC567F"/>
    <w:rsid w:val="00DC59F5"/>
    <w:rsid w:val="00DC6229"/>
    <w:rsid w:val="00DC6663"/>
    <w:rsid w:val="00DC6735"/>
    <w:rsid w:val="00DC6FEB"/>
    <w:rsid w:val="00DC769E"/>
    <w:rsid w:val="00DC7A3F"/>
    <w:rsid w:val="00DD0917"/>
    <w:rsid w:val="00DD2498"/>
    <w:rsid w:val="00DD322C"/>
    <w:rsid w:val="00DD3E3D"/>
    <w:rsid w:val="00DD4BE2"/>
    <w:rsid w:val="00DD4F48"/>
    <w:rsid w:val="00DD51F0"/>
    <w:rsid w:val="00DD56AA"/>
    <w:rsid w:val="00DD5CF9"/>
    <w:rsid w:val="00DD66E7"/>
    <w:rsid w:val="00DD6FDA"/>
    <w:rsid w:val="00DE02F4"/>
    <w:rsid w:val="00DE1323"/>
    <w:rsid w:val="00DE134D"/>
    <w:rsid w:val="00DE13BC"/>
    <w:rsid w:val="00DE1B2F"/>
    <w:rsid w:val="00DE1C00"/>
    <w:rsid w:val="00DE1C5E"/>
    <w:rsid w:val="00DE26E4"/>
    <w:rsid w:val="00DE3538"/>
    <w:rsid w:val="00DE3C28"/>
    <w:rsid w:val="00DE4085"/>
    <w:rsid w:val="00DE5B89"/>
    <w:rsid w:val="00DE65EA"/>
    <w:rsid w:val="00DE7B31"/>
    <w:rsid w:val="00DE7F8F"/>
    <w:rsid w:val="00DF058C"/>
    <w:rsid w:val="00DF11C4"/>
    <w:rsid w:val="00DF1625"/>
    <w:rsid w:val="00DF19A1"/>
    <w:rsid w:val="00DF23EA"/>
    <w:rsid w:val="00DF5182"/>
    <w:rsid w:val="00DF5B1B"/>
    <w:rsid w:val="00DF68A6"/>
    <w:rsid w:val="00DF6AA5"/>
    <w:rsid w:val="00E00E5E"/>
    <w:rsid w:val="00E01503"/>
    <w:rsid w:val="00E020C1"/>
    <w:rsid w:val="00E02F60"/>
    <w:rsid w:val="00E038DA"/>
    <w:rsid w:val="00E040F0"/>
    <w:rsid w:val="00E04589"/>
    <w:rsid w:val="00E045AE"/>
    <w:rsid w:val="00E046C2"/>
    <w:rsid w:val="00E04FA9"/>
    <w:rsid w:val="00E054EA"/>
    <w:rsid w:val="00E05F32"/>
    <w:rsid w:val="00E0616D"/>
    <w:rsid w:val="00E06E9D"/>
    <w:rsid w:val="00E070E6"/>
    <w:rsid w:val="00E10031"/>
    <w:rsid w:val="00E10BB7"/>
    <w:rsid w:val="00E14E48"/>
    <w:rsid w:val="00E15826"/>
    <w:rsid w:val="00E15A77"/>
    <w:rsid w:val="00E161F1"/>
    <w:rsid w:val="00E16F35"/>
    <w:rsid w:val="00E17B5D"/>
    <w:rsid w:val="00E20011"/>
    <w:rsid w:val="00E2073B"/>
    <w:rsid w:val="00E207EB"/>
    <w:rsid w:val="00E20B3E"/>
    <w:rsid w:val="00E20E95"/>
    <w:rsid w:val="00E21520"/>
    <w:rsid w:val="00E21547"/>
    <w:rsid w:val="00E2217F"/>
    <w:rsid w:val="00E222A7"/>
    <w:rsid w:val="00E2245F"/>
    <w:rsid w:val="00E22691"/>
    <w:rsid w:val="00E228C7"/>
    <w:rsid w:val="00E22A1B"/>
    <w:rsid w:val="00E22E51"/>
    <w:rsid w:val="00E23921"/>
    <w:rsid w:val="00E23A9A"/>
    <w:rsid w:val="00E23F20"/>
    <w:rsid w:val="00E23F7F"/>
    <w:rsid w:val="00E2406F"/>
    <w:rsid w:val="00E242FF"/>
    <w:rsid w:val="00E24EBF"/>
    <w:rsid w:val="00E25D59"/>
    <w:rsid w:val="00E260D5"/>
    <w:rsid w:val="00E2620A"/>
    <w:rsid w:val="00E2654C"/>
    <w:rsid w:val="00E26A48"/>
    <w:rsid w:val="00E26DCE"/>
    <w:rsid w:val="00E30D12"/>
    <w:rsid w:val="00E31A0F"/>
    <w:rsid w:val="00E326DD"/>
    <w:rsid w:val="00E327B8"/>
    <w:rsid w:val="00E34189"/>
    <w:rsid w:val="00E36717"/>
    <w:rsid w:val="00E36A86"/>
    <w:rsid w:val="00E4057E"/>
    <w:rsid w:val="00E410D5"/>
    <w:rsid w:val="00E41156"/>
    <w:rsid w:val="00E41620"/>
    <w:rsid w:val="00E4239E"/>
    <w:rsid w:val="00E42FEB"/>
    <w:rsid w:val="00E430BF"/>
    <w:rsid w:val="00E43CEB"/>
    <w:rsid w:val="00E449ED"/>
    <w:rsid w:val="00E44D86"/>
    <w:rsid w:val="00E45007"/>
    <w:rsid w:val="00E453AC"/>
    <w:rsid w:val="00E45ACA"/>
    <w:rsid w:val="00E45C7F"/>
    <w:rsid w:val="00E46422"/>
    <w:rsid w:val="00E46709"/>
    <w:rsid w:val="00E46DBA"/>
    <w:rsid w:val="00E47255"/>
    <w:rsid w:val="00E51117"/>
    <w:rsid w:val="00E51365"/>
    <w:rsid w:val="00E51EEA"/>
    <w:rsid w:val="00E52391"/>
    <w:rsid w:val="00E52439"/>
    <w:rsid w:val="00E528AD"/>
    <w:rsid w:val="00E52CAB"/>
    <w:rsid w:val="00E530B6"/>
    <w:rsid w:val="00E5348C"/>
    <w:rsid w:val="00E53C12"/>
    <w:rsid w:val="00E54297"/>
    <w:rsid w:val="00E54B2C"/>
    <w:rsid w:val="00E5510F"/>
    <w:rsid w:val="00E5566D"/>
    <w:rsid w:val="00E5604A"/>
    <w:rsid w:val="00E563A7"/>
    <w:rsid w:val="00E6008B"/>
    <w:rsid w:val="00E6044F"/>
    <w:rsid w:val="00E60526"/>
    <w:rsid w:val="00E6123F"/>
    <w:rsid w:val="00E61E2C"/>
    <w:rsid w:val="00E6367A"/>
    <w:rsid w:val="00E638EF"/>
    <w:rsid w:val="00E63C8D"/>
    <w:rsid w:val="00E64337"/>
    <w:rsid w:val="00E64A85"/>
    <w:rsid w:val="00E656BF"/>
    <w:rsid w:val="00E65F37"/>
    <w:rsid w:val="00E66866"/>
    <w:rsid w:val="00E674AE"/>
    <w:rsid w:val="00E67BA7"/>
    <w:rsid w:val="00E700E1"/>
    <w:rsid w:val="00E702D7"/>
    <w:rsid w:val="00E71155"/>
    <w:rsid w:val="00E71CEE"/>
    <w:rsid w:val="00E73B1B"/>
    <w:rsid w:val="00E73D09"/>
    <w:rsid w:val="00E74033"/>
    <w:rsid w:val="00E74264"/>
    <w:rsid w:val="00E749B7"/>
    <w:rsid w:val="00E74BF6"/>
    <w:rsid w:val="00E7522C"/>
    <w:rsid w:val="00E7544B"/>
    <w:rsid w:val="00E765B7"/>
    <w:rsid w:val="00E76F31"/>
    <w:rsid w:val="00E77EEE"/>
    <w:rsid w:val="00E805B6"/>
    <w:rsid w:val="00E80A21"/>
    <w:rsid w:val="00E81D32"/>
    <w:rsid w:val="00E84171"/>
    <w:rsid w:val="00E85A49"/>
    <w:rsid w:val="00E904E8"/>
    <w:rsid w:val="00E90E72"/>
    <w:rsid w:val="00E90FD0"/>
    <w:rsid w:val="00E92272"/>
    <w:rsid w:val="00E92352"/>
    <w:rsid w:val="00E92BAA"/>
    <w:rsid w:val="00E93CA2"/>
    <w:rsid w:val="00E9479B"/>
    <w:rsid w:val="00E94D7F"/>
    <w:rsid w:val="00E9585C"/>
    <w:rsid w:val="00E95E47"/>
    <w:rsid w:val="00E968EF"/>
    <w:rsid w:val="00E969ED"/>
    <w:rsid w:val="00E9746B"/>
    <w:rsid w:val="00E97AB0"/>
    <w:rsid w:val="00EA059F"/>
    <w:rsid w:val="00EA06E9"/>
    <w:rsid w:val="00EA0DB5"/>
    <w:rsid w:val="00EA0E50"/>
    <w:rsid w:val="00EA150B"/>
    <w:rsid w:val="00EA1765"/>
    <w:rsid w:val="00EA2076"/>
    <w:rsid w:val="00EA3E33"/>
    <w:rsid w:val="00EA3FD0"/>
    <w:rsid w:val="00EA40DF"/>
    <w:rsid w:val="00EA58C8"/>
    <w:rsid w:val="00EA6036"/>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B80"/>
    <w:rsid w:val="00EB6E54"/>
    <w:rsid w:val="00EC039C"/>
    <w:rsid w:val="00EC0C4F"/>
    <w:rsid w:val="00EC201D"/>
    <w:rsid w:val="00EC20BC"/>
    <w:rsid w:val="00EC22F7"/>
    <w:rsid w:val="00EC2345"/>
    <w:rsid w:val="00EC2C0F"/>
    <w:rsid w:val="00EC2CDE"/>
    <w:rsid w:val="00EC48BC"/>
    <w:rsid w:val="00EC49B0"/>
    <w:rsid w:val="00EC6281"/>
    <w:rsid w:val="00EC7188"/>
    <w:rsid w:val="00EC759E"/>
    <w:rsid w:val="00EC7897"/>
    <w:rsid w:val="00EC7C54"/>
    <w:rsid w:val="00ED01B4"/>
    <w:rsid w:val="00ED0338"/>
    <w:rsid w:val="00ED0BF3"/>
    <w:rsid w:val="00ED0DE3"/>
    <w:rsid w:val="00ED1142"/>
    <w:rsid w:val="00ED1170"/>
    <w:rsid w:val="00ED20B3"/>
    <w:rsid w:val="00ED2462"/>
    <w:rsid w:val="00ED36CA"/>
    <w:rsid w:val="00ED38E0"/>
    <w:rsid w:val="00ED48E0"/>
    <w:rsid w:val="00ED4C1D"/>
    <w:rsid w:val="00ED5C1C"/>
    <w:rsid w:val="00ED6402"/>
    <w:rsid w:val="00ED6499"/>
    <w:rsid w:val="00ED6836"/>
    <w:rsid w:val="00ED6F1D"/>
    <w:rsid w:val="00EE00CE"/>
    <w:rsid w:val="00EE0172"/>
    <w:rsid w:val="00EE09A4"/>
    <w:rsid w:val="00EE0EB3"/>
    <w:rsid w:val="00EE0EF1"/>
    <w:rsid w:val="00EE11C5"/>
    <w:rsid w:val="00EE1E28"/>
    <w:rsid w:val="00EE223A"/>
    <w:rsid w:val="00EE2663"/>
    <w:rsid w:val="00EE3CA0"/>
    <w:rsid w:val="00EE3F18"/>
    <w:rsid w:val="00EE55F5"/>
    <w:rsid w:val="00EE5855"/>
    <w:rsid w:val="00EE5A09"/>
    <w:rsid w:val="00EE5C53"/>
    <w:rsid w:val="00EE7019"/>
    <w:rsid w:val="00EE73A8"/>
    <w:rsid w:val="00EE7A99"/>
    <w:rsid w:val="00EF124E"/>
    <w:rsid w:val="00EF2159"/>
    <w:rsid w:val="00EF24C7"/>
    <w:rsid w:val="00EF273B"/>
    <w:rsid w:val="00EF2954"/>
    <w:rsid w:val="00EF2B43"/>
    <w:rsid w:val="00EF352E"/>
    <w:rsid w:val="00EF3662"/>
    <w:rsid w:val="00EF4630"/>
    <w:rsid w:val="00EF4BBA"/>
    <w:rsid w:val="00EF539F"/>
    <w:rsid w:val="00EF6526"/>
    <w:rsid w:val="00EF6DF2"/>
    <w:rsid w:val="00EF7868"/>
    <w:rsid w:val="00F00C96"/>
    <w:rsid w:val="00F01D1E"/>
    <w:rsid w:val="00F02279"/>
    <w:rsid w:val="00F025FC"/>
    <w:rsid w:val="00F02DBC"/>
    <w:rsid w:val="00F03B10"/>
    <w:rsid w:val="00F04FC3"/>
    <w:rsid w:val="00F05954"/>
    <w:rsid w:val="00F06F30"/>
    <w:rsid w:val="00F07C37"/>
    <w:rsid w:val="00F11794"/>
    <w:rsid w:val="00F11AC7"/>
    <w:rsid w:val="00F11D9C"/>
    <w:rsid w:val="00F121A0"/>
    <w:rsid w:val="00F124AB"/>
    <w:rsid w:val="00F125C4"/>
    <w:rsid w:val="00F130E4"/>
    <w:rsid w:val="00F13297"/>
    <w:rsid w:val="00F1389B"/>
    <w:rsid w:val="00F13FFF"/>
    <w:rsid w:val="00F141E2"/>
    <w:rsid w:val="00F150D0"/>
    <w:rsid w:val="00F154A2"/>
    <w:rsid w:val="00F15AC0"/>
    <w:rsid w:val="00F15F72"/>
    <w:rsid w:val="00F16EF4"/>
    <w:rsid w:val="00F1738A"/>
    <w:rsid w:val="00F17929"/>
    <w:rsid w:val="00F17E96"/>
    <w:rsid w:val="00F20B78"/>
    <w:rsid w:val="00F20CF5"/>
    <w:rsid w:val="00F20DA5"/>
    <w:rsid w:val="00F213D0"/>
    <w:rsid w:val="00F215B1"/>
    <w:rsid w:val="00F21992"/>
    <w:rsid w:val="00F21C25"/>
    <w:rsid w:val="00F23100"/>
    <w:rsid w:val="00F23A51"/>
    <w:rsid w:val="00F242D7"/>
    <w:rsid w:val="00F24327"/>
    <w:rsid w:val="00F24A51"/>
    <w:rsid w:val="00F24E9E"/>
    <w:rsid w:val="00F24FD2"/>
    <w:rsid w:val="00F25B39"/>
    <w:rsid w:val="00F26162"/>
    <w:rsid w:val="00F263B3"/>
    <w:rsid w:val="00F26AC7"/>
    <w:rsid w:val="00F2770D"/>
    <w:rsid w:val="00F27778"/>
    <w:rsid w:val="00F339E3"/>
    <w:rsid w:val="00F36E1F"/>
    <w:rsid w:val="00F37649"/>
    <w:rsid w:val="00F377C0"/>
    <w:rsid w:val="00F37F2C"/>
    <w:rsid w:val="00F403A5"/>
    <w:rsid w:val="00F406AC"/>
    <w:rsid w:val="00F407B0"/>
    <w:rsid w:val="00F40D4D"/>
    <w:rsid w:val="00F4140F"/>
    <w:rsid w:val="00F4395E"/>
    <w:rsid w:val="00F43AB5"/>
    <w:rsid w:val="00F43BF7"/>
    <w:rsid w:val="00F449C0"/>
    <w:rsid w:val="00F4506C"/>
    <w:rsid w:val="00F45B4D"/>
    <w:rsid w:val="00F45B8B"/>
    <w:rsid w:val="00F4600D"/>
    <w:rsid w:val="00F47C32"/>
    <w:rsid w:val="00F51B3A"/>
    <w:rsid w:val="00F523B0"/>
    <w:rsid w:val="00F53525"/>
    <w:rsid w:val="00F546F2"/>
    <w:rsid w:val="00F54D98"/>
    <w:rsid w:val="00F5526F"/>
    <w:rsid w:val="00F55654"/>
    <w:rsid w:val="00F556B0"/>
    <w:rsid w:val="00F562EA"/>
    <w:rsid w:val="00F5653D"/>
    <w:rsid w:val="00F566BF"/>
    <w:rsid w:val="00F60675"/>
    <w:rsid w:val="00F607C7"/>
    <w:rsid w:val="00F60A05"/>
    <w:rsid w:val="00F60C5F"/>
    <w:rsid w:val="00F61898"/>
    <w:rsid w:val="00F61A9D"/>
    <w:rsid w:val="00F61D7A"/>
    <w:rsid w:val="00F63223"/>
    <w:rsid w:val="00F64BF8"/>
    <w:rsid w:val="00F64DF9"/>
    <w:rsid w:val="00F658E7"/>
    <w:rsid w:val="00F65BB3"/>
    <w:rsid w:val="00F660DA"/>
    <w:rsid w:val="00F676CB"/>
    <w:rsid w:val="00F67946"/>
    <w:rsid w:val="00F67CD4"/>
    <w:rsid w:val="00F7009A"/>
    <w:rsid w:val="00F70A3D"/>
    <w:rsid w:val="00F70E55"/>
    <w:rsid w:val="00F729F8"/>
    <w:rsid w:val="00F733D9"/>
    <w:rsid w:val="00F73CAB"/>
    <w:rsid w:val="00F743B3"/>
    <w:rsid w:val="00F7451F"/>
    <w:rsid w:val="00F7467F"/>
    <w:rsid w:val="00F74984"/>
    <w:rsid w:val="00F7548C"/>
    <w:rsid w:val="00F7609B"/>
    <w:rsid w:val="00F7704C"/>
    <w:rsid w:val="00F8049A"/>
    <w:rsid w:val="00F81712"/>
    <w:rsid w:val="00F825AC"/>
    <w:rsid w:val="00F82623"/>
    <w:rsid w:val="00F831A0"/>
    <w:rsid w:val="00F839B3"/>
    <w:rsid w:val="00F83B76"/>
    <w:rsid w:val="00F83E1D"/>
    <w:rsid w:val="00F8462A"/>
    <w:rsid w:val="00F85DFC"/>
    <w:rsid w:val="00F85F62"/>
    <w:rsid w:val="00F86162"/>
    <w:rsid w:val="00F86ED5"/>
    <w:rsid w:val="00F871C2"/>
    <w:rsid w:val="00F87473"/>
    <w:rsid w:val="00F9052C"/>
    <w:rsid w:val="00F914CF"/>
    <w:rsid w:val="00F91816"/>
    <w:rsid w:val="00F930CD"/>
    <w:rsid w:val="00F932ED"/>
    <w:rsid w:val="00F93C26"/>
    <w:rsid w:val="00F9448B"/>
    <w:rsid w:val="00F954E8"/>
    <w:rsid w:val="00F96621"/>
    <w:rsid w:val="00F97D3E"/>
    <w:rsid w:val="00FA047E"/>
    <w:rsid w:val="00FA0498"/>
    <w:rsid w:val="00FA0E41"/>
    <w:rsid w:val="00FA0F6E"/>
    <w:rsid w:val="00FA161C"/>
    <w:rsid w:val="00FA2BFA"/>
    <w:rsid w:val="00FA2FB6"/>
    <w:rsid w:val="00FA37C3"/>
    <w:rsid w:val="00FA409E"/>
    <w:rsid w:val="00FA4725"/>
    <w:rsid w:val="00FA4F9D"/>
    <w:rsid w:val="00FA5CBD"/>
    <w:rsid w:val="00FA68F9"/>
    <w:rsid w:val="00FA6B94"/>
    <w:rsid w:val="00FA6F47"/>
    <w:rsid w:val="00FA751D"/>
    <w:rsid w:val="00FA7A86"/>
    <w:rsid w:val="00FA7EAA"/>
    <w:rsid w:val="00FB068C"/>
    <w:rsid w:val="00FB12F4"/>
    <w:rsid w:val="00FB1530"/>
    <w:rsid w:val="00FB1C56"/>
    <w:rsid w:val="00FB1CB4"/>
    <w:rsid w:val="00FB2B1D"/>
    <w:rsid w:val="00FB35D5"/>
    <w:rsid w:val="00FB3A2F"/>
    <w:rsid w:val="00FB3AFB"/>
    <w:rsid w:val="00FB3CC9"/>
    <w:rsid w:val="00FB405E"/>
    <w:rsid w:val="00FB4ACF"/>
    <w:rsid w:val="00FB5350"/>
    <w:rsid w:val="00FB72F4"/>
    <w:rsid w:val="00FB78E7"/>
    <w:rsid w:val="00FB796B"/>
    <w:rsid w:val="00FC096C"/>
    <w:rsid w:val="00FC0FDC"/>
    <w:rsid w:val="00FC22F4"/>
    <w:rsid w:val="00FC283C"/>
    <w:rsid w:val="00FC31D8"/>
    <w:rsid w:val="00FC4412"/>
    <w:rsid w:val="00FC4B16"/>
    <w:rsid w:val="00FC573A"/>
    <w:rsid w:val="00FC5FA5"/>
    <w:rsid w:val="00FC6150"/>
    <w:rsid w:val="00FC6B2B"/>
    <w:rsid w:val="00FD06E3"/>
    <w:rsid w:val="00FD0747"/>
    <w:rsid w:val="00FD0A7D"/>
    <w:rsid w:val="00FD1148"/>
    <w:rsid w:val="00FD26FA"/>
    <w:rsid w:val="00FD2748"/>
    <w:rsid w:val="00FD2843"/>
    <w:rsid w:val="00FD2B51"/>
    <w:rsid w:val="00FD4DA5"/>
    <w:rsid w:val="00FD4DBF"/>
    <w:rsid w:val="00FD4E2B"/>
    <w:rsid w:val="00FD57B8"/>
    <w:rsid w:val="00FD7291"/>
    <w:rsid w:val="00FD7772"/>
    <w:rsid w:val="00FE1316"/>
    <w:rsid w:val="00FE20B2"/>
    <w:rsid w:val="00FE4310"/>
    <w:rsid w:val="00FE54DC"/>
    <w:rsid w:val="00FE5743"/>
    <w:rsid w:val="00FE64CF"/>
    <w:rsid w:val="00FE6521"/>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BF"/>
    <w:rsid w:val="00FF73D4"/>
    <w:rsid w:val="00FF7971"/>
    <w:rsid w:val="00FF7E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1ED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D6C"/>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a"/>
    <w:rsid w:val="006F2607"/>
    <w:pPr>
      <w:spacing w:before="100" w:beforeAutospacing="1" w:after="100" w:afterAutospacing="1"/>
    </w:pPr>
  </w:style>
  <w:style w:type="paragraph" w:customStyle="1" w:styleId="xl102">
    <w:name w:val="xl102"/>
    <w:basedOn w:val="a"/>
    <w:rsid w:val="006F2607"/>
    <w:pPr>
      <w:spacing w:before="100" w:beforeAutospacing="1" w:after="100" w:afterAutospacing="1"/>
      <w:textAlignment w:val="center"/>
    </w:pPr>
    <w:rPr>
      <w:rFonts w:ascii="GHEA Grapalat" w:hAnsi="GHEA Grapalat"/>
      <w:sz w:val="18"/>
      <w:szCs w:val="18"/>
    </w:rPr>
  </w:style>
  <w:style w:type="paragraph" w:customStyle="1" w:styleId="xl103">
    <w:name w:val="xl103"/>
    <w:basedOn w:val="a"/>
    <w:rsid w:val="006F2607"/>
    <w:pPr>
      <w:spacing w:before="100" w:beforeAutospacing="1" w:after="100" w:afterAutospacing="1"/>
      <w:textAlignment w:val="center"/>
    </w:pPr>
    <w:rPr>
      <w:rFonts w:ascii="GHEA Grapalat" w:hAnsi="GHEA Grapalat"/>
      <w:sz w:val="18"/>
      <w:szCs w:val="18"/>
    </w:rPr>
  </w:style>
  <w:style w:type="paragraph" w:customStyle="1" w:styleId="xl104">
    <w:name w:val="xl10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8"/>
      <w:szCs w:val="18"/>
    </w:rPr>
  </w:style>
  <w:style w:type="paragraph" w:customStyle="1" w:styleId="xl105">
    <w:name w:val="xl10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8"/>
      <w:szCs w:val="18"/>
    </w:rPr>
  </w:style>
  <w:style w:type="paragraph" w:customStyle="1" w:styleId="xl106">
    <w:name w:val="xl10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8"/>
      <w:szCs w:val="18"/>
    </w:rPr>
  </w:style>
  <w:style w:type="paragraph" w:customStyle="1" w:styleId="xl107">
    <w:name w:val="xl10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8"/>
      <w:szCs w:val="18"/>
    </w:rPr>
  </w:style>
  <w:style w:type="paragraph" w:customStyle="1" w:styleId="xl108">
    <w:name w:val="xl10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09">
    <w:name w:val="xl10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10">
    <w:name w:val="xl11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11">
    <w:name w:val="xl111"/>
    <w:basedOn w:val="a"/>
    <w:rsid w:val="006F2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sz w:val="28"/>
      <w:szCs w:val="28"/>
    </w:rPr>
  </w:style>
  <w:style w:type="paragraph" w:customStyle="1" w:styleId="xl112">
    <w:name w:val="xl11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13">
    <w:name w:val="xl11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26"/>
      <w:szCs w:val="26"/>
    </w:rPr>
  </w:style>
  <w:style w:type="paragraph" w:customStyle="1" w:styleId="xl114">
    <w:name w:val="xl114"/>
    <w:basedOn w:val="a"/>
    <w:rsid w:val="006F2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 w:val="32"/>
      <w:szCs w:val="32"/>
    </w:rPr>
  </w:style>
  <w:style w:type="paragraph" w:customStyle="1" w:styleId="xl115">
    <w:name w:val="xl11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16">
    <w:name w:val="xl116"/>
    <w:basedOn w:val="a"/>
    <w:rsid w:val="006F2607"/>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GHEA Grapalat" w:hAnsi="GHEA Grapalat"/>
      <w:sz w:val="28"/>
      <w:szCs w:val="28"/>
    </w:rPr>
  </w:style>
  <w:style w:type="paragraph" w:customStyle="1" w:styleId="xl117">
    <w:name w:val="xl11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18">
    <w:name w:val="xl11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8"/>
      <w:szCs w:val="18"/>
    </w:rPr>
  </w:style>
  <w:style w:type="paragraph" w:customStyle="1" w:styleId="xl119">
    <w:name w:val="xl119"/>
    <w:basedOn w:val="a"/>
    <w:rsid w:val="006F260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GHEA Grapalat" w:hAnsi="GHEA Grapalat"/>
      <w:b/>
      <w:bCs/>
      <w:sz w:val="28"/>
      <w:szCs w:val="28"/>
    </w:rPr>
  </w:style>
  <w:style w:type="paragraph" w:customStyle="1" w:styleId="xl120">
    <w:name w:val="xl12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1">
    <w:name w:val="xl12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2">
    <w:name w:val="xl12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3">
    <w:name w:val="xl12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4">
    <w:name w:val="xl12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25">
    <w:name w:val="xl12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26"/>
      <w:szCs w:val="26"/>
    </w:rPr>
  </w:style>
  <w:style w:type="paragraph" w:customStyle="1" w:styleId="xl126">
    <w:name w:val="xl126"/>
    <w:basedOn w:val="a"/>
    <w:rsid w:val="006F2607"/>
    <w:pPr>
      <w:pBdr>
        <w:top w:val="single" w:sz="4" w:space="0" w:color="auto"/>
        <w:left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7">
    <w:name w:val="xl127"/>
    <w:basedOn w:val="a"/>
    <w:rsid w:val="006F2607"/>
    <w:pPr>
      <w:pBdr>
        <w:top w:val="single" w:sz="4" w:space="0" w:color="auto"/>
        <w:left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8">
    <w:name w:val="xl12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9">
    <w:name w:val="xl12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30">
    <w:name w:val="xl13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31">
    <w:name w:val="xl13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32">
    <w:name w:val="xl13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33">
    <w:name w:val="xl13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34">
    <w:name w:val="xl13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35">
    <w:name w:val="xl13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36">
    <w:name w:val="xl13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37">
    <w:name w:val="xl13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38">
    <w:name w:val="xl13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39">
    <w:name w:val="xl13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40">
    <w:name w:val="xl14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41">
    <w:name w:val="xl14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42">
    <w:name w:val="xl142"/>
    <w:basedOn w:val="a"/>
    <w:rsid w:val="006F2607"/>
    <w:pPr>
      <w:spacing w:before="100" w:beforeAutospacing="1" w:after="100" w:afterAutospacing="1"/>
    </w:pPr>
    <w:rPr>
      <w:rFonts w:ascii="GHEA Grapalat" w:hAnsi="GHEA Grapalat"/>
      <w:sz w:val="18"/>
      <w:szCs w:val="18"/>
    </w:rPr>
  </w:style>
  <w:style w:type="paragraph" w:customStyle="1" w:styleId="xl143">
    <w:name w:val="xl143"/>
    <w:basedOn w:val="a"/>
    <w:rsid w:val="006F2607"/>
    <w:pPr>
      <w:spacing w:before="100" w:beforeAutospacing="1" w:after="100" w:afterAutospacing="1"/>
      <w:jc w:val="center"/>
      <w:textAlignment w:val="center"/>
    </w:pPr>
    <w:rPr>
      <w:rFonts w:ascii="GHEA Grapalat" w:hAnsi="GHEA Grapalat"/>
      <w:sz w:val="18"/>
      <w:szCs w:val="18"/>
    </w:rPr>
  </w:style>
  <w:style w:type="paragraph" w:customStyle="1" w:styleId="xl144">
    <w:name w:val="xl14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sz w:val="18"/>
      <w:szCs w:val="18"/>
    </w:rPr>
  </w:style>
  <w:style w:type="paragraph" w:customStyle="1" w:styleId="xl145">
    <w:name w:val="xl14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46">
    <w:name w:val="xl14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47">
    <w:name w:val="xl14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48">
    <w:name w:val="xl14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49">
    <w:name w:val="xl14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50">
    <w:name w:val="xl15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51">
    <w:name w:val="xl15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rPr>
  </w:style>
  <w:style w:type="paragraph" w:customStyle="1" w:styleId="xl152">
    <w:name w:val="xl15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53">
    <w:name w:val="xl15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54">
    <w:name w:val="xl15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55">
    <w:name w:val="xl15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56">
    <w:name w:val="xl15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57">
    <w:name w:val="xl15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58">
    <w:name w:val="xl15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59">
    <w:name w:val="xl15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60">
    <w:name w:val="xl160"/>
    <w:basedOn w:val="a"/>
    <w:rsid w:val="006F2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61">
    <w:name w:val="xl16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62">
    <w:name w:val="xl162"/>
    <w:basedOn w:val="a"/>
    <w:rsid w:val="006F2607"/>
    <w:pPr>
      <w:pBdr>
        <w:top w:val="single" w:sz="4" w:space="0" w:color="auto"/>
        <w:left w:val="single" w:sz="4" w:space="0" w:color="auto"/>
        <w:bottom w:val="single" w:sz="4" w:space="0" w:color="auto"/>
        <w:right w:val="single" w:sz="4" w:space="0" w:color="auto"/>
      </w:pBdr>
      <w:shd w:val="clear" w:color="000000" w:fill="A4C4A6"/>
      <w:spacing w:before="100" w:beforeAutospacing="1" w:after="100" w:afterAutospacing="1"/>
      <w:jc w:val="center"/>
      <w:textAlignment w:val="center"/>
    </w:pPr>
    <w:rPr>
      <w:rFonts w:ascii="Arial Armenian" w:hAnsi="Arial Armenian"/>
      <w:b/>
      <w:bCs/>
    </w:rPr>
  </w:style>
  <w:style w:type="paragraph" w:customStyle="1" w:styleId="xl163">
    <w:name w:val="xl163"/>
    <w:basedOn w:val="a"/>
    <w:rsid w:val="006F2607"/>
    <w:pPr>
      <w:pBdr>
        <w:top w:val="single" w:sz="4" w:space="0" w:color="auto"/>
        <w:left w:val="single" w:sz="4" w:space="0" w:color="auto"/>
        <w:bottom w:val="single" w:sz="4" w:space="0" w:color="auto"/>
        <w:right w:val="single" w:sz="4" w:space="0" w:color="auto"/>
      </w:pBdr>
      <w:shd w:val="clear" w:color="000000" w:fill="A4C4A6"/>
      <w:spacing w:before="100" w:beforeAutospacing="1" w:after="100" w:afterAutospacing="1"/>
      <w:jc w:val="center"/>
      <w:textAlignment w:val="center"/>
    </w:pPr>
    <w:rPr>
      <w:rFonts w:ascii="Arial Armenian" w:hAnsi="Arial Armenian"/>
      <w:b/>
      <w:bCs/>
    </w:rPr>
  </w:style>
  <w:style w:type="paragraph" w:customStyle="1" w:styleId="xl164">
    <w:name w:val="xl16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rPr>
  </w:style>
  <w:style w:type="paragraph" w:customStyle="1" w:styleId="xl165">
    <w:name w:val="xl16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66">
    <w:name w:val="xl16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67">
    <w:name w:val="xl16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68">
    <w:name w:val="xl16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rPr>
  </w:style>
  <w:style w:type="paragraph" w:customStyle="1" w:styleId="xl169">
    <w:name w:val="xl16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70">
    <w:name w:val="xl17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71">
    <w:name w:val="xl17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72">
    <w:name w:val="xl17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73">
    <w:name w:val="xl17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74">
    <w:name w:val="xl17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75">
    <w:name w:val="xl17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76">
    <w:name w:val="xl17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77">
    <w:name w:val="xl17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78">
    <w:name w:val="xl17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79">
    <w:name w:val="xl17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0">
    <w:name w:val="xl180"/>
    <w:basedOn w:val="a"/>
    <w:rsid w:val="006F2607"/>
    <w:pPr>
      <w:pBdr>
        <w:top w:val="single" w:sz="4" w:space="0" w:color="auto"/>
        <w:left w:val="single" w:sz="4" w:space="0" w:color="auto"/>
        <w:bottom w:val="single" w:sz="4" w:space="0" w:color="auto"/>
        <w:right w:val="single" w:sz="4" w:space="0" w:color="auto"/>
      </w:pBdr>
      <w:shd w:val="clear" w:color="000000" w:fill="A4C4A6"/>
      <w:spacing w:before="100" w:beforeAutospacing="1" w:after="100" w:afterAutospacing="1"/>
    </w:pPr>
    <w:rPr>
      <w:rFonts w:ascii="Arial Armenian" w:hAnsi="Arial Armenian"/>
    </w:rPr>
  </w:style>
  <w:style w:type="paragraph" w:customStyle="1" w:styleId="xl181">
    <w:name w:val="xl18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82">
    <w:name w:val="xl18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3">
    <w:name w:val="xl18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4">
    <w:name w:val="xl18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character" w:customStyle="1" w:styleId="CharCharChar0">
    <w:name w:val="Char Char Char"/>
    <w:rsid w:val="002D454A"/>
    <w:rPr>
      <w:rFonts w:ascii="Arial LatArm" w:hAnsi="Arial LatArm"/>
      <w:sz w:val="24"/>
      <w:lang w:eastAsia="ru-RU"/>
    </w:rPr>
  </w:style>
  <w:style w:type="character" w:customStyle="1" w:styleId="CharChar220">
    <w:name w:val="Char Char22"/>
    <w:rsid w:val="002D454A"/>
    <w:rPr>
      <w:rFonts w:ascii="Arial Armenian" w:hAnsi="Arial Armenian"/>
      <w:sz w:val="28"/>
      <w:lang w:val="en-US"/>
    </w:rPr>
  </w:style>
  <w:style w:type="character" w:customStyle="1" w:styleId="CharChar200">
    <w:name w:val="Char Char20"/>
    <w:rsid w:val="002D454A"/>
    <w:rPr>
      <w:rFonts w:ascii="Times LatArm" w:hAnsi="Times LatArm"/>
      <w:b/>
      <w:sz w:val="28"/>
      <w:lang w:val="en-US"/>
    </w:rPr>
  </w:style>
  <w:style w:type="character" w:customStyle="1" w:styleId="CharChar160">
    <w:name w:val="Char Char16"/>
    <w:rsid w:val="002D454A"/>
    <w:rPr>
      <w:rFonts w:ascii="Times Armenian" w:hAnsi="Times Armenian"/>
      <w:b/>
      <w:lang w:val="hy-AM"/>
    </w:rPr>
  </w:style>
  <w:style w:type="character" w:customStyle="1" w:styleId="CharChar150">
    <w:name w:val="Char Char15"/>
    <w:rsid w:val="002D454A"/>
    <w:rPr>
      <w:rFonts w:ascii="Times Armenian" w:hAnsi="Times Armenian"/>
      <w:i/>
      <w:lang w:val="nl-NL"/>
    </w:rPr>
  </w:style>
  <w:style w:type="character" w:customStyle="1" w:styleId="CharChar130">
    <w:name w:val="Char Char13"/>
    <w:rsid w:val="002D454A"/>
    <w:rPr>
      <w:rFonts w:ascii="Arial Armenian" w:hAnsi="Arial Armenian"/>
      <w:lang w:val="en-US"/>
    </w:rPr>
  </w:style>
  <w:style w:type="character" w:customStyle="1" w:styleId="CharChar230">
    <w:name w:val="Char Char23"/>
    <w:rsid w:val="002D454A"/>
    <w:rPr>
      <w:rFonts w:ascii="Arial Armenian" w:hAnsi="Arial Armenian"/>
      <w:sz w:val="28"/>
      <w:lang w:val="en-US" w:eastAsia="ru-RU" w:bidi="ar-SA"/>
    </w:rPr>
  </w:style>
  <w:style w:type="character" w:customStyle="1" w:styleId="CharChar210">
    <w:name w:val="Char Char21"/>
    <w:rsid w:val="002D454A"/>
    <w:rPr>
      <w:rFonts w:ascii="Arial LatArm" w:hAnsi="Arial LatArm"/>
      <w:b/>
      <w:color w:val="0000FF"/>
      <w:lang w:val="en-US" w:eastAsia="ru-RU" w:bidi="ar-SA"/>
    </w:rPr>
  </w:style>
  <w:style w:type="character" w:customStyle="1" w:styleId="CharChar250">
    <w:name w:val="Char Char25"/>
    <w:rsid w:val="002D454A"/>
    <w:rPr>
      <w:rFonts w:ascii="Arial Armenian" w:hAnsi="Arial Armenian"/>
      <w:sz w:val="28"/>
      <w:lang w:val="en-US" w:eastAsia="ru-RU" w:bidi="ar-SA"/>
    </w:rPr>
  </w:style>
  <w:style w:type="character" w:customStyle="1" w:styleId="CharChar240">
    <w:name w:val="Char Char24"/>
    <w:rsid w:val="002D454A"/>
    <w:rPr>
      <w:rFonts w:ascii="Arial LatArm" w:hAnsi="Arial LatArm"/>
      <w:b/>
      <w:color w:val="0000FF"/>
      <w:lang w:val="en-US" w:eastAsia="ru-RU" w:bidi="ar-SA"/>
    </w:rPr>
  </w:style>
  <w:style w:type="paragraph" w:customStyle="1" w:styleId="110">
    <w:name w:val="Указатель 11"/>
    <w:basedOn w:val="a"/>
    <w:rsid w:val="002D454A"/>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2D454A"/>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2D454A"/>
    <w:pPr>
      <w:spacing w:after="160" w:line="240" w:lineRule="exact"/>
      <w:jc w:val="both"/>
    </w:pPr>
    <w:rPr>
      <w:rFonts w:ascii="Arial" w:hAnsi="Arial" w:cs="Arial"/>
      <w:b/>
      <w:sz w:val="20"/>
      <w:szCs w:val="20"/>
      <w:lang w:val="en-GB"/>
    </w:rPr>
  </w:style>
  <w:style w:type="character" w:customStyle="1" w:styleId="UnresolvedMention">
    <w:name w:val="Unresolved Mention"/>
    <w:uiPriority w:val="99"/>
    <w:semiHidden/>
    <w:unhideWhenUsed/>
    <w:rsid w:val="002D454A"/>
    <w:rPr>
      <w:color w:val="605E5C"/>
      <w:shd w:val="clear" w:color="auto" w:fill="E1DFDD"/>
    </w:rPr>
  </w:style>
  <w:style w:type="numbering" w:customStyle="1" w:styleId="13">
    <w:name w:val="Нет списка1"/>
    <w:next w:val="a2"/>
    <w:uiPriority w:val="99"/>
    <w:semiHidden/>
    <w:unhideWhenUsed/>
    <w:rsid w:val="002D454A"/>
  </w:style>
  <w:style w:type="character" w:customStyle="1" w:styleId="apple-converted-space">
    <w:name w:val="apple-converted-space"/>
    <w:rsid w:val="002D454A"/>
  </w:style>
  <w:style w:type="numbering" w:customStyle="1" w:styleId="25">
    <w:name w:val="Нет списка2"/>
    <w:next w:val="a2"/>
    <w:uiPriority w:val="99"/>
    <w:semiHidden/>
    <w:unhideWhenUsed/>
    <w:rsid w:val="002D454A"/>
  </w:style>
  <w:style w:type="character" w:customStyle="1" w:styleId="sokr">
    <w:name w:val="sokr"/>
    <w:rsid w:val="002D454A"/>
  </w:style>
  <w:style w:type="paragraph" w:styleId="HTML">
    <w:name w:val="HTML Preformatted"/>
    <w:basedOn w:val="a"/>
    <w:link w:val="HTML0"/>
    <w:uiPriority w:val="99"/>
    <w:unhideWhenUsed/>
    <w:rsid w:val="002D454A"/>
    <w:rPr>
      <w:rFonts w:ascii="Consolas" w:hAnsi="Consolas"/>
      <w:sz w:val="20"/>
      <w:szCs w:val="20"/>
    </w:rPr>
  </w:style>
  <w:style w:type="character" w:customStyle="1" w:styleId="HTML0">
    <w:name w:val="Стандартный HTML Знак"/>
    <w:basedOn w:val="a0"/>
    <w:link w:val="HTML"/>
    <w:uiPriority w:val="99"/>
    <w:rsid w:val="002D454A"/>
    <w:rPr>
      <w:rFonts w:ascii="Consolas" w:hAnsi="Consolas"/>
    </w:rPr>
  </w:style>
  <w:style w:type="character" w:customStyle="1" w:styleId="markedcontent">
    <w:name w:val="markedcontent"/>
    <w:rsid w:val="002D454A"/>
  </w:style>
  <w:style w:type="paragraph" w:customStyle="1" w:styleId="Heading11">
    <w:name w:val="Heading 11"/>
    <w:basedOn w:val="a"/>
    <w:uiPriority w:val="1"/>
    <w:qFormat/>
    <w:rsid w:val="00656A44"/>
    <w:pPr>
      <w:widowControl w:val="0"/>
      <w:autoSpaceDE w:val="0"/>
      <w:autoSpaceDN w:val="0"/>
      <w:ind w:left="143"/>
      <w:outlineLvl w:val="1"/>
    </w:pPr>
    <w:rPr>
      <w:rFonts w:ascii="FreeSerif" w:eastAsia="FreeSerif" w:hAnsi="FreeSerif" w:cs="FreeSerif"/>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HTML Preformatted"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7D6C"/>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uiPriority w:val="99"/>
    <w:rsid w:val="00B02A31"/>
    <w:rPr>
      <w:rFonts w:ascii="Tahoma" w:hAnsi="Tahoma"/>
      <w:sz w:val="16"/>
      <w:szCs w:val="16"/>
      <w:lang w:val="x-none" w:eastAsia="x-none"/>
    </w:rPr>
  </w:style>
  <w:style w:type="character" w:customStyle="1" w:styleId="a8">
    <w:name w:val="Текст выноски Знак"/>
    <w:link w:val="a7"/>
    <w:uiPriority w:val="99"/>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Char Char Char Char1"/>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qFormat/>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1">
    <w:name w:val="Unresolved Mention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msonormal0">
    <w:name w:val="msonormal"/>
    <w:basedOn w:val="a"/>
    <w:rsid w:val="006F2607"/>
    <w:pPr>
      <w:spacing w:before="100" w:beforeAutospacing="1" w:after="100" w:afterAutospacing="1"/>
    </w:pPr>
  </w:style>
  <w:style w:type="paragraph" w:customStyle="1" w:styleId="xl102">
    <w:name w:val="xl102"/>
    <w:basedOn w:val="a"/>
    <w:rsid w:val="006F2607"/>
    <w:pPr>
      <w:spacing w:before="100" w:beforeAutospacing="1" w:after="100" w:afterAutospacing="1"/>
      <w:textAlignment w:val="center"/>
    </w:pPr>
    <w:rPr>
      <w:rFonts w:ascii="GHEA Grapalat" w:hAnsi="GHEA Grapalat"/>
      <w:sz w:val="18"/>
      <w:szCs w:val="18"/>
    </w:rPr>
  </w:style>
  <w:style w:type="paragraph" w:customStyle="1" w:styleId="xl103">
    <w:name w:val="xl103"/>
    <w:basedOn w:val="a"/>
    <w:rsid w:val="006F2607"/>
    <w:pPr>
      <w:spacing w:before="100" w:beforeAutospacing="1" w:after="100" w:afterAutospacing="1"/>
      <w:textAlignment w:val="center"/>
    </w:pPr>
    <w:rPr>
      <w:rFonts w:ascii="GHEA Grapalat" w:hAnsi="GHEA Grapalat"/>
      <w:sz w:val="18"/>
      <w:szCs w:val="18"/>
    </w:rPr>
  </w:style>
  <w:style w:type="paragraph" w:customStyle="1" w:styleId="xl104">
    <w:name w:val="xl10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8"/>
      <w:szCs w:val="18"/>
    </w:rPr>
  </w:style>
  <w:style w:type="paragraph" w:customStyle="1" w:styleId="xl105">
    <w:name w:val="xl10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8"/>
      <w:szCs w:val="18"/>
    </w:rPr>
  </w:style>
  <w:style w:type="paragraph" w:customStyle="1" w:styleId="xl106">
    <w:name w:val="xl10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8"/>
      <w:szCs w:val="18"/>
    </w:rPr>
  </w:style>
  <w:style w:type="paragraph" w:customStyle="1" w:styleId="xl107">
    <w:name w:val="xl10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8"/>
      <w:szCs w:val="18"/>
    </w:rPr>
  </w:style>
  <w:style w:type="paragraph" w:customStyle="1" w:styleId="xl108">
    <w:name w:val="xl10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09">
    <w:name w:val="xl10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10">
    <w:name w:val="xl11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11">
    <w:name w:val="xl111"/>
    <w:basedOn w:val="a"/>
    <w:rsid w:val="006F2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GHEA Grapalat" w:hAnsi="GHEA Grapalat"/>
      <w:sz w:val="28"/>
      <w:szCs w:val="28"/>
    </w:rPr>
  </w:style>
  <w:style w:type="paragraph" w:customStyle="1" w:styleId="xl112">
    <w:name w:val="xl11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13">
    <w:name w:val="xl11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26"/>
      <w:szCs w:val="26"/>
    </w:rPr>
  </w:style>
  <w:style w:type="paragraph" w:customStyle="1" w:styleId="xl114">
    <w:name w:val="xl114"/>
    <w:basedOn w:val="a"/>
    <w:rsid w:val="006F2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GHEA Grapalat" w:hAnsi="GHEA Grapalat"/>
      <w:b/>
      <w:bCs/>
      <w:sz w:val="32"/>
      <w:szCs w:val="32"/>
    </w:rPr>
  </w:style>
  <w:style w:type="paragraph" w:customStyle="1" w:styleId="xl115">
    <w:name w:val="xl11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16">
    <w:name w:val="xl116"/>
    <w:basedOn w:val="a"/>
    <w:rsid w:val="006F2607"/>
    <w:pPr>
      <w:pBdr>
        <w:top w:val="single" w:sz="4" w:space="0" w:color="auto"/>
        <w:left w:val="single" w:sz="4" w:space="0" w:color="auto"/>
        <w:right w:val="single" w:sz="4" w:space="0" w:color="auto"/>
      </w:pBdr>
      <w:shd w:val="clear" w:color="000000" w:fill="FFFFFF"/>
      <w:spacing w:before="100" w:beforeAutospacing="1" w:after="100" w:afterAutospacing="1"/>
      <w:textAlignment w:val="top"/>
    </w:pPr>
    <w:rPr>
      <w:rFonts w:ascii="GHEA Grapalat" w:hAnsi="GHEA Grapalat"/>
      <w:sz w:val="28"/>
      <w:szCs w:val="28"/>
    </w:rPr>
  </w:style>
  <w:style w:type="paragraph" w:customStyle="1" w:styleId="xl117">
    <w:name w:val="xl11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18">
    <w:name w:val="xl11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18"/>
      <w:szCs w:val="18"/>
    </w:rPr>
  </w:style>
  <w:style w:type="paragraph" w:customStyle="1" w:styleId="xl119">
    <w:name w:val="xl119"/>
    <w:basedOn w:val="a"/>
    <w:rsid w:val="006F2607"/>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top"/>
    </w:pPr>
    <w:rPr>
      <w:rFonts w:ascii="GHEA Grapalat" w:hAnsi="GHEA Grapalat"/>
      <w:b/>
      <w:bCs/>
      <w:sz w:val="28"/>
      <w:szCs w:val="28"/>
    </w:rPr>
  </w:style>
  <w:style w:type="paragraph" w:customStyle="1" w:styleId="xl120">
    <w:name w:val="xl12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1">
    <w:name w:val="xl12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2">
    <w:name w:val="xl12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3">
    <w:name w:val="xl12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4">
    <w:name w:val="xl12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25">
    <w:name w:val="xl12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26"/>
      <w:szCs w:val="26"/>
    </w:rPr>
  </w:style>
  <w:style w:type="paragraph" w:customStyle="1" w:styleId="xl126">
    <w:name w:val="xl126"/>
    <w:basedOn w:val="a"/>
    <w:rsid w:val="006F2607"/>
    <w:pPr>
      <w:pBdr>
        <w:top w:val="single" w:sz="4" w:space="0" w:color="auto"/>
        <w:left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7">
    <w:name w:val="xl127"/>
    <w:basedOn w:val="a"/>
    <w:rsid w:val="006F2607"/>
    <w:pPr>
      <w:pBdr>
        <w:top w:val="single" w:sz="4" w:space="0" w:color="auto"/>
        <w:left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8">
    <w:name w:val="xl12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29">
    <w:name w:val="xl12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30">
    <w:name w:val="xl13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31">
    <w:name w:val="xl13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32">
    <w:name w:val="xl13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33">
    <w:name w:val="xl13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sz w:val="26"/>
      <w:szCs w:val="26"/>
    </w:rPr>
  </w:style>
  <w:style w:type="paragraph" w:customStyle="1" w:styleId="xl134">
    <w:name w:val="xl13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35">
    <w:name w:val="xl13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36">
    <w:name w:val="xl13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37">
    <w:name w:val="xl13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38">
    <w:name w:val="xl13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39">
    <w:name w:val="xl13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40">
    <w:name w:val="xl14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GHEA Grapalat" w:hAnsi="GHEA Grapalat"/>
      <w:b/>
      <w:bCs/>
      <w:sz w:val="32"/>
      <w:szCs w:val="32"/>
    </w:rPr>
  </w:style>
  <w:style w:type="paragraph" w:customStyle="1" w:styleId="xl141">
    <w:name w:val="xl14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GHEA Grapalat" w:hAnsi="GHEA Grapalat"/>
      <w:sz w:val="28"/>
      <w:szCs w:val="28"/>
    </w:rPr>
  </w:style>
  <w:style w:type="paragraph" w:customStyle="1" w:styleId="xl142">
    <w:name w:val="xl142"/>
    <w:basedOn w:val="a"/>
    <w:rsid w:val="006F2607"/>
    <w:pPr>
      <w:spacing w:before="100" w:beforeAutospacing="1" w:after="100" w:afterAutospacing="1"/>
    </w:pPr>
    <w:rPr>
      <w:rFonts w:ascii="GHEA Grapalat" w:hAnsi="GHEA Grapalat"/>
      <w:sz w:val="18"/>
      <w:szCs w:val="18"/>
    </w:rPr>
  </w:style>
  <w:style w:type="paragraph" w:customStyle="1" w:styleId="xl143">
    <w:name w:val="xl143"/>
    <w:basedOn w:val="a"/>
    <w:rsid w:val="006F2607"/>
    <w:pPr>
      <w:spacing w:before="100" w:beforeAutospacing="1" w:after="100" w:afterAutospacing="1"/>
      <w:jc w:val="center"/>
      <w:textAlignment w:val="center"/>
    </w:pPr>
    <w:rPr>
      <w:rFonts w:ascii="GHEA Grapalat" w:hAnsi="GHEA Grapalat"/>
      <w:sz w:val="18"/>
      <w:szCs w:val="18"/>
    </w:rPr>
  </w:style>
  <w:style w:type="paragraph" w:customStyle="1" w:styleId="xl144">
    <w:name w:val="xl14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GHEA Grapalat" w:hAnsi="GHEA Grapalat"/>
      <w:sz w:val="18"/>
      <w:szCs w:val="18"/>
    </w:rPr>
  </w:style>
  <w:style w:type="paragraph" w:customStyle="1" w:styleId="xl145">
    <w:name w:val="xl14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46">
    <w:name w:val="xl14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47">
    <w:name w:val="xl14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48">
    <w:name w:val="xl14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49">
    <w:name w:val="xl14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50">
    <w:name w:val="xl15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51">
    <w:name w:val="xl15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Armenian" w:hAnsi="Arial Armenian"/>
    </w:rPr>
  </w:style>
  <w:style w:type="paragraph" w:customStyle="1" w:styleId="xl152">
    <w:name w:val="xl15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53">
    <w:name w:val="xl15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54">
    <w:name w:val="xl15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55">
    <w:name w:val="xl15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56">
    <w:name w:val="xl15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57">
    <w:name w:val="xl15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58">
    <w:name w:val="xl15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59">
    <w:name w:val="xl15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Armenian" w:hAnsi="Arial Armenian"/>
      <w:sz w:val="18"/>
      <w:szCs w:val="18"/>
    </w:rPr>
  </w:style>
  <w:style w:type="paragraph" w:customStyle="1" w:styleId="xl160">
    <w:name w:val="xl160"/>
    <w:basedOn w:val="a"/>
    <w:rsid w:val="006F260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sz w:val="18"/>
      <w:szCs w:val="18"/>
    </w:rPr>
  </w:style>
  <w:style w:type="paragraph" w:customStyle="1" w:styleId="xl161">
    <w:name w:val="xl16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b/>
      <w:bCs/>
    </w:rPr>
  </w:style>
  <w:style w:type="paragraph" w:customStyle="1" w:styleId="xl162">
    <w:name w:val="xl162"/>
    <w:basedOn w:val="a"/>
    <w:rsid w:val="006F2607"/>
    <w:pPr>
      <w:pBdr>
        <w:top w:val="single" w:sz="4" w:space="0" w:color="auto"/>
        <w:left w:val="single" w:sz="4" w:space="0" w:color="auto"/>
        <w:bottom w:val="single" w:sz="4" w:space="0" w:color="auto"/>
        <w:right w:val="single" w:sz="4" w:space="0" w:color="auto"/>
      </w:pBdr>
      <w:shd w:val="clear" w:color="000000" w:fill="A4C4A6"/>
      <w:spacing w:before="100" w:beforeAutospacing="1" w:after="100" w:afterAutospacing="1"/>
      <w:jc w:val="center"/>
      <w:textAlignment w:val="center"/>
    </w:pPr>
    <w:rPr>
      <w:rFonts w:ascii="Arial Armenian" w:hAnsi="Arial Armenian"/>
      <w:b/>
      <w:bCs/>
    </w:rPr>
  </w:style>
  <w:style w:type="paragraph" w:customStyle="1" w:styleId="xl163">
    <w:name w:val="xl163"/>
    <w:basedOn w:val="a"/>
    <w:rsid w:val="006F2607"/>
    <w:pPr>
      <w:pBdr>
        <w:top w:val="single" w:sz="4" w:space="0" w:color="auto"/>
        <w:left w:val="single" w:sz="4" w:space="0" w:color="auto"/>
        <w:bottom w:val="single" w:sz="4" w:space="0" w:color="auto"/>
        <w:right w:val="single" w:sz="4" w:space="0" w:color="auto"/>
      </w:pBdr>
      <w:shd w:val="clear" w:color="000000" w:fill="A4C4A6"/>
      <w:spacing w:before="100" w:beforeAutospacing="1" w:after="100" w:afterAutospacing="1"/>
      <w:jc w:val="center"/>
      <w:textAlignment w:val="center"/>
    </w:pPr>
    <w:rPr>
      <w:rFonts w:ascii="Arial Armenian" w:hAnsi="Arial Armenian"/>
      <w:b/>
      <w:bCs/>
    </w:rPr>
  </w:style>
  <w:style w:type="paragraph" w:customStyle="1" w:styleId="xl164">
    <w:name w:val="xl16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Armenian" w:hAnsi="Arial Armenian"/>
      <w:sz w:val="18"/>
      <w:szCs w:val="18"/>
    </w:rPr>
  </w:style>
  <w:style w:type="paragraph" w:customStyle="1" w:styleId="xl165">
    <w:name w:val="xl16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66">
    <w:name w:val="xl16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67">
    <w:name w:val="xl16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68">
    <w:name w:val="xl16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rPr>
  </w:style>
  <w:style w:type="paragraph" w:customStyle="1" w:styleId="xl169">
    <w:name w:val="xl16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70">
    <w:name w:val="xl170"/>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71">
    <w:name w:val="xl17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72">
    <w:name w:val="xl17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73">
    <w:name w:val="xl17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rPr>
  </w:style>
  <w:style w:type="paragraph" w:customStyle="1" w:styleId="xl174">
    <w:name w:val="xl17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75">
    <w:name w:val="xl175"/>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sz w:val="18"/>
      <w:szCs w:val="18"/>
    </w:rPr>
  </w:style>
  <w:style w:type="paragraph" w:customStyle="1" w:styleId="xl176">
    <w:name w:val="xl176"/>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77">
    <w:name w:val="xl177"/>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78">
    <w:name w:val="xl178"/>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sz w:val="18"/>
      <w:szCs w:val="18"/>
    </w:rPr>
  </w:style>
  <w:style w:type="paragraph" w:customStyle="1" w:styleId="xl179">
    <w:name w:val="xl179"/>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0">
    <w:name w:val="xl180"/>
    <w:basedOn w:val="a"/>
    <w:rsid w:val="006F2607"/>
    <w:pPr>
      <w:pBdr>
        <w:top w:val="single" w:sz="4" w:space="0" w:color="auto"/>
        <w:left w:val="single" w:sz="4" w:space="0" w:color="auto"/>
        <w:bottom w:val="single" w:sz="4" w:space="0" w:color="auto"/>
        <w:right w:val="single" w:sz="4" w:space="0" w:color="auto"/>
      </w:pBdr>
      <w:shd w:val="clear" w:color="000000" w:fill="A4C4A6"/>
      <w:spacing w:before="100" w:beforeAutospacing="1" w:after="100" w:afterAutospacing="1"/>
    </w:pPr>
    <w:rPr>
      <w:rFonts w:ascii="Arial Armenian" w:hAnsi="Arial Armenian"/>
    </w:rPr>
  </w:style>
  <w:style w:type="paragraph" w:customStyle="1" w:styleId="xl181">
    <w:name w:val="xl181"/>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Armenian" w:hAnsi="Arial Armenian"/>
    </w:rPr>
  </w:style>
  <w:style w:type="paragraph" w:customStyle="1" w:styleId="xl182">
    <w:name w:val="xl182"/>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3">
    <w:name w:val="xl183"/>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paragraph" w:customStyle="1" w:styleId="xl184">
    <w:name w:val="xl184"/>
    <w:basedOn w:val="a"/>
    <w:rsid w:val="006F260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rPr>
  </w:style>
  <w:style w:type="character" w:customStyle="1" w:styleId="CharCharChar0">
    <w:name w:val="Char Char Char"/>
    <w:rsid w:val="002D454A"/>
    <w:rPr>
      <w:rFonts w:ascii="Arial LatArm" w:hAnsi="Arial LatArm"/>
      <w:sz w:val="24"/>
      <w:lang w:eastAsia="ru-RU"/>
    </w:rPr>
  </w:style>
  <w:style w:type="character" w:customStyle="1" w:styleId="CharChar220">
    <w:name w:val="Char Char22"/>
    <w:rsid w:val="002D454A"/>
    <w:rPr>
      <w:rFonts w:ascii="Arial Armenian" w:hAnsi="Arial Armenian"/>
      <w:sz w:val="28"/>
      <w:lang w:val="en-US"/>
    </w:rPr>
  </w:style>
  <w:style w:type="character" w:customStyle="1" w:styleId="CharChar200">
    <w:name w:val="Char Char20"/>
    <w:rsid w:val="002D454A"/>
    <w:rPr>
      <w:rFonts w:ascii="Times LatArm" w:hAnsi="Times LatArm"/>
      <w:b/>
      <w:sz w:val="28"/>
      <w:lang w:val="en-US"/>
    </w:rPr>
  </w:style>
  <w:style w:type="character" w:customStyle="1" w:styleId="CharChar160">
    <w:name w:val="Char Char16"/>
    <w:rsid w:val="002D454A"/>
    <w:rPr>
      <w:rFonts w:ascii="Times Armenian" w:hAnsi="Times Armenian"/>
      <w:b/>
      <w:lang w:val="hy-AM"/>
    </w:rPr>
  </w:style>
  <w:style w:type="character" w:customStyle="1" w:styleId="CharChar150">
    <w:name w:val="Char Char15"/>
    <w:rsid w:val="002D454A"/>
    <w:rPr>
      <w:rFonts w:ascii="Times Armenian" w:hAnsi="Times Armenian"/>
      <w:i/>
      <w:lang w:val="nl-NL"/>
    </w:rPr>
  </w:style>
  <w:style w:type="character" w:customStyle="1" w:styleId="CharChar130">
    <w:name w:val="Char Char13"/>
    <w:rsid w:val="002D454A"/>
    <w:rPr>
      <w:rFonts w:ascii="Arial Armenian" w:hAnsi="Arial Armenian"/>
      <w:lang w:val="en-US"/>
    </w:rPr>
  </w:style>
  <w:style w:type="character" w:customStyle="1" w:styleId="CharChar230">
    <w:name w:val="Char Char23"/>
    <w:rsid w:val="002D454A"/>
    <w:rPr>
      <w:rFonts w:ascii="Arial Armenian" w:hAnsi="Arial Armenian"/>
      <w:sz w:val="28"/>
      <w:lang w:val="en-US" w:eastAsia="ru-RU" w:bidi="ar-SA"/>
    </w:rPr>
  </w:style>
  <w:style w:type="character" w:customStyle="1" w:styleId="CharChar210">
    <w:name w:val="Char Char21"/>
    <w:rsid w:val="002D454A"/>
    <w:rPr>
      <w:rFonts w:ascii="Arial LatArm" w:hAnsi="Arial LatArm"/>
      <w:b/>
      <w:color w:val="0000FF"/>
      <w:lang w:val="en-US" w:eastAsia="ru-RU" w:bidi="ar-SA"/>
    </w:rPr>
  </w:style>
  <w:style w:type="character" w:customStyle="1" w:styleId="CharChar250">
    <w:name w:val="Char Char25"/>
    <w:rsid w:val="002D454A"/>
    <w:rPr>
      <w:rFonts w:ascii="Arial Armenian" w:hAnsi="Arial Armenian"/>
      <w:sz w:val="28"/>
      <w:lang w:val="en-US" w:eastAsia="ru-RU" w:bidi="ar-SA"/>
    </w:rPr>
  </w:style>
  <w:style w:type="character" w:customStyle="1" w:styleId="CharChar240">
    <w:name w:val="Char Char24"/>
    <w:rsid w:val="002D454A"/>
    <w:rPr>
      <w:rFonts w:ascii="Arial LatArm" w:hAnsi="Arial LatArm"/>
      <w:b/>
      <w:color w:val="0000FF"/>
      <w:lang w:val="en-US" w:eastAsia="ru-RU" w:bidi="ar-SA"/>
    </w:rPr>
  </w:style>
  <w:style w:type="paragraph" w:customStyle="1" w:styleId="110">
    <w:name w:val="Указатель 11"/>
    <w:basedOn w:val="a"/>
    <w:rsid w:val="002D454A"/>
    <w:pPr>
      <w:suppressAutoHyphens/>
      <w:spacing w:line="100" w:lineRule="atLeast"/>
      <w:ind w:left="240" w:hanging="240"/>
    </w:pPr>
    <w:rPr>
      <w:rFonts w:ascii="Times Armenian" w:hAnsi="Times Armenian"/>
      <w:kern w:val="1"/>
      <w:sz w:val="16"/>
      <w:szCs w:val="16"/>
      <w:lang w:eastAsia="ar-SA"/>
    </w:rPr>
  </w:style>
  <w:style w:type="paragraph" w:customStyle="1" w:styleId="12">
    <w:name w:val="Указатель1"/>
    <w:basedOn w:val="a"/>
    <w:rsid w:val="002D454A"/>
    <w:pPr>
      <w:suppressAutoHyphens/>
      <w:spacing w:line="100" w:lineRule="atLeast"/>
    </w:pPr>
    <w:rPr>
      <w:kern w:val="1"/>
      <w:sz w:val="20"/>
      <w:szCs w:val="20"/>
      <w:lang w:val="en-AU" w:eastAsia="ar-SA"/>
    </w:rPr>
  </w:style>
  <w:style w:type="paragraph" w:customStyle="1" w:styleId="Char3CharCharChar0">
    <w:name w:val="Char3 Char Char Char"/>
    <w:basedOn w:val="a"/>
    <w:next w:val="a"/>
    <w:semiHidden/>
    <w:rsid w:val="002D454A"/>
    <w:pPr>
      <w:spacing w:after="160" w:line="240" w:lineRule="exact"/>
      <w:jc w:val="both"/>
    </w:pPr>
    <w:rPr>
      <w:rFonts w:ascii="Arial" w:hAnsi="Arial" w:cs="Arial"/>
      <w:b/>
      <w:sz w:val="20"/>
      <w:szCs w:val="20"/>
      <w:lang w:val="en-GB"/>
    </w:rPr>
  </w:style>
  <w:style w:type="character" w:customStyle="1" w:styleId="UnresolvedMention">
    <w:name w:val="Unresolved Mention"/>
    <w:uiPriority w:val="99"/>
    <w:semiHidden/>
    <w:unhideWhenUsed/>
    <w:rsid w:val="002D454A"/>
    <w:rPr>
      <w:color w:val="605E5C"/>
      <w:shd w:val="clear" w:color="auto" w:fill="E1DFDD"/>
    </w:rPr>
  </w:style>
  <w:style w:type="numbering" w:customStyle="1" w:styleId="13">
    <w:name w:val="Нет списка1"/>
    <w:next w:val="a2"/>
    <w:uiPriority w:val="99"/>
    <w:semiHidden/>
    <w:unhideWhenUsed/>
    <w:rsid w:val="002D454A"/>
  </w:style>
  <w:style w:type="character" w:customStyle="1" w:styleId="apple-converted-space">
    <w:name w:val="apple-converted-space"/>
    <w:rsid w:val="002D454A"/>
  </w:style>
  <w:style w:type="numbering" w:customStyle="1" w:styleId="25">
    <w:name w:val="Нет списка2"/>
    <w:next w:val="a2"/>
    <w:uiPriority w:val="99"/>
    <w:semiHidden/>
    <w:unhideWhenUsed/>
    <w:rsid w:val="002D454A"/>
  </w:style>
  <w:style w:type="character" w:customStyle="1" w:styleId="sokr">
    <w:name w:val="sokr"/>
    <w:rsid w:val="002D454A"/>
  </w:style>
  <w:style w:type="paragraph" w:styleId="HTML">
    <w:name w:val="HTML Preformatted"/>
    <w:basedOn w:val="a"/>
    <w:link w:val="HTML0"/>
    <w:uiPriority w:val="99"/>
    <w:unhideWhenUsed/>
    <w:rsid w:val="002D454A"/>
    <w:rPr>
      <w:rFonts w:ascii="Consolas" w:hAnsi="Consolas"/>
      <w:sz w:val="20"/>
      <w:szCs w:val="20"/>
    </w:rPr>
  </w:style>
  <w:style w:type="character" w:customStyle="1" w:styleId="HTML0">
    <w:name w:val="Стандартный HTML Знак"/>
    <w:basedOn w:val="a0"/>
    <w:link w:val="HTML"/>
    <w:uiPriority w:val="99"/>
    <w:rsid w:val="002D454A"/>
    <w:rPr>
      <w:rFonts w:ascii="Consolas" w:hAnsi="Consolas"/>
    </w:rPr>
  </w:style>
  <w:style w:type="character" w:customStyle="1" w:styleId="markedcontent">
    <w:name w:val="markedcontent"/>
    <w:rsid w:val="002D454A"/>
  </w:style>
  <w:style w:type="paragraph" w:customStyle="1" w:styleId="Heading11">
    <w:name w:val="Heading 11"/>
    <w:basedOn w:val="a"/>
    <w:uiPriority w:val="1"/>
    <w:qFormat/>
    <w:rsid w:val="00656A44"/>
    <w:pPr>
      <w:widowControl w:val="0"/>
      <w:autoSpaceDE w:val="0"/>
      <w:autoSpaceDN w:val="0"/>
      <w:ind w:left="143"/>
      <w:outlineLvl w:val="1"/>
    </w:pPr>
    <w:rPr>
      <w:rFonts w:ascii="FreeSerif" w:eastAsia="FreeSerif" w:hAnsi="FreeSerif" w:cs="FreeSerif"/>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1857887">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26406308">
      <w:bodyDiv w:val="1"/>
      <w:marLeft w:val="0"/>
      <w:marRight w:val="0"/>
      <w:marTop w:val="0"/>
      <w:marBottom w:val="0"/>
      <w:divBdr>
        <w:top w:val="none" w:sz="0" w:space="0" w:color="auto"/>
        <w:left w:val="none" w:sz="0" w:space="0" w:color="auto"/>
        <w:bottom w:val="none" w:sz="0" w:space="0" w:color="auto"/>
        <w:right w:val="none" w:sz="0" w:space="0" w:color="auto"/>
      </w:divBdr>
    </w:div>
    <w:div w:id="709695504">
      <w:bodyDiv w:val="1"/>
      <w:marLeft w:val="0"/>
      <w:marRight w:val="0"/>
      <w:marTop w:val="0"/>
      <w:marBottom w:val="0"/>
      <w:divBdr>
        <w:top w:val="none" w:sz="0" w:space="0" w:color="auto"/>
        <w:left w:val="none" w:sz="0" w:space="0" w:color="auto"/>
        <w:bottom w:val="none" w:sz="0" w:space="0" w:color="auto"/>
        <w:right w:val="none" w:sz="0" w:space="0" w:color="auto"/>
      </w:divBdr>
    </w:div>
    <w:div w:id="1078137201">
      <w:bodyDiv w:val="1"/>
      <w:marLeft w:val="0"/>
      <w:marRight w:val="0"/>
      <w:marTop w:val="0"/>
      <w:marBottom w:val="0"/>
      <w:divBdr>
        <w:top w:val="none" w:sz="0" w:space="0" w:color="auto"/>
        <w:left w:val="none" w:sz="0" w:space="0" w:color="auto"/>
        <w:bottom w:val="none" w:sz="0" w:space="0" w:color="auto"/>
        <w:right w:val="none" w:sz="0" w:space="0" w:color="auto"/>
      </w:divBdr>
    </w:div>
    <w:div w:id="13764643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610311141">
      <w:bodyDiv w:val="1"/>
      <w:marLeft w:val="0"/>
      <w:marRight w:val="0"/>
      <w:marTop w:val="0"/>
      <w:marBottom w:val="0"/>
      <w:divBdr>
        <w:top w:val="none" w:sz="0" w:space="0" w:color="auto"/>
        <w:left w:val="none" w:sz="0" w:space="0" w:color="auto"/>
        <w:bottom w:val="none" w:sz="0" w:space="0" w:color="auto"/>
        <w:right w:val="none" w:sz="0" w:space="0" w:color="auto"/>
      </w:divBdr>
    </w:div>
    <w:div w:id="1667246553">
      <w:bodyDiv w:val="1"/>
      <w:marLeft w:val="0"/>
      <w:marRight w:val="0"/>
      <w:marTop w:val="0"/>
      <w:marBottom w:val="0"/>
      <w:divBdr>
        <w:top w:val="none" w:sz="0" w:space="0" w:color="auto"/>
        <w:left w:val="none" w:sz="0" w:space="0" w:color="auto"/>
        <w:bottom w:val="none" w:sz="0" w:space="0" w:color="auto"/>
        <w:right w:val="none" w:sz="0" w:space="0" w:color="auto"/>
      </w:divBdr>
    </w:div>
    <w:div w:id="171927972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00951581">
      <w:bodyDiv w:val="1"/>
      <w:marLeft w:val="0"/>
      <w:marRight w:val="0"/>
      <w:marTop w:val="0"/>
      <w:marBottom w:val="0"/>
      <w:divBdr>
        <w:top w:val="none" w:sz="0" w:space="0" w:color="auto"/>
        <w:left w:val="none" w:sz="0" w:space="0" w:color="auto"/>
        <w:bottom w:val="none" w:sz="0" w:space="0" w:color="auto"/>
        <w:right w:val="none" w:sz="0" w:space="0" w:color="auto"/>
      </w:divBdr>
    </w:div>
    <w:div w:id="1828860216">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3283888">
      <w:bodyDiv w:val="1"/>
      <w:marLeft w:val="0"/>
      <w:marRight w:val="0"/>
      <w:marTop w:val="0"/>
      <w:marBottom w:val="0"/>
      <w:divBdr>
        <w:top w:val="none" w:sz="0" w:space="0" w:color="auto"/>
        <w:left w:val="none" w:sz="0" w:space="0" w:color="auto"/>
        <w:bottom w:val="none" w:sz="0" w:space="0" w:color="auto"/>
        <w:right w:val="none" w:sz="0" w:space="0" w:color="auto"/>
      </w:divBdr>
    </w:div>
    <w:div w:id="2089645190">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0"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s://ru.wikipedia.org/wiki/Standard_%26_Poor%E2%80%99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B552C-A326-44E8-9A9F-D7569FF2FA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63</Pages>
  <Words>22192</Words>
  <Characters>126500</Characters>
  <Application>Microsoft Office Word</Application>
  <DocSecurity>0</DocSecurity>
  <Lines>1054</Lines>
  <Paragraphs>296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148396</CharactersWithSpaces>
  <SharedDoc>false</SharedDoc>
  <HLinks>
    <vt:vector size="90" baseType="variant">
      <vt:variant>
        <vt:i4>8061043</vt:i4>
      </vt:variant>
      <vt:variant>
        <vt:i4>39</vt:i4>
      </vt:variant>
      <vt:variant>
        <vt:i4>0</vt:i4>
      </vt:variant>
      <vt:variant>
        <vt:i4>5</vt:i4>
      </vt:variant>
      <vt:variant>
        <vt:lpwstr>http://www.procurement.am/</vt:lpwstr>
      </vt:variant>
      <vt:variant>
        <vt:lpwstr/>
      </vt:variant>
      <vt:variant>
        <vt:i4>8061043</vt:i4>
      </vt:variant>
      <vt:variant>
        <vt:i4>36</vt:i4>
      </vt:variant>
      <vt:variant>
        <vt:i4>0</vt:i4>
      </vt:variant>
      <vt:variant>
        <vt:i4>5</vt:i4>
      </vt:variant>
      <vt:variant>
        <vt:lpwstr>http://www.procurement.am/</vt:lpwstr>
      </vt:variant>
      <vt:variant>
        <vt:lpwstr/>
      </vt:variant>
      <vt:variant>
        <vt:i4>8061043</vt:i4>
      </vt:variant>
      <vt:variant>
        <vt:i4>33</vt:i4>
      </vt:variant>
      <vt:variant>
        <vt:i4>0</vt:i4>
      </vt:variant>
      <vt:variant>
        <vt:i4>5</vt:i4>
      </vt:variant>
      <vt:variant>
        <vt:lpwstr>http://www.procurement.am/</vt:lpwstr>
      </vt:variant>
      <vt:variant>
        <vt:lpwstr/>
      </vt:variant>
      <vt:variant>
        <vt:i4>8061043</vt:i4>
      </vt:variant>
      <vt:variant>
        <vt:i4>30</vt:i4>
      </vt:variant>
      <vt:variant>
        <vt:i4>0</vt:i4>
      </vt:variant>
      <vt:variant>
        <vt:i4>5</vt:i4>
      </vt:variant>
      <vt:variant>
        <vt:lpwstr>http://www.procurement.am/</vt:lpwstr>
      </vt:variant>
      <vt:variant>
        <vt:lpwstr/>
      </vt:variant>
      <vt:variant>
        <vt:i4>1441793</vt:i4>
      </vt:variant>
      <vt:variant>
        <vt:i4>27</vt:i4>
      </vt:variant>
      <vt:variant>
        <vt:i4>0</vt:i4>
      </vt:variant>
      <vt:variant>
        <vt:i4>5</vt:i4>
      </vt:variant>
      <vt:variant>
        <vt:lpwstr>https://ru.wikipedia.org/wiki/Standard_%26_Poor%E2%80%99s</vt:lpwstr>
      </vt:variant>
      <vt:variant>
        <vt:lpwstr/>
      </vt:variant>
      <vt:variant>
        <vt:i4>4980853</vt:i4>
      </vt:variant>
      <vt:variant>
        <vt:i4>24</vt:i4>
      </vt:variant>
      <vt:variant>
        <vt:i4>0</vt:i4>
      </vt:variant>
      <vt:variant>
        <vt:i4>5</vt:i4>
      </vt:variant>
      <vt:variant>
        <vt:lpwstr>http://gnumner.am/hy/page/ughecuycner_dzernarkner/</vt:lpwstr>
      </vt:variant>
      <vt:variant>
        <vt:lpwstr/>
      </vt:variant>
      <vt:variant>
        <vt:i4>655442</vt:i4>
      </vt:variant>
      <vt:variant>
        <vt:i4>21</vt:i4>
      </vt:variant>
      <vt:variant>
        <vt:i4>0</vt:i4>
      </vt:variant>
      <vt:variant>
        <vt:i4>5</vt:i4>
      </vt:variant>
      <vt:variant>
        <vt:lpwstr>http://gnumner.am/website/images/original/%D5%88%D5%92%D5%82%D4%B5%D5%91%D5%88%D5%92%D5%85%D5%91.docx</vt:lpwstr>
      </vt:variant>
      <vt:variant>
        <vt:lpwstr/>
      </vt:variant>
      <vt:variant>
        <vt:i4>8061043</vt:i4>
      </vt:variant>
      <vt:variant>
        <vt:i4>18</vt:i4>
      </vt:variant>
      <vt:variant>
        <vt:i4>0</vt:i4>
      </vt:variant>
      <vt:variant>
        <vt:i4>5</vt:i4>
      </vt:variant>
      <vt:variant>
        <vt:lpwstr>http://www.procurement.am/</vt:lpwstr>
      </vt:variant>
      <vt:variant>
        <vt:lpwstr/>
      </vt:variant>
      <vt:variant>
        <vt:i4>4980853</vt:i4>
      </vt:variant>
      <vt:variant>
        <vt:i4>15</vt:i4>
      </vt:variant>
      <vt:variant>
        <vt:i4>0</vt:i4>
      </vt:variant>
      <vt:variant>
        <vt:i4>5</vt:i4>
      </vt:variant>
      <vt:variant>
        <vt:lpwstr>http://gnumner.am/hy/page/ughecuycner_dzernarkner/</vt:lpwstr>
      </vt:variant>
      <vt:variant>
        <vt:lpwstr/>
      </vt:variant>
      <vt:variant>
        <vt:i4>7667747</vt:i4>
      </vt:variant>
      <vt:variant>
        <vt:i4>12</vt:i4>
      </vt:variant>
      <vt:variant>
        <vt:i4>0</vt:i4>
      </vt:variant>
      <vt:variant>
        <vt:i4>5</vt:i4>
      </vt:variant>
      <vt:variant>
        <vt:lpwstr>http://gnumner.am/website/images/original/e97e36cf.docx</vt:lpwstr>
      </vt:variant>
      <vt:variant>
        <vt:lpwstr/>
      </vt:variant>
      <vt:variant>
        <vt:i4>8061043</vt:i4>
      </vt:variant>
      <vt:variant>
        <vt:i4>9</vt:i4>
      </vt:variant>
      <vt:variant>
        <vt:i4>0</vt:i4>
      </vt:variant>
      <vt:variant>
        <vt:i4>5</vt:i4>
      </vt:variant>
      <vt:variant>
        <vt:lpwstr>http://www.procurement.am/</vt:lpwstr>
      </vt:variant>
      <vt:variant>
        <vt:lpwstr/>
      </vt:variant>
      <vt:variant>
        <vt:i4>1310805</vt:i4>
      </vt:variant>
      <vt:variant>
        <vt:i4>6</vt:i4>
      </vt:variant>
      <vt:variant>
        <vt:i4>0</vt:i4>
      </vt:variant>
      <vt:variant>
        <vt:i4>5</vt:i4>
      </vt:variant>
      <vt:variant>
        <vt:lpwstr>http://www.armeps.am/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keywords>https:/mul2-minfin.gov.am/tasks/478235/oneclick/Carayutyun_elektronayin.docx?token=52cf226df9ab5defcd22d9ce494f3bcf</cp:keywords>
  <cp:lastModifiedBy>USER</cp:lastModifiedBy>
  <cp:revision>4</cp:revision>
  <cp:lastPrinted>2022-08-10T11:19:00Z</cp:lastPrinted>
  <dcterms:created xsi:type="dcterms:W3CDTF">2022-08-12T08:59:00Z</dcterms:created>
  <dcterms:modified xsi:type="dcterms:W3CDTF">2022-08-12T11:15:00Z</dcterms:modified>
</cp:coreProperties>
</file>